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58DE9" w14:textId="419B6AFA" w:rsidR="008B7CD8" w:rsidRDefault="008B7CD8" w:rsidP="008B7CD8">
      <w:pPr>
        <w:pStyle w:val="1"/>
      </w:pPr>
      <w:bookmarkStart w:id="0" w:name="_Toc445825639"/>
      <w:r>
        <w:t>Содержание</w:t>
      </w:r>
      <w:bookmarkEnd w:id="0"/>
    </w:p>
    <w:p w14:paraId="5EAF2741" w14:textId="77777777" w:rsidR="007A25B0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hyperlink w:anchor="_Toc445825639" w:history="1">
        <w:r w:rsidR="007A25B0" w:rsidRPr="00D20933">
          <w:rPr>
            <w:rStyle w:val="af6"/>
            <w:noProof/>
          </w:rPr>
          <w:t>1.</w:t>
        </w:r>
        <w:r w:rsidR="007A25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>Содержание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_Toc445825639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1</w:t>
        </w:r>
        <w:r w:rsidR="007A25B0">
          <w:rPr>
            <w:noProof/>
            <w:webHidden/>
          </w:rPr>
          <w:fldChar w:fldCharType="end"/>
        </w:r>
      </w:hyperlink>
    </w:p>
    <w:p w14:paraId="0081C082" w14:textId="77777777" w:rsidR="007A25B0" w:rsidRDefault="00772C58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825640" w:history="1">
        <w:r w:rsidR="007A25B0" w:rsidRPr="00D20933">
          <w:rPr>
            <w:rStyle w:val="af6"/>
            <w:noProof/>
          </w:rPr>
          <w:t>2.</w:t>
        </w:r>
        <w:r w:rsidR="007A25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>Сообщение МТ565.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_Toc445825640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1</w:t>
        </w:r>
        <w:r w:rsidR="007A25B0">
          <w:rPr>
            <w:noProof/>
            <w:webHidden/>
          </w:rPr>
          <w:fldChar w:fldCharType="end"/>
        </w:r>
      </w:hyperlink>
    </w:p>
    <w:p w14:paraId="0CC2F12E" w14:textId="77777777" w:rsidR="007A25B0" w:rsidRDefault="00772C58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825641" w:history="1">
        <w:r w:rsidR="007A25B0" w:rsidRPr="00D20933">
          <w:rPr>
            <w:rStyle w:val="af6"/>
            <w:noProof/>
          </w:rPr>
          <w:t>2.1.</w:t>
        </w:r>
        <w:r w:rsidR="007A25B0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>Инструкция депонента на участие в КД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_Toc445825641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1</w:t>
        </w:r>
        <w:r w:rsidR="007A25B0">
          <w:rPr>
            <w:noProof/>
            <w:webHidden/>
          </w:rPr>
          <w:fldChar w:fldCharType="end"/>
        </w:r>
      </w:hyperlink>
    </w:p>
    <w:p w14:paraId="2DAB1CCC" w14:textId="77777777" w:rsidR="007A25B0" w:rsidRDefault="00772C58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825642" w:history="1">
        <w:r w:rsidR="007A25B0" w:rsidRPr="00D20933">
          <w:rPr>
            <w:rStyle w:val="af6"/>
            <w:noProof/>
          </w:rPr>
          <w:t>2.2.</w:t>
        </w:r>
        <w:r w:rsidR="007A25B0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>Запрос депонента на отмену инструкции на участие в КД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_Toc445825642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2</w:t>
        </w:r>
        <w:r w:rsidR="007A25B0">
          <w:rPr>
            <w:noProof/>
            <w:webHidden/>
          </w:rPr>
          <w:fldChar w:fldCharType="end"/>
        </w:r>
      </w:hyperlink>
    </w:p>
    <w:p w14:paraId="187C8E19" w14:textId="77777777" w:rsidR="007A25B0" w:rsidRDefault="00772C58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825643" w:history="1">
        <w:r w:rsidR="007A25B0" w:rsidRPr="00D20933">
          <w:rPr>
            <w:rStyle w:val="af6"/>
            <w:noProof/>
          </w:rPr>
          <w:t>3.</w:t>
        </w:r>
        <w:r w:rsidR="007A25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>Сообщение МТ567. Статус инструкции.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_Toc445825643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3</w:t>
        </w:r>
        <w:r w:rsidR="007A25B0">
          <w:rPr>
            <w:noProof/>
            <w:webHidden/>
          </w:rPr>
          <w:fldChar w:fldCharType="end"/>
        </w:r>
      </w:hyperlink>
    </w:p>
    <w:p w14:paraId="7D6417F4" w14:textId="77777777" w:rsidR="007A25B0" w:rsidRDefault="00772C58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825644" w:history="1">
        <w:r w:rsidR="007A25B0" w:rsidRPr="00D20933">
          <w:rPr>
            <w:rStyle w:val="af6"/>
            <w:noProof/>
          </w:rPr>
          <w:t>3.1.</w:t>
        </w:r>
        <w:r w:rsidR="007A25B0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 xml:space="preserve">Сообщение МТ567 от НРД к депоненту (при отмене МТ565, статус </w:t>
        </w:r>
        <w:r w:rsidR="007A25B0" w:rsidRPr="00D20933">
          <w:rPr>
            <w:rStyle w:val="af6"/>
            <w:noProof/>
            <w:lang w:val="en-US"/>
          </w:rPr>
          <w:t>CAND</w:t>
        </w:r>
        <w:r w:rsidR="007A25B0" w:rsidRPr="00D20933">
          <w:rPr>
            <w:rStyle w:val="af6"/>
            <w:noProof/>
          </w:rPr>
          <w:t>)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_Toc445825644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3</w:t>
        </w:r>
        <w:r w:rsidR="007A25B0">
          <w:rPr>
            <w:noProof/>
            <w:webHidden/>
          </w:rPr>
          <w:fldChar w:fldCharType="end"/>
        </w:r>
      </w:hyperlink>
    </w:p>
    <w:p w14:paraId="03F7DD0C" w14:textId="77777777" w:rsidR="007A25B0" w:rsidRDefault="00772C58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825645" w:history="1">
        <w:r w:rsidR="007A25B0" w:rsidRPr="00D20933">
          <w:rPr>
            <w:rStyle w:val="af6"/>
            <w:noProof/>
          </w:rPr>
          <w:t>3.2.</w:t>
        </w:r>
        <w:r w:rsidR="007A25B0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 xml:space="preserve">Сообщение МТ567 от НРД к депоненту (при получении МТ565, статус </w:t>
        </w:r>
        <w:r w:rsidR="007A25B0" w:rsidRPr="00D20933">
          <w:rPr>
            <w:rStyle w:val="af6"/>
            <w:noProof/>
            <w:lang w:val="en-US"/>
          </w:rPr>
          <w:t>REJT</w:t>
        </w:r>
        <w:r w:rsidR="007A25B0" w:rsidRPr="00D20933">
          <w:rPr>
            <w:rStyle w:val="af6"/>
            <w:noProof/>
          </w:rPr>
          <w:t>)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_Toc445825645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4</w:t>
        </w:r>
        <w:r w:rsidR="007A25B0">
          <w:rPr>
            <w:noProof/>
            <w:webHidden/>
          </w:rPr>
          <w:fldChar w:fldCharType="end"/>
        </w:r>
      </w:hyperlink>
    </w:p>
    <w:p w14:paraId="56E7D8B8" w14:textId="77777777" w:rsidR="007A25B0" w:rsidRDefault="00772C58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825646" w:history="1">
        <w:r w:rsidR="007A25B0" w:rsidRPr="00D20933">
          <w:rPr>
            <w:rStyle w:val="af6"/>
            <w:noProof/>
          </w:rPr>
          <w:t>3.3.</w:t>
        </w:r>
        <w:r w:rsidR="007A25B0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 xml:space="preserve">Сообщение МТ567 от НРД к депоненту (при получении МТ565, статус </w:t>
        </w:r>
        <w:r w:rsidR="007A25B0" w:rsidRPr="00D20933">
          <w:rPr>
            <w:rStyle w:val="af6"/>
            <w:noProof/>
            <w:lang w:val="en-US"/>
          </w:rPr>
          <w:t>PEND</w:t>
        </w:r>
        <w:r w:rsidR="007A25B0" w:rsidRPr="00D20933">
          <w:rPr>
            <w:rStyle w:val="af6"/>
            <w:noProof/>
          </w:rPr>
          <w:t>)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_Toc445825646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4</w:t>
        </w:r>
        <w:r w:rsidR="007A25B0">
          <w:rPr>
            <w:noProof/>
            <w:webHidden/>
          </w:rPr>
          <w:fldChar w:fldCharType="end"/>
        </w:r>
      </w:hyperlink>
    </w:p>
    <w:p w14:paraId="1771F000" w14:textId="77777777" w:rsidR="007A25B0" w:rsidRDefault="00772C58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825647" w:history="1">
        <w:r w:rsidR="007A25B0" w:rsidRPr="00D20933">
          <w:rPr>
            <w:rStyle w:val="af6"/>
            <w:noProof/>
          </w:rPr>
          <w:t>3.4.</w:t>
        </w:r>
        <w:r w:rsidR="007A25B0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>Сообщение МТ567 от НРД к депоненту (пересылка МТ567 из места хранения, PEND)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_Toc445825647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5</w:t>
        </w:r>
        <w:r w:rsidR="007A25B0">
          <w:rPr>
            <w:noProof/>
            <w:webHidden/>
          </w:rPr>
          <w:fldChar w:fldCharType="end"/>
        </w:r>
      </w:hyperlink>
    </w:p>
    <w:p w14:paraId="0910EBB9" w14:textId="77777777" w:rsidR="007A25B0" w:rsidRDefault="00772C58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825648" w:history="1">
        <w:r w:rsidR="007A25B0" w:rsidRPr="00D20933">
          <w:rPr>
            <w:rStyle w:val="af6"/>
            <w:noProof/>
          </w:rPr>
          <w:t>3.5.</w:t>
        </w:r>
        <w:r w:rsidR="007A25B0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 xml:space="preserve">Сообщение МТ567 от НРД к депоненту (пересылка МТ567 из места хранения, </w:t>
        </w:r>
        <w:r w:rsidR="007A25B0" w:rsidRPr="00D20933">
          <w:rPr>
            <w:rStyle w:val="af6"/>
            <w:noProof/>
            <w:lang w:val="en-US"/>
          </w:rPr>
          <w:t>PACK</w:t>
        </w:r>
        <w:r w:rsidR="007A25B0" w:rsidRPr="00D20933">
          <w:rPr>
            <w:rStyle w:val="af6"/>
            <w:noProof/>
          </w:rPr>
          <w:t>)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_Toc445825648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6</w:t>
        </w:r>
        <w:r w:rsidR="007A25B0">
          <w:rPr>
            <w:noProof/>
            <w:webHidden/>
          </w:rPr>
          <w:fldChar w:fldCharType="end"/>
        </w:r>
      </w:hyperlink>
    </w:p>
    <w:p w14:paraId="692FC2C4" w14:textId="77777777" w:rsidR="007A25B0" w:rsidRDefault="00772C58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45825649" w:history="1">
        <w:r w:rsidR="007A25B0" w:rsidRPr="00D20933">
          <w:rPr>
            <w:rStyle w:val="af6"/>
            <w:noProof/>
          </w:rPr>
          <w:t>4.</w:t>
        </w:r>
        <w:r w:rsidR="007A25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>Сообщение МТ567. Статус запроса на отмену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_Toc445825649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7</w:t>
        </w:r>
        <w:r w:rsidR="007A25B0">
          <w:rPr>
            <w:noProof/>
            <w:webHidden/>
          </w:rPr>
          <w:fldChar w:fldCharType="end"/>
        </w:r>
      </w:hyperlink>
    </w:p>
    <w:p w14:paraId="684FB9A2" w14:textId="77777777" w:rsidR="007A25B0" w:rsidRDefault="00772C58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45825650" w:history="1">
        <w:r w:rsidR="007A25B0" w:rsidRPr="00D20933">
          <w:rPr>
            <w:rStyle w:val="af6"/>
            <w:noProof/>
          </w:rPr>
          <w:t>4.1.</w:t>
        </w:r>
        <w:r w:rsidR="007A25B0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7A25B0" w:rsidRPr="00D20933">
          <w:rPr>
            <w:rStyle w:val="af6"/>
            <w:noProof/>
          </w:rPr>
          <w:t>Сообщение МТ567 от НРД к депоненту (статус запроса на отмену)</w:t>
        </w:r>
        <w:r w:rsidR="007A25B0">
          <w:rPr>
            <w:noProof/>
            <w:webHidden/>
          </w:rPr>
          <w:tab/>
        </w:r>
        <w:r w:rsidR="007A25B0">
          <w:rPr>
            <w:noProof/>
            <w:webHidden/>
          </w:rPr>
          <w:fldChar w:fldCharType="begin"/>
        </w:r>
        <w:r w:rsidR="007A25B0">
          <w:rPr>
            <w:noProof/>
            <w:webHidden/>
          </w:rPr>
          <w:instrText xml:space="preserve"> PAGEREF _Toc445825650 \h </w:instrText>
        </w:r>
        <w:r w:rsidR="007A25B0">
          <w:rPr>
            <w:noProof/>
            <w:webHidden/>
          </w:rPr>
        </w:r>
        <w:r w:rsidR="007A25B0">
          <w:rPr>
            <w:noProof/>
            <w:webHidden/>
          </w:rPr>
          <w:fldChar w:fldCharType="separate"/>
        </w:r>
        <w:r w:rsidR="007A25B0">
          <w:rPr>
            <w:noProof/>
            <w:webHidden/>
          </w:rPr>
          <w:t>7</w:t>
        </w:r>
        <w:r w:rsidR="007A25B0">
          <w:rPr>
            <w:noProof/>
            <w:webHidden/>
          </w:rPr>
          <w:fldChar w:fldCharType="end"/>
        </w:r>
      </w:hyperlink>
    </w:p>
    <w:p w14:paraId="63255D33" w14:textId="77777777" w:rsidR="001149FA" w:rsidRP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  <w:rPr>
          <w:lang w:val="en-US"/>
        </w:rPr>
      </w:pPr>
      <w:r>
        <w:rPr>
          <w:lang w:val="en-US"/>
        </w:rPr>
        <w:fldChar w:fldCharType="end"/>
      </w:r>
    </w:p>
    <w:p w14:paraId="262A6B29" w14:textId="324E7D65" w:rsidR="00F3284F" w:rsidRPr="00F3284F" w:rsidRDefault="008A44AD" w:rsidP="00BB6EC0">
      <w:pPr>
        <w:pStyle w:val="1"/>
      </w:pPr>
      <w:bookmarkStart w:id="1" w:name="_Toc445825640"/>
      <w:r w:rsidRPr="008B7CD8">
        <w:t>Сообщение</w:t>
      </w:r>
      <w:r>
        <w:t xml:space="preserve"> МТ</w:t>
      </w:r>
      <w:r w:rsidRPr="008A44AD">
        <w:t>565</w:t>
      </w:r>
      <w:r>
        <w:t>.</w:t>
      </w:r>
      <w:bookmarkEnd w:id="1"/>
      <w:r>
        <w:t xml:space="preserve"> </w:t>
      </w:r>
    </w:p>
    <w:p w14:paraId="16EFD86F" w14:textId="2AD4A46C" w:rsidR="008A44AD" w:rsidRDefault="00F41856" w:rsidP="00886EFB">
      <w:pPr>
        <w:pStyle w:val="20"/>
      </w:pPr>
      <w:bookmarkStart w:id="2" w:name="_Toc445825641"/>
      <w:r>
        <w:t>Инструкция депонента на участие в КД</w:t>
      </w:r>
      <w:bookmarkEnd w:id="2"/>
    </w:p>
    <w:p w14:paraId="75D3E6E3" w14:textId="77777777" w:rsidR="00F41856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</w:p>
    <w:p w14:paraId="1F2B0510" w14:textId="71F70BD9" w:rsidR="00286958" w:rsidRDefault="00286958" w:rsidP="00286958">
      <w:pPr>
        <w:numPr>
          <w:ilvl w:val="0"/>
          <w:numId w:val="0"/>
        </w:numPr>
      </w:pPr>
      <w:r>
        <w:t xml:space="preserve">Инструкция </w:t>
      </w:r>
      <w:r w:rsidR="00E33F8F">
        <w:t xml:space="preserve">на участие в КД </w:t>
      </w:r>
      <w:r w:rsidR="00E33F8F" w:rsidRPr="00E33F8F">
        <w:t>EXOF</w:t>
      </w:r>
      <w:r w:rsidR="00E33F8F">
        <w:t xml:space="preserve"> </w:t>
      </w:r>
      <w:r>
        <w:t xml:space="preserve">отправляется депонентом </w:t>
      </w:r>
      <w:r w:rsidR="00CA0816">
        <w:t>по счету/разделу M</w:t>
      </w:r>
      <w:r w:rsidR="00CA0816">
        <w:rPr>
          <w:lang w:val="en-US"/>
        </w:rPr>
        <w:t>L</w:t>
      </w:r>
      <w:r>
        <w:t>1111111111/00000000000000000.</w:t>
      </w:r>
    </w:p>
    <w:p w14:paraId="7E409B69" w14:textId="77777777" w:rsidR="008B7CD8" w:rsidRDefault="00286958" w:rsidP="00286958">
      <w:pPr>
        <w:numPr>
          <w:ilvl w:val="0"/>
          <w:numId w:val="0"/>
        </w:numPr>
      </w:pPr>
      <w:r>
        <w:t xml:space="preserve">Владелец - ООО "Восход". </w:t>
      </w:r>
    </w:p>
    <w:p w14:paraId="6CF7B592" w14:textId="0F971132" w:rsidR="00286958" w:rsidRDefault="00286958" w:rsidP="00286958">
      <w:pPr>
        <w:numPr>
          <w:ilvl w:val="0"/>
          <w:numId w:val="0"/>
        </w:numPr>
      </w:pPr>
      <w:r>
        <w:t xml:space="preserve">В заявлении указывается опция КД 001 (код </w:t>
      </w:r>
      <w:r w:rsidR="008B7CD8" w:rsidRPr="008B7CD8">
        <w:t>CEXC</w:t>
      </w:r>
      <w:r>
        <w:t>).</w:t>
      </w:r>
    </w:p>
    <w:p w14:paraId="6E53889C" w14:textId="77777777" w:rsidR="00286958" w:rsidRPr="00573402" w:rsidRDefault="00286958" w:rsidP="00286958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FC7C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59C648FF" w14:textId="77777777" w:rsidR="008A44AD" w:rsidRPr="00445088" w:rsidRDefault="008A44AD" w:rsidP="002336C5">
            <w:pPr>
              <w:pStyle w:val="a3"/>
              <w:ind w:left="36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Default="008A44AD" w:rsidP="002336C5">
            <w:pPr>
              <w:pStyle w:val="a3"/>
              <w:ind w:left="360"/>
            </w:pPr>
            <w:r>
              <w:t>Комментарии</w:t>
            </w:r>
          </w:p>
        </w:tc>
      </w:tr>
      <w:tr w:rsidR="00286958" w14:paraId="341332C8" w14:textId="77777777" w:rsidTr="0010606C">
        <w:tc>
          <w:tcPr>
            <w:tcW w:w="5488" w:type="dxa"/>
          </w:tcPr>
          <w:p w14:paraId="1C3ADF6A" w14:textId="4C5CF167" w:rsidR="00286958" w:rsidRPr="0044508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:16R:GENL</w:t>
            </w:r>
          </w:p>
        </w:tc>
        <w:tc>
          <w:tcPr>
            <w:tcW w:w="4762" w:type="dxa"/>
          </w:tcPr>
          <w:p w14:paraId="199995C4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73C36B90" w14:textId="77777777" w:rsidTr="0010606C">
        <w:tc>
          <w:tcPr>
            <w:tcW w:w="5488" w:type="dxa"/>
          </w:tcPr>
          <w:p w14:paraId="5F8FED6F" w14:textId="19641A1A" w:rsidR="00286958" w:rsidRPr="0044508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:20C::CORP//</w:t>
            </w:r>
            <w:r w:rsidR="00E33F8F" w:rsidRPr="00E33F8F">
              <w:t>111222</w:t>
            </w:r>
          </w:p>
        </w:tc>
        <w:tc>
          <w:tcPr>
            <w:tcW w:w="4762" w:type="dxa"/>
          </w:tcPr>
          <w:p w14:paraId="2F949FCE" w14:textId="532CD453" w:rsidR="00286958" w:rsidRDefault="005D3B5D" w:rsidP="002336C5">
            <w:pPr>
              <w:numPr>
                <w:ilvl w:val="0"/>
                <w:numId w:val="0"/>
              </w:numPr>
              <w:ind w:left="360"/>
            </w:pPr>
            <w:r w:rsidRPr="005D3B5D">
              <w:t>Референс КД</w:t>
            </w:r>
          </w:p>
        </w:tc>
      </w:tr>
      <w:tr w:rsidR="00286958" w14:paraId="18205242" w14:textId="77777777" w:rsidTr="0010606C">
        <w:tc>
          <w:tcPr>
            <w:tcW w:w="5488" w:type="dxa"/>
          </w:tcPr>
          <w:p w14:paraId="2B026953" w14:textId="7EECEA98" w:rsidR="00286958" w:rsidRPr="0044508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:20C::SEME//00</w:t>
            </w:r>
            <w:r w:rsidR="006C664E">
              <w:rPr>
                <w:lang w:val="en-US"/>
              </w:rPr>
              <w:t>0</w:t>
            </w:r>
            <w:r w:rsidRPr="00403630">
              <w:t>101</w:t>
            </w:r>
          </w:p>
        </w:tc>
        <w:tc>
          <w:tcPr>
            <w:tcW w:w="4762" w:type="dxa"/>
          </w:tcPr>
          <w:p w14:paraId="168F724B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137B224E" w14:textId="77777777" w:rsidTr="0010606C">
        <w:tc>
          <w:tcPr>
            <w:tcW w:w="5488" w:type="dxa"/>
          </w:tcPr>
          <w:p w14:paraId="2B006B7F" w14:textId="543D1647" w:rsidR="0028695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:23G:NEWM</w:t>
            </w:r>
          </w:p>
        </w:tc>
        <w:tc>
          <w:tcPr>
            <w:tcW w:w="4762" w:type="dxa"/>
          </w:tcPr>
          <w:p w14:paraId="4A289F7C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0AA662F0" w14:textId="77777777" w:rsidTr="0010606C">
        <w:tc>
          <w:tcPr>
            <w:tcW w:w="5488" w:type="dxa"/>
          </w:tcPr>
          <w:p w14:paraId="75DFBE09" w14:textId="587DFE48" w:rsidR="0028695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:22F::CAEV//</w:t>
            </w:r>
            <w:r w:rsidR="00E33F8F" w:rsidRPr="00E33F8F">
              <w:t>EXOF</w:t>
            </w:r>
          </w:p>
        </w:tc>
        <w:tc>
          <w:tcPr>
            <w:tcW w:w="4762" w:type="dxa"/>
          </w:tcPr>
          <w:p w14:paraId="238A45D9" w14:textId="537FD758" w:rsidR="00286958" w:rsidRDefault="005D3B5D" w:rsidP="002336C5">
            <w:pPr>
              <w:numPr>
                <w:ilvl w:val="0"/>
                <w:numId w:val="0"/>
              </w:numPr>
              <w:ind w:left="360"/>
            </w:pPr>
            <w:r>
              <w:t>Тип КД</w:t>
            </w:r>
          </w:p>
        </w:tc>
      </w:tr>
      <w:tr w:rsidR="00286958" w14:paraId="7CC2877C" w14:textId="77777777" w:rsidTr="0010606C">
        <w:tc>
          <w:tcPr>
            <w:tcW w:w="5488" w:type="dxa"/>
          </w:tcPr>
          <w:p w14:paraId="2C2E4125" w14:textId="1B3622A8" w:rsidR="00286958" w:rsidRDefault="00286958" w:rsidP="00453F6E">
            <w:pPr>
              <w:numPr>
                <w:ilvl w:val="0"/>
                <w:numId w:val="0"/>
              </w:numPr>
              <w:ind w:left="360"/>
            </w:pPr>
            <w:r w:rsidRPr="00403630">
              <w:t>:98C::PREP//201</w:t>
            </w:r>
            <w:r w:rsidR="00453F6E">
              <w:t>5</w:t>
            </w:r>
            <w:r w:rsidRPr="00403630">
              <w:t>0</w:t>
            </w:r>
            <w:r w:rsidR="00453F6E">
              <w:t>70111</w:t>
            </w:r>
            <w:r w:rsidRPr="00403630">
              <w:t>0000</w:t>
            </w:r>
          </w:p>
        </w:tc>
        <w:tc>
          <w:tcPr>
            <w:tcW w:w="4762" w:type="dxa"/>
          </w:tcPr>
          <w:p w14:paraId="0585E583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4966F5A8" w14:textId="77777777" w:rsidTr="0010606C">
        <w:tc>
          <w:tcPr>
            <w:tcW w:w="5488" w:type="dxa"/>
          </w:tcPr>
          <w:p w14:paraId="4DD4A964" w14:textId="2EE291A2" w:rsidR="0028695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:16S:GENL</w:t>
            </w:r>
          </w:p>
        </w:tc>
        <w:tc>
          <w:tcPr>
            <w:tcW w:w="4762" w:type="dxa"/>
          </w:tcPr>
          <w:p w14:paraId="72733937" w14:textId="77777777" w:rsidR="00286958" w:rsidRDefault="00286958" w:rsidP="00453F6E">
            <w:pPr>
              <w:numPr>
                <w:ilvl w:val="0"/>
                <w:numId w:val="0"/>
              </w:numPr>
            </w:pPr>
          </w:p>
        </w:tc>
      </w:tr>
      <w:tr w:rsidR="00286958" w14:paraId="43C00A36" w14:textId="77777777" w:rsidTr="0010606C">
        <w:tc>
          <w:tcPr>
            <w:tcW w:w="5488" w:type="dxa"/>
          </w:tcPr>
          <w:p w14:paraId="0DEAFF7B" w14:textId="44F9D08A" w:rsidR="00286958" w:rsidRDefault="00286958" w:rsidP="002336C5">
            <w:pPr>
              <w:numPr>
                <w:ilvl w:val="0"/>
                <w:numId w:val="0"/>
              </w:numPr>
              <w:ind w:left="360"/>
            </w:pPr>
            <w:r w:rsidRPr="00403630">
              <w:t>:16R:USECU</w:t>
            </w:r>
          </w:p>
        </w:tc>
        <w:tc>
          <w:tcPr>
            <w:tcW w:w="4762" w:type="dxa"/>
          </w:tcPr>
          <w:p w14:paraId="0B57D62C" w14:textId="77777777" w:rsidR="00286958" w:rsidRDefault="00286958" w:rsidP="00453F6E">
            <w:pPr>
              <w:numPr>
                <w:ilvl w:val="0"/>
                <w:numId w:val="0"/>
              </w:numPr>
            </w:pPr>
          </w:p>
        </w:tc>
      </w:tr>
      <w:tr w:rsidR="00286958" w14:paraId="258EBCEF" w14:textId="77777777" w:rsidTr="0010606C">
        <w:tc>
          <w:tcPr>
            <w:tcW w:w="5488" w:type="dxa"/>
          </w:tcPr>
          <w:p w14:paraId="3954843F" w14:textId="5373F91B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 xml:space="preserve">:35B:ISIN </w:t>
            </w:r>
            <w:r w:rsidR="00453F6E" w:rsidRPr="00453F6E">
              <w:t>XS0503737461</w:t>
            </w:r>
          </w:p>
        </w:tc>
        <w:tc>
          <w:tcPr>
            <w:tcW w:w="4762" w:type="dxa"/>
          </w:tcPr>
          <w:p w14:paraId="7A623B6D" w14:textId="77777777" w:rsidR="00286958" w:rsidRDefault="00286958" w:rsidP="00453F6E">
            <w:pPr>
              <w:numPr>
                <w:ilvl w:val="0"/>
                <w:numId w:val="0"/>
              </w:numPr>
            </w:pPr>
          </w:p>
        </w:tc>
      </w:tr>
      <w:tr w:rsidR="00286958" w14:paraId="6EEE2A3E" w14:textId="77777777" w:rsidTr="0010606C">
        <w:tc>
          <w:tcPr>
            <w:tcW w:w="5488" w:type="dxa"/>
          </w:tcPr>
          <w:p w14:paraId="6FF2EBDF" w14:textId="7D930949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>/XX/CORP/NADC/</w:t>
            </w:r>
            <w:r w:rsidR="00453F6E" w:rsidRPr="00453F6E">
              <w:t>XS0503737461</w:t>
            </w:r>
          </w:p>
        </w:tc>
        <w:tc>
          <w:tcPr>
            <w:tcW w:w="4762" w:type="dxa"/>
          </w:tcPr>
          <w:p w14:paraId="554FBC0D" w14:textId="77777777" w:rsidR="00286958" w:rsidRDefault="00286958" w:rsidP="00453F6E">
            <w:pPr>
              <w:numPr>
                <w:ilvl w:val="0"/>
                <w:numId w:val="0"/>
              </w:numPr>
            </w:pPr>
          </w:p>
        </w:tc>
      </w:tr>
      <w:tr w:rsidR="00286958" w:rsidDel="008950CA" w14:paraId="7FAD5DC8" w14:textId="7A97FBAC" w:rsidTr="0010606C">
        <w:trPr>
          <w:del w:id="3" w:author="Draft 3" w:date="2016-05-24T16:59:00Z"/>
        </w:trPr>
        <w:tc>
          <w:tcPr>
            <w:tcW w:w="5488" w:type="dxa"/>
          </w:tcPr>
          <w:p w14:paraId="4F6BAB20" w14:textId="4BB07070" w:rsidR="00286958" w:rsidRPr="00AB5728" w:rsidDel="008950CA" w:rsidRDefault="006C664E" w:rsidP="002336C5">
            <w:pPr>
              <w:numPr>
                <w:ilvl w:val="0"/>
                <w:numId w:val="0"/>
              </w:numPr>
              <w:ind w:left="360"/>
              <w:rPr>
                <w:del w:id="4" w:author="Draft 3" w:date="2016-05-24T16:59:00Z"/>
              </w:rPr>
            </w:pPr>
            <w:del w:id="5" w:author="Draft 3" w:date="2016-05-24T16:59:00Z">
              <w:r w:rsidRPr="00AB5728" w:rsidDel="008950CA">
                <w:delText>/NAME/</w:delText>
              </w:r>
              <w:r w:rsidR="00453F6E" w:rsidRPr="00453F6E" w:rsidDel="008950CA">
                <w:delText>BIZ FINANCE PLC 27/07/15</w:delText>
              </w:r>
            </w:del>
          </w:p>
        </w:tc>
        <w:tc>
          <w:tcPr>
            <w:tcW w:w="4762" w:type="dxa"/>
          </w:tcPr>
          <w:p w14:paraId="7090D7A2" w14:textId="1D705C77" w:rsidR="00286958" w:rsidDel="008950CA" w:rsidRDefault="00453F6E" w:rsidP="00453F6E">
            <w:pPr>
              <w:numPr>
                <w:ilvl w:val="0"/>
                <w:numId w:val="0"/>
              </w:numPr>
              <w:ind w:firstLine="34"/>
              <w:rPr>
                <w:del w:id="6" w:author="Draft 3" w:date="2016-05-24T16:59:00Z"/>
              </w:rPr>
            </w:pPr>
            <w:del w:id="7" w:author="Draft 3" w:date="2016-05-24T16:59:00Z">
              <w:r w:rsidRPr="00453F6E" w:rsidDel="008950CA">
                <w:delText xml:space="preserve"> Краткое наименование, необязательное поле</w:delText>
              </w:r>
            </w:del>
          </w:p>
        </w:tc>
      </w:tr>
      <w:tr w:rsidR="00546130" w14:paraId="6346EDF7" w14:textId="77777777" w:rsidTr="0010606C">
        <w:tc>
          <w:tcPr>
            <w:tcW w:w="5488" w:type="dxa"/>
          </w:tcPr>
          <w:p w14:paraId="38F3AC48" w14:textId="2CD23616" w:rsidR="00546130" w:rsidRPr="00AB5728" w:rsidRDefault="00546130" w:rsidP="002336C5">
            <w:pPr>
              <w:numPr>
                <w:ilvl w:val="0"/>
                <w:numId w:val="0"/>
              </w:numPr>
              <w:ind w:left="360"/>
            </w:pPr>
            <w:r w:rsidRPr="00262A20">
              <w:t>:16R:ACCTINFO</w:t>
            </w:r>
          </w:p>
        </w:tc>
        <w:tc>
          <w:tcPr>
            <w:tcW w:w="4762" w:type="dxa"/>
          </w:tcPr>
          <w:p w14:paraId="77250BE9" w14:textId="77777777" w:rsidR="00546130" w:rsidRDefault="00546130" w:rsidP="00453F6E">
            <w:pPr>
              <w:numPr>
                <w:ilvl w:val="0"/>
                <w:numId w:val="0"/>
              </w:numPr>
            </w:pPr>
          </w:p>
        </w:tc>
      </w:tr>
      <w:tr w:rsidR="00546130" w14:paraId="290E63C6" w14:textId="77777777" w:rsidTr="0010606C">
        <w:tc>
          <w:tcPr>
            <w:tcW w:w="5488" w:type="dxa"/>
          </w:tcPr>
          <w:p w14:paraId="3324148B" w14:textId="02E2AF03" w:rsidR="00546130" w:rsidRPr="00AB5728" w:rsidRDefault="00546130" w:rsidP="002336C5">
            <w:pPr>
              <w:numPr>
                <w:ilvl w:val="0"/>
                <w:numId w:val="0"/>
              </w:numPr>
              <w:ind w:left="360"/>
            </w:pPr>
            <w:r w:rsidRPr="00262A20">
              <w:t>:97A::SAFE//ML1111111111/KRZD/0000000000</w:t>
            </w:r>
            <w:r w:rsidRPr="00262A20">
              <w:lastRenderedPageBreak/>
              <w:t>0000000</w:t>
            </w:r>
          </w:p>
        </w:tc>
        <w:tc>
          <w:tcPr>
            <w:tcW w:w="4762" w:type="dxa"/>
          </w:tcPr>
          <w:p w14:paraId="0A34DCFC" w14:textId="5935F3BE" w:rsidR="00546130" w:rsidRDefault="00453F6E" w:rsidP="00453F6E">
            <w:pPr>
              <w:numPr>
                <w:ilvl w:val="0"/>
                <w:numId w:val="0"/>
              </w:numPr>
            </w:pPr>
            <w:r w:rsidRPr="00453F6E">
              <w:lastRenderedPageBreak/>
              <w:t>Счет/раздел депонента</w:t>
            </w:r>
          </w:p>
        </w:tc>
      </w:tr>
      <w:tr w:rsidR="00286958" w14:paraId="4429E928" w14:textId="77777777" w:rsidTr="0010606C">
        <w:tc>
          <w:tcPr>
            <w:tcW w:w="5488" w:type="dxa"/>
          </w:tcPr>
          <w:p w14:paraId="24F2FA70" w14:textId="2405950F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lastRenderedPageBreak/>
              <w:t>:16S:ACCTINFO</w:t>
            </w:r>
          </w:p>
        </w:tc>
        <w:tc>
          <w:tcPr>
            <w:tcW w:w="4762" w:type="dxa"/>
          </w:tcPr>
          <w:p w14:paraId="187E665E" w14:textId="77777777" w:rsidR="00286958" w:rsidRDefault="00286958" w:rsidP="00453F6E">
            <w:pPr>
              <w:numPr>
                <w:ilvl w:val="0"/>
                <w:numId w:val="0"/>
              </w:numPr>
            </w:pPr>
          </w:p>
        </w:tc>
      </w:tr>
      <w:tr w:rsidR="00286958" w14:paraId="1814C12D" w14:textId="77777777" w:rsidTr="0010606C">
        <w:tc>
          <w:tcPr>
            <w:tcW w:w="5488" w:type="dxa"/>
          </w:tcPr>
          <w:p w14:paraId="16E2888A" w14:textId="0534363F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:16S:USECU</w:t>
            </w:r>
          </w:p>
        </w:tc>
        <w:tc>
          <w:tcPr>
            <w:tcW w:w="4762" w:type="dxa"/>
          </w:tcPr>
          <w:p w14:paraId="0B9CC3EB" w14:textId="77777777" w:rsidR="00286958" w:rsidRDefault="00286958" w:rsidP="00453F6E">
            <w:pPr>
              <w:numPr>
                <w:ilvl w:val="0"/>
                <w:numId w:val="0"/>
              </w:numPr>
            </w:pPr>
          </w:p>
        </w:tc>
      </w:tr>
      <w:tr w:rsidR="00286958" w14:paraId="5A32BB03" w14:textId="77777777" w:rsidTr="0010606C">
        <w:tc>
          <w:tcPr>
            <w:tcW w:w="5488" w:type="dxa"/>
          </w:tcPr>
          <w:p w14:paraId="6F4394AA" w14:textId="3F11C18A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:16R:BENODET</w:t>
            </w:r>
          </w:p>
        </w:tc>
        <w:tc>
          <w:tcPr>
            <w:tcW w:w="4762" w:type="dxa"/>
          </w:tcPr>
          <w:p w14:paraId="0EAB3C3D" w14:textId="4630C2DF" w:rsidR="00286958" w:rsidRDefault="00453F6E" w:rsidP="00453F6E">
            <w:pPr>
              <w:numPr>
                <w:ilvl w:val="0"/>
                <w:numId w:val="0"/>
              </w:numPr>
            </w:pPr>
            <w:r w:rsidRPr="00453F6E">
              <w:t>Блок заполняется в случае если проведение КД требует раскрытия, иначе не заполняется.</w:t>
            </w:r>
          </w:p>
        </w:tc>
      </w:tr>
      <w:tr w:rsidR="00286958" w:rsidRPr="004C21D0" w14:paraId="315C850C" w14:textId="77777777" w:rsidTr="0010606C">
        <w:tc>
          <w:tcPr>
            <w:tcW w:w="5488" w:type="dxa"/>
          </w:tcPr>
          <w:p w14:paraId="65F02F15" w14:textId="11BC9A7C" w:rsidR="00FC5FFF" w:rsidRPr="002437D5" w:rsidRDefault="00FC5FFF" w:rsidP="00FC5FFF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0E4634">
              <w:rPr>
                <w:lang w:val="en-US"/>
              </w:rPr>
              <w:t>:95V::OWND//</w:t>
            </w:r>
            <w:r w:rsidRPr="00FC5FFF">
              <w:rPr>
                <w:lang w:val="en-US"/>
              </w:rPr>
              <w:t>OOO Voshod,</w:t>
            </w:r>
            <w:ins w:id="8" w:author="Draft 3" w:date="2016-06-02T15:05:00Z">
              <w:r w:rsidR="002437D5" w:rsidRPr="002437D5">
                <w:rPr>
                  <w:lang w:val="en-US"/>
                </w:rPr>
                <w:t xml:space="preserve"> </w:t>
              </w:r>
            </w:ins>
          </w:p>
          <w:p w14:paraId="4A4B1D1C" w14:textId="6D6F40B1" w:rsidR="00FC5FFF" w:rsidRPr="002437D5" w:rsidRDefault="00FC5FFF" w:rsidP="00FC5FFF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FC5FFF">
              <w:rPr>
                <w:lang w:val="en-US"/>
              </w:rPr>
              <w:t>26, Chekhov Street, Moscow, 115285</w:t>
            </w:r>
            <w:ins w:id="9" w:author="Draft 3" w:date="2016-06-02T15:05:00Z">
              <w:r w:rsidR="002437D5" w:rsidRPr="002437D5">
                <w:rPr>
                  <w:lang w:val="en-US"/>
                </w:rPr>
                <w:t xml:space="preserve"> </w:t>
              </w:r>
            </w:ins>
          </w:p>
          <w:p w14:paraId="6A03EBE5" w14:textId="02988509" w:rsidR="00FC5FFF" w:rsidRPr="002437D5" w:rsidRDefault="00FC5FFF" w:rsidP="00FC5FFF">
            <w:pPr>
              <w:numPr>
                <w:ilvl w:val="0"/>
                <w:numId w:val="0"/>
              </w:numPr>
              <w:ind w:left="360"/>
              <w:rPr>
                <w:ins w:id="10" w:author="Draft 3" w:date="2016-05-24T16:59:00Z"/>
              </w:rPr>
            </w:pPr>
            <w:r w:rsidRPr="00FC5FFF">
              <w:rPr>
                <w:lang w:val="en-US"/>
              </w:rPr>
              <w:t>Russia, Tel +74651111111</w:t>
            </w:r>
            <w:ins w:id="11" w:author="Draft 3" w:date="2016-06-02T15:05:00Z">
              <w:r w:rsidR="002437D5">
                <w:t xml:space="preserve"> </w:t>
              </w:r>
            </w:ins>
          </w:p>
          <w:p w14:paraId="31833002" w14:textId="24C76865" w:rsidR="008950CA" w:rsidRDefault="008950CA" w:rsidP="00FC5FFF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ins w:id="12" w:author="Draft 3" w:date="2016-05-24T16:59:00Z">
              <w:r>
                <w:rPr>
                  <w:lang w:val="en-US"/>
                </w:rPr>
                <w:t xml:space="preserve">OGRN </w:t>
              </w:r>
            </w:ins>
            <w:ins w:id="13" w:author="Draft 3" w:date="2016-05-24T17:00:00Z">
              <w:r w:rsidRPr="008950CA">
                <w:t>1111222233334</w:t>
              </w:r>
            </w:ins>
          </w:p>
          <w:p w14:paraId="673D4D89" w14:textId="6FA66642" w:rsidR="009A6273" w:rsidRPr="004C21D0" w:rsidRDefault="009A6273" w:rsidP="00FC5FFF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  <w:tc>
          <w:tcPr>
            <w:tcW w:w="4762" w:type="dxa"/>
          </w:tcPr>
          <w:p w14:paraId="512B921F" w14:textId="313E8DC0" w:rsidR="00FC5FFF" w:rsidRDefault="008950CA" w:rsidP="00FC5FFF">
            <w:pPr>
              <w:numPr>
                <w:ilvl w:val="0"/>
                <w:numId w:val="0"/>
              </w:numPr>
            </w:pPr>
            <w:ins w:id="14" w:author="Draft 3" w:date="2016-05-24T17:00:00Z">
              <w:r w:rsidRPr="008950CA">
                <w:t xml:space="preserve">Наименование, адрес владельца, идентификационные коды - заполняется на английском </w:t>
              </w:r>
            </w:ins>
            <w:del w:id="15" w:author="Draft 3" w:date="2016-05-24T17:00:00Z">
              <w:r w:rsidR="00FC5FFF" w:rsidDel="008950CA">
                <w:delText xml:space="preserve">Указание наименования </w:delText>
              </w:r>
            </w:del>
            <w:del w:id="16" w:author="Draft 3" w:date="2016-05-24T17:21:00Z">
              <w:r w:rsidR="00FC5FFF" w:rsidDel="001A551A">
                <w:delText>без</w:delText>
              </w:r>
            </w:del>
            <w:ins w:id="17" w:author="Draft 3" w:date="2016-05-24T17:21:00Z">
              <w:r w:rsidR="001A551A" w:rsidRPr="008950CA">
                <w:t>языке без</w:t>
              </w:r>
            </w:ins>
            <w:r w:rsidR="00FC5FFF">
              <w:t xml:space="preserve"> использования кодовых слов. </w:t>
            </w:r>
          </w:p>
          <w:p w14:paraId="3CF6551A" w14:textId="77777777" w:rsidR="00FC5FFF" w:rsidRDefault="00FC5FFF" w:rsidP="00FC5FFF">
            <w:pPr>
              <w:numPr>
                <w:ilvl w:val="0"/>
                <w:numId w:val="0"/>
              </w:numPr>
              <w:ind w:left="34"/>
            </w:pPr>
          </w:p>
          <w:p w14:paraId="514DF33B" w14:textId="77777777" w:rsidR="00FC5FFF" w:rsidRDefault="00FC5FFF" w:rsidP="00FC5FFF">
            <w:pPr>
              <w:numPr>
                <w:ilvl w:val="0"/>
                <w:numId w:val="0"/>
              </w:numPr>
              <w:ind w:left="34"/>
            </w:pPr>
            <w:r>
              <w:t>Не должен использоваться одиночный символ «</w:t>
            </w:r>
            <w:r w:rsidRPr="009A6273">
              <w:t>`</w:t>
            </w:r>
            <w:r>
              <w:t>»</w:t>
            </w:r>
            <w:r w:rsidRPr="009A6273">
              <w:t xml:space="preserve"> </w:t>
            </w:r>
            <w:r>
              <w:t>апостроф, так как он будет воспринят как признак транслитерации</w:t>
            </w:r>
          </w:p>
          <w:p w14:paraId="3678FA4C" w14:textId="6CB62F88" w:rsidR="00FC5FFF" w:rsidRPr="00882A2E" w:rsidDel="002437D5" w:rsidRDefault="002437D5" w:rsidP="00FC5FFF">
            <w:pPr>
              <w:numPr>
                <w:ilvl w:val="0"/>
                <w:numId w:val="0"/>
              </w:numPr>
              <w:ind w:left="34"/>
              <w:rPr>
                <w:del w:id="18" w:author="Draft 3" w:date="2016-06-02T15:05:00Z"/>
              </w:rPr>
            </w:pPr>
            <w:ins w:id="19" w:author="Draft 3" w:date="2016-06-02T15:05:00Z">
              <w:r w:rsidRPr="002437D5">
                <w:t>Для разделения текстовой информации указанной в  разных сроках необходимо использовать символ «пробел» перед переносом строки или в начале новой строки.</w:t>
              </w:r>
            </w:ins>
          </w:p>
          <w:p w14:paraId="35D46CBE" w14:textId="64A8EE10" w:rsidR="00286958" w:rsidRPr="00453F6E" w:rsidRDefault="00286958" w:rsidP="009A6273">
            <w:pPr>
              <w:numPr>
                <w:ilvl w:val="0"/>
                <w:numId w:val="0"/>
              </w:numPr>
              <w:ind w:left="34"/>
            </w:pPr>
          </w:p>
        </w:tc>
      </w:tr>
      <w:tr w:rsidR="00286958" w:rsidRPr="00B0186A" w14:paraId="028BE175" w14:textId="77777777" w:rsidTr="0010606C">
        <w:tc>
          <w:tcPr>
            <w:tcW w:w="5488" w:type="dxa"/>
          </w:tcPr>
          <w:p w14:paraId="36271EAD" w14:textId="675A5121" w:rsidR="00286958" w:rsidRPr="00CA0816" w:rsidRDefault="00286958" w:rsidP="00CA0816">
            <w:pPr>
              <w:numPr>
                <w:ilvl w:val="0"/>
                <w:numId w:val="0"/>
              </w:numPr>
              <w:ind w:left="360"/>
            </w:pPr>
            <w:r w:rsidRPr="00AB5728">
              <w:t>:36B::OWND//UNIT/1000,</w:t>
            </w:r>
          </w:p>
        </w:tc>
        <w:tc>
          <w:tcPr>
            <w:tcW w:w="4762" w:type="dxa"/>
          </w:tcPr>
          <w:p w14:paraId="15D0B3BC" w14:textId="4F3F15CE" w:rsidR="00286958" w:rsidRPr="005D3B5D" w:rsidRDefault="005D3B5D" w:rsidP="002336C5">
            <w:pPr>
              <w:numPr>
                <w:ilvl w:val="0"/>
                <w:numId w:val="0"/>
              </w:numPr>
              <w:ind w:left="360"/>
            </w:pPr>
            <w:r>
              <w:t>Кол-во ЦБ владельца</w:t>
            </w:r>
          </w:p>
        </w:tc>
      </w:tr>
      <w:tr w:rsidR="00453F6E" w:rsidRPr="00B0186A" w14:paraId="2FE6547C" w14:textId="77777777" w:rsidTr="0010606C">
        <w:tc>
          <w:tcPr>
            <w:tcW w:w="5488" w:type="dxa"/>
          </w:tcPr>
          <w:p w14:paraId="565F4FFF" w14:textId="2C29779B" w:rsidR="00453F6E" w:rsidRPr="00453F6E" w:rsidRDefault="00453F6E" w:rsidP="00CA0816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453F6E">
              <w:t>:70E::DECL//</w:t>
            </w:r>
            <w:ins w:id="20" w:author="Draft 3" w:date="2016-05-24T17:00:00Z">
              <w:r w:rsidR="008950CA" w:rsidRPr="008950CA">
                <w:t>Additional information</w:t>
              </w:r>
            </w:ins>
            <w:del w:id="21" w:author="Draft 3" w:date="2016-05-24T17:00:00Z">
              <w:r w:rsidDel="008950CA">
                <w:rPr>
                  <w:lang w:val="en-US"/>
                </w:rPr>
                <w:delText>dopolnitelnie svedeniya</w:delText>
              </w:r>
            </w:del>
          </w:p>
        </w:tc>
        <w:tc>
          <w:tcPr>
            <w:tcW w:w="4762" w:type="dxa"/>
          </w:tcPr>
          <w:p w14:paraId="242F8AC8" w14:textId="77777777" w:rsidR="008950CA" w:rsidRDefault="008950CA" w:rsidP="002D43C0">
            <w:pPr>
              <w:numPr>
                <w:ilvl w:val="0"/>
                <w:numId w:val="0"/>
              </w:numPr>
            </w:pPr>
            <w:ins w:id="22" w:author="Draft 3" w:date="2016-05-24T17:01:00Z">
              <w:r w:rsidRPr="008950CA">
                <w:t>Сведения о владельце, которые не были указаны в структурированных полях этого сообщения, заполняется на английском языке в соответствии с указаниями в уведомлении по КД</w:t>
              </w:r>
            </w:ins>
          </w:p>
          <w:p w14:paraId="6352A0A2" w14:textId="1F8AA02C" w:rsidR="002D43C0" w:rsidRPr="002D43C0" w:rsidDel="008950CA" w:rsidRDefault="00453F6E" w:rsidP="002D43C0">
            <w:pPr>
              <w:numPr>
                <w:ilvl w:val="0"/>
                <w:numId w:val="0"/>
              </w:numPr>
              <w:rPr>
                <w:del w:id="23" w:author="Draft 3" w:date="2016-05-24T17:01:00Z"/>
              </w:rPr>
            </w:pPr>
            <w:del w:id="24" w:author="Draft 3" w:date="2016-05-24T17:01:00Z">
              <w:r w:rsidRPr="00453F6E" w:rsidDel="008950CA">
                <w:delText>Сведения о владельце, которые не были указаны в структурированных полях этого сообщения</w:delText>
              </w:r>
              <w:r w:rsidR="002D43C0" w:rsidRPr="002D43C0" w:rsidDel="008950CA">
                <w:delText>.</w:delText>
              </w:r>
              <w:r w:rsidR="00FC5FFF" w:rsidDel="008950CA">
                <w:delText xml:space="preserve"> </w:delText>
              </w:r>
            </w:del>
          </w:p>
          <w:p w14:paraId="18B87AD9" w14:textId="6DB66B93" w:rsidR="002D43C0" w:rsidDel="008950CA" w:rsidRDefault="002D43C0" w:rsidP="002D43C0">
            <w:pPr>
              <w:numPr>
                <w:ilvl w:val="0"/>
                <w:numId w:val="0"/>
              </w:numPr>
              <w:rPr>
                <w:del w:id="25" w:author="Draft 3" w:date="2016-05-24T17:01:00Z"/>
              </w:rPr>
            </w:pPr>
            <w:del w:id="26" w:author="Draft 3" w:date="2016-05-24T17:01:00Z">
              <w:r w:rsidDel="008950CA">
                <w:delText xml:space="preserve">Информация указывается без использования кодовых слов. </w:delText>
              </w:r>
            </w:del>
          </w:p>
          <w:p w14:paraId="784D892E" w14:textId="77777777" w:rsidR="002D43C0" w:rsidRDefault="002D43C0" w:rsidP="002D43C0">
            <w:pPr>
              <w:numPr>
                <w:ilvl w:val="0"/>
                <w:numId w:val="0"/>
              </w:numPr>
              <w:ind w:left="34"/>
            </w:pPr>
          </w:p>
          <w:p w14:paraId="5194AC4F" w14:textId="77777777" w:rsidR="002D43C0" w:rsidRDefault="002D43C0" w:rsidP="002D43C0">
            <w:pPr>
              <w:numPr>
                <w:ilvl w:val="0"/>
                <w:numId w:val="0"/>
              </w:numPr>
              <w:ind w:left="34"/>
            </w:pPr>
            <w:r>
              <w:t>Не должен использоваться одиночный символ «</w:t>
            </w:r>
            <w:r w:rsidRPr="009A6273">
              <w:t>`</w:t>
            </w:r>
            <w:r>
              <w:t>»</w:t>
            </w:r>
            <w:r w:rsidRPr="009A6273">
              <w:t xml:space="preserve"> </w:t>
            </w:r>
            <w:r>
              <w:t>апостроф, так как он будет воспринят как признак транслитерации</w:t>
            </w:r>
          </w:p>
          <w:p w14:paraId="218CC174" w14:textId="4BD3764F" w:rsidR="00453F6E" w:rsidRPr="00FC5FFF" w:rsidRDefault="00772C58" w:rsidP="002D43C0">
            <w:pPr>
              <w:numPr>
                <w:ilvl w:val="0"/>
                <w:numId w:val="0"/>
              </w:numPr>
            </w:pPr>
            <w:ins w:id="27" w:author="Draft 3" w:date="2016-06-02T15:22:00Z">
              <w:r w:rsidRPr="002437D5">
                <w:t>Для разделения текстовой информации указанной в  разных сроках необходимо использовать символ «пробел» перед переносом строки или в начале новой строки.</w:t>
              </w:r>
            </w:ins>
          </w:p>
        </w:tc>
      </w:tr>
      <w:tr w:rsidR="00F563A0" w:rsidRPr="00E33FA3" w14:paraId="2B268609" w14:textId="77777777" w:rsidTr="0010606C">
        <w:tc>
          <w:tcPr>
            <w:tcW w:w="5488" w:type="dxa"/>
          </w:tcPr>
          <w:p w14:paraId="047ED69D" w14:textId="1CD8C158" w:rsidR="00F563A0" w:rsidRPr="00AB5728" w:rsidRDefault="00F563A0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:16S:BENODET</w:t>
            </w:r>
          </w:p>
        </w:tc>
        <w:tc>
          <w:tcPr>
            <w:tcW w:w="4762" w:type="dxa"/>
          </w:tcPr>
          <w:p w14:paraId="10FBE901" w14:textId="77777777" w:rsidR="00F563A0" w:rsidRPr="002D43C0" w:rsidRDefault="00F563A0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286958" w14:paraId="2BC7FD66" w14:textId="77777777" w:rsidTr="0010606C">
        <w:tc>
          <w:tcPr>
            <w:tcW w:w="5488" w:type="dxa"/>
          </w:tcPr>
          <w:p w14:paraId="7576229C" w14:textId="496D76EA" w:rsidR="00286958" w:rsidRPr="00AB5728" w:rsidRDefault="00286958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:16R:CAINST</w:t>
            </w:r>
          </w:p>
        </w:tc>
        <w:tc>
          <w:tcPr>
            <w:tcW w:w="4762" w:type="dxa"/>
          </w:tcPr>
          <w:p w14:paraId="501AB614" w14:textId="77777777" w:rsidR="00286958" w:rsidRDefault="00286958" w:rsidP="002336C5">
            <w:pPr>
              <w:numPr>
                <w:ilvl w:val="0"/>
                <w:numId w:val="0"/>
              </w:numPr>
              <w:ind w:left="360"/>
            </w:pPr>
          </w:p>
        </w:tc>
      </w:tr>
      <w:tr w:rsidR="00D43466" w:rsidRPr="00AF4D92" w14:paraId="6E6D7828" w14:textId="77777777" w:rsidTr="0010606C">
        <w:tc>
          <w:tcPr>
            <w:tcW w:w="5488" w:type="dxa"/>
          </w:tcPr>
          <w:p w14:paraId="32510D9E" w14:textId="38207422" w:rsidR="00D43466" w:rsidRPr="00CA0816" w:rsidRDefault="00183B4F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:13A::CAON//</w:t>
            </w:r>
            <w:r w:rsidR="002336C5" w:rsidRPr="00CA0816">
              <w:t>001</w:t>
            </w:r>
          </w:p>
        </w:tc>
        <w:tc>
          <w:tcPr>
            <w:tcW w:w="4762" w:type="dxa"/>
          </w:tcPr>
          <w:p w14:paraId="6A843EE3" w14:textId="460357A5" w:rsidR="00D43466" w:rsidRPr="005D3B5D" w:rsidRDefault="005D3B5D" w:rsidP="002336C5">
            <w:pPr>
              <w:numPr>
                <w:ilvl w:val="0"/>
                <w:numId w:val="0"/>
              </w:numPr>
              <w:ind w:left="360"/>
            </w:pPr>
            <w:r w:rsidRPr="005D3B5D">
              <w:t>Номер варианта корпоративного действия</w:t>
            </w:r>
          </w:p>
        </w:tc>
      </w:tr>
      <w:tr w:rsidR="00D43466" w:rsidRPr="00AF4D92" w14:paraId="32F906CE" w14:textId="77777777" w:rsidTr="0010606C">
        <w:tc>
          <w:tcPr>
            <w:tcW w:w="5488" w:type="dxa"/>
          </w:tcPr>
          <w:p w14:paraId="78A793BC" w14:textId="5AC86819" w:rsidR="00D43466" w:rsidRPr="00CA0816" w:rsidRDefault="002336C5" w:rsidP="002336C5">
            <w:pPr>
              <w:numPr>
                <w:ilvl w:val="0"/>
                <w:numId w:val="0"/>
              </w:numPr>
              <w:ind w:left="360"/>
            </w:pPr>
            <w:r w:rsidRPr="00AB5728">
              <w:t>:22F::CAOP//</w:t>
            </w:r>
            <w:r w:rsidR="00453F6E" w:rsidRPr="00453F6E">
              <w:t>CEXC</w:t>
            </w:r>
          </w:p>
        </w:tc>
        <w:tc>
          <w:tcPr>
            <w:tcW w:w="4762" w:type="dxa"/>
          </w:tcPr>
          <w:p w14:paraId="4FDB8137" w14:textId="074FD31C" w:rsidR="00D43466" w:rsidRPr="00AF4D92" w:rsidRDefault="005D3B5D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  <w:r w:rsidRPr="005D3B5D">
              <w:t xml:space="preserve">Признак варианта корпоративного действия </w:t>
            </w:r>
          </w:p>
        </w:tc>
      </w:tr>
      <w:tr w:rsidR="00CA0816" w:rsidRPr="00F871D5" w14:paraId="45B6F911" w14:textId="77777777" w:rsidTr="0010606C">
        <w:tc>
          <w:tcPr>
            <w:tcW w:w="5488" w:type="dxa"/>
          </w:tcPr>
          <w:p w14:paraId="6B91C7AC" w14:textId="567175CF" w:rsidR="00CA0816" w:rsidRPr="00CA0816" w:rsidRDefault="00453F6E" w:rsidP="002336C5">
            <w:pPr>
              <w:numPr>
                <w:ilvl w:val="0"/>
                <w:numId w:val="0"/>
              </w:numPr>
              <w:ind w:left="360"/>
            </w:pPr>
            <w:r>
              <w:t>:36B::QINS//UNIT/</w:t>
            </w:r>
            <w:r>
              <w:rPr>
                <w:lang w:val="en-US"/>
              </w:rPr>
              <w:t>4</w:t>
            </w:r>
            <w:r w:rsidR="00B81701">
              <w:t>00</w:t>
            </w:r>
            <w:r w:rsidR="00CA0816" w:rsidRPr="00CA0816">
              <w:t>,</w:t>
            </w:r>
          </w:p>
        </w:tc>
        <w:tc>
          <w:tcPr>
            <w:tcW w:w="4762" w:type="dxa"/>
          </w:tcPr>
          <w:p w14:paraId="52A60267" w14:textId="42345CF9" w:rsidR="00CA0816" w:rsidRPr="005D3B5D" w:rsidRDefault="005D3B5D" w:rsidP="002336C5">
            <w:pPr>
              <w:numPr>
                <w:ilvl w:val="0"/>
                <w:numId w:val="0"/>
              </w:numPr>
              <w:ind w:left="360"/>
            </w:pPr>
            <w:r w:rsidRPr="005D3B5D">
              <w:t>Количество базовых ценных бумаг</w:t>
            </w:r>
            <w:r>
              <w:t xml:space="preserve"> участвующих в КД</w:t>
            </w:r>
          </w:p>
        </w:tc>
      </w:tr>
      <w:tr w:rsidR="008960FD" w:rsidRPr="00F871D5" w14:paraId="59289399" w14:textId="77777777" w:rsidTr="0010606C">
        <w:trPr>
          <w:ins w:id="28" w:author="Draft 3" w:date="2016-05-24T17:15:00Z"/>
        </w:trPr>
        <w:tc>
          <w:tcPr>
            <w:tcW w:w="5488" w:type="dxa"/>
          </w:tcPr>
          <w:p w14:paraId="52083CEA" w14:textId="601BC51F" w:rsidR="008960FD" w:rsidRDefault="008960FD" w:rsidP="002336C5">
            <w:pPr>
              <w:numPr>
                <w:ilvl w:val="0"/>
                <w:numId w:val="0"/>
              </w:numPr>
              <w:ind w:left="360"/>
              <w:rPr>
                <w:ins w:id="29" w:author="Draft 3" w:date="2016-05-24T17:15:00Z"/>
              </w:rPr>
            </w:pPr>
            <w:ins w:id="30" w:author="Draft 3" w:date="2016-05-24T17:16:00Z">
              <w:r w:rsidRPr="008960FD">
                <w:t>:70E::INST//Additional information</w:t>
              </w:r>
            </w:ins>
          </w:p>
        </w:tc>
        <w:tc>
          <w:tcPr>
            <w:tcW w:w="4762" w:type="dxa"/>
          </w:tcPr>
          <w:p w14:paraId="1CF1CFFF" w14:textId="77777777" w:rsidR="008960FD" w:rsidRDefault="008960FD" w:rsidP="008960FD">
            <w:pPr>
              <w:numPr>
                <w:ilvl w:val="0"/>
                <w:numId w:val="0"/>
              </w:numPr>
              <w:ind w:left="34"/>
              <w:rPr>
                <w:ins w:id="31" w:author="Draft 3" w:date="2016-05-24T17:17:00Z"/>
              </w:rPr>
            </w:pPr>
            <w:ins w:id="32" w:author="Draft 3" w:date="2016-05-24T17:17:00Z">
              <w:r w:rsidRPr="008960FD">
                <w:t xml:space="preserve">Дополнительная информация, которая не была указана в структурированных полях этого сообщения, заполняется на </w:t>
              </w:r>
              <w:r w:rsidRPr="008960FD">
                <w:lastRenderedPageBreak/>
                <w:t>английском языке  в соответствии с указаниями в уведомлении по КД</w:t>
              </w:r>
            </w:ins>
          </w:p>
          <w:p w14:paraId="3D9000F9" w14:textId="77777777" w:rsidR="008960FD" w:rsidRDefault="008960FD" w:rsidP="002336C5">
            <w:pPr>
              <w:numPr>
                <w:ilvl w:val="0"/>
                <w:numId w:val="0"/>
              </w:numPr>
              <w:ind w:left="360"/>
              <w:rPr>
                <w:ins w:id="33" w:author="Draft 3" w:date="2016-05-24T17:17:00Z"/>
              </w:rPr>
            </w:pPr>
          </w:p>
          <w:p w14:paraId="5882243A" w14:textId="77777777" w:rsidR="008960FD" w:rsidRDefault="008960FD" w:rsidP="008960FD">
            <w:pPr>
              <w:numPr>
                <w:ilvl w:val="0"/>
                <w:numId w:val="0"/>
              </w:numPr>
              <w:ind w:left="34"/>
              <w:rPr>
                <w:ins w:id="34" w:author="Draft 3" w:date="2016-06-02T15:22:00Z"/>
                <w:lang w:val="en-US"/>
              </w:rPr>
            </w:pPr>
            <w:ins w:id="35" w:author="Draft 3" w:date="2016-05-24T17:17:00Z">
              <w:r>
                <w:t>Не должен использоваться одиночный символ «</w:t>
              </w:r>
              <w:r w:rsidRPr="009A6273">
                <w:t>`</w:t>
              </w:r>
              <w:r>
                <w:t>»</w:t>
              </w:r>
              <w:r w:rsidRPr="009A6273">
                <w:t xml:space="preserve"> </w:t>
              </w:r>
              <w:r>
                <w:t>апостроф, так как он будет воспринят как признак транслитерации</w:t>
              </w:r>
            </w:ins>
          </w:p>
          <w:p w14:paraId="52040782" w14:textId="77777777" w:rsidR="00772C58" w:rsidRDefault="00772C58" w:rsidP="008960FD">
            <w:pPr>
              <w:numPr>
                <w:ilvl w:val="0"/>
                <w:numId w:val="0"/>
              </w:numPr>
              <w:ind w:left="34"/>
              <w:rPr>
                <w:ins w:id="36" w:author="Draft 3" w:date="2016-06-02T15:22:00Z"/>
                <w:lang w:val="en-US"/>
              </w:rPr>
            </w:pPr>
          </w:p>
          <w:p w14:paraId="3B0496EF" w14:textId="7FA0F771" w:rsidR="00772C58" w:rsidRPr="00772C58" w:rsidRDefault="00772C58" w:rsidP="008960FD">
            <w:pPr>
              <w:numPr>
                <w:ilvl w:val="0"/>
                <w:numId w:val="0"/>
              </w:numPr>
              <w:ind w:left="34"/>
              <w:rPr>
                <w:ins w:id="37" w:author="Draft 3" w:date="2016-05-24T17:17:00Z"/>
              </w:rPr>
            </w:pPr>
            <w:ins w:id="38" w:author="Draft 3" w:date="2016-06-02T15:22:00Z">
              <w:r w:rsidRPr="002437D5">
                <w:t>Для разделения текстовой информации указанной в  разных сроках необходимо использовать символ «пробел» перед переносом строки или в начале новой строки.</w:t>
              </w:r>
            </w:ins>
          </w:p>
          <w:p w14:paraId="2115B760" w14:textId="03C527AE" w:rsidR="008960FD" w:rsidRPr="005D3B5D" w:rsidRDefault="008960FD" w:rsidP="002336C5">
            <w:pPr>
              <w:numPr>
                <w:ilvl w:val="0"/>
                <w:numId w:val="0"/>
              </w:numPr>
              <w:ind w:left="360"/>
              <w:rPr>
                <w:ins w:id="39" w:author="Draft 3" w:date="2016-05-24T17:15:00Z"/>
              </w:rPr>
            </w:pPr>
          </w:p>
        </w:tc>
      </w:tr>
      <w:tr w:rsidR="00D43466" w:rsidRPr="00EF6706" w14:paraId="599BB5D2" w14:textId="77777777" w:rsidTr="0010606C">
        <w:tc>
          <w:tcPr>
            <w:tcW w:w="5488" w:type="dxa"/>
          </w:tcPr>
          <w:p w14:paraId="521E94B4" w14:textId="307090DD" w:rsidR="00D43466" w:rsidRPr="00CA0816" w:rsidRDefault="00D43466" w:rsidP="002336C5">
            <w:pPr>
              <w:numPr>
                <w:ilvl w:val="0"/>
                <w:numId w:val="0"/>
              </w:numPr>
              <w:ind w:left="360"/>
            </w:pPr>
            <w:r w:rsidRPr="00F91D8E">
              <w:lastRenderedPageBreak/>
              <w:t>:16S:CAINST</w:t>
            </w:r>
          </w:p>
        </w:tc>
        <w:tc>
          <w:tcPr>
            <w:tcW w:w="4762" w:type="dxa"/>
          </w:tcPr>
          <w:p w14:paraId="7A3B8CF6" w14:textId="77777777" w:rsidR="00D43466" w:rsidRPr="00B0186A" w:rsidRDefault="00D43466" w:rsidP="002336C5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8960FD" w:rsidRPr="00EF6706" w14:paraId="0839C1F2" w14:textId="77777777" w:rsidTr="0010606C">
        <w:trPr>
          <w:ins w:id="40" w:author="Draft 3" w:date="2016-05-24T17:18:00Z"/>
        </w:trPr>
        <w:tc>
          <w:tcPr>
            <w:tcW w:w="5488" w:type="dxa"/>
          </w:tcPr>
          <w:p w14:paraId="23420EAA" w14:textId="4BD5ED9C" w:rsidR="008960FD" w:rsidRPr="00F91D8E" w:rsidRDefault="008960FD" w:rsidP="008960FD">
            <w:pPr>
              <w:numPr>
                <w:ilvl w:val="0"/>
                <w:numId w:val="0"/>
              </w:numPr>
              <w:ind w:left="360"/>
              <w:rPr>
                <w:ins w:id="41" w:author="Draft 3" w:date="2016-05-24T17:18:00Z"/>
              </w:rPr>
            </w:pPr>
            <w:ins w:id="42" w:author="Draft 3" w:date="2016-05-24T17:18:00Z">
              <w:r w:rsidRPr="00F91D8E">
                <w:t>:</w:t>
              </w:r>
              <w:r>
                <w:t>16</w:t>
              </w:r>
            </w:ins>
            <w:ins w:id="43" w:author="Draft 3" w:date="2016-05-24T17:19:00Z">
              <w:r>
                <w:rPr>
                  <w:lang w:val="en-US"/>
                </w:rPr>
                <w:t>R</w:t>
              </w:r>
            </w:ins>
            <w:ins w:id="44" w:author="Draft 3" w:date="2016-05-24T17:18:00Z">
              <w:r w:rsidRPr="00F91D8E">
                <w:t>:</w:t>
              </w:r>
            </w:ins>
            <w:ins w:id="45" w:author="Draft 3" w:date="2016-05-24T17:19:00Z">
              <w:r w:rsidRPr="008960FD">
                <w:t xml:space="preserve">ADDINFO            </w:t>
              </w:r>
            </w:ins>
          </w:p>
        </w:tc>
        <w:tc>
          <w:tcPr>
            <w:tcW w:w="4762" w:type="dxa"/>
          </w:tcPr>
          <w:p w14:paraId="383945DB" w14:textId="77777777" w:rsidR="008960FD" w:rsidRPr="00B0186A" w:rsidRDefault="008960FD" w:rsidP="002336C5">
            <w:pPr>
              <w:numPr>
                <w:ilvl w:val="0"/>
                <w:numId w:val="0"/>
              </w:numPr>
              <w:ind w:left="360"/>
              <w:rPr>
                <w:ins w:id="46" w:author="Draft 3" w:date="2016-05-24T17:18:00Z"/>
                <w:lang w:val="en-US"/>
              </w:rPr>
            </w:pPr>
          </w:p>
        </w:tc>
      </w:tr>
      <w:tr w:rsidR="008960FD" w:rsidRPr="008960FD" w14:paraId="13581816" w14:textId="77777777" w:rsidTr="0010606C">
        <w:trPr>
          <w:ins w:id="47" w:author="Draft 3" w:date="2016-05-24T17:18:00Z"/>
        </w:trPr>
        <w:tc>
          <w:tcPr>
            <w:tcW w:w="5488" w:type="dxa"/>
          </w:tcPr>
          <w:p w14:paraId="5CA94900" w14:textId="77777777" w:rsidR="008960FD" w:rsidRDefault="008960FD" w:rsidP="002336C5">
            <w:pPr>
              <w:numPr>
                <w:ilvl w:val="0"/>
                <w:numId w:val="0"/>
              </w:numPr>
              <w:ind w:left="360"/>
              <w:rPr>
                <w:ins w:id="48" w:author="Draft 3" w:date="2016-05-24T17:20:00Z"/>
                <w:lang w:val="en-US"/>
              </w:rPr>
            </w:pPr>
            <w:ins w:id="49" w:author="Draft 3" w:date="2016-05-24T17:19:00Z">
              <w:r w:rsidRPr="008960FD">
                <w:rPr>
                  <w:lang w:val="en-US"/>
                </w:rPr>
                <w:t>:70E::ADTX//Inx contact details:</w:t>
              </w:r>
            </w:ins>
          </w:p>
          <w:p w14:paraId="420D9E83" w14:textId="65625E2A" w:rsidR="008960FD" w:rsidRPr="008960FD" w:rsidRDefault="008960FD" w:rsidP="002336C5">
            <w:pPr>
              <w:numPr>
                <w:ilvl w:val="0"/>
                <w:numId w:val="0"/>
              </w:numPr>
              <w:ind w:left="360"/>
              <w:rPr>
                <w:ins w:id="50" w:author="Draft 3" w:date="2016-05-24T17:18:00Z"/>
                <w:lang w:val="en-US"/>
              </w:rPr>
            </w:pPr>
            <w:ins w:id="51" w:author="Draft 3" w:date="2016-05-24T17:19:00Z">
              <w:r w:rsidRPr="008960FD">
                <w:rPr>
                  <w:lang w:val="en-US"/>
                </w:rPr>
                <w:t xml:space="preserve"> manager +7495 100-00-00</w:t>
              </w:r>
            </w:ins>
          </w:p>
        </w:tc>
        <w:tc>
          <w:tcPr>
            <w:tcW w:w="4762" w:type="dxa"/>
          </w:tcPr>
          <w:p w14:paraId="0304ECF1" w14:textId="77777777" w:rsidR="008960FD" w:rsidRDefault="008960FD" w:rsidP="002336C5">
            <w:pPr>
              <w:numPr>
                <w:ilvl w:val="0"/>
                <w:numId w:val="0"/>
              </w:numPr>
              <w:ind w:left="360"/>
              <w:rPr>
                <w:ins w:id="52" w:author="Draft 3" w:date="2016-06-02T15:22:00Z"/>
                <w:lang w:val="en-US"/>
              </w:rPr>
            </w:pPr>
            <w:ins w:id="53" w:author="Draft 3" w:date="2016-05-24T17:20:00Z">
              <w:r w:rsidRPr="008960FD">
                <w:t>Контактная информация</w:t>
              </w:r>
            </w:ins>
          </w:p>
          <w:p w14:paraId="5D41957F" w14:textId="77777777" w:rsidR="00772C58" w:rsidRDefault="00772C58" w:rsidP="002336C5">
            <w:pPr>
              <w:numPr>
                <w:ilvl w:val="0"/>
                <w:numId w:val="0"/>
              </w:numPr>
              <w:ind w:left="360"/>
              <w:rPr>
                <w:ins w:id="54" w:author="Draft 3" w:date="2016-06-02T15:22:00Z"/>
                <w:lang w:val="en-US"/>
              </w:rPr>
            </w:pPr>
          </w:p>
          <w:p w14:paraId="1F86D9A3" w14:textId="3811151C" w:rsidR="00772C58" w:rsidRPr="00772C58" w:rsidRDefault="00772C58" w:rsidP="002336C5">
            <w:pPr>
              <w:numPr>
                <w:ilvl w:val="0"/>
                <w:numId w:val="0"/>
              </w:numPr>
              <w:ind w:left="360"/>
              <w:rPr>
                <w:ins w:id="55" w:author="Draft 3" w:date="2016-05-24T17:18:00Z"/>
              </w:rPr>
            </w:pPr>
            <w:bookmarkStart w:id="56" w:name="_GoBack"/>
            <w:bookmarkEnd w:id="56"/>
            <w:ins w:id="57" w:author="Draft 3" w:date="2016-06-02T15:22:00Z">
              <w:r w:rsidRPr="002437D5">
                <w:t>Для разделения текстовой информации указанной в  разных сроках необходимо использовать символ «пробел» перед переносом строки или в начале новой строки.</w:t>
              </w:r>
            </w:ins>
          </w:p>
        </w:tc>
      </w:tr>
      <w:tr w:rsidR="008960FD" w:rsidRPr="00EF6706" w14:paraId="5EE04FD5" w14:textId="77777777" w:rsidTr="0010606C">
        <w:trPr>
          <w:ins w:id="58" w:author="Draft 3" w:date="2016-05-24T17:18:00Z"/>
        </w:trPr>
        <w:tc>
          <w:tcPr>
            <w:tcW w:w="5488" w:type="dxa"/>
          </w:tcPr>
          <w:p w14:paraId="1CE33BCC" w14:textId="590B2FFA" w:rsidR="008960FD" w:rsidRDefault="008960FD" w:rsidP="002336C5">
            <w:pPr>
              <w:numPr>
                <w:ilvl w:val="0"/>
                <w:numId w:val="0"/>
              </w:numPr>
              <w:ind w:left="360"/>
              <w:rPr>
                <w:ins w:id="59" w:author="Draft 3" w:date="2016-05-24T17:18:00Z"/>
              </w:rPr>
            </w:pPr>
            <w:ins w:id="60" w:author="Draft 3" w:date="2016-05-24T17:19:00Z">
              <w:r w:rsidRPr="00F91D8E">
                <w:t>:</w:t>
              </w:r>
              <w:r>
                <w:t>16</w:t>
              </w:r>
              <w:r>
                <w:rPr>
                  <w:lang w:val="en-US"/>
                </w:rPr>
                <w:t>S</w:t>
              </w:r>
              <w:r w:rsidRPr="00F91D8E">
                <w:t>:</w:t>
              </w:r>
              <w:r w:rsidRPr="008960FD">
                <w:t xml:space="preserve">ADDINFO            </w:t>
              </w:r>
            </w:ins>
          </w:p>
        </w:tc>
        <w:tc>
          <w:tcPr>
            <w:tcW w:w="4762" w:type="dxa"/>
          </w:tcPr>
          <w:p w14:paraId="5479C751" w14:textId="77777777" w:rsidR="008960FD" w:rsidRDefault="008960FD" w:rsidP="002336C5">
            <w:pPr>
              <w:numPr>
                <w:ilvl w:val="0"/>
                <w:numId w:val="0"/>
              </w:numPr>
              <w:ind w:left="360"/>
              <w:rPr>
                <w:ins w:id="61" w:author="Draft 3" w:date="2016-05-24T17:18:00Z"/>
                <w:lang w:val="en-US"/>
              </w:rPr>
            </w:pPr>
          </w:p>
        </w:tc>
      </w:tr>
    </w:tbl>
    <w:p w14:paraId="30BF0DFC" w14:textId="0B027944" w:rsidR="00F3284F" w:rsidRDefault="00F3284F" w:rsidP="00886EFB">
      <w:pPr>
        <w:pStyle w:val="20"/>
      </w:pPr>
      <w:bookmarkStart w:id="62" w:name="_Toc445825642"/>
      <w:r>
        <w:t>Запрос депонента на отмену инструкции</w:t>
      </w:r>
      <w:bookmarkEnd w:id="62"/>
    </w:p>
    <w:p w14:paraId="2C884767" w14:textId="77777777" w:rsidR="00F3284F" w:rsidRDefault="00F3284F" w:rsidP="00F3284F">
      <w:r>
        <w:t>Легенда:</w:t>
      </w:r>
    </w:p>
    <w:p w14:paraId="69FDDEEE" w14:textId="165BCFCF" w:rsidR="00E33F8F" w:rsidRDefault="00E33F8F" w:rsidP="00E33F8F">
      <w:pPr>
        <w:numPr>
          <w:ilvl w:val="0"/>
          <w:numId w:val="0"/>
        </w:numPr>
      </w:pPr>
      <w:r>
        <w:t xml:space="preserve">Депонент направляет запрос на отмену инструкции на участие в КД Владелец - ООО "Восход". </w:t>
      </w:r>
    </w:p>
    <w:p w14:paraId="04DCD5D2" w14:textId="6D41B790" w:rsidR="00F3284F" w:rsidRDefault="00F3284F" w:rsidP="00F3284F">
      <w:pPr>
        <w:numPr>
          <w:ilvl w:val="0"/>
          <w:numId w:val="0"/>
        </w:numPr>
      </w:pPr>
      <w:r>
        <w:t>.</w:t>
      </w:r>
    </w:p>
    <w:p w14:paraId="148B51DF" w14:textId="77777777" w:rsidR="00F3284F" w:rsidRPr="00253D4B" w:rsidRDefault="00F3284F" w:rsidP="00F3284F">
      <w:pPr>
        <w:numPr>
          <w:ilvl w:val="0"/>
          <w:numId w:val="0"/>
        </w:num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F3284F" w:rsidRPr="00F83010" w14:paraId="5D4569B2" w14:textId="77777777" w:rsidTr="000E4634">
        <w:tc>
          <w:tcPr>
            <w:tcW w:w="5488" w:type="dxa"/>
            <w:shd w:val="clear" w:color="auto" w:fill="F2F2F2" w:themeFill="background1" w:themeFillShade="F2"/>
          </w:tcPr>
          <w:p w14:paraId="27038546" w14:textId="77777777" w:rsidR="00F3284F" w:rsidRPr="00F83010" w:rsidRDefault="00F3284F" w:rsidP="000E4634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D1C99CF" w14:textId="77777777" w:rsidR="00F3284F" w:rsidRPr="00F83010" w:rsidRDefault="00F3284F" w:rsidP="000E4634">
            <w:pPr>
              <w:pStyle w:val="a3"/>
            </w:pPr>
            <w:r>
              <w:t>Комментарии</w:t>
            </w:r>
          </w:p>
        </w:tc>
      </w:tr>
      <w:tr w:rsidR="00F3284F" w:rsidRPr="00F83010" w14:paraId="404B13D0" w14:textId="77777777" w:rsidTr="000E4634">
        <w:tc>
          <w:tcPr>
            <w:tcW w:w="5488" w:type="dxa"/>
          </w:tcPr>
          <w:p w14:paraId="4AF4C727" w14:textId="47D431DA" w:rsidR="00F3284F" w:rsidRDefault="00F3284F" w:rsidP="000E4634">
            <w:r w:rsidRPr="00FD134C">
              <w:t>:16R:GENL</w:t>
            </w:r>
          </w:p>
        </w:tc>
        <w:tc>
          <w:tcPr>
            <w:tcW w:w="4762" w:type="dxa"/>
          </w:tcPr>
          <w:p w14:paraId="2B88F5D1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14:paraId="1DE5E7E9" w14:textId="77777777" w:rsidTr="000E4634">
        <w:tc>
          <w:tcPr>
            <w:tcW w:w="5488" w:type="dxa"/>
          </w:tcPr>
          <w:p w14:paraId="1B43F7F1" w14:textId="5B150D23" w:rsidR="00F3284F" w:rsidRDefault="00F3284F" w:rsidP="000E4634">
            <w:r w:rsidRPr="00FD134C">
              <w:t>:20C::CORP//</w:t>
            </w:r>
            <w:r w:rsidR="00B73AE5" w:rsidRPr="00E33F8F">
              <w:t>111222</w:t>
            </w:r>
          </w:p>
        </w:tc>
        <w:tc>
          <w:tcPr>
            <w:tcW w:w="4762" w:type="dxa"/>
          </w:tcPr>
          <w:p w14:paraId="198BA92D" w14:textId="3513FBCF" w:rsidR="00F3284F" w:rsidRDefault="005D3B5D" w:rsidP="005D3B5D">
            <w:pPr>
              <w:numPr>
                <w:ilvl w:val="0"/>
                <w:numId w:val="0"/>
              </w:numPr>
            </w:pPr>
            <w:r w:rsidRPr="005D3B5D">
              <w:t>Референс КД</w:t>
            </w:r>
          </w:p>
        </w:tc>
      </w:tr>
      <w:tr w:rsidR="00F3284F" w:rsidRPr="00B0186A" w14:paraId="5F5FB3F3" w14:textId="77777777" w:rsidTr="000E4634">
        <w:tc>
          <w:tcPr>
            <w:tcW w:w="5488" w:type="dxa"/>
          </w:tcPr>
          <w:p w14:paraId="17FE90D7" w14:textId="4C4C5E91" w:rsidR="00F3284F" w:rsidRPr="00F83010" w:rsidRDefault="00F3284F" w:rsidP="000E4634">
            <w:r w:rsidRPr="00FD134C">
              <w:t>:20C::SEME//</w:t>
            </w:r>
            <w:r w:rsidR="002B3A2B">
              <w:rPr>
                <w:rFonts w:ascii="Arial" w:hAnsi="Arial" w:cs="Arial"/>
                <w:iCs w:val="0"/>
                <w:snapToGrid/>
                <w:sz w:val="20"/>
                <w:szCs w:val="20"/>
                <w:highlight w:val="white"/>
              </w:rPr>
              <w:t>000002</w:t>
            </w:r>
          </w:p>
        </w:tc>
        <w:tc>
          <w:tcPr>
            <w:tcW w:w="4762" w:type="dxa"/>
          </w:tcPr>
          <w:p w14:paraId="1C074E9E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:rsidRPr="001D1D18" w14:paraId="33EA9638" w14:textId="77777777" w:rsidTr="000E4634">
        <w:tc>
          <w:tcPr>
            <w:tcW w:w="5488" w:type="dxa"/>
          </w:tcPr>
          <w:p w14:paraId="75876616" w14:textId="59F9D7FA" w:rsidR="00F3284F" w:rsidRPr="00F83010" w:rsidRDefault="0057371B" w:rsidP="0057371B">
            <w:r w:rsidRPr="0057371B">
              <w:t>:23G:CANC</w:t>
            </w:r>
          </w:p>
        </w:tc>
        <w:tc>
          <w:tcPr>
            <w:tcW w:w="4762" w:type="dxa"/>
          </w:tcPr>
          <w:p w14:paraId="66646103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:rsidRPr="001D1D18" w14:paraId="09913E82" w14:textId="77777777" w:rsidTr="000E4634">
        <w:tc>
          <w:tcPr>
            <w:tcW w:w="5488" w:type="dxa"/>
          </w:tcPr>
          <w:p w14:paraId="4991ABEC" w14:textId="6F567FAD" w:rsidR="00F3284F" w:rsidRPr="00B827D1" w:rsidRDefault="00F3284F" w:rsidP="002B3A2B">
            <w:r w:rsidRPr="00FD134C">
              <w:t>:22F::CAEV//</w:t>
            </w:r>
            <w:r w:rsidR="00B73AE5" w:rsidRPr="00B73AE5">
              <w:t>EXOF</w:t>
            </w:r>
          </w:p>
        </w:tc>
        <w:tc>
          <w:tcPr>
            <w:tcW w:w="4762" w:type="dxa"/>
          </w:tcPr>
          <w:p w14:paraId="747D64CF" w14:textId="1F14B8DC" w:rsidR="00F3284F" w:rsidRPr="00F83010" w:rsidRDefault="005D3B5D" w:rsidP="005D3B5D">
            <w:pPr>
              <w:numPr>
                <w:ilvl w:val="0"/>
                <w:numId w:val="0"/>
              </w:numPr>
            </w:pPr>
            <w:r>
              <w:t>Тип КД</w:t>
            </w:r>
          </w:p>
        </w:tc>
      </w:tr>
      <w:tr w:rsidR="00F3284F" w:rsidRPr="00E33FA3" w14:paraId="77BCF9D1" w14:textId="77777777" w:rsidTr="000E4634">
        <w:tc>
          <w:tcPr>
            <w:tcW w:w="5488" w:type="dxa"/>
          </w:tcPr>
          <w:p w14:paraId="2417A485" w14:textId="5D906E91" w:rsidR="00F3284F" w:rsidRPr="00F83010" w:rsidRDefault="002B3A2B" w:rsidP="00B73AE5">
            <w:r>
              <w:t>:98C::PREP//201</w:t>
            </w:r>
            <w:r w:rsidR="00B73AE5">
              <w:t>5</w:t>
            </w:r>
            <w:r>
              <w:rPr>
                <w:lang w:val="en-US"/>
              </w:rPr>
              <w:t>0</w:t>
            </w:r>
            <w:r w:rsidR="00B73AE5">
              <w:t>702</w:t>
            </w:r>
            <w:r w:rsidR="0057371B">
              <w:t>150000</w:t>
            </w:r>
          </w:p>
        </w:tc>
        <w:tc>
          <w:tcPr>
            <w:tcW w:w="4762" w:type="dxa"/>
          </w:tcPr>
          <w:p w14:paraId="3A0F4AFF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:rsidRPr="00AF4D92" w14:paraId="2011FBDB" w14:textId="77777777" w:rsidTr="000E4634">
        <w:tc>
          <w:tcPr>
            <w:tcW w:w="5488" w:type="dxa"/>
          </w:tcPr>
          <w:p w14:paraId="27C8B752" w14:textId="06913D1F" w:rsidR="00F3284F" w:rsidRPr="00F83010" w:rsidRDefault="00F3284F" w:rsidP="000E4634">
            <w:r w:rsidRPr="00FD134C">
              <w:t>:16R:LINK</w:t>
            </w:r>
          </w:p>
        </w:tc>
        <w:tc>
          <w:tcPr>
            <w:tcW w:w="4762" w:type="dxa"/>
          </w:tcPr>
          <w:p w14:paraId="5A2D89F2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:rsidRPr="00AF4D92" w14:paraId="319D654C" w14:textId="77777777" w:rsidTr="000E4634">
        <w:tc>
          <w:tcPr>
            <w:tcW w:w="5488" w:type="dxa"/>
          </w:tcPr>
          <w:p w14:paraId="6CF7CC75" w14:textId="0CE2729B" w:rsidR="00F3284F" w:rsidRPr="00B827D1" w:rsidRDefault="00F3284F" w:rsidP="000E4634">
            <w:r w:rsidRPr="00FD134C">
              <w:t>:13A::LINK//565</w:t>
            </w:r>
          </w:p>
        </w:tc>
        <w:tc>
          <w:tcPr>
            <w:tcW w:w="4762" w:type="dxa"/>
          </w:tcPr>
          <w:p w14:paraId="796BA4C7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:rsidRPr="00AF4D92" w14:paraId="6E81DAE0" w14:textId="77777777" w:rsidTr="000E4634">
        <w:tc>
          <w:tcPr>
            <w:tcW w:w="5488" w:type="dxa"/>
          </w:tcPr>
          <w:p w14:paraId="7E43E9F3" w14:textId="518F7981" w:rsidR="00F3284F" w:rsidRPr="00F83010" w:rsidRDefault="00F3284F" w:rsidP="002B3A2B">
            <w:r w:rsidRPr="00FD134C">
              <w:t>:20C::PREV//</w:t>
            </w:r>
            <w:r w:rsidR="00B73AE5" w:rsidRPr="00403630">
              <w:t>00</w:t>
            </w:r>
            <w:r w:rsidR="00B73AE5">
              <w:rPr>
                <w:lang w:val="en-US"/>
              </w:rPr>
              <w:t>0</w:t>
            </w:r>
            <w:r w:rsidR="00B73AE5" w:rsidRPr="00403630">
              <w:t>101</w:t>
            </w:r>
          </w:p>
        </w:tc>
        <w:tc>
          <w:tcPr>
            <w:tcW w:w="4762" w:type="dxa"/>
          </w:tcPr>
          <w:p w14:paraId="0E730B36" w14:textId="1A59DEFE" w:rsidR="00F3284F" w:rsidRPr="00F83010" w:rsidRDefault="00B73AE5" w:rsidP="005D3B5D">
            <w:pPr>
              <w:numPr>
                <w:ilvl w:val="0"/>
                <w:numId w:val="0"/>
              </w:numPr>
            </w:pPr>
            <w:r w:rsidRPr="00B73AE5">
              <w:t>Референс отменяемой инструкции</w:t>
            </w:r>
          </w:p>
        </w:tc>
      </w:tr>
      <w:tr w:rsidR="00F3284F" w:rsidRPr="00F83010" w14:paraId="792CDB3A" w14:textId="77777777" w:rsidTr="000E4634">
        <w:tc>
          <w:tcPr>
            <w:tcW w:w="5488" w:type="dxa"/>
          </w:tcPr>
          <w:p w14:paraId="06B6AF6D" w14:textId="26E8655B" w:rsidR="00F3284F" w:rsidRPr="00F83010" w:rsidRDefault="00F3284F" w:rsidP="000E4634">
            <w:r w:rsidRPr="00FD134C">
              <w:t>:16S:LINK</w:t>
            </w:r>
          </w:p>
        </w:tc>
        <w:tc>
          <w:tcPr>
            <w:tcW w:w="4762" w:type="dxa"/>
          </w:tcPr>
          <w:p w14:paraId="29749961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:rsidRPr="00EF6706" w14:paraId="4897F5CC" w14:textId="77777777" w:rsidTr="000E4634">
        <w:tc>
          <w:tcPr>
            <w:tcW w:w="5488" w:type="dxa"/>
          </w:tcPr>
          <w:p w14:paraId="48E33ABA" w14:textId="3C852355" w:rsidR="00F3284F" w:rsidRPr="00B827D1" w:rsidRDefault="00F3284F" w:rsidP="000E4634">
            <w:r w:rsidRPr="00FD134C">
              <w:t>:16S:GENL</w:t>
            </w:r>
          </w:p>
        </w:tc>
        <w:tc>
          <w:tcPr>
            <w:tcW w:w="4762" w:type="dxa"/>
          </w:tcPr>
          <w:p w14:paraId="5050D8BF" w14:textId="77777777" w:rsidR="00F3284F" w:rsidRPr="005D3B5D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:rsidRPr="005419A3" w14:paraId="49975E1A" w14:textId="77777777" w:rsidTr="000E4634">
        <w:tc>
          <w:tcPr>
            <w:tcW w:w="5488" w:type="dxa"/>
          </w:tcPr>
          <w:p w14:paraId="08BD67DB" w14:textId="5AA95476" w:rsidR="00F3284F" w:rsidRPr="00B827D1" w:rsidRDefault="00F3284F" w:rsidP="000E4634">
            <w:r w:rsidRPr="00FD134C">
              <w:t>:16R:USECU</w:t>
            </w:r>
          </w:p>
        </w:tc>
        <w:tc>
          <w:tcPr>
            <w:tcW w:w="4762" w:type="dxa"/>
          </w:tcPr>
          <w:p w14:paraId="654600BE" w14:textId="77777777" w:rsidR="00F3284F" w:rsidRPr="005D3B5D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2B3A2B" w:rsidRPr="001D1D18" w14:paraId="15BC8056" w14:textId="77777777" w:rsidTr="000E4634">
        <w:tc>
          <w:tcPr>
            <w:tcW w:w="5488" w:type="dxa"/>
          </w:tcPr>
          <w:p w14:paraId="4F01E68F" w14:textId="5111FB77" w:rsidR="002B3A2B" w:rsidRPr="00F83010" w:rsidRDefault="002B3A2B" w:rsidP="002B3A2B">
            <w:pPr>
              <w:numPr>
                <w:ilvl w:val="0"/>
                <w:numId w:val="0"/>
              </w:numPr>
            </w:pPr>
            <w:r w:rsidRPr="00AB5728">
              <w:t xml:space="preserve">:35B:ISIN </w:t>
            </w:r>
            <w:r w:rsidR="00B73AE5" w:rsidRPr="00B73AE5">
              <w:t>XS0503737461</w:t>
            </w:r>
          </w:p>
        </w:tc>
        <w:tc>
          <w:tcPr>
            <w:tcW w:w="4762" w:type="dxa"/>
          </w:tcPr>
          <w:p w14:paraId="16F6D0FF" w14:textId="24EE040B" w:rsidR="002B3A2B" w:rsidRPr="00F83010" w:rsidRDefault="005D3B5D" w:rsidP="005D3B5D">
            <w:pPr>
              <w:numPr>
                <w:ilvl w:val="0"/>
                <w:numId w:val="0"/>
              </w:numPr>
            </w:pPr>
            <w:r>
              <w:t>Ценная бумага</w:t>
            </w:r>
          </w:p>
        </w:tc>
      </w:tr>
      <w:tr w:rsidR="002B3A2B" w:rsidRPr="001D1D18" w14:paraId="15E74700" w14:textId="77777777" w:rsidTr="000E4634">
        <w:tc>
          <w:tcPr>
            <w:tcW w:w="5488" w:type="dxa"/>
          </w:tcPr>
          <w:p w14:paraId="7B941178" w14:textId="7231669D" w:rsidR="002B3A2B" w:rsidRPr="00F83010" w:rsidRDefault="002B3A2B" w:rsidP="000E4634">
            <w:r w:rsidRPr="00AB5728">
              <w:t>/XX/CORP/NADC/</w:t>
            </w:r>
            <w:r w:rsidR="00B73AE5" w:rsidRPr="00B73AE5">
              <w:t>XS0503737461</w:t>
            </w:r>
          </w:p>
        </w:tc>
        <w:tc>
          <w:tcPr>
            <w:tcW w:w="4762" w:type="dxa"/>
          </w:tcPr>
          <w:p w14:paraId="7A6F2B91" w14:textId="6EE10FF0" w:rsidR="002B3A2B" w:rsidRPr="00F83010" w:rsidRDefault="00B73AE5" w:rsidP="005D3B5D">
            <w:pPr>
              <w:numPr>
                <w:ilvl w:val="0"/>
                <w:numId w:val="0"/>
              </w:numPr>
            </w:pPr>
            <w:r w:rsidRPr="00B73AE5">
              <w:t>Краткое наименование, необязательное поле</w:t>
            </w:r>
          </w:p>
        </w:tc>
      </w:tr>
      <w:tr w:rsidR="002B3A2B" w:rsidRPr="00AF4D92" w:rsidDel="001A551A" w14:paraId="664FBB33" w14:textId="575E408C" w:rsidTr="000E4634">
        <w:trPr>
          <w:del w:id="63" w:author="Draft 3" w:date="2016-05-24T17:21:00Z"/>
        </w:trPr>
        <w:tc>
          <w:tcPr>
            <w:tcW w:w="5488" w:type="dxa"/>
          </w:tcPr>
          <w:p w14:paraId="58F6859B" w14:textId="6620CE11" w:rsidR="002B3A2B" w:rsidRPr="00F83010" w:rsidDel="001A551A" w:rsidRDefault="002B3A2B" w:rsidP="000E4634">
            <w:pPr>
              <w:rPr>
                <w:del w:id="64" w:author="Draft 3" w:date="2016-05-24T17:21:00Z"/>
              </w:rPr>
            </w:pPr>
            <w:del w:id="65" w:author="Draft 3" w:date="2016-05-24T17:21:00Z">
              <w:r w:rsidRPr="00AB5728" w:rsidDel="001A551A">
                <w:delText>/NAME/'OAO ''MEGAFON'' VYP1</w:delText>
              </w:r>
            </w:del>
          </w:p>
        </w:tc>
        <w:tc>
          <w:tcPr>
            <w:tcW w:w="4762" w:type="dxa"/>
          </w:tcPr>
          <w:p w14:paraId="04706141" w14:textId="138E5BA3" w:rsidR="002B3A2B" w:rsidRPr="00F83010" w:rsidDel="001A551A" w:rsidRDefault="002B3A2B" w:rsidP="005D3B5D">
            <w:pPr>
              <w:numPr>
                <w:ilvl w:val="0"/>
                <w:numId w:val="0"/>
              </w:numPr>
              <w:rPr>
                <w:del w:id="66" w:author="Draft 3" w:date="2016-05-24T17:21:00Z"/>
              </w:rPr>
            </w:pPr>
          </w:p>
        </w:tc>
      </w:tr>
      <w:tr w:rsidR="00F3284F" w:rsidRPr="00AF4D92" w14:paraId="67DD6D88" w14:textId="77777777" w:rsidTr="000E4634">
        <w:tc>
          <w:tcPr>
            <w:tcW w:w="5488" w:type="dxa"/>
          </w:tcPr>
          <w:p w14:paraId="1BCD8366" w14:textId="68032080" w:rsidR="00F3284F" w:rsidRPr="00B827D1" w:rsidRDefault="0057371B" w:rsidP="000E4634">
            <w:r>
              <w:t>:16R:ACCTINFO</w:t>
            </w:r>
          </w:p>
        </w:tc>
        <w:tc>
          <w:tcPr>
            <w:tcW w:w="4762" w:type="dxa"/>
          </w:tcPr>
          <w:p w14:paraId="36369ACD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:rsidRPr="00AF4D92" w14:paraId="50301385" w14:textId="77777777" w:rsidTr="000E4634">
        <w:tc>
          <w:tcPr>
            <w:tcW w:w="5488" w:type="dxa"/>
          </w:tcPr>
          <w:p w14:paraId="34BFEA0D" w14:textId="15660D90" w:rsidR="00F3284F" w:rsidRPr="00F83010" w:rsidRDefault="002B3A2B" w:rsidP="000E4634">
            <w:r>
              <w:t>:97A::SAFE//M</w:t>
            </w:r>
            <w:r>
              <w:rPr>
                <w:lang w:val="en-US"/>
              </w:rPr>
              <w:t>L</w:t>
            </w:r>
            <w:r w:rsidR="00F3284F" w:rsidRPr="00FD134C">
              <w:t>11</w:t>
            </w:r>
            <w:r w:rsidR="0057371B">
              <w:t>11111111/KRZD/00000000000000000</w:t>
            </w:r>
          </w:p>
        </w:tc>
        <w:tc>
          <w:tcPr>
            <w:tcW w:w="4762" w:type="dxa"/>
          </w:tcPr>
          <w:p w14:paraId="4182C0ED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:rsidRPr="00AF4D92" w14:paraId="008B091C" w14:textId="77777777" w:rsidTr="000E4634">
        <w:tc>
          <w:tcPr>
            <w:tcW w:w="5488" w:type="dxa"/>
          </w:tcPr>
          <w:p w14:paraId="10535F6C" w14:textId="29B8AEF3" w:rsidR="00F3284F" w:rsidRPr="009A648D" w:rsidRDefault="00F3284F" w:rsidP="000E4634">
            <w:r w:rsidRPr="00FD134C">
              <w:t>:16S:ACCTINFO</w:t>
            </w:r>
          </w:p>
        </w:tc>
        <w:tc>
          <w:tcPr>
            <w:tcW w:w="4762" w:type="dxa"/>
          </w:tcPr>
          <w:p w14:paraId="69807811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:rsidRPr="00AF4D92" w14:paraId="64C1BB4D" w14:textId="77777777" w:rsidTr="000E4634">
        <w:tc>
          <w:tcPr>
            <w:tcW w:w="5488" w:type="dxa"/>
          </w:tcPr>
          <w:p w14:paraId="70E91DFB" w14:textId="2D1C6A4F" w:rsidR="00F3284F" w:rsidRPr="009A648D" w:rsidRDefault="00F3284F" w:rsidP="000E4634">
            <w:r w:rsidRPr="00FD134C">
              <w:t>:16S:USECU</w:t>
            </w:r>
          </w:p>
        </w:tc>
        <w:tc>
          <w:tcPr>
            <w:tcW w:w="4762" w:type="dxa"/>
          </w:tcPr>
          <w:p w14:paraId="3A3029D6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F3284F" w:rsidRPr="00AF4D92" w14:paraId="7710BCFF" w14:textId="77777777" w:rsidTr="000E4634">
        <w:tc>
          <w:tcPr>
            <w:tcW w:w="5488" w:type="dxa"/>
          </w:tcPr>
          <w:p w14:paraId="773B5A87" w14:textId="36271DDC" w:rsidR="00F3284F" w:rsidRPr="009A648D" w:rsidRDefault="00F3284F" w:rsidP="000E4634">
            <w:r w:rsidRPr="00FD134C">
              <w:lastRenderedPageBreak/>
              <w:t>:16R:CAINST</w:t>
            </w:r>
          </w:p>
        </w:tc>
        <w:tc>
          <w:tcPr>
            <w:tcW w:w="4762" w:type="dxa"/>
          </w:tcPr>
          <w:p w14:paraId="3B0CD9EA" w14:textId="77777777" w:rsidR="00F3284F" w:rsidRPr="00F83010" w:rsidRDefault="00F3284F" w:rsidP="005D3B5D">
            <w:pPr>
              <w:numPr>
                <w:ilvl w:val="0"/>
                <w:numId w:val="0"/>
              </w:numPr>
            </w:pPr>
          </w:p>
        </w:tc>
      </w:tr>
      <w:tr w:rsidR="005D3B5D" w:rsidRPr="00AF4D92" w14:paraId="0DE99B23" w14:textId="77777777" w:rsidTr="000E4634">
        <w:tc>
          <w:tcPr>
            <w:tcW w:w="5488" w:type="dxa"/>
          </w:tcPr>
          <w:p w14:paraId="582F7E6B" w14:textId="15B14D80" w:rsidR="005D3B5D" w:rsidRPr="009A648D" w:rsidRDefault="005D3B5D" w:rsidP="000E4634">
            <w:r w:rsidRPr="00FD134C">
              <w:t>:13A::CAON//001</w:t>
            </w:r>
          </w:p>
        </w:tc>
        <w:tc>
          <w:tcPr>
            <w:tcW w:w="4762" w:type="dxa"/>
          </w:tcPr>
          <w:p w14:paraId="3111AB69" w14:textId="693926E1" w:rsidR="005D3B5D" w:rsidRPr="00F83010" w:rsidRDefault="005D3B5D" w:rsidP="005D3B5D">
            <w:pPr>
              <w:numPr>
                <w:ilvl w:val="0"/>
                <w:numId w:val="0"/>
              </w:numPr>
            </w:pPr>
            <w:r w:rsidRPr="005D3B5D">
              <w:t>Номер варианта корпоративного действия</w:t>
            </w:r>
          </w:p>
        </w:tc>
      </w:tr>
      <w:tr w:rsidR="005D3B5D" w:rsidRPr="00AF4D92" w14:paraId="3AFE8E91" w14:textId="77777777" w:rsidTr="000E4634">
        <w:tc>
          <w:tcPr>
            <w:tcW w:w="5488" w:type="dxa"/>
          </w:tcPr>
          <w:p w14:paraId="55F145D6" w14:textId="73A437A3" w:rsidR="005D3B5D" w:rsidRPr="009A648D" w:rsidRDefault="005D3B5D" w:rsidP="002B3A2B">
            <w:r w:rsidRPr="00FD134C">
              <w:t>:22F::CAOP//</w:t>
            </w:r>
            <w:r>
              <w:rPr>
                <w:lang w:val="en-US"/>
              </w:rPr>
              <w:t>SECU</w:t>
            </w:r>
          </w:p>
        </w:tc>
        <w:tc>
          <w:tcPr>
            <w:tcW w:w="4762" w:type="dxa"/>
          </w:tcPr>
          <w:p w14:paraId="2410FE75" w14:textId="509583D8" w:rsidR="005D3B5D" w:rsidRPr="00F83010" w:rsidRDefault="005D3B5D" w:rsidP="005D3B5D">
            <w:pPr>
              <w:numPr>
                <w:ilvl w:val="0"/>
                <w:numId w:val="0"/>
              </w:numPr>
            </w:pPr>
            <w:r w:rsidRPr="005D3B5D">
              <w:t xml:space="preserve">Признак варианта корпоративного действия </w:t>
            </w:r>
          </w:p>
        </w:tc>
      </w:tr>
      <w:tr w:rsidR="005D3B5D" w:rsidRPr="00AF4D92" w14:paraId="62A77F91" w14:textId="77777777" w:rsidTr="000E4634">
        <w:tc>
          <w:tcPr>
            <w:tcW w:w="5488" w:type="dxa"/>
          </w:tcPr>
          <w:p w14:paraId="52B03621" w14:textId="772E34AF" w:rsidR="005D3B5D" w:rsidRPr="009A648D" w:rsidRDefault="005D3B5D" w:rsidP="000E4634">
            <w:r>
              <w:t>:36B::QINS//UNIT/</w:t>
            </w:r>
            <w:r>
              <w:rPr>
                <w:lang w:val="en-US"/>
              </w:rPr>
              <w:t>100</w:t>
            </w:r>
            <w:r w:rsidRPr="00FD134C">
              <w:t>,</w:t>
            </w:r>
          </w:p>
        </w:tc>
        <w:tc>
          <w:tcPr>
            <w:tcW w:w="4762" w:type="dxa"/>
          </w:tcPr>
          <w:p w14:paraId="4D196794" w14:textId="12EFC3D9" w:rsidR="005D3B5D" w:rsidRPr="00F83010" w:rsidRDefault="005D3B5D" w:rsidP="005D3B5D">
            <w:pPr>
              <w:numPr>
                <w:ilvl w:val="0"/>
                <w:numId w:val="0"/>
              </w:numPr>
            </w:pPr>
            <w:r w:rsidRPr="005D3B5D">
              <w:t>Количество базовых ценных бумаг</w:t>
            </w:r>
            <w:r>
              <w:t xml:space="preserve"> участвующих в КД</w:t>
            </w:r>
          </w:p>
        </w:tc>
      </w:tr>
      <w:tr w:rsidR="005D3B5D" w:rsidRPr="00AF4D92" w14:paraId="094EC3B6" w14:textId="77777777" w:rsidTr="000E4634">
        <w:tc>
          <w:tcPr>
            <w:tcW w:w="5488" w:type="dxa"/>
          </w:tcPr>
          <w:p w14:paraId="4ED5BF9B" w14:textId="7C81E584" w:rsidR="005D3B5D" w:rsidRPr="009A648D" w:rsidRDefault="005D3B5D" w:rsidP="000E4634">
            <w:r w:rsidRPr="00FD134C">
              <w:t>:16S:CAINST</w:t>
            </w:r>
          </w:p>
        </w:tc>
        <w:tc>
          <w:tcPr>
            <w:tcW w:w="4762" w:type="dxa"/>
          </w:tcPr>
          <w:p w14:paraId="792486A8" w14:textId="77777777" w:rsidR="005D3B5D" w:rsidRPr="00F83010" w:rsidRDefault="005D3B5D" w:rsidP="000E4634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57777F86" w14:textId="4D925BC3" w:rsidR="00B26016" w:rsidRPr="009D020D" w:rsidRDefault="00B26016" w:rsidP="00886EFB">
      <w:pPr>
        <w:pStyle w:val="1"/>
      </w:pPr>
      <w:bookmarkStart w:id="67" w:name="_Toc445825643"/>
      <w:r w:rsidRPr="00573402">
        <w:t>Сообщение</w:t>
      </w:r>
      <w:r w:rsidRPr="00F871D5">
        <w:t xml:space="preserve"> </w:t>
      </w:r>
      <w:r w:rsidRPr="00573402">
        <w:t>МТ</w:t>
      </w:r>
      <w:r w:rsidRPr="00F871D5">
        <w:t>567</w:t>
      </w:r>
      <w:r w:rsidR="009D020D">
        <w:t>. Статус инструкции</w:t>
      </w:r>
      <w:r w:rsidRPr="00F871D5">
        <w:t>.</w:t>
      </w:r>
      <w:bookmarkEnd w:id="67"/>
    </w:p>
    <w:p w14:paraId="48D328B4" w14:textId="192F2C52" w:rsidR="008904F3" w:rsidRDefault="008904F3" w:rsidP="005D3B5D">
      <w:pPr>
        <w:pStyle w:val="20"/>
      </w:pPr>
      <w:bookmarkStart w:id="68" w:name="_Toc445825644"/>
      <w:r>
        <w:t>С</w:t>
      </w:r>
      <w:r w:rsidRPr="00573402">
        <w:t>ообщение МТ56</w:t>
      </w:r>
      <w:r w:rsidR="005D3B5D">
        <w:t>7</w:t>
      </w:r>
      <w:r>
        <w:t xml:space="preserve"> </w:t>
      </w:r>
      <w:r w:rsidR="005D3B5D" w:rsidRPr="005D3B5D">
        <w:rPr>
          <w:lang w:val="ru-RU"/>
        </w:rPr>
        <w:t xml:space="preserve">от НРД к депоненту (при отмене </w:t>
      </w:r>
      <w:r w:rsidR="005D3B5D">
        <w:rPr>
          <w:lang w:val="ru-RU"/>
        </w:rPr>
        <w:t>МТ565</w:t>
      </w:r>
      <w:r w:rsidR="005D3B5D" w:rsidRPr="005D3B5D">
        <w:rPr>
          <w:lang w:val="ru-RU"/>
        </w:rPr>
        <w:t xml:space="preserve">, статус </w:t>
      </w:r>
      <w:r w:rsidR="005D3B5D" w:rsidRPr="005D3B5D">
        <w:rPr>
          <w:lang w:val="en-US"/>
        </w:rPr>
        <w:t>CAND</w:t>
      </w:r>
      <w:r w:rsidR="005D3B5D" w:rsidRPr="005D3B5D">
        <w:rPr>
          <w:lang w:val="ru-RU"/>
        </w:rPr>
        <w:t>)</w:t>
      </w:r>
      <w:bookmarkEnd w:id="68"/>
    </w:p>
    <w:p w14:paraId="67CD60FF" w14:textId="77777777" w:rsidR="008904F3" w:rsidRPr="001363E7" w:rsidRDefault="008904F3" w:rsidP="008904F3">
      <w:pPr>
        <w:numPr>
          <w:ilvl w:val="0"/>
          <w:numId w:val="1"/>
        </w:numPr>
        <w:ind w:hanging="6"/>
      </w:pPr>
      <w:r>
        <w:t xml:space="preserve">Легенда: </w:t>
      </w:r>
    </w:p>
    <w:p w14:paraId="559E96C7" w14:textId="392CD795" w:rsidR="008904F3" w:rsidRPr="00805E40" w:rsidRDefault="005D3B5D" w:rsidP="008904F3">
      <w:pPr>
        <w:numPr>
          <w:ilvl w:val="0"/>
          <w:numId w:val="0"/>
        </w:numPr>
        <w:ind w:left="360"/>
        <w:rPr>
          <w:rFonts w:ascii="Arial" w:hAnsi="Arial" w:cs="Arial"/>
          <w:iCs w:val="0"/>
          <w:snapToGrid/>
          <w:color w:val="808080"/>
          <w:sz w:val="20"/>
          <w:szCs w:val="20"/>
        </w:rPr>
      </w:pPr>
      <w:r w:rsidRPr="005D3B5D">
        <w:t>НРД получил поручение от депонента, позже запрос на отмену этого поручения. Запрос на отмену поручения был исполнен - в этом случае депоненту направляется статус поручени</w:t>
      </w:r>
      <w:r>
        <w:t>я CAND - отменено</w:t>
      </w:r>
      <w:r w:rsidR="008904F3">
        <w:rPr>
          <w:rFonts w:ascii="Arial" w:hAnsi="Arial" w:cs="Arial"/>
          <w:iCs w:val="0"/>
          <w:snapToGrid/>
          <w:color w:val="808080"/>
          <w:sz w:val="20"/>
          <w:szCs w:val="20"/>
          <w:highlight w:val="white"/>
        </w:rPr>
        <w:t>.</w:t>
      </w:r>
    </w:p>
    <w:p w14:paraId="59D56EE2" w14:textId="77777777" w:rsidR="008904F3" w:rsidRPr="00805E40" w:rsidRDefault="008904F3" w:rsidP="008904F3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904F3" w:rsidRPr="00F83010" w14:paraId="0954DE6D" w14:textId="77777777" w:rsidTr="003308BF">
        <w:tc>
          <w:tcPr>
            <w:tcW w:w="5488" w:type="dxa"/>
            <w:shd w:val="clear" w:color="auto" w:fill="F2F2F2" w:themeFill="background1" w:themeFillShade="F2"/>
          </w:tcPr>
          <w:p w14:paraId="400B3B5E" w14:textId="77777777" w:rsidR="008904F3" w:rsidRPr="00F83010" w:rsidRDefault="008904F3" w:rsidP="003308BF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09F14E48" w14:textId="77777777" w:rsidR="008904F3" w:rsidRPr="00F83010" w:rsidRDefault="008904F3" w:rsidP="003308BF">
            <w:pPr>
              <w:pStyle w:val="a3"/>
            </w:pPr>
            <w:r>
              <w:t>Комментарии</w:t>
            </w:r>
          </w:p>
        </w:tc>
      </w:tr>
      <w:tr w:rsidR="008904F3" w:rsidRPr="00F83010" w14:paraId="2B9F0AF7" w14:textId="77777777" w:rsidTr="003308BF">
        <w:tc>
          <w:tcPr>
            <w:tcW w:w="5488" w:type="dxa"/>
          </w:tcPr>
          <w:p w14:paraId="17E5ACE7" w14:textId="77777777" w:rsidR="008904F3" w:rsidRDefault="008904F3" w:rsidP="003308BF">
            <w:r w:rsidRPr="00FE2239">
              <w:t>:16R:GENL</w:t>
            </w:r>
          </w:p>
        </w:tc>
        <w:tc>
          <w:tcPr>
            <w:tcW w:w="4762" w:type="dxa"/>
          </w:tcPr>
          <w:p w14:paraId="6126E153" w14:textId="77777777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14:paraId="47E5694F" w14:textId="77777777" w:rsidTr="003308BF">
        <w:tc>
          <w:tcPr>
            <w:tcW w:w="5488" w:type="dxa"/>
          </w:tcPr>
          <w:p w14:paraId="0F746918" w14:textId="216C448A" w:rsidR="008904F3" w:rsidRDefault="008904F3" w:rsidP="00805E40">
            <w:r w:rsidRPr="00FE2239">
              <w:t>:20C::CORP//</w:t>
            </w:r>
            <w:r w:rsidR="005D3B5D" w:rsidRPr="005D3B5D">
              <w:t>111222</w:t>
            </w:r>
          </w:p>
        </w:tc>
        <w:tc>
          <w:tcPr>
            <w:tcW w:w="4762" w:type="dxa"/>
          </w:tcPr>
          <w:p w14:paraId="7FF07C81" w14:textId="0A66A1DE" w:rsidR="008904F3" w:rsidRDefault="005D3B5D" w:rsidP="005D3B5D">
            <w:pPr>
              <w:numPr>
                <w:ilvl w:val="0"/>
                <w:numId w:val="0"/>
              </w:numPr>
            </w:pPr>
            <w:r w:rsidRPr="005D3B5D">
              <w:t>Референс КД</w:t>
            </w:r>
          </w:p>
        </w:tc>
      </w:tr>
      <w:tr w:rsidR="008904F3" w:rsidRPr="00B0186A" w14:paraId="17914921" w14:textId="77777777" w:rsidTr="003308BF">
        <w:tc>
          <w:tcPr>
            <w:tcW w:w="5488" w:type="dxa"/>
          </w:tcPr>
          <w:p w14:paraId="4705CCB2" w14:textId="3C2C7D74" w:rsidR="008904F3" w:rsidRPr="00F83010" w:rsidRDefault="008904F3" w:rsidP="00B5265F">
            <w:r w:rsidRPr="00FE2239">
              <w:t>:20C::SEME//</w:t>
            </w:r>
            <w:r w:rsidR="00B5265F" w:rsidRPr="00B5265F">
              <w:t>2518310</w:t>
            </w:r>
          </w:p>
        </w:tc>
        <w:tc>
          <w:tcPr>
            <w:tcW w:w="4762" w:type="dxa"/>
          </w:tcPr>
          <w:p w14:paraId="448AB011" w14:textId="77777777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:rsidRPr="001D1D18" w14:paraId="353D26CE" w14:textId="77777777" w:rsidTr="003308BF">
        <w:tc>
          <w:tcPr>
            <w:tcW w:w="5488" w:type="dxa"/>
          </w:tcPr>
          <w:p w14:paraId="3BAF3F5F" w14:textId="77777777" w:rsidR="008904F3" w:rsidRPr="00F83010" w:rsidRDefault="008904F3" w:rsidP="003308BF">
            <w:r w:rsidRPr="00FE2239">
              <w:t>:23G:INST</w:t>
            </w:r>
          </w:p>
        </w:tc>
        <w:tc>
          <w:tcPr>
            <w:tcW w:w="4762" w:type="dxa"/>
          </w:tcPr>
          <w:p w14:paraId="4D1EE4D2" w14:textId="09EB5DD2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:rsidRPr="001D1D18" w14:paraId="3D0A9412" w14:textId="77777777" w:rsidTr="003308BF">
        <w:tc>
          <w:tcPr>
            <w:tcW w:w="5488" w:type="dxa"/>
          </w:tcPr>
          <w:p w14:paraId="06067080" w14:textId="6971E355" w:rsidR="008904F3" w:rsidRPr="001363E7" w:rsidRDefault="008904F3" w:rsidP="003308BF">
            <w:r w:rsidRPr="00FE2239">
              <w:t>:22F::CAEV//</w:t>
            </w:r>
            <w:r w:rsidR="005D3B5D" w:rsidRPr="005D3B5D">
              <w:t>EXOF</w:t>
            </w:r>
          </w:p>
        </w:tc>
        <w:tc>
          <w:tcPr>
            <w:tcW w:w="4762" w:type="dxa"/>
          </w:tcPr>
          <w:p w14:paraId="401692CD" w14:textId="77777777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:rsidRPr="00E33FA3" w14:paraId="7CA652DB" w14:textId="77777777" w:rsidTr="003308BF">
        <w:tc>
          <w:tcPr>
            <w:tcW w:w="5488" w:type="dxa"/>
          </w:tcPr>
          <w:p w14:paraId="59DF48F5" w14:textId="52789182" w:rsidR="008904F3" w:rsidRPr="00F83010" w:rsidRDefault="008904F3" w:rsidP="005D3B5D">
            <w:r w:rsidRPr="00FE2239">
              <w:t>:98C::PREP//201</w:t>
            </w:r>
            <w:r w:rsidR="005D3B5D">
              <w:t>5</w:t>
            </w:r>
            <w:r>
              <w:t>0</w:t>
            </w:r>
            <w:r w:rsidR="005D3B5D">
              <w:t>701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65FED7B6" w14:textId="77777777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14:paraId="53859AF0" w14:textId="77777777" w:rsidTr="003308BF">
        <w:tc>
          <w:tcPr>
            <w:tcW w:w="5488" w:type="dxa"/>
          </w:tcPr>
          <w:p w14:paraId="13C5916C" w14:textId="77777777" w:rsidR="008904F3" w:rsidRDefault="008904F3" w:rsidP="003308BF">
            <w:r w:rsidRPr="00FE2239">
              <w:t>:16R:LINK</w:t>
            </w:r>
          </w:p>
        </w:tc>
        <w:tc>
          <w:tcPr>
            <w:tcW w:w="4762" w:type="dxa"/>
          </w:tcPr>
          <w:p w14:paraId="1D68AB70" w14:textId="77777777" w:rsidR="008904F3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:rsidRPr="00AF4D92" w14:paraId="2ABB22D0" w14:textId="77777777" w:rsidTr="003308BF">
        <w:tc>
          <w:tcPr>
            <w:tcW w:w="5488" w:type="dxa"/>
          </w:tcPr>
          <w:p w14:paraId="4795CC51" w14:textId="528DE2F4" w:rsidR="008904F3" w:rsidRPr="00F83010" w:rsidRDefault="008904F3" w:rsidP="003308BF">
            <w:r>
              <w:t>:13A::LINK//56</w:t>
            </w:r>
            <w:r w:rsidR="00B5265F">
              <w:t>5</w:t>
            </w:r>
          </w:p>
        </w:tc>
        <w:tc>
          <w:tcPr>
            <w:tcW w:w="4762" w:type="dxa"/>
          </w:tcPr>
          <w:p w14:paraId="58CC252D" w14:textId="77777777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:rsidRPr="00AF4D92" w14:paraId="05850EE3" w14:textId="77777777" w:rsidTr="003308BF">
        <w:tc>
          <w:tcPr>
            <w:tcW w:w="5488" w:type="dxa"/>
          </w:tcPr>
          <w:p w14:paraId="68335BE1" w14:textId="417C828B" w:rsidR="008904F3" w:rsidRPr="00F83010" w:rsidRDefault="008904F3" w:rsidP="003308BF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1558AA2C" w14:textId="77777777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14:paraId="4336A2C2" w14:textId="77777777" w:rsidTr="003308BF">
        <w:tc>
          <w:tcPr>
            <w:tcW w:w="5488" w:type="dxa"/>
          </w:tcPr>
          <w:p w14:paraId="5C98D715" w14:textId="77777777" w:rsidR="008904F3" w:rsidRDefault="008904F3" w:rsidP="003308BF">
            <w:r w:rsidRPr="00FE2239">
              <w:t>:16S:LINK</w:t>
            </w:r>
          </w:p>
        </w:tc>
        <w:tc>
          <w:tcPr>
            <w:tcW w:w="4762" w:type="dxa"/>
          </w:tcPr>
          <w:p w14:paraId="6E801871" w14:textId="77777777" w:rsidR="008904F3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:rsidRPr="00AF4D92" w14:paraId="67DFE598" w14:textId="77777777" w:rsidTr="003308BF">
        <w:tc>
          <w:tcPr>
            <w:tcW w:w="5488" w:type="dxa"/>
          </w:tcPr>
          <w:p w14:paraId="220EC21F" w14:textId="77777777" w:rsidR="008904F3" w:rsidRPr="00F83010" w:rsidRDefault="008904F3" w:rsidP="003308BF">
            <w:r w:rsidRPr="00FE2239">
              <w:t>:16R:STAT</w:t>
            </w:r>
          </w:p>
        </w:tc>
        <w:tc>
          <w:tcPr>
            <w:tcW w:w="4762" w:type="dxa"/>
          </w:tcPr>
          <w:p w14:paraId="2B39EA57" w14:textId="77777777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:rsidRPr="00AF4D92" w14:paraId="445C673B" w14:textId="77777777" w:rsidTr="003308BF">
        <w:tc>
          <w:tcPr>
            <w:tcW w:w="5488" w:type="dxa"/>
          </w:tcPr>
          <w:p w14:paraId="1377D7D5" w14:textId="57E06C10" w:rsidR="008904F3" w:rsidRPr="001363E7" w:rsidRDefault="008904F3" w:rsidP="005D3B5D">
            <w:r>
              <w:t>:25D::IPRC//</w:t>
            </w:r>
            <w:r w:rsidR="005D3B5D">
              <w:rPr>
                <w:lang w:val="en-US"/>
              </w:rPr>
              <w:t>CAND</w:t>
            </w:r>
          </w:p>
        </w:tc>
        <w:tc>
          <w:tcPr>
            <w:tcW w:w="4762" w:type="dxa"/>
          </w:tcPr>
          <w:p w14:paraId="779FB129" w14:textId="4E8EECC2" w:rsidR="008904F3" w:rsidRPr="005D3B5D" w:rsidRDefault="00FD54EA" w:rsidP="005D3B5D">
            <w:pPr>
              <w:numPr>
                <w:ilvl w:val="0"/>
                <w:numId w:val="0"/>
              </w:numPr>
            </w:pPr>
            <w:r>
              <w:t xml:space="preserve">Статус: </w:t>
            </w:r>
            <w:r w:rsidR="005D3B5D">
              <w:t>Инструкция отменена</w:t>
            </w:r>
          </w:p>
        </w:tc>
      </w:tr>
      <w:tr w:rsidR="008904F3" w:rsidRPr="00AF4D92" w14:paraId="1A0D6479" w14:textId="77777777" w:rsidTr="003308BF">
        <w:tc>
          <w:tcPr>
            <w:tcW w:w="5488" w:type="dxa"/>
          </w:tcPr>
          <w:p w14:paraId="27F12DA8" w14:textId="77777777" w:rsidR="008904F3" w:rsidRDefault="008904F3" w:rsidP="003308BF">
            <w:r w:rsidRPr="00FE2239">
              <w:t>:16R:REAS</w:t>
            </w:r>
          </w:p>
        </w:tc>
        <w:tc>
          <w:tcPr>
            <w:tcW w:w="4762" w:type="dxa"/>
          </w:tcPr>
          <w:p w14:paraId="6A715D18" w14:textId="77777777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:rsidRPr="00AF4D92" w14:paraId="02972C1C" w14:textId="77777777" w:rsidTr="003308BF">
        <w:tc>
          <w:tcPr>
            <w:tcW w:w="5488" w:type="dxa"/>
          </w:tcPr>
          <w:p w14:paraId="0ED42803" w14:textId="42B96885" w:rsidR="008904F3" w:rsidRDefault="008904F3" w:rsidP="005D3B5D">
            <w:r w:rsidRPr="00FE2239">
              <w:t>:24B</w:t>
            </w:r>
            <w:r>
              <w:t>::</w:t>
            </w:r>
            <w:r w:rsidR="005D3B5D">
              <w:rPr>
                <w:lang w:val="en-US"/>
              </w:rPr>
              <w:t>CAND</w:t>
            </w:r>
            <w:r w:rsidRPr="00CC4CD1">
              <w:t>/</w:t>
            </w:r>
            <w:r w:rsidR="00B5265F">
              <w:t>/</w:t>
            </w:r>
            <w:r w:rsidR="005D3B5D">
              <w:rPr>
                <w:lang w:val="en-US"/>
              </w:rPr>
              <w:t>CANI</w:t>
            </w:r>
          </w:p>
        </w:tc>
        <w:tc>
          <w:tcPr>
            <w:tcW w:w="4762" w:type="dxa"/>
          </w:tcPr>
          <w:p w14:paraId="7C0FBB73" w14:textId="5C1DABD6" w:rsidR="008904F3" w:rsidRPr="00F83010" w:rsidRDefault="00FD54EA" w:rsidP="005D3B5D">
            <w:pPr>
              <w:numPr>
                <w:ilvl w:val="0"/>
                <w:numId w:val="0"/>
              </w:numPr>
            </w:pPr>
            <w:r>
              <w:t xml:space="preserve">Причина: </w:t>
            </w:r>
            <w:r w:rsidR="005D3B5D">
              <w:t>Отменена Вами</w:t>
            </w:r>
          </w:p>
        </w:tc>
      </w:tr>
      <w:tr w:rsidR="008904F3" w:rsidRPr="00AF4D92" w14:paraId="56BD7157" w14:textId="77777777" w:rsidTr="003308BF">
        <w:tc>
          <w:tcPr>
            <w:tcW w:w="5488" w:type="dxa"/>
          </w:tcPr>
          <w:p w14:paraId="6263F9B9" w14:textId="77777777" w:rsidR="008904F3" w:rsidRDefault="008904F3" w:rsidP="003308BF">
            <w:r w:rsidRPr="00FE2239">
              <w:t>:16S:REAS</w:t>
            </w:r>
          </w:p>
        </w:tc>
        <w:tc>
          <w:tcPr>
            <w:tcW w:w="4762" w:type="dxa"/>
          </w:tcPr>
          <w:p w14:paraId="30701409" w14:textId="77777777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:rsidRPr="00AF4D92" w14:paraId="0B0E4F8A" w14:textId="77777777" w:rsidTr="003308BF">
        <w:tc>
          <w:tcPr>
            <w:tcW w:w="5488" w:type="dxa"/>
          </w:tcPr>
          <w:p w14:paraId="3CB1E8CD" w14:textId="77777777" w:rsidR="008904F3" w:rsidRPr="00F83010" w:rsidRDefault="008904F3" w:rsidP="003308BF">
            <w:r w:rsidRPr="00FE2239">
              <w:t>:16S:STAT</w:t>
            </w:r>
          </w:p>
        </w:tc>
        <w:tc>
          <w:tcPr>
            <w:tcW w:w="4762" w:type="dxa"/>
          </w:tcPr>
          <w:p w14:paraId="103CE448" w14:textId="77777777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8904F3" w:rsidRPr="00F83010" w14:paraId="41689E16" w14:textId="77777777" w:rsidTr="003308BF">
        <w:tc>
          <w:tcPr>
            <w:tcW w:w="5488" w:type="dxa"/>
          </w:tcPr>
          <w:p w14:paraId="3F0E0925" w14:textId="77777777" w:rsidR="008904F3" w:rsidRPr="00F83010" w:rsidRDefault="008904F3" w:rsidP="003308BF">
            <w:r w:rsidRPr="00291E61">
              <w:t>:16S:GENL</w:t>
            </w:r>
          </w:p>
        </w:tc>
        <w:tc>
          <w:tcPr>
            <w:tcW w:w="4762" w:type="dxa"/>
          </w:tcPr>
          <w:p w14:paraId="1881AA22" w14:textId="77777777" w:rsidR="008904F3" w:rsidRPr="00F83010" w:rsidRDefault="008904F3" w:rsidP="005D3B5D">
            <w:pPr>
              <w:numPr>
                <w:ilvl w:val="0"/>
                <w:numId w:val="0"/>
              </w:numPr>
            </w:pPr>
          </w:p>
        </w:tc>
      </w:tr>
      <w:tr w:rsidR="00B5265F" w:rsidRPr="00F83010" w14:paraId="648B8FCA" w14:textId="77777777" w:rsidTr="003308BF">
        <w:tc>
          <w:tcPr>
            <w:tcW w:w="5488" w:type="dxa"/>
          </w:tcPr>
          <w:p w14:paraId="3C729289" w14:textId="58E17249" w:rsidR="00B5265F" w:rsidRPr="00291E61" w:rsidRDefault="00A07F83" w:rsidP="003308BF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126C6C83" w14:textId="77777777" w:rsidR="00B5265F" w:rsidRPr="00F83010" w:rsidRDefault="00B5265F" w:rsidP="005D3B5D">
            <w:pPr>
              <w:numPr>
                <w:ilvl w:val="0"/>
                <w:numId w:val="0"/>
              </w:numPr>
            </w:pPr>
          </w:p>
        </w:tc>
      </w:tr>
      <w:tr w:rsidR="00B5265F" w:rsidRPr="00F83010" w14:paraId="7B2E057B" w14:textId="77777777" w:rsidTr="003308BF">
        <w:tc>
          <w:tcPr>
            <w:tcW w:w="5488" w:type="dxa"/>
          </w:tcPr>
          <w:p w14:paraId="59182D0C" w14:textId="20C8A1EF" w:rsidR="00B5265F" w:rsidRPr="00291E61" w:rsidRDefault="00A07F83" w:rsidP="003308BF">
            <w:r w:rsidRPr="00CC4CD1">
              <w:t>:13A::CAON//001</w:t>
            </w:r>
          </w:p>
        </w:tc>
        <w:tc>
          <w:tcPr>
            <w:tcW w:w="4762" w:type="dxa"/>
          </w:tcPr>
          <w:p w14:paraId="0F84F815" w14:textId="77777777" w:rsidR="00B5265F" w:rsidRPr="00F83010" w:rsidRDefault="00B5265F" w:rsidP="005D3B5D">
            <w:pPr>
              <w:numPr>
                <w:ilvl w:val="0"/>
                <w:numId w:val="0"/>
              </w:numPr>
            </w:pPr>
          </w:p>
        </w:tc>
      </w:tr>
      <w:tr w:rsidR="00B5265F" w:rsidRPr="00F83010" w14:paraId="20CC0006" w14:textId="77777777" w:rsidTr="003308BF">
        <w:tc>
          <w:tcPr>
            <w:tcW w:w="5488" w:type="dxa"/>
          </w:tcPr>
          <w:p w14:paraId="2F95474E" w14:textId="0975B688" w:rsidR="00B5265F" w:rsidRPr="00291E61" w:rsidRDefault="00A07F83" w:rsidP="00A07F83">
            <w:r w:rsidRPr="0065593F">
              <w:t>:22F::CAOP//</w:t>
            </w:r>
            <w:r w:rsidR="00FD54EA" w:rsidRPr="00FD54EA">
              <w:t>CEXC</w:t>
            </w:r>
          </w:p>
        </w:tc>
        <w:tc>
          <w:tcPr>
            <w:tcW w:w="4762" w:type="dxa"/>
          </w:tcPr>
          <w:p w14:paraId="0CDD4C7D" w14:textId="77777777" w:rsidR="00B5265F" w:rsidRPr="00F83010" w:rsidRDefault="00B5265F" w:rsidP="005D3B5D">
            <w:pPr>
              <w:numPr>
                <w:ilvl w:val="0"/>
                <w:numId w:val="0"/>
              </w:numPr>
            </w:pPr>
          </w:p>
        </w:tc>
      </w:tr>
      <w:tr w:rsidR="00B5265F" w:rsidRPr="00A07F83" w14:paraId="218A5CA3" w14:textId="77777777" w:rsidTr="003308BF">
        <w:tc>
          <w:tcPr>
            <w:tcW w:w="5488" w:type="dxa"/>
          </w:tcPr>
          <w:p w14:paraId="4D29AAE3" w14:textId="4DB16A98" w:rsidR="00B5265F" w:rsidRPr="00CC4CD1" w:rsidRDefault="00A07F83" w:rsidP="00E07403">
            <w:pPr>
              <w:numPr>
                <w:ilvl w:val="0"/>
                <w:numId w:val="0"/>
              </w:numPr>
            </w:pPr>
            <w:r w:rsidRPr="00CC4CD1">
              <w:t>:97A::SAFE//ML1111111111/KRZD/00000000000000000</w:t>
            </w:r>
          </w:p>
        </w:tc>
        <w:tc>
          <w:tcPr>
            <w:tcW w:w="4762" w:type="dxa"/>
          </w:tcPr>
          <w:p w14:paraId="528DB5F5" w14:textId="77777777" w:rsidR="00B5265F" w:rsidRPr="005D3B5D" w:rsidRDefault="00B5265F" w:rsidP="005D3B5D">
            <w:pPr>
              <w:numPr>
                <w:ilvl w:val="0"/>
                <w:numId w:val="0"/>
              </w:numPr>
            </w:pPr>
          </w:p>
        </w:tc>
      </w:tr>
      <w:tr w:rsidR="00A07F83" w:rsidRPr="00A07F83" w14:paraId="7DC6B204" w14:textId="77777777" w:rsidTr="003308BF">
        <w:tc>
          <w:tcPr>
            <w:tcW w:w="5488" w:type="dxa"/>
          </w:tcPr>
          <w:p w14:paraId="54108A84" w14:textId="39340799" w:rsidR="00A07F83" w:rsidRPr="00CC4CD1" w:rsidRDefault="00A07F83" w:rsidP="00A52791">
            <w:r w:rsidRPr="00AB5728">
              <w:t xml:space="preserve">:35B:ISIN </w:t>
            </w:r>
            <w:r w:rsidR="00FD54EA" w:rsidRPr="00FD54EA">
              <w:t>XS0503737461</w:t>
            </w:r>
          </w:p>
        </w:tc>
        <w:tc>
          <w:tcPr>
            <w:tcW w:w="4762" w:type="dxa"/>
          </w:tcPr>
          <w:p w14:paraId="199ED7BA" w14:textId="77777777" w:rsidR="00A07F83" w:rsidRPr="005D3B5D" w:rsidRDefault="00A07F83" w:rsidP="005D3B5D">
            <w:pPr>
              <w:numPr>
                <w:ilvl w:val="0"/>
                <w:numId w:val="0"/>
              </w:numPr>
            </w:pPr>
          </w:p>
        </w:tc>
      </w:tr>
      <w:tr w:rsidR="00A07F83" w:rsidRPr="00A07F83" w14:paraId="35BB7C74" w14:textId="77777777" w:rsidTr="003308BF">
        <w:tc>
          <w:tcPr>
            <w:tcW w:w="5488" w:type="dxa"/>
          </w:tcPr>
          <w:p w14:paraId="4AA82D2D" w14:textId="795AA8CE" w:rsidR="00A07F83" w:rsidRPr="00CC4CD1" w:rsidRDefault="00A07F83" w:rsidP="00A52791">
            <w:r w:rsidRPr="00AB5728">
              <w:t>/XX/CORP/NADC/</w:t>
            </w:r>
            <w:r w:rsidR="00FD54EA" w:rsidRPr="00FD54EA">
              <w:t>XS0503737461</w:t>
            </w:r>
          </w:p>
        </w:tc>
        <w:tc>
          <w:tcPr>
            <w:tcW w:w="4762" w:type="dxa"/>
          </w:tcPr>
          <w:p w14:paraId="30D9FC94" w14:textId="77777777" w:rsidR="00A07F83" w:rsidRPr="005D3B5D" w:rsidRDefault="00A07F83" w:rsidP="005D3B5D">
            <w:pPr>
              <w:numPr>
                <w:ilvl w:val="0"/>
                <w:numId w:val="0"/>
              </w:numPr>
            </w:pPr>
          </w:p>
        </w:tc>
      </w:tr>
      <w:tr w:rsidR="00A07F83" w:rsidRPr="00A07F83" w14:paraId="5FCC66F9" w14:textId="77777777" w:rsidTr="003308BF">
        <w:tc>
          <w:tcPr>
            <w:tcW w:w="5488" w:type="dxa"/>
          </w:tcPr>
          <w:p w14:paraId="74A23AF0" w14:textId="3BBE029A" w:rsidR="00A07F83" w:rsidRPr="00CC4CD1" w:rsidRDefault="00A07F83" w:rsidP="003308BF">
            <w:r>
              <w:t>/NAME/</w:t>
            </w:r>
            <w:r w:rsidR="00FD54EA" w:rsidRPr="00FD54EA">
              <w:t>BIZ FINANCE PLC 8.375 27/07/15</w:t>
            </w:r>
          </w:p>
        </w:tc>
        <w:tc>
          <w:tcPr>
            <w:tcW w:w="4762" w:type="dxa"/>
          </w:tcPr>
          <w:p w14:paraId="0EBC105D" w14:textId="77777777" w:rsidR="00A07F83" w:rsidRPr="005D3B5D" w:rsidRDefault="00A07F83" w:rsidP="005D3B5D">
            <w:pPr>
              <w:numPr>
                <w:ilvl w:val="0"/>
                <w:numId w:val="0"/>
              </w:numPr>
            </w:pPr>
          </w:p>
        </w:tc>
      </w:tr>
      <w:tr w:rsidR="00FD54EA" w:rsidRPr="00A07F83" w14:paraId="6821B3FF" w14:textId="77777777" w:rsidTr="003308BF">
        <w:tc>
          <w:tcPr>
            <w:tcW w:w="5488" w:type="dxa"/>
          </w:tcPr>
          <w:p w14:paraId="1D17152E" w14:textId="4F8CB5A7" w:rsidR="00FD54EA" w:rsidRDefault="00FD54EA" w:rsidP="003308BF">
            <w:r>
              <w:t>:36</w:t>
            </w:r>
            <w:r>
              <w:rPr>
                <w:lang w:val="en-US"/>
              </w:rPr>
              <w:t>B::</w:t>
            </w:r>
            <w:r w:rsidRPr="00FD54EA">
              <w:t>STAQ</w:t>
            </w:r>
            <w:r>
              <w:rPr>
                <w:lang w:val="en-US"/>
              </w:rPr>
              <w:t>//UNIT/</w:t>
            </w:r>
            <w:r w:rsidRPr="00FD54EA">
              <w:t>400000</w:t>
            </w:r>
            <w:r>
              <w:rPr>
                <w:lang w:val="en-US"/>
              </w:rPr>
              <w:t>,</w:t>
            </w:r>
          </w:p>
        </w:tc>
        <w:tc>
          <w:tcPr>
            <w:tcW w:w="4762" w:type="dxa"/>
          </w:tcPr>
          <w:p w14:paraId="199444D7" w14:textId="77777777" w:rsidR="00FD54EA" w:rsidRPr="005D3B5D" w:rsidRDefault="00FD54EA" w:rsidP="005D3B5D">
            <w:pPr>
              <w:numPr>
                <w:ilvl w:val="0"/>
                <w:numId w:val="0"/>
              </w:numPr>
            </w:pPr>
          </w:p>
        </w:tc>
      </w:tr>
      <w:tr w:rsidR="00A07F83" w:rsidRPr="00A07F83" w14:paraId="768D72A7" w14:textId="77777777" w:rsidTr="003308BF">
        <w:tc>
          <w:tcPr>
            <w:tcW w:w="5488" w:type="dxa"/>
          </w:tcPr>
          <w:p w14:paraId="3F973839" w14:textId="109CF9D0" w:rsidR="00A07F83" w:rsidRPr="00CC4CD1" w:rsidRDefault="00A07F83" w:rsidP="00A07F83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2754AD6A" w14:textId="77777777" w:rsidR="00A07F83" w:rsidRPr="005D3B5D" w:rsidRDefault="00A07F83" w:rsidP="005D3B5D">
            <w:pPr>
              <w:numPr>
                <w:ilvl w:val="0"/>
                <w:numId w:val="0"/>
              </w:numPr>
            </w:pPr>
          </w:p>
        </w:tc>
      </w:tr>
      <w:tr w:rsidR="00A07F83" w:rsidRPr="00A07F83" w14:paraId="4172ADAC" w14:textId="77777777" w:rsidTr="003308BF">
        <w:tc>
          <w:tcPr>
            <w:tcW w:w="5488" w:type="dxa"/>
          </w:tcPr>
          <w:p w14:paraId="6CB25B16" w14:textId="307EBD8E" w:rsidR="00A07F83" w:rsidRPr="00CC4CD1" w:rsidRDefault="00A07F83" w:rsidP="003308BF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115D4026" w14:textId="77777777" w:rsidR="00A07F83" w:rsidRPr="005D3B5D" w:rsidRDefault="00A07F83" w:rsidP="005D3B5D">
            <w:pPr>
              <w:numPr>
                <w:ilvl w:val="0"/>
                <w:numId w:val="0"/>
              </w:numPr>
            </w:pPr>
          </w:p>
        </w:tc>
      </w:tr>
      <w:tr w:rsidR="00A07F83" w:rsidRPr="00FD54EA" w14:paraId="3A45CCB8" w14:textId="77777777" w:rsidTr="003308BF">
        <w:tc>
          <w:tcPr>
            <w:tcW w:w="5488" w:type="dxa"/>
          </w:tcPr>
          <w:p w14:paraId="2C3CF707" w14:textId="77777777" w:rsidR="00FD54EA" w:rsidRDefault="00FD54EA" w:rsidP="00FD54EA">
            <w:pPr>
              <w:rPr>
                <w:lang w:val="en-US"/>
              </w:rPr>
            </w:pPr>
            <w:r w:rsidRPr="00FD54EA">
              <w:rPr>
                <w:lang w:val="en-US"/>
              </w:rPr>
              <w:t>:70</w:t>
            </w:r>
            <w:r>
              <w:rPr>
                <w:lang w:val="en-US"/>
              </w:rPr>
              <w:t>E</w:t>
            </w:r>
            <w:r w:rsidR="00CC4CD1" w:rsidRPr="00FD54EA">
              <w:rPr>
                <w:lang w:val="en-US"/>
              </w:rPr>
              <w:t>::</w:t>
            </w:r>
            <w:r>
              <w:rPr>
                <w:lang w:val="en-US"/>
              </w:rPr>
              <w:t>PACO</w:t>
            </w:r>
            <w:r w:rsidR="00CC4CD1" w:rsidRPr="00FD54EA">
              <w:rPr>
                <w:lang w:val="en-US"/>
              </w:rPr>
              <w:t>//</w:t>
            </w:r>
            <w:r w:rsidRPr="00FD54EA">
              <w:rPr>
                <w:lang w:val="en-US"/>
              </w:rPr>
              <w:t>Inx contact details:</w:t>
            </w:r>
          </w:p>
          <w:p w14:paraId="677D7E57" w14:textId="4C53EA9F" w:rsidR="00A07F83" w:rsidRPr="00FD54EA" w:rsidRDefault="00FD54EA" w:rsidP="00FD54EA">
            <w:pPr>
              <w:rPr>
                <w:lang w:val="en-US"/>
              </w:rPr>
            </w:pPr>
            <w:r w:rsidRPr="00BB6EC0">
              <w:rPr>
                <w:lang w:val="en-US"/>
              </w:rPr>
              <w:t xml:space="preserve"> </w:t>
            </w:r>
            <w:del w:id="69" w:author="Draft 3" w:date="2016-05-24T17:22:00Z">
              <w:r w:rsidRPr="00FD54EA" w:rsidDel="001A551A">
                <w:delText>meneger</w:delText>
              </w:r>
            </w:del>
            <w:ins w:id="70" w:author="Draft 3" w:date="2016-05-24T17:22:00Z">
              <w:r w:rsidR="001A551A">
                <w:t>manager</w:t>
              </w:r>
            </w:ins>
            <w:r w:rsidRPr="00FD54EA">
              <w:t xml:space="preserve"> +7495 100-00-00</w:t>
            </w:r>
          </w:p>
        </w:tc>
        <w:tc>
          <w:tcPr>
            <w:tcW w:w="4762" w:type="dxa"/>
          </w:tcPr>
          <w:p w14:paraId="5464CE29" w14:textId="0C45C8F4" w:rsidR="00A07F83" w:rsidRPr="00FD54EA" w:rsidRDefault="00FD54EA" w:rsidP="005D3B5D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Контактная информация</w:t>
            </w:r>
          </w:p>
        </w:tc>
      </w:tr>
      <w:tr w:rsidR="00A07F83" w:rsidRPr="00A07F83" w14:paraId="4DCBBD93" w14:textId="77777777" w:rsidTr="003308BF">
        <w:tc>
          <w:tcPr>
            <w:tcW w:w="5488" w:type="dxa"/>
          </w:tcPr>
          <w:p w14:paraId="22CB6FCF" w14:textId="241665BD" w:rsidR="00A07F83" w:rsidRPr="00CC4CD1" w:rsidRDefault="00CC4CD1" w:rsidP="00CC4CD1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718D1E2E" w14:textId="77777777" w:rsidR="00A07F83" w:rsidRPr="005D3B5D" w:rsidRDefault="00A07F83" w:rsidP="005D3B5D">
            <w:pPr>
              <w:numPr>
                <w:ilvl w:val="0"/>
                <w:numId w:val="0"/>
              </w:numPr>
            </w:pPr>
          </w:p>
        </w:tc>
      </w:tr>
    </w:tbl>
    <w:p w14:paraId="6585939F" w14:textId="77777777" w:rsidR="008904F3" w:rsidRDefault="008904F3" w:rsidP="008904F3">
      <w:pPr>
        <w:numPr>
          <w:ilvl w:val="0"/>
          <w:numId w:val="0"/>
        </w:numPr>
        <w:ind w:left="432" w:hanging="432"/>
      </w:pPr>
    </w:p>
    <w:p w14:paraId="3F0287E7" w14:textId="4611734F" w:rsidR="00BB6EC0" w:rsidRDefault="00BB6EC0" w:rsidP="00BB6EC0">
      <w:pPr>
        <w:pStyle w:val="20"/>
      </w:pPr>
      <w:bookmarkStart w:id="71" w:name="_Toc445825645"/>
      <w:r>
        <w:lastRenderedPageBreak/>
        <w:t>С</w:t>
      </w:r>
      <w:r w:rsidRPr="00573402">
        <w:t>ообщение МТ56</w:t>
      </w:r>
      <w:r>
        <w:t xml:space="preserve">7 </w:t>
      </w:r>
      <w:r w:rsidRPr="005D3B5D">
        <w:rPr>
          <w:lang w:val="ru-RU"/>
        </w:rPr>
        <w:t xml:space="preserve">от НРД к депоненту (при </w:t>
      </w:r>
      <w:r>
        <w:rPr>
          <w:lang w:val="ru-RU"/>
        </w:rPr>
        <w:t>получении</w:t>
      </w:r>
      <w:r w:rsidRPr="005D3B5D">
        <w:rPr>
          <w:lang w:val="ru-RU"/>
        </w:rPr>
        <w:t xml:space="preserve"> </w:t>
      </w:r>
      <w:r>
        <w:rPr>
          <w:lang w:val="ru-RU"/>
        </w:rPr>
        <w:t>МТ565</w:t>
      </w:r>
      <w:r w:rsidRPr="005D3B5D">
        <w:rPr>
          <w:lang w:val="ru-RU"/>
        </w:rPr>
        <w:t xml:space="preserve">, статус </w:t>
      </w:r>
      <w:r>
        <w:rPr>
          <w:lang w:val="en-US"/>
        </w:rPr>
        <w:t>REJT</w:t>
      </w:r>
      <w:r w:rsidRPr="005D3B5D">
        <w:rPr>
          <w:lang w:val="ru-RU"/>
        </w:rPr>
        <w:t>)</w:t>
      </w:r>
      <w:bookmarkEnd w:id="71"/>
    </w:p>
    <w:p w14:paraId="5F2476C4" w14:textId="77777777" w:rsidR="00BB6EC0" w:rsidRPr="001363E7" w:rsidRDefault="00BB6EC0" w:rsidP="00BB6EC0">
      <w:pPr>
        <w:numPr>
          <w:ilvl w:val="0"/>
          <w:numId w:val="1"/>
        </w:numPr>
        <w:ind w:hanging="6"/>
      </w:pPr>
      <w:r>
        <w:t xml:space="preserve">Легенда: </w:t>
      </w:r>
    </w:p>
    <w:p w14:paraId="14ED32D8" w14:textId="3FB0F3AE" w:rsidR="00BB6EC0" w:rsidRPr="00805E40" w:rsidRDefault="00BB6EC0" w:rsidP="00BB6EC0">
      <w:pPr>
        <w:numPr>
          <w:ilvl w:val="0"/>
          <w:numId w:val="0"/>
        </w:numPr>
        <w:ind w:left="360"/>
        <w:rPr>
          <w:rFonts w:ascii="Arial" w:hAnsi="Arial" w:cs="Arial"/>
          <w:iCs w:val="0"/>
          <w:snapToGrid/>
          <w:color w:val="808080"/>
          <w:sz w:val="20"/>
          <w:szCs w:val="20"/>
        </w:rPr>
      </w:pPr>
      <w:r w:rsidRPr="00BB6EC0">
        <w:t>НРД получил поручение от депонента, сформировал по нему статус приема (в данном случае - Предварительные провер</w:t>
      </w:r>
      <w:r>
        <w:t>ки не пройдены, отказ в обработке поручения</w:t>
      </w:r>
      <w:r w:rsidRPr="00BB6EC0">
        <w:t>) и отправляет</w:t>
      </w:r>
      <w:r>
        <w:t xml:space="preserve"> его</w:t>
      </w:r>
      <w:r w:rsidRPr="00BB6EC0">
        <w:t xml:space="preserve"> депоненту.</w:t>
      </w:r>
      <w:r>
        <w:rPr>
          <w:rFonts w:ascii="Arial" w:hAnsi="Arial" w:cs="Arial"/>
          <w:iCs w:val="0"/>
          <w:snapToGrid/>
          <w:color w:val="808080"/>
          <w:sz w:val="20"/>
          <w:szCs w:val="20"/>
          <w:highlight w:val="white"/>
        </w:rPr>
        <w:t>.</w:t>
      </w:r>
    </w:p>
    <w:p w14:paraId="6AC442B0" w14:textId="77777777" w:rsidR="00BB6EC0" w:rsidRPr="00805E40" w:rsidRDefault="00BB6EC0" w:rsidP="00BB6EC0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B6EC0" w:rsidRPr="00F83010" w14:paraId="2421A994" w14:textId="77777777" w:rsidTr="00F452D8">
        <w:tc>
          <w:tcPr>
            <w:tcW w:w="5488" w:type="dxa"/>
            <w:shd w:val="clear" w:color="auto" w:fill="F2F2F2" w:themeFill="background1" w:themeFillShade="F2"/>
          </w:tcPr>
          <w:p w14:paraId="063F38F3" w14:textId="77777777" w:rsidR="00BB6EC0" w:rsidRPr="00F83010" w:rsidRDefault="00BB6EC0" w:rsidP="00F452D8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278820B" w14:textId="77777777" w:rsidR="00BB6EC0" w:rsidRPr="00F83010" w:rsidRDefault="00BB6EC0" w:rsidP="00F452D8">
            <w:pPr>
              <w:pStyle w:val="a3"/>
            </w:pPr>
            <w:r>
              <w:t>Комментарии</w:t>
            </w:r>
          </w:p>
        </w:tc>
      </w:tr>
      <w:tr w:rsidR="00BB6EC0" w:rsidRPr="00F83010" w14:paraId="4BB710C7" w14:textId="77777777" w:rsidTr="00F452D8">
        <w:tc>
          <w:tcPr>
            <w:tcW w:w="5488" w:type="dxa"/>
          </w:tcPr>
          <w:p w14:paraId="3A73547A" w14:textId="77777777" w:rsidR="00BB6EC0" w:rsidRDefault="00BB6EC0" w:rsidP="00F452D8">
            <w:r w:rsidRPr="00FE2239">
              <w:t>:16R:GENL</w:t>
            </w:r>
          </w:p>
        </w:tc>
        <w:tc>
          <w:tcPr>
            <w:tcW w:w="4762" w:type="dxa"/>
          </w:tcPr>
          <w:p w14:paraId="757CB19F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14:paraId="47F99684" w14:textId="77777777" w:rsidTr="00F452D8">
        <w:tc>
          <w:tcPr>
            <w:tcW w:w="5488" w:type="dxa"/>
          </w:tcPr>
          <w:p w14:paraId="490B9169" w14:textId="77777777" w:rsidR="00BB6EC0" w:rsidRDefault="00BB6EC0" w:rsidP="00F452D8">
            <w:r w:rsidRPr="00FE2239">
              <w:t>:20C::CORP//</w:t>
            </w:r>
            <w:r w:rsidRPr="005D3B5D">
              <w:t>111222</w:t>
            </w:r>
          </w:p>
        </w:tc>
        <w:tc>
          <w:tcPr>
            <w:tcW w:w="4762" w:type="dxa"/>
          </w:tcPr>
          <w:p w14:paraId="5BD6514B" w14:textId="77777777" w:rsidR="00BB6EC0" w:rsidRDefault="00BB6EC0" w:rsidP="00F452D8">
            <w:pPr>
              <w:numPr>
                <w:ilvl w:val="0"/>
                <w:numId w:val="0"/>
              </w:numPr>
            </w:pPr>
            <w:r w:rsidRPr="005D3B5D">
              <w:t>Референс КД</w:t>
            </w:r>
          </w:p>
        </w:tc>
      </w:tr>
      <w:tr w:rsidR="00BB6EC0" w:rsidRPr="00B0186A" w14:paraId="3EB511E9" w14:textId="77777777" w:rsidTr="00F452D8">
        <w:tc>
          <w:tcPr>
            <w:tcW w:w="5488" w:type="dxa"/>
          </w:tcPr>
          <w:p w14:paraId="4D1031D9" w14:textId="77777777" w:rsidR="00BB6EC0" w:rsidRPr="00F83010" w:rsidRDefault="00BB6EC0" w:rsidP="00F452D8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01554141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1D1D18" w14:paraId="5D99409A" w14:textId="77777777" w:rsidTr="00F452D8">
        <w:tc>
          <w:tcPr>
            <w:tcW w:w="5488" w:type="dxa"/>
          </w:tcPr>
          <w:p w14:paraId="437CF36F" w14:textId="77777777" w:rsidR="00BB6EC0" w:rsidRPr="00F83010" w:rsidRDefault="00BB6EC0" w:rsidP="00F452D8">
            <w:r w:rsidRPr="00FE2239">
              <w:t>:23G:INST</w:t>
            </w:r>
          </w:p>
        </w:tc>
        <w:tc>
          <w:tcPr>
            <w:tcW w:w="4762" w:type="dxa"/>
          </w:tcPr>
          <w:p w14:paraId="2B93BBD2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1D1D18" w14:paraId="082A17D4" w14:textId="77777777" w:rsidTr="00F452D8">
        <w:tc>
          <w:tcPr>
            <w:tcW w:w="5488" w:type="dxa"/>
          </w:tcPr>
          <w:p w14:paraId="5B504190" w14:textId="77777777" w:rsidR="00BB6EC0" w:rsidRPr="001363E7" w:rsidRDefault="00BB6EC0" w:rsidP="00F452D8">
            <w:r w:rsidRPr="00FE2239">
              <w:t>:22F::CAEV//</w:t>
            </w:r>
            <w:r w:rsidRPr="005D3B5D">
              <w:t>EXOF</w:t>
            </w:r>
          </w:p>
        </w:tc>
        <w:tc>
          <w:tcPr>
            <w:tcW w:w="4762" w:type="dxa"/>
          </w:tcPr>
          <w:p w14:paraId="30F0278D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E33FA3" w14:paraId="1948F364" w14:textId="77777777" w:rsidTr="00F452D8">
        <w:tc>
          <w:tcPr>
            <w:tcW w:w="5488" w:type="dxa"/>
          </w:tcPr>
          <w:p w14:paraId="51E0DE0E" w14:textId="77777777" w:rsidR="00BB6EC0" w:rsidRPr="00F83010" w:rsidRDefault="00BB6EC0" w:rsidP="00F452D8">
            <w:r w:rsidRPr="00FE2239">
              <w:t>:98C::PREP//201</w:t>
            </w:r>
            <w:r>
              <w:t>50701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3AB3A836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14:paraId="63C72276" w14:textId="77777777" w:rsidTr="00F452D8">
        <w:tc>
          <w:tcPr>
            <w:tcW w:w="5488" w:type="dxa"/>
          </w:tcPr>
          <w:p w14:paraId="1EADF9A7" w14:textId="77777777" w:rsidR="00BB6EC0" w:rsidRDefault="00BB6EC0" w:rsidP="00F452D8">
            <w:r w:rsidRPr="00FE2239">
              <w:t>:16R:LINK</w:t>
            </w:r>
          </w:p>
        </w:tc>
        <w:tc>
          <w:tcPr>
            <w:tcW w:w="4762" w:type="dxa"/>
          </w:tcPr>
          <w:p w14:paraId="134F4999" w14:textId="77777777" w:rsidR="00BB6EC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F4D92" w14:paraId="52DAA829" w14:textId="77777777" w:rsidTr="00F452D8">
        <w:tc>
          <w:tcPr>
            <w:tcW w:w="5488" w:type="dxa"/>
          </w:tcPr>
          <w:p w14:paraId="6981E554" w14:textId="77777777" w:rsidR="00BB6EC0" w:rsidRPr="00F83010" w:rsidRDefault="00BB6EC0" w:rsidP="00F452D8">
            <w:r>
              <w:t>:13A::LINK//565</w:t>
            </w:r>
          </w:p>
        </w:tc>
        <w:tc>
          <w:tcPr>
            <w:tcW w:w="4762" w:type="dxa"/>
          </w:tcPr>
          <w:p w14:paraId="3747A6E6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F4D92" w14:paraId="5F18E84B" w14:textId="77777777" w:rsidTr="00F452D8">
        <w:tc>
          <w:tcPr>
            <w:tcW w:w="5488" w:type="dxa"/>
          </w:tcPr>
          <w:p w14:paraId="2972083C" w14:textId="77777777" w:rsidR="00BB6EC0" w:rsidRPr="00F83010" w:rsidRDefault="00BB6EC0" w:rsidP="00F452D8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16B2A963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14:paraId="70A37B2D" w14:textId="77777777" w:rsidTr="00F452D8">
        <w:tc>
          <w:tcPr>
            <w:tcW w:w="5488" w:type="dxa"/>
          </w:tcPr>
          <w:p w14:paraId="59948153" w14:textId="77777777" w:rsidR="00BB6EC0" w:rsidRDefault="00BB6EC0" w:rsidP="00F452D8">
            <w:r w:rsidRPr="00FE2239">
              <w:t>:16S:LINK</w:t>
            </w:r>
          </w:p>
        </w:tc>
        <w:tc>
          <w:tcPr>
            <w:tcW w:w="4762" w:type="dxa"/>
          </w:tcPr>
          <w:p w14:paraId="31324590" w14:textId="77777777" w:rsidR="00BB6EC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F4D92" w14:paraId="3710747D" w14:textId="77777777" w:rsidTr="00F452D8">
        <w:tc>
          <w:tcPr>
            <w:tcW w:w="5488" w:type="dxa"/>
          </w:tcPr>
          <w:p w14:paraId="4AB973B2" w14:textId="77777777" w:rsidR="00BB6EC0" w:rsidRPr="00F83010" w:rsidRDefault="00BB6EC0" w:rsidP="00F452D8">
            <w:r w:rsidRPr="00FE2239">
              <w:t>:16R:STAT</w:t>
            </w:r>
          </w:p>
        </w:tc>
        <w:tc>
          <w:tcPr>
            <w:tcW w:w="4762" w:type="dxa"/>
          </w:tcPr>
          <w:p w14:paraId="4798415D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F4D92" w14:paraId="31B2323D" w14:textId="77777777" w:rsidTr="00F452D8">
        <w:tc>
          <w:tcPr>
            <w:tcW w:w="5488" w:type="dxa"/>
          </w:tcPr>
          <w:p w14:paraId="0D51A1E0" w14:textId="502D638D" w:rsidR="00BB6EC0" w:rsidRPr="001363E7" w:rsidRDefault="00BB6EC0" w:rsidP="004742A2">
            <w:r>
              <w:t>:25D::IPRC//</w:t>
            </w:r>
            <w:r w:rsidR="004742A2">
              <w:rPr>
                <w:lang w:val="en-US"/>
              </w:rPr>
              <w:t>REJT</w:t>
            </w:r>
          </w:p>
        </w:tc>
        <w:tc>
          <w:tcPr>
            <w:tcW w:w="4762" w:type="dxa"/>
          </w:tcPr>
          <w:p w14:paraId="0FBBC646" w14:textId="3C9D865E" w:rsidR="00BB6EC0" w:rsidRPr="004742A2" w:rsidRDefault="00BB6EC0" w:rsidP="004742A2">
            <w:pPr>
              <w:numPr>
                <w:ilvl w:val="0"/>
                <w:numId w:val="0"/>
              </w:numPr>
            </w:pPr>
            <w:r>
              <w:t xml:space="preserve">Статус: Инструкция </w:t>
            </w:r>
            <w:r w:rsidR="004742A2">
              <w:t>отклонена</w:t>
            </w:r>
          </w:p>
        </w:tc>
      </w:tr>
      <w:tr w:rsidR="00BB6EC0" w:rsidRPr="00AF4D92" w14:paraId="22EDEA72" w14:textId="77777777" w:rsidTr="00F452D8">
        <w:tc>
          <w:tcPr>
            <w:tcW w:w="5488" w:type="dxa"/>
          </w:tcPr>
          <w:p w14:paraId="1C3E1A97" w14:textId="77777777" w:rsidR="00BB6EC0" w:rsidRDefault="00BB6EC0" w:rsidP="00F452D8">
            <w:r w:rsidRPr="00FE2239">
              <w:t>:16R:REAS</w:t>
            </w:r>
          </w:p>
        </w:tc>
        <w:tc>
          <w:tcPr>
            <w:tcW w:w="4762" w:type="dxa"/>
          </w:tcPr>
          <w:p w14:paraId="158ED0D3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F4D92" w14:paraId="38C634C1" w14:textId="77777777" w:rsidTr="00F452D8">
        <w:tc>
          <w:tcPr>
            <w:tcW w:w="5488" w:type="dxa"/>
          </w:tcPr>
          <w:p w14:paraId="1C47EF4F" w14:textId="5268A07B" w:rsidR="00BB6EC0" w:rsidRDefault="00BB6EC0" w:rsidP="004742A2">
            <w:r w:rsidRPr="00FE2239">
              <w:t>:24B</w:t>
            </w:r>
            <w:r>
              <w:t>::</w:t>
            </w:r>
            <w:r w:rsidR="004742A2">
              <w:rPr>
                <w:lang w:val="en-US"/>
              </w:rPr>
              <w:t>REJT</w:t>
            </w:r>
            <w:r w:rsidRPr="00CC4CD1">
              <w:t>/</w:t>
            </w:r>
            <w:r>
              <w:t>/</w:t>
            </w:r>
            <w:r w:rsidR="004742A2" w:rsidRPr="004742A2">
              <w:t>DQUA</w:t>
            </w:r>
          </w:p>
        </w:tc>
        <w:tc>
          <w:tcPr>
            <w:tcW w:w="4762" w:type="dxa"/>
          </w:tcPr>
          <w:p w14:paraId="0EB45FA7" w14:textId="0EC53639" w:rsidR="00BB6EC0" w:rsidRPr="00F83010" w:rsidRDefault="00BB6EC0" w:rsidP="00F452D8">
            <w:pPr>
              <w:numPr>
                <w:ilvl w:val="0"/>
                <w:numId w:val="0"/>
              </w:numPr>
            </w:pPr>
            <w:r>
              <w:t xml:space="preserve">Причина: </w:t>
            </w:r>
            <w:r w:rsidR="004742A2" w:rsidRPr="004742A2">
              <w:t>Непонятное или недопустимое количество финансового инструмента, подлежащее расчетам</w:t>
            </w:r>
          </w:p>
        </w:tc>
      </w:tr>
      <w:tr w:rsidR="00BB6EC0" w:rsidRPr="00AF4D92" w14:paraId="01ED3E9E" w14:textId="77777777" w:rsidTr="00F452D8">
        <w:tc>
          <w:tcPr>
            <w:tcW w:w="5488" w:type="dxa"/>
          </w:tcPr>
          <w:p w14:paraId="26E29499" w14:textId="77777777" w:rsidR="00BB6EC0" w:rsidRDefault="00BB6EC0" w:rsidP="00F452D8">
            <w:r w:rsidRPr="00FE2239">
              <w:t>:16S:REAS</w:t>
            </w:r>
          </w:p>
        </w:tc>
        <w:tc>
          <w:tcPr>
            <w:tcW w:w="4762" w:type="dxa"/>
          </w:tcPr>
          <w:p w14:paraId="5D6B8C2B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F4D92" w14:paraId="3002168F" w14:textId="77777777" w:rsidTr="00F452D8">
        <w:tc>
          <w:tcPr>
            <w:tcW w:w="5488" w:type="dxa"/>
          </w:tcPr>
          <w:p w14:paraId="0587E395" w14:textId="77777777" w:rsidR="00BB6EC0" w:rsidRPr="00F83010" w:rsidRDefault="00BB6EC0" w:rsidP="00F452D8">
            <w:r w:rsidRPr="00FE2239">
              <w:t>:16S:STAT</w:t>
            </w:r>
          </w:p>
        </w:tc>
        <w:tc>
          <w:tcPr>
            <w:tcW w:w="4762" w:type="dxa"/>
          </w:tcPr>
          <w:p w14:paraId="493276BD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F83010" w14:paraId="1C07E7E2" w14:textId="77777777" w:rsidTr="00F452D8">
        <w:tc>
          <w:tcPr>
            <w:tcW w:w="5488" w:type="dxa"/>
          </w:tcPr>
          <w:p w14:paraId="5B283F58" w14:textId="77777777" w:rsidR="00BB6EC0" w:rsidRPr="00F83010" w:rsidRDefault="00BB6EC0" w:rsidP="00F452D8">
            <w:r w:rsidRPr="00291E61">
              <w:t>:16S:GENL</w:t>
            </w:r>
          </w:p>
        </w:tc>
        <w:tc>
          <w:tcPr>
            <w:tcW w:w="4762" w:type="dxa"/>
          </w:tcPr>
          <w:p w14:paraId="3212F32E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F83010" w14:paraId="3BD66F22" w14:textId="77777777" w:rsidTr="00F452D8">
        <w:tc>
          <w:tcPr>
            <w:tcW w:w="5488" w:type="dxa"/>
          </w:tcPr>
          <w:p w14:paraId="7657771B" w14:textId="77777777" w:rsidR="00BB6EC0" w:rsidRPr="00291E61" w:rsidRDefault="00BB6EC0" w:rsidP="00F452D8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148134E2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F83010" w14:paraId="4A92360D" w14:textId="77777777" w:rsidTr="00F452D8">
        <w:tc>
          <w:tcPr>
            <w:tcW w:w="5488" w:type="dxa"/>
          </w:tcPr>
          <w:p w14:paraId="2C724B90" w14:textId="77777777" w:rsidR="00BB6EC0" w:rsidRPr="00291E61" w:rsidRDefault="00BB6EC0" w:rsidP="00F452D8">
            <w:r w:rsidRPr="00CC4CD1">
              <w:t>:13A::CAON//001</w:t>
            </w:r>
          </w:p>
        </w:tc>
        <w:tc>
          <w:tcPr>
            <w:tcW w:w="4762" w:type="dxa"/>
          </w:tcPr>
          <w:p w14:paraId="37C98F7B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F83010" w14:paraId="7038366A" w14:textId="77777777" w:rsidTr="00F452D8">
        <w:tc>
          <w:tcPr>
            <w:tcW w:w="5488" w:type="dxa"/>
          </w:tcPr>
          <w:p w14:paraId="66307ECA" w14:textId="77777777" w:rsidR="00BB6EC0" w:rsidRPr="00291E61" w:rsidRDefault="00BB6EC0" w:rsidP="00F452D8">
            <w:r w:rsidRPr="0065593F">
              <w:t>:22F::CAOP//</w:t>
            </w:r>
            <w:r w:rsidRPr="00FD54EA">
              <w:t>CEXC</w:t>
            </w:r>
          </w:p>
        </w:tc>
        <w:tc>
          <w:tcPr>
            <w:tcW w:w="4762" w:type="dxa"/>
          </w:tcPr>
          <w:p w14:paraId="6D7D0510" w14:textId="77777777" w:rsidR="00BB6EC0" w:rsidRPr="00F83010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07F83" w14:paraId="4E7436D1" w14:textId="77777777" w:rsidTr="00F452D8">
        <w:tc>
          <w:tcPr>
            <w:tcW w:w="5488" w:type="dxa"/>
          </w:tcPr>
          <w:p w14:paraId="378C673C" w14:textId="77777777" w:rsidR="00BB6EC0" w:rsidRPr="00CC4CD1" w:rsidRDefault="00BB6EC0" w:rsidP="00F452D8">
            <w:pPr>
              <w:numPr>
                <w:ilvl w:val="0"/>
                <w:numId w:val="0"/>
              </w:numPr>
            </w:pPr>
            <w:r w:rsidRPr="00CC4CD1">
              <w:t>:97A::SAFE//ML1111111111/KRZD/00000000000000000</w:t>
            </w:r>
          </w:p>
        </w:tc>
        <w:tc>
          <w:tcPr>
            <w:tcW w:w="4762" w:type="dxa"/>
          </w:tcPr>
          <w:p w14:paraId="206143D6" w14:textId="77777777" w:rsidR="00BB6EC0" w:rsidRPr="005D3B5D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07F83" w14:paraId="0978C0AE" w14:textId="77777777" w:rsidTr="00F452D8">
        <w:tc>
          <w:tcPr>
            <w:tcW w:w="5488" w:type="dxa"/>
          </w:tcPr>
          <w:p w14:paraId="5B67D41B" w14:textId="77777777" w:rsidR="00BB6EC0" w:rsidRPr="00CC4CD1" w:rsidRDefault="00BB6EC0" w:rsidP="00F452D8">
            <w:r w:rsidRPr="00AB5728">
              <w:t xml:space="preserve">:35B:ISIN </w:t>
            </w:r>
            <w:r w:rsidRPr="00FD54EA">
              <w:t>XS0503737461</w:t>
            </w:r>
          </w:p>
        </w:tc>
        <w:tc>
          <w:tcPr>
            <w:tcW w:w="4762" w:type="dxa"/>
          </w:tcPr>
          <w:p w14:paraId="3940E407" w14:textId="77777777" w:rsidR="00BB6EC0" w:rsidRPr="005D3B5D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07F83" w14:paraId="22F5C0A0" w14:textId="77777777" w:rsidTr="00F452D8">
        <w:tc>
          <w:tcPr>
            <w:tcW w:w="5488" w:type="dxa"/>
          </w:tcPr>
          <w:p w14:paraId="78848868" w14:textId="77777777" w:rsidR="00BB6EC0" w:rsidRPr="00CC4CD1" w:rsidRDefault="00BB6EC0" w:rsidP="00F452D8">
            <w:r w:rsidRPr="00AB5728">
              <w:t>/XX/CORP/NADC/</w:t>
            </w:r>
            <w:r w:rsidRPr="00FD54EA">
              <w:t>XS0503737461</w:t>
            </w:r>
          </w:p>
        </w:tc>
        <w:tc>
          <w:tcPr>
            <w:tcW w:w="4762" w:type="dxa"/>
          </w:tcPr>
          <w:p w14:paraId="0F71FCA3" w14:textId="77777777" w:rsidR="00BB6EC0" w:rsidRPr="005D3B5D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07F83" w14:paraId="031238FF" w14:textId="77777777" w:rsidTr="00F452D8">
        <w:tc>
          <w:tcPr>
            <w:tcW w:w="5488" w:type="dxa"/>
          </w:tcPr>
          <w:p w14:paraId="48EB7192" w14:textId="77777777" w:rsidR="00BB6EC0" w:rsidRPr="00CC4CD1" w:rsidRDefault="00BB6EC0" w:rsidP="00F452D8">
            <w:r>
              <w:t>/NAME/</w:t>
            </w:r>
            <w:r w:rsidRPr="00FD54EA">
              <w:t>BIZ FINANCE PLC 8.375 27/07/15</w:t>
            </w:r>
          </w:p>
        </w:tc>
        <w:tc>
          <w:tcPr>
            <w:tcW w:w="4762" w:type="dxa"/>
          </w:tcPr>
          <w:p w14:paraId="0B70D7C4" w14:textId="77777777" w:rsidR="00BB6EC0" w:rsidRPr="005D3B5D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07F83" w14:paraId="59A5758B" w14:textId="77777777" w:rsidTr="00F452D8">
        <w:tc>
          <w:tcPr>
            <w:tcW w:w="5488" w:type="dxa"/>
          </w:tcPr>
          <w:p w14:paraId="6D214A5A" w14:textId="77777777" w:rsidR="00BB6EC0" w:rsidRDefault="00BB6EC0" w:rsidP="00F452D8">
            <w:r>
              <w:t>:36</w:t>
            </w:r>
            <w:r>
              <w:rPr>
                <w:lang w:val="en-US"/>
              </w:rPr>
              <w:t>B::</w:t>
            </w:r>
            <w:r w:rsidRPr="00FD54EA">
              <w:t>STAQ</w:t>
            </w:r>
            <w:r>
              <w:rPr>
                <w:lang w:val="en-US"/>
              </w:rPr>
              <w:t>//UNIT/</w:t>
            </w:r>
            <w:r w:rsidRPr="00FD54EA">
              <w:t>400000</w:t>
            </w:r>
            <w:r>
              <w:rPr>
                <w:lang w:val="en-US"/>
              </w:rPr>
              <w:t>,</w:t>
            </w:r>
          </w:p>
        </w:tc>
        <w:tc>
          <w:tcPr>
            <w:tcW w:w="4762" w:type="dxa"/>
          </w:tcPr>
          <w:p w14:paraId="312E55FC" w14:textId="77777777" w:rsidR="00BB6EC0" w:rsidRPr="005D3B5D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07F83" w14:paraId="2B92139C" w14:textId="77777777" w:rsidTr="00F452D8">
        <w:tc>
          <w:tcPr>
            <w:tcW w:w="5488" w:type="dxa"/>
          </w:tcPr>
          <w:p w14:paraId="3B9B3CE6" w14:textId="77777777" w:rsidR="00BB6EC0" w:rsidRPr="00CC4CD1" w:rsidRDefault="00BB6EC0" w:rsidP="00F452D8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4D7C1081" w14:textId="77777777" w:rsidR="00BB6EC0" w:rsidRPr="005D3B5D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A07F83" w14:paraId="358B3DB0" w14:textId="77777777" w:rsidTr="00F452D8">
        <w:tc>
          <w:tcPr>
            <w:tcW w:w="5488" w:type="dxa"/>
          </w:tcPr>
          <w:p w14:paraId="1E070CFC" w14:textId="77777777" w:rsidR="00BB6EC0" w:rsidRPr="00CC4CD1" w:rsidRDefault="00BB6EC0" w:rsidP="00F452D8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0F89D3B3" w14:textId="77777777" w:rsidR="00BB6EC0" w:rsidRPr="005D3B5D" w:rsidRDefault="00BB6EC0" w:rsidP="00F452D8">
            <w:pPr>
              <w:numPr>
                <w:ilvl w:val="0"/>
                <w:numId w:val="0"/>
              </w:numPr>
            </w:pPr>
          </w:p>
        </w:tc>
      </w:tr>
      <w:tr w:rsidR="00BB6EC0" w:rsidRPr="00FD54EA" w14:paraId="769913B7" w14:textId="77777777" w:rsidTr="00F452D8">
        <w:tc>
          <w:tcPr>
            <w:tcW w:w="5488" w:type="dxa"/>
          </w:tcPr>
          <w:p w14:paraId="39CA639A" w14:textId="77777777" w:rsidR="00BB6EC0" w:rsidRDefault="00BB6EC0" w:rsidP="00F452D8">
            <w:pPr>
              <w:rPr>
                <w:lang w:val="en-US"/>
              </w:rPr>
            </w:pPr>
            <w:r w:rsidRPr="00FD54EA">
              <w:rPr>
                <w:lang w:val="en-US"/>
              </w:rPr>
              <w:t>:70</w:t>
            </w:r>
            <w:r>
              <w:rPr>
                <w:lang w:val="en-US"/>
              </w:rPr>
              <w:t>E</w:t>
            </w:r>
            <w:r w:rsidRPr="00FD54EA">
              <w:rPr>
                <w:lang w:val="en-US"/>
              </w:rPr>
              <w:t>::</w:t>
            </w:r>
            <w:r>
              <w:rPr>
                <w:lang w:val="en-US"/>
              </w:rPr>
              <w:t>PACO</w:t>
            </w:r>
            <w:r w:rsidRPr="00FD54EA">
              <w:rPr>
                <w:lang w:val="en-US"/>
              </w:rPr>
              <w:t>//Inx contact details:</w:t>
            </w:r>
          </w:p>
          <w:p w14:paraId="245BDC8B" w14:textId="213BEFAF" w:rsidR="00BB6EC0" w:rsidRPr="00FD54EA" w:rsidRDefault="00BB6EC0" w:rsidP="00F452D8">
            <w:pPr>
              <w:rPr>
                <w:lang w:val="en-US"/>
              </w:rPr>
            </w:pPr>
            <w:r w:rsidRPr="00BB6EC0">
              <w:rPr>
                <w:lang w:val="en-US"/>
              </w:rPr>
              <w:t xml:space="preserve"> </w:t>
            </w:r>
            <w:del w:id="72" w:author="Draft 3" w:date="2016-05-24T17:22:00Z">
              <w:r w:rsidRPr="00FD54EA" w:rsidDel="001A551A">
                <w:delText>meneger</w:delText>
              </w:r>
            </w:del>
            <w:ins w:id="73" w:author="Draft 3" w:date="2016-05-24T17:22:00Z">
              <w:r w:rsidR="001A551A">
                <w:t>manager</w:t>
              </w:r>
            </w:ins>
            <w:r w:rsidRPr="00FD54EA">
              <w:t xml:space="preserve"> +7495 100-00-00</w:t>
            </w:r>
          </w:p>
        </w:tc>
        <w:tc>
          <w:tcPr>
            <w:tcW w:w="4762" w:type="dxa"/>
          </w:tcPr>
          <w:p w14:paraId="732892EA" w14:textId="77777777" w:rsidR="00BB6EC0" w:rsidRPr="00FD54EA" w:rsidRDefault="00BB6EC0" w:rsidP="00F452D8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Контактная информация</w:t>
            </w:r>
          </w:p>
        </w:tc>
      </w:tr>
      <w:tr w:rsidR="00BB6EC0" w:rsidRPr="00A07F83" w14:paraId="5E68E923" w14:textId="77777777" w:rsidTr="00F452D8">
        <w:tc>
          <w:tcPr>
            <w:tcW w:w="5488" w:type="dxa"/>
          </w:tcPr>
          <w:p w14:paraId="6996454B" w14:textId="77777777" w:rsidR="00BB6EC0" w:rsidRPr="00CC4CD1" w:rsidRDefault="00BB6EC0" w:rsidP="00F452D8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44ED4B27" w14:textId="77777777" w:rsidR="00BB6EC0" w:rsidRPr="005D3B5D" w:rsidRDefault="00BB6EC0" w:rsidP="00F452D8">
            <w:pPr>
              <w:numPr>
                <w:ilvl w:val="0"/>
                <w:numId w:val="0"/>
              </w:numPr>
            </w:pPr>
          </w:p>
        </w:tc>
      </w:tr>
    </w:tbl>
    <w:p w14:paraId="79C4D8F9" w14:textId="77777777" w:rsidR="00BB6EC0" w:rsidRDefault="00BB6EC0" w:rsidP="00BB6EC0">
      <w:pPr>
        <w:numPr>
          <w:ilvl w:val="0"/>
          <w:numId w:val="0"/>
        </w:numPr>
        <w:ind w:left="432" w:hanging="432"/>
        <w:rPr>
          <w:lang w:val="en-US"/>
        </w:rPr>
      </w:pPr>
    </w:p>
    <w:p w14:paraId="7FB1E3C0" w14:textId="42D75CF2" w:rsidR="00F452D8" w:rsidRDefault="00F452D8" w:rsidP="00F452D8">
      <w:pPr>
        <w:pStyle w:val="20"/>
      </w:pPr>
      <w:bookmarkStart w:id="74" w:name="_Toc445825646"/>
      <w:r>
        <w:t>С</w:t>
      </w:r>
      <w:r w:rsidRPr="00573402">
        <w:t>ообщение МТ56</w:t>
      </w:r>
      <w:r>
        <w:t xml:space="preserve">7 </w:t>
      </w:r>
      <w:r w:rsidRPr="005D3B5D">
        <w:rPr>
          <w:lang w:val="ru-RU"/>
        </w:rPr>
        <w:t xml:space="preserve">от НРД к депоненту (при </w:t>
      </w:r>
      <w:r>
        <w:rPr>
          <w:lang w:val="ru-RU"/>
        </w:rPr>
        <w:t>получении</w:t>
      </w:r>
      <w:r w:rsidRPr="005D3B5D">
        <w:rPr>
          <w:lang w:val="ru-RU"/>
        </w:rPr>
        <w:t xml:space="preserve"> </w:t>
      </w:r>
      <w:r>
        <w:rPr>
          <w:lang w:val="ru-RU"/>
        </w:rPr>
        <w:t>МТ565</w:t>
      </w:r>
      <w:r w:rsidRPr="005D3B5D">
        <w:rPr>
          <w:lang w:val="ru-RU"/>
        </w:rPr>
        <w:t xml:space="preserve">, статус </w:t>
      </w:r>
      <w:r>
        <w:rPr>
          <w:lang w:val="en-US"/>
        </w:rPr>
        <w:t>PEND</w:t>
      </w:r>
      <w:r w:rsidRPr="005D3B5D">
        <w:rPr>
          <w:lang w:val="ru-RU"/>
        </w:rPr>
        <w:t>)</w:t>
      </w:r>
      <w:bookmarkEnd w:id="74"/>
    </w:p>
    <w:p w14:paraId="667B4438" w14:textId="77777777" w:rsidR="00F452D8" w:rsidRPr="001363E7" w:rsidRDefault="00F452D8" w:rsidP="00F452D8">
      <w:pPr>
        <w:numPr>
          <w:ilvl w:val="0"/>
          <w:numId w:val="1"/>
        </w:numPr>
        <w:ind w:hanging="6"/>
      </w:pPr>
      <w:r>
        <w:t xml:space="preserve">Легенда: </w:t>
      </w:r>
    </w:p>
    <w:p w14:paraId="4F51ABD8" w14:textId="0DFC1C71" w:rsidR="00F452D8" w:rsidRPr="00971279" w:rsidRDefault="00F452D8" w:rsidP="00F452D8">
      <w:pPr>
        <w:numPr>
          <w:ilvl w:val="0"/>
          <w:numId w:val="0"/>
        </w:numPr>
        <w:ind w:left="360"/>
      </w:pPr>
      <w:r w:rsidRPr="00F452D8">
        <w:t>НРД получил поручение от депонента, сформировал по нему статус приема (в данном случае - Предварительные проверки пройдены, принято в работу) и отправляет депоненту.</w:t>
      </w:r>
    </w:p>
    <w:p w14:paraId="5C550E48" w14:textId="77777777" w:rsidR="00F452D8" w:rsidRPr="00971279" w:rsidRDefault="00F452D8" w:rsidP="00F452D8">
      <w:pPr>
        <w:numPr>
          <w:ilvl w:val="0"/>
          <w:numId w:val="0"/>
        </w:numPr>
        <w:ind w:left="36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F452D8" w:rsidRPr="00F83010" w14:paraId="0ECDECD3" w14:textId="77777777" w:rsidTr="00F452D8">
        <w:tc>
          <w:tcPr>
            <w:tcW w:w="5488" w:type="dxa"/>
            <w:shd w:val="clear" w:color="auto" w:fill="F2F2F2" w:themeFill="background1" w:themeFillShade="F2"/>
          </w:tcPr>
          <w:p w14:paraId="0B3A700A" w14:textId="77777777" w:rsidR="00F452D8" w:rsidRPr="00F83010" w:rsidRDefault="00F452D8" w:rsidP="00F452D8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BE8D8B1" w14:textId="77777777" w:rsidR="00F452D8" w:rsidRPr="00F83010" w:rsidRDefault="00F452D8" w:rsidP="00F452D8">
            <w:pPr>
              <w:pStyle w:val="a3"/>
            </w:pPr>
            <w:r>
              <w:t>Комментарии</w:t>
            </w:r>
          </w:p>
        </w:tc>
      </w:tr>
      <w:tr w:rsidR="00F452D8" w:rsidRPr="00F83010" w14:paraId="55010C44" w14:textId="77777777" w:rsidTr="00F452D8">
        <w:tc>
          <w:tcPr>
            <w:tcW w:w="5488" w:type="dxa"/>
          </w:tcPr>
          <w:p w14:paraId="0D030B0F" w14:textId="77777777" w:rsidR="00F452D8" w:rsidRDefault="00F452D8" w:rsidP="00F452D8">
            <w:r w:rsidRPr="00FE2239">
              <w:t>:16R:GENL</w:t>
            </w:r>
          </w:p>
        </w:tc>
        <w:tc>
          <w:tcPr>
            <w:tcW w:w="4762" w:type="dxa"/>
          </w:tcPr>
          <w:p w14:paraId="48CBFEF6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14:paraId="0A9D8E65" w14:textId="77777777" w:rsidTr="00F452D8">
        <w:tc>
          <w:tcPr>
            <w:tcW w:w="5488" w:type="dxa"/>
          </w:tcPr>
          <w:p w14:paraId="244071EF" w14:textId="77777777" w:rsidR="00F452D8" w:rsidRDefault="00F452D8" w:rsidP="00F452D8">
            <w:r w:rsidRPr="00FE2239">
              <w:t>:20C::CORP//</w:t>
            </w:r>
            <w:r w:rsidRPr="005D3B5D">
              <w:t>111222</w:t>
            </w:r>
          </w:p>
        </w:tc>
        <w:tc>
          <w:tcPr>
            <w:tcW w:w="4762" w:type="dxa"/>
          </w:tcPr>
          <w:p w14:paraId="575FA082" w14:textId="77777777" w:rsidR="00F452D8" w:rsidRDefault="00F452D8" w:rsidP="00F452D8">
            <w:pPr>
              <w:numPr>
                <w:ilvl w:val="0"/>
                <w:numId w:val="0"/>
              </w:numPr>
            </w:pPr>
            <w:r w:rsidRPr="005D3B5D">
              <w:t>Референс КД</w:t>
            </w:r>
          </w:p>
        </w:tc>
      </w:tr>
      <w:tr w:rsidR="00F452D8" w:rsidRPr="00B0186A" w14:paraId="327AB178" w14:textId="77777777" w:rsidTr="00F452D8">
        <w:tc>
          <w:tcPr>
            <w:tcW w:w="5488" w:type="dxa"/>
          </w:tcPr>
          <w:p w14:paraId="596C7322" w14:textId="77777777" w:rsidR="00F452D8" w:rsidRPr="00F83010" w:rsidRDefault="00F452D8" w:rsidP="00F452D8">
            <w:r w:rsidRPr="00FE2239">
              <w:lastRenderedPageBreak/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3089D344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1D1D18" w14:paraId="038BFB1E" w14:textId="77777777" w:rsidTr="00F452D8">
        <w:tc>
          <w:tcPr>
            <w:tcW w:w="5488" w:type="dxa"/>
          </w:tcPr>
          <w:p w14:paraId="27F7134D" w14:textId="77777777" w:rsidR="00F452D8" w:rsidRPr="00F83010" w:rsidRDefault="00F452D8" w:rsidP="00F452D8">
            <w:r w:rsidRPr="00FE2239">
              <w:t>:23G:INST</w:t>
            </w:r>
          </w:p>
        </w:tc>
        <w:tc>
          <w:tcPr>
            <w:tcW w:w="4762" w:type="dxa"/>
          </w:tcPr>
          <w:p w14:paraId="4CAC281F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1D1D18" w14:paraId="50318EAA" w14:textId="77777777" w:rsidTr="00F452D8">
        <w:tc>
          <w:tcPr>
            <w:tcW w:w="5488" w:type="dxa"/>
          </w:tcPr>
          <w:p w14:paraId="2C2D56D0" w14:textId="77777777" w:rsidR="00F452D8" w:rsidRPr="001363E7" w:rsidRDefault="00F452D8" w:rsidP="00F452D8">
            <w:r w:rsidRPr="00FE2239">
              <w:t>:22F::CAEV//</w:t>
            </w:r>
            <w:r w:rsidRPr="005D3B5D">
              <w:t>EXOF</w:t>
            </w:r>
          </w:p>
        </w:tc>
        <w:tc>
          <w:tcPr>
            <w:tcW w:w="4762" w:type="dxa"/>
          </w:tcPr>
          <w:p w14:paraId="626823C8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E33FA3" w14:paraId="45CEC112" w14:textId="77777777" w:rsidTr="00F452D8">
        <w:tc>
          <w:tcPr>
            <w:tcW w:w="5488" w:type="dxa"/>
          </w:tcPr>
          <w:p w14:paraId="183AF5E3" w14:textId="77777777" w:rsidR="00F452D8" w:rsidRPr="00F83010" w:rsidRDefault="00F452D8" w:rsidP="00F452D8">
            <w:r w:rsidRPr="00FE2239">
              <w:t>:98C::PREP//201</w:t>
            </w:r>
            <w:r>
              <w:t>50701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28F7CF0C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14:paraId="0FF3704F" w14:textId="77777777" w:rsidTr="00F452D8">
        <w:tc>
          <w:tcPr>
            <w:tcW w:w="5488" w:type="dxa"/>
          </w:tcPr>
          <w:p w14:paraId="27D1B4D8" w14:textId="77777777" w:rsidR="00F452D8" w:rsidRDefault="00F452D8" w:rsidP="00F452D8">
            <w:r w:rsidRPr="00FE2239">
              <w:t>:16R:LINK</w:t>
            </w:r>
          </w:p>
        </w:tc>
        <w:tc>
          <w:tcPr>
            <w:tcW w:w="4762" w:type="dxa"/>
          </w:tcPr>
          <w:p w14:paraId="33138C20" w14:textId="77777777" w:rsidR="00F452D8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38E4FC7E" w14:textId="77777777" w:rsidTr="00F452D8">
        <w:tc>
          <w:tcPr>
            <w:tcW w:w="5488" w:type="dxa"/>
          </w:tcPr>
          <w:p w14:paraId="09284186" w14:textId="77777777" w:rsidR="00F452D8" w:rsidRPr="00F83010" w:rsidRDefault="00F452D8" w:rsidP="00F452D8">
            <w:r>
              <w:t>:13A::LINK//565</w:t>
            </w:r>
          </w:p>
        </w:tc>
        <w:tc>
          <w:tcPr>
            <w:tcW w:w="4762" w:type="dxa"/>
          </w:tcPr>
          <w:p w14:paraId="68665558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110E7980" w14:textId="77777777" w:rsidTr="00F452D8">
        <w:tc>
          <w:tcPr>
            <w:tcW w:w="5488" w:type="dxa"/>
          </w:tcPr>
          <w:p w14:paraId="43B73A5A" w14:textId="77777777" w:rsidR="00F452D8" w:rsidRPr="00F83010" w:rsidRDefault="00F452D8" w:rsidP="00F452D8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67465A98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14:paraId="21A24AEA" w14:textId="77777777" w:rsidTr="00F452D8">
        <w:tc>
          <w:tcPr>
            <w:tcW w:w="5488" w:type="dxa"/>
          </w:tcPr>
          <w:p w14:paraId="7357D5C6" w14:textId="77777777" w:rsidR="00F452D8" w:rsidRDefault="00F452D8" w:rsidP="00F452D8">
            <w:r w:rsidRPr="00FE2239">
              <w:t>:16S:LINK</w:t>
            </w:r>
          </w:p>
        </w:tc>
        <w:tc>
          <w:tcPr>
            <w:tcW w:w="4762" w:type="dxa"/>
          </w:tcPr>
          <w:p w14:paraId="0BB10891" w14:textId="77777777" w:rsidR="00F452D8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391563F3" w14:textId="77777777" w:rsidTr="00F452D8">
        <w:tc>
          <w:tcPr>
            <w:tcW w:w="5488" w:type="dxa"/>
          </w:tcPr>
          <w:p w14:paraId="6A20BB3D" w14:textId="77777777" w:rsidR="00F452D8" w:rsidRPr="00F83010" w:rsidRDefault="00F452D8" w:rsidP="00F452D8">
            <w:r w:rsidRPr="00FE2239">
              <w:t>:16R:STAT</w:t>
            </w:r>
          </w:p>
        </w:tc>
        <w:tc>
          <w:tcPr>
            <w:tcW w:w="4762" w:type="dxa"/>
          </w:tcPr>
          <w:p w14:paraId="04BBF0E6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12C78AE4" w14:textId="77777777" w:rsidTr="00F452D8">
        <w:tc>
          <w:tcPr>
            <w:tcW w:w="5488" w:type="dxa"/>
          </w:tcPr>
          <w:p w14:paraId="04A82431" w14:textId="22852837" w:rsidR="00F452D8" w:rsidRPr="001363E7" w:rsidRDefault="00F452D8" w:rsidP="00F452D8">
            <w:r>
              <w:t>:25D::IPRC//</w:t>
            </w:r>
            <w:r>
              <w:rPr>
                <w:lang w:val="en-US"/>
              </w:rPr>
              <w:t>PEND</w:t>
            </w:r>
          </w:p>
        </w:tc>
        <w:tc>
          <w:tcPr>
            <w:tcW w:w="4762" w:type="dxa"/>
          </w:tcPr>
          <w:p w14:paraId="41812725" w14:textId="69F5B196" w:rsidR="00F452D8" w:rsidRPr="00F452D8" w:rsidRDefault="00F452D8" w:rsidP="00F452D8">
            <w:pPr>
              <w:numPr>
                <w:ilvl w:val="0"/>
                <w:numId w:val="0"/>
              </w:numPr>
            </w:pPr>
            <w:r>
              <w:t>Статус: Инструкция принята в обработку. Причина может не указываться.</w:t>
            </w:r>
          </w:p>
        </w:tc>
      </w:tr>
      <w:tr w:rsidR="00F452D8" w:rsidRPr="00AF4D92" w14:paraId="4199E146" w14:textId="77777777" w:rsidTr="00F452D8">
        <w:tc>
          <w:tcPr>
            <w:tcW w:w="5488" w:type="dxa"/>
          </w:tcPr>
          <w:p w14:paraId="63270AD5" w14:textId="77777777" w:rsidR="00F452D8" w:rsidRPr="00F83010" w:rsidRDefault="00F452D8" w:rsidP="00F452D8">
            <w:r w:rsidRPr="00FE2239">
              <w:t>:16S:STAT</w:t>
            </w:r>
          </w:p>
        </w:tc>
        <w:tc>
          <w:tcPr>
            <w:tcW w:w="4762" w:type="dxa"/>
          </w:tcPr>
          <w:p w14:paraId="6BD76711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0B756CAF" w14:textId="77777777" w:rsidTr="00F452D8">
        <w:tc>
          <w:tcPr>
            <w:tcW w:w="5488" w:type="dxa"/>
          </w:tcPr>
          <w:p w14:paraId="47641C10" w14:textId="77777777" w:rsidR="00F452D8" w:rsidRPr="00F83010" w:rsidRDefault="00F452D8" w:rsidP="00F452D8">
            <w:r w:rsidRPr="00291E61">
              <w:t>:16S:GENL</w:t>
            </w:r>
          </w:p>
        </w:tc>
        <w:tc>
          <w:tcPr>
            <w:tcW w:w="4762" w:type="dxa"/>
          </w:tcPr>
          <w:p w14:paraId="66955F49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29569328" w14:textId="77777777" w:rsidTr="00F452D8">
        <w:tc>
          <w:tcPr>
            <w:tcW w:w="5488" w:type="dxa"/>
          </w:tcPr>
          <w:p w14:paraId="32D71E09" w14:textId="77777777" w:rsidR="00F452D8" w:rsidRPr="00291E61" w:rsidRDefault="00F452D8" w:rsidP="00F452D8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01A81C69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138952FB" w14:textId="77777777" w:rsidTr="00F452D8">
        <w:tc>
          <w:tcPr>
            <w:tcW w:w="5488" w:type="dxa"/>
          </w:tcPr>
          <w:p w14:paraId="7958230C" w14:textId="77777777" w:rsidR="00F452D8" w:rsidRPr="00291E61" w:rsidRDefault="00F452D8" w:rsidP="00F452D8">
            <w:r w:rsidRPr="00CC4CD1">
              <w:t>:13A::CAON//001</w:t>
            </w:r>
          </w:p>
        </w:tc>
        <w:tc>
          <w:tcPr>
            <w:tcW w:w="4762" w:type="dxa"/>
          </w:tcPr>
          <w:p w14:paraId="45456D92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0842E491" w14:textId="77777777" w:rsidTr="00F452D8">
        <w:tc>
          <w:tcPr>
            <w:tcW w:w="5488" w:type="dxa"/>
          </w:tcPr>
          <w:p w14:paraId="164131F7" w14:textId="77777777" w:rsidR="00F452D8" w:rsidRPr="00291E61" w:rsidRDefault="00F452D8" w:rsidP="00F452D8">
            <w:r w:rsidRPr="0065593F">
              <w:t>:22F::CAOP//</w:t>
            </w:r>
            <w:r w:rsidRPr="00FD54EA">
              <w:t>CEXC</w:t>
            </w:r>
          </w:p>
        </w:tc>
        <w:tc>
          <w:tcPr>
            <w:tcW w:w="4762" w:type="dxa"/>
          </w:tcPr>
          <w:p w14:paraId="5E268ED8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434F075D" w14:textId="77777777" w:rsidTr="00F452D8">
        <w:tc>
          <w:tcPr>
            <w:tcW w:w="5488" w:type="dxa"/>
          </w:tcPr>
          <w:p w14:paraId="094737F7" w14:textId="77777777" w:rsidR="00F452D8" w:rsidRPr="00CC4CD1" w:rsidRDefault="00F452D8" w:rsidP="00F452D8">
            <w:pPr>
              <w:numPr>
                <w:ilvl w:val="0"/>
                <w:numId w:val="0"/>
              </w:numPr>
            </w:pPr>
            <w:r w:rsidRPr="00CC4CD1">
              <w:t>:97A::SAFE//ML1111111111/KRZD/00000000000000000</w:t>
            </w:r>
          </w:p>
        </w:tc>
        <w:tc>
          <w:tcPr>
            <w:tcW w:w="4762" w:type="dxa"/>
          </w:tcPr>
          <w:p w14:paraId="0C3AB56E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30174BD6" w14:textId="77777777" w:rsidTr="00F452D8">
        <w:tc>
          <w:tcPr>
            <w:tcW w:w="5488" w:type="dxa"/>
          </w:tcPr>
          <w:p w14:paraId="49DA62C9" w14:textId="77777777" w:rsidR="00F452D8" w:rsidRPr="00CC4CD1" w:rsidRDefault="00F452D8" w:rsidP="00F452D8">
            <w:r w:rsidRPr="00AB5728">
              <w:t xml:space="preserve">:35B:ISIN </w:t>
            </w:r>
            <w:r w:rsidRPr="00FD54EA">
              <w:t>XS0503737461</w:t>
            </w:r>
          </w:p>
        </w:tc>
        <w:tc>
          <w:tcPr>
            <w:tcW w:w="4762" w:type="dxa"/>
          </w:tcPr>
          <w:p w14:paraId="5A0C975A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2AE13273" w14:textId="77777777" w:rsidTr="00F452D8">
        <w:tc>
          <w:tcPr>
            <w:tcW w:w="5488" w:type="dxa"/>
          </w:tcPr>
          <w:p w14:paraId="08C5190D" w14:textId="77777777" w:rsidR="00F452D8" w:rsidRPr="00CC4CD1" w:rsidRDefault="00F452D8" w:rsidP="00F452D8">
            <w:r w:rsidRPr="00AB5728">
              <w:t>/XX/CORP/NADC/</w:t>
            </w:r>
            <w:r w:rsidRPr="00FD54EA">
              <w:t>XS0503737461</w:t>
            </w:r>
          </w:p>
        </w:tc>
        <w:tc>
          <w:tcPr>
            <w:tcW w:w="4762" w:type="dxa"/>
          </w:tcPr>
          <w:p w14:paraId="0C5EC611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5FF6A4D6" w14:textId="77777777" w:rsidTr="00F452D8">
        <w:tc>
          <w:tcPr>
            <w:tcW w:w="5488" w:type="dxa"/>
          </w:tcPr>
          <w:p w14:paraId="1C592911" w14:textId="77777777" w:rsidR="00F452D8" w:rsidRPr="00CC4CD1" w:rsidRDefault="00F452D8" w:rsidP="00F452D8">
            <w:r>
              <w:t>/NAME/</w:t>
            </w:r>
            <w:r w:rsidRPr="00FD54EA">
              <w:t>BIZ FINANCE PLC 8.375 27/07/15</w:t>
            </w:r>
          </w:p>
        </w:tc>
        <w:tc>
          <w:tcPr>
            <w:tcW w:w="4762" w:type="dxa"/>
          </w:tcPr>
          <w:p w14:paraId="23892900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61DB3770" w14:textId="77777777" w:rsidTr="00F452D8">
        <w:tc>
          <w:tcPr>
            <w:tcW w:w="5488" w:type="dxa"/>
          </w:tcPr>
          <w:p w14:paraId="141E9CA8" w14:textId="77777777" w:rsidR="00F452D8" w:rsidRDefault="00F452D8" w:rsidP="00F452D8">
            <w:r>
              <w:t>:36</w:t>
            </w:r>
            <w:r>
              <w:rPr>
                <w:lang w:val="en-US"/>
              </w:rPr>
              <w:t>B::</w:t>
            </w:r>
            <w:r w:rsidRPr="00FD54EA">
              <w:t>STAQ</w:t>
            </w:r>
            <w:r>
              <w:rPr>
                <w:lang w:val="en-US"/>
              </w:rPr>
              <w:t>//UNIT/</w:t>
            </w:r>
            <w:r w:rsidRPr="00FD54EA">
              <w:t>400000</w:t>
            </w:r>
            <w:r>
              <w:rPr>
                <w:lang w:val="en-US"/>
              </w:rPr>
              <w:t>,</w:t>
            </w:r>
          </w:p>
        </w:tc>
        <w:tc>
          <w:tcPr>
            <w:tcW w:w="4762" w:type="dxa"/>
          </w:tcPr>
          <w:p w14:paraId="756C969F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18D34F8A" w14:textId="77777777" w:rsidTr="00F452D8">
        <w:tc>
          <w:tcPr>
            <w:tcW w:w="5488" w:type="dxa"/>
          </w:tcPr>
          <w:p w14:paraId="31EAB043" w14:textId="77777777" w:rsidR="00F452D8" w:rsidRPr="00CC4CD1" w:rsidRDefault="00F452D8" w:rsidP="00F452D8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1378B563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6BDE45AB" w14:textId="77777777" w:rsidTr="00F452D8">
        <w:tc>
          <w:tcPr>
            <w:tcW w:w="5488" w:type="dxa"/>
          </w:tcPr>
          <w:p w14:paraId="7D9F19ED" w14:textId="77777777" w:rsidR="00F452D8" w:rsidRPr="00CC4CD1" w:rsidRDefault="00F452D8" w:rsidP="00F452D8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5BB28D29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D54EA" w14:paraId="5F88EDD0" w14:textId="77777777" w:rsidTr="00F452D8">
        <w:tc>
          <w:tcPr>
            <w:tcW w:w="5488" w:type="dxa"/>
          </w:tcPr>
          <w:p w14:paraId="4923A0EA" w14:textId="77777777" w:rsidR="00F452D8" w:rsidRDefault="00F452D8" w:rsidP="00F452D8">
            <w:pPr>
              <w:rPr>
                <w:lang w:val="en-US"/>
              </w:rPr>
            </w:pPr>
            <w:r w:rsidRPr="00FD54EA">
              <w:rPr>
                <w:lang w:val="en-US"/>
              </w:rPr>
              <w:t>:70</w:t>
            </w:r>
            <w:r>
              <w:rPr>
                <w:lang w:val="en-US"/>
              </w:rPr>
              <w:t>E</w:t>
            </w:r>
            <w:r w:rsidRPr="00FD54EA">
              <w:rPr>
                <w:lang w:val="en-US"/>
              </w:rPr>
              <w:t>::</w:t>
            </w:r>
            <w:r>
              <w:rPr>
                <w:lang w:val="en-US"/>
              </w:rPr>
              <w:t>PACO</w:t>
            </w:r>
            <w:r w:rsidRPr="00FD54EA">
              <w:rPr>
                <w:lang w:val="en-US"/>
              </w:rPr>
              <w:t>//Inx contact details:</w:t>
            </w:r>
          </w:p>
          <w:p w14:paraId="76E10B25" w14:textId="1366BF4E" w:rsidR="00F452D8" w:rsidRPr="00FD54EA" w:rsidRDefault="00F452D8" w:rsidP="00F452D8">
            <w:pPr>
              <w:rPr>
                <w:lang w:val="en-US"/>
              </w:rPr>
            </w:pPr>
            <w:r w:rsidRPr="00BB6EC0">
              <w:rPr>
                <w:lang w:val="en-US"/>
              </w:rPr>
              <w:t xml:space="preserve"> </w:t>
            </w:r>
            <w:del w:id="75" w:author="Draft 3" w:date="2016-05-24T17:22:00Z">
              <w:r w:rsidRPr="00FD54EA" w:rsidDel="001A551A">
                <w:delText>meneger</w:delText>
              </w:r>
            </w:del>
            <w:ins w:id="76" w:author="Draft 3" w:date="2016-05-24T17:22:00Z">
              <w:r w:rsidR="001A551A">
                <w:t>manager</w:t>
              </w:r>
            </w:ins>
            <w:r w:rsidRPr="00FD54EA">
              <w:t xml:space="preserve"> +7495 100-00-00</w:t>
            </w:r>
          </w:p>
        </w:tc>
        <w:tc>
          <w:tcPr>
            <w:tcW w:w="4762" w:type="dxa"/>
          </w:tcPr>
          <w:p w14:paraId="327577FD" w14:textId="77777777" w:rsidR="00F452D8" w:rsidRPr="00FD54EA" w:rsidRDefault="00F452D8" w:rsidP="00F452D8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Контактная информация</w:t>
            </w:r>
          </w:p>
        </w:tc>
      </w:tr>
      <w:tr w:rsidR="00F452D8" w:rsidRPr="00A07F83" w14:paraId="49C16786" w14:textId="77777777" w:rsidTr="00F452D8">
        <w:tc>
          <w:tcPr>
            <w:tcW w:w="5488" w:type="dxa"/>
          </w:tcPr>
          <w:p w14:paraId="23183AA7" w14:textId="77777777" w:rsidR="00F452D8" w:rsidRPr="00CC4CD1" w:rsidRDefault="00F452D8" w:rsidP="00F452D8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738ED655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</w:tbl>
    <w:p w14:paraId="1BAD680F" w14:textId="77777777" w:rsidR="00F452D8" w:rsidRDefault="00F452D8" w:rsidP="00F452D8">
      <w:pPr>
        <w:numPr>
          <w:ilvl w:val="0"/>
          <w:numId w:val="0"/>
        </w:numPr>
        <w:ind w:left="432" w:hanging="432"/>
        <w:rPr>
          <w:lang w:val="en-US"/>
        </w:rPr>
      </w:pPr>
    </w:p>
    <w:p w14:paraId="204CA98F" w14:textId="37B767E2" w:rsidR="00F452D8" w:rsidRDefault="00F452D8" w:rsidP="00F452D8">
      <w:pPr>
        <w:pStyle w:val="20"/>
      </w:pPr>
      <w:bookmarkStart w:id="77" w:name="_Toc445825647"/>
      <w:r>
        <w:t>С</w:t>
      </w:r>
      <w:r w:rsidRPr="00573402">
        <w:t>ообщение МТ56</w:t>
      </w:r>
      <w:r>
        <w:t xml:space="preserve">7 </w:t>
      </w:r>
      <w:r w:rsidRPr="005D3B5D">
        <w:rPr>
          <w:lang w:val="ru-RU"/>
        </w:rPr>
        <w:t>от НРД к депоненту (</w:t>
      </w:r>
      <w:r w:rsidRPr="00F452D8">
        <w:rPr>
          <w:lang w:val="ru-RU"/>
        </w:rPr>
        <w:t xml:space="preserve">пересылка </w:t>
      </w:r>
      <w:r>
        <w:rPr>
          <w:lang w:val="ru-RU"/>
        </w:rPr>
        <w:t>МТ567</w:t>
      </w:r>
      <w:r w:rsidRPr="00F452D8">
        <w:rPr>
          <w:lang w:val="ru-RU"/>
        </w:rPr>
        <w:t xml:space="preserve"> из места хранения</w:t>
      </w:r>
      <w:r>
        <w:rPr>
          <w:lang w:val="ru-RU"/>
        </w:rPr>
        <w:t>,</w:t>
      </w:r>
      <w:r w:rsidRPr="00F452D8">
        <w:rPr>
          <w:lang w:val="ru-RU"/>
        </w:rPr>
        <w:t xml:space="preserve"> PEND</w:t>
      </w:r>
      <w:r w:rsidRPr="005D3B5D">
        <w:rPr>
          <w:lang w:val="ru-RU"/>
        </w:rPr>
        <w:t>)</w:t>
      </w:r>
      <w:bookmarkEnd w:id="77"/>
    </w:p>
    <w:p w14:paraId="38119FD4" w14:textId="77777777" w:rsidR="00F452D8" w:rsidRPr="001363E7" w:rsidRDefault="00F452D8" w:rsidP="00F452D8">
      <w:pPr>
        <w:numPr>
          <w:ilvl w:val="0"/>
          <w:numId w:val="1"/>
        </w:numPr>
        <w:ind w:hanging="6"/>
      </w:pPr>
      <w:r>
        <w:t xml:space="preserve">Легенда: </w:t>
      </w:r>
    </w:p>
    <w:p w14:paraId="3F66CA64" w14:textId="7EFB427D" w:rsidR="00F452D8" w:rsidRPr="00F452D8" w:rsidRDefault="00F452D8" w:rsidP="00F452D8">
      <w:pPr>
        <w:numPr>
          <w:ilvl w:val="0"/>
          <w:numId w:val="0"/>
        </w:numPr>
        <w:ind w:left="360"/>
      </w:pPr>
      <w:r w:rsidRPr="00F452D8">
        <w:t>НРД пересылает статус обработки поручения депонента полученный из места хранения, в данном случае - Предварительные проверки пройдены, принято в работу.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F452D8" w:rsidRPr="00F83010" w14:paraId="0ECE0D34" w14:textId="77777777" w:rsidTr="00F452D8">
        <w:tc>
          <w:tcPr>
            <w:tcW w:w="5488" w:type="dxa"/>
            <w:shd w:val="clear" w:color="auto" w:fill="F2F2F2" w:themeFill="background1" w:themeFillShade="F2"/>
          </w:tcPr>
          <w:p w14:paraId="656F3877" w14:textId="77777777" w:rsidR="00F452D8" w:rsidRPr="00F83010" w:rsidRDefault="00F452D8" w:rsidP="00F452D8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6D61AC6" w14:textId="77777777" w:rsidR="00F452D8" w:rsidRPr="00F83010" w:rsidRDefault="00F452D8" w:rsidP="00F452D8">
            <w:pPr>
              <w:pStyle w:val="a3"/>
            </w:pPr>
            <w:r>
              <w:t>Комментарии</w:t>
            </w:r>
          </w:p>
        </w:tc>
      </w:tr>
      <w:tr w:rsidR="00F452D8" w:rsidRPr="00F83010" w14:paraId="1AABFE55" w14:textId="77777777" w:rsidTr="00F452D8">
        <w:tc>
          <w:tcPr>
            <w:tcW w:w="5488" w:type="dxa"/>
          </w:tcPr>
          <w:p w14:paraId="11DD2D54" w14:textId="77777777" w:rsidR="00F452D8" w:rsidRDefault="00F452D8" w:rsidP="00F452D8">
            <w:r w:rsidRPr="00FE2239">
              <w:t>:16R:GENL</w:t>
            </w:r>
          </w:p>
        </w:tc>
        <w:tc>
          <w:tcPr>
            <w:tcW w:w="4762" w:type="dxa"/>
          </w:tcPr>
          <w:p w14:paraId="6D20B426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14:paraId="6474A374" w14:textId="77777777" w:rsidTr="00F452D8">
        <w:tc>
          <w:tcPr>
            <w:tcW w:w="5488" w:type="dxa"/>
          </w:tcPr>
          <w:p w14:paraId="5348C557" w14:textId="77777777" w:rsidR="00F452D8" w:rsidRDefault="00F452D8" w:rsidP="00F452D8">
            <w:r w:rsidRPr="00FE2239">
              <w:t>:20C::CORP//</w:t>
            </w:r>
            <w:r w:rsidRPr="005D3B5D">
              <w:t>111222</w:t>
            </w:r>
          </w:p>
        </w:tc>
        <w:tc>
          <w:tcPr>
            <w:tcW w:w="4762" w:type="dxa"/>
          </w:tcPr>
          <w:p w14:paraId="29C778DE" w14:textId="77777777" w:rsidR="00F452D8" w:rsidRDefault="00F452D8" w:rsidP="00F452D8">
            <w:pPr>
              <w:numPr>
                <w:ilvl w:val="0"/>
                <w:numId w:val="0"/>
              </w:numPr>
            </w:pPr>
            <w:r w:rsidRPr="005D3B5D">
              <w:t>Референс КД</w:t>
            </w:r>
          </w:p>
        </w:tc>
      </w:tr>
      <w:tr w:rsidR="00F452D8" w:rsidRPr="00B0186A" w14:paraId="7A55E089" w14:textId="77777777" w:rsidTr="00F452D8">
        <w:tc>
          <w:tcPr>
            <w:tcW w:w="5488" w:type="dxa"/>
          </w:tcPr>
          <w:p w14:paraId="69AF8BEE" w14:textId="77777777" w:rsidR="00F452D8" w:rsidRPr="00F83010" w:rsidRDefault="00F452D8" w:rsidP="00F452D8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0E980DCB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1D1D18" w14:paraId="1BDBA318" w14:textId="77777777" w:rsidTr="00F452D8">
        <w:tc>
          <w:tcPr>
            <w:tcW w:w="5488" w:type="dxa"/>
          </w:tcPr>
          <w:p w14:paraId="4B93E606" w14:textId="77777777" w:rsidR="00F452D8" w:rsidRPr="00F83010" w:rsidRDefault="00F452D8" w:rsidP="00F452D8">
            <w:r w:rsidRPr="00FE2239">
              <w:t>:23G:INST</w:t>
            </w:r>
          </w:p>
        </w:tc>
        <w:tc>
          <w:tcPr>
            <w:tcW w:w="4762" w:type="dxa"/>
          </w:tcPr>
          <w:p w14:paraId="03EC5092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1D1D18" w14:paraId="04209E54" w14:textId="77777777" w:rsidTr="00F452D8">
        <w:tc>
          <w:tcPr>
            <w:tcW w:w="5488" w:type="dxa"/>
          </w:tcPr>
          <w:p w14:paraId="540C9015" w14:textId="77777777" w:rsidR="00F452D8" w:rsidRPr="001363E7" w:rsidRDefault="00F452D8" w:rsidP="00F452D8">
            <w:r w:rsidRPr="00FE2239">
              <w:t>:22F::CAEV//</w:t>
            </w:r>
            <w:r w:rsidRPr="005D3B5D">
              <w:t>EXOF</w:t>
            </w:r>
          </w:p>
        </w:tc>
        <w:tc>
          <w:tcPr>
            <w:tcW w:w="4762" w:type="dxa"/>
          </w:tcPr>
          <w:p w14:paraId="01005099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E33FA3" w14:paraId="61B45250" w14:textId="77777777" w:rsidTr="00F452D8">
        <w:tc>
          <w:tcPr>
            <w:tcW w:w="5488" w:type="dxa"/>
          </w:tcPr>
          <w:p w14:paraId="7266BE73" w14:textId="77777777" w:rsidR="00F452D8" w:rsidRPr="00F83010" w:rsidRDefault="00F452D8" w:rsidP="00F452D8">
            <w:r w:rsidRPr="00FE2239">
              <w:t>:98C::PREP//201</w:t>
            </w:r>
            <w:r>
              <w:t>50701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6AA5477C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14:paraId="1932D723" w14:textId="77777777" w:rsidTr="00F452D8">
        <w:tc>
          <w:tcPr>
            <w:tcW w:w="5488" w:type="dxa"/>
          </w:tcPr>
          <w:p w14:paraId="5DC6A0FA" w14:textId="77777777" w:rsidR="00F452D8" w:rsidRDefault="00F452D8" w:rsidP="00F452D8">
            <w:r w:rsidRPr="00FE2239">
              <w:t>:16R:LINK</w:t>
            </w:r>
          </w:p>
        </w:tc>
        <w:tc>
          <w:tcPr>
            <w:tcW w:w="4762" w:type="dxa"/>
          </w:tcPr>
          <w:p w14:paraId="281A6F76" w14:textId="77777777" w:rsidR="00F452D8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58D0D1C4" w14:textId="77777777" w:rsidTr="00F452D8">
        <w:tc>
          <w:tcPr>
            <w:tcW w:w="5488" w:type="dxa"/>
          </w:tcPr>
          <w:p w14:paraId="4E742850" w14:textId="77777777" w:rsidR="00F452D8" w:rsidRPr="00F83010" w:rsidRDefault="00F452D8" w:rsidP="00F452D8">
            <w:r>
              <w:t>:13A::LINK//565</w:t>
            </w:r>
          </w:p>
        </w:tc>
        <w:tc>
          <w:tcPr>
            <w:tcW w:w="4762" w:type="dxa"/>
          </w:tcPr>
          <w:p w14:paraId="593B73A8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0164C381" w14:textId="77777777" w:rsidTr="00F452D8">
        <w:tc>
          <w:tcPr>
            <w:tcW w:w="5488" w:type="dxa"/>
          </w:tcPr>
          <w:p w14:paraId="5E0C2EF5" w14:textId="77777777" w:rsidR="00F452D8" w:rsidRPr="00F83010" w:rsidRDefault="00F452D8" w:rsidP="00F452D8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14725648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14:paraId="288E668F" w14:textId="77777777" w:rsidTr="00F452D8">
        <w:tc>
          <w:tcPr>
            <w:tcW w:w="5488" w:type="dxa"/>
          </w:tcPr>
          <w:p w14:paraId="11ACD9F3" w14:textId="77777777" w:rsidR="00F452D8" w:rsidRDefault="00F452D8" w:rsidP="00F452D8">
            <w:r w:rsidRPr="00FE2239">
              <w:t>:16S:LINK</w:t>
            </w:r>
          </w:p>
        </w:tc>
        <w:tc>
          <w:tcPr>
            <w:tcW w:w="4762" w:type="dxa"/>
          </w:tcPr>
          <w:p w14:paraId="2F31E797" w14:textId="77777777" w:rsidR="00F452D8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700BE25E" w14:textId="77777777" w:rsidTr="00F452D8">
        <w:tc>
          <w:tcPr>
            <w:tcW w:w="5488" w:type="dxa"/>
          </w:tcPr>
          <w:p w14:paraId="7A013DD8" w14:textId="77777777" w:rsidR="00F452D8" w:rsidRPr="00F83010" w:rsidRDefault="00F452D8" w:rsidP="00F452D8">
            <w:r w:rsidRPr="00FE2239">
              <w:t>:16R:STAT</w:t>
            </w:r>
          </w:p>
        </w:tc>
        <w:tc>
          <w:tcPr>
            <w:tcW w:w="4762" w:type="dxa"/>
          </w:tcPr>
          <w:p w14:paraId="1CAE9160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479E104E" w14:textId="77777777" w:rsidTr="00F452D8">
        <w:tc>
          <w:tcPr>
            <w:tcW w:w="5488" w:type="dxa"/>
          </w:tcPr>
          <w:p w14:paraId="12F82FD4" w14:textId="77777777" w:rsidR="00F452D8" w:rsidRPr="001363E7" w:rsidRDefault="00F452D8" w:rsidP="00F452D8">
            <w:r>
              <w:t>:25D::IPRC//</w:t>
            </w:r>
            <w:r>
              <w:rPr>
                <w:lang w:val="en-US"/>
              </w:rPr>
              <w:t>PEND</w:t>
            </w:r>
          </w:p>
        </w:tc>
        <w:tc>
          <w:tcPr>
            <w:tcW w:w="4762" w:type="dxa"/>
          </w:tcPr>
          <w:p w14:paraId="564F9F45" w14:textId="024BDE37" w:rsidR="00F452D8" w:rsidRPr="00F452D8" w:rsidRDefault="00F452D8" w:rsidP="00F452D8">
            <w:pPr>
              <w:numPr>
                <w:ilvl w:val="0"/>
                <w:numId w:val="0"/>
              </w:numPr>
            </w:pPr>
            <w:r>
              <w:t>Статус: Инструкция принята в обработку. Причина может не указываться.</w:t>
            </w:r>
          </w:p>
        </w:tc>
      </w:tr>
      <w:tr w:rsidR="00F452D8" w:rsidRPr="00AF4D92" w14:paraId="6D02FBFA" w14:textId="77777777" w:rsidTr="00F452D8">
        <w:tc>
          <w:tcPr>
            <w:tcW w:w="5488" w:type="dxa"/>
          </w:tcPr>
          <w:p w14:paraId="15E44BF1" w14:textId="77777777" w:rsidR="00F452D8" w:rsidRPr="00F83010" w:rsidRDefault="00F452D8" w:rsidP="00F452D8">
            <w:r w:rsidRPr="00FE2239">
              <w:t>:16S:STAT</w:t>
            </w:r>
          </w:p>
        </w:tc>
        <w:tc>
          <w:tcPr>
            <w:tcW w:w="4762" w:type="dxa"/>
          </w:tcPr>
          <w:p w14:paraId="72421A97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3DF61E34" w14:textId="77777777" w:rsidTr="00F452D8">
        <w:tc>
          <w:tcPr>
            <w:tcW w:w="5488" w:type="dxa"/>
          </w:tcPr>
          <w:p w14:paraId="2689A008" w14:textId="77777777" w:rsidR="00F452D8" w:rsidRPr="00F83010" w:rsidRDefault="00F452D8" w:rsidP="00F452D8">
            <w:r w:rsidRPr="00291E61">
              <w:t>:16S:GENL</w:t>
            </w:r>
          </w:p>
        </w:tc>
        <w:tc>
          <w:tcPr>
            <w:tcW w:w="4762" w:type="dxa"/>
          </w:tcPr>
          <w:p w14:paraId="08CD1047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6576FF69" w14:textId="77777777" w:rsidTr="00F452D8">
        <w:tc>
          <w:tcPr>
            <w:tcW w:w="5488" w:type="dxa"/>
          </w:tcPr>
          <w:p w14:paraId="25F18363" w14:textId="77777777" w:rsidR="00F452D8" w:rsidRPr="00291E61" w:rsidRDefault="00F452D8" w:rsidP="00F452D8">
            <w:r>
              <w:lastRenderedPageBreak/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3D4A4648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6ECF1B4B" w14:textId="77777777" w:rsidTr="00F452D8">
        <w:tc>
          <w:tcPr>
            <w:tcW w:w="5488" w:type="dxa"/>
          </w:tcPr>
          <w:p w14:paraId="21315562" w14:textId="77777777" w:rsidR="00F452D8" w:rsidRPr="00291E61" w:rsidRDefault="00F452D8" w:rsidP="00F452D8">
            <w:r w:rsidRPr="00CC4CD1">
              <w:t>:13A::CAON//001</w:t>
            </w:r>
          </w:p>
        </w:tc>
        <w:tc>
          <w:tcPr>
            <w:tcW w:w="4762" w:type="dxa"/>
          </w:tcPr>
          <w:p w14:paraId="7CA55C33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2476B3B7" w14:textId="77777777" w:rsidTr="00F452D8">
        <w:tc>
          <w:tcPr>
            <w:tcW w:w="5488" w:type="dxa"/>
          </w:tcPr>
          <w:p w14:paraId="1A56F560" w14:textId="77777777" w:rsidR="00F452D8" w:rsidRPr="00291E61" w:rsidRDefault="00F452D8" w:rsidP="00F452D8">
            <w:r w:rsidRPr="0065593F">
              <w:t>:22F::CAOP//</w:t>
            </w:r>
            <w:r w:rsidRPr="00FD54EA">
              <w:t>CEXC</w:t>
            </w:r>
          </w:p>
        </w:tc>
        <w:tc>
          <w:tcPr>
            <w:tcW w:w="4762" w:type="dxa"/>
          </w:tcPr>
          <w:p w14:paraId="1510115C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41D947A8" w14:textId="77777777" w:rsidTr="00F452D8">
        <w:tc>
          <w:tcPr>
            <w:tcW w:w="5488" w:type="dxa"/>
          </w:tcPr>
          <w:p w14:paraId="78D93D48" w14:textId="77777777" w:rsidR="00F452D8" w:rsidRPr="00CC4CD1" w:rsidRDefault="00F452D8" w:rsidP="00F452D8">
            <w:pPr>
              <w:numPr>
                <w:ilvl w:val="0"/>
                <w:numId w:val="0"/>
              </w:numPr>
            </w:pPr>
            <w:r w:rsidRPr="00CC4CD1">
              <w:t>:97A::SAFE//ML1111111111/KRZD/00000000000000000</w:t>
            </w:r>
          </w:p>
        </w:tc>
        <w:tc>
          <w:tcPr>
            <w:tcW w:w="4762" w:type="dxa"/>
          </w:tcPr>
          <w:p w14:paraId="4110F023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2D90D3F1" w14:textId="77777777" w:rsidTr="00F452D8">
        <w:tc>
          <w:tcPr>
            <w:tcW w:w="5488" w:type="dxa"/>
          </w:tcPr>
          <w:p w14:paraId="479EC2CF" w14:textId="77777777" w:rsidR="00F452D8" w:rsidRPr="00CC4CD1" w:rsidRDefault="00F452D8" w:rsidP="00F452D8">
            <w:r w:rsidRPr="00AB5728">
              <w:t xml:space="preserve">:35B:ISIN </w:t>
            </w:r>
            <w:r w:rsidRPr="00FD54EA">
              <w:t>XS0503737461</w:t>
            </w:r>
          </w:p>
        </w:tc>
        <w:tc>
          <w:tcPr>
            <w:tcW w:w="4762" w:type="dxa"/>
          </w:tcPr>
          <w:p w14:paraId="30A463AE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39CB7C43" w14:textId="77777777" w:rsidTr="00F452D8">
        <w:tc>
          <w:tcPr>
            <w:tcW w:w="5488" w:type="dxa"/>
          </w:tcPr>
          <w:p w14:paraId="281F9434" w14:textId="77777777" w:rsidR="00F452D8" w:rsidRPr="00CC4CD1" w:rsidRDefault="00F452D8" w:rsidP="00F452D8">
            <w:r w:rsidRPr="00AB5728">
              <w:t>/XX/CORP/NADC/</w:t>
            </w:r>
            <w:r w:rsidRPr="00FD54EA">
              <w:t>XS0503737461</w:t>
            </w:r>
          </w:p>
        </w:tc>
        <w:tc>
          <w:tcPr>
            <w:tcW w:w="4762" w:type="dxa"/>
          </w:tcPr>
          <w:p w14:paraId="5E854596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50977C4E" w14:textId="77777777" w:rsidTr="00F452D8">
        <w:tc>
          <w:tcPr>
            <w:tcW w:w="5488" w:type="dxa"/>
          </w:tcPr>
          <w:p w14:paraId="4E6AD7FA" w14:textId="77777777" w:rsidR="00F452D8" w:rsidRPr="00CC4CD1" w:rsidRDefault="00F452D8" w:rsidP="00F452D8">
            <w:r>
              <w:t>/NAME/</w:t>
            </w:r>
            <w:r w:rsidRPr="00FD54EA">
              <w:t>BIZ FINANCE PLC 8.375 27/07/15</w:t>
            </w:r>
          </w:p>
        </w:tc>
        <w:tc>
          <w:tcPr>
            <w:tcW w:w="4762" w:type="dxa"/>
          </w:tcPr>
          <w:p w14:paraId="73EC7027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12FBACD0" w14:textId="77777777" w:rsidTr="00F452D8">
        <w:tc>
          <w:tcPr>
            <w:tcW w:w="5488" w:type="dxa"/>
          </w:tcPr>
          <w:p w14:paraId="5E88AB01" w14:textId="77777777" w:rsidR="00F452D8" w:rsidRDefault="00F452D8" w:rsidP="00F452D8">
            <w:r>
              <w:t>:36</w:t>
            </w:r>
            <w:r>
              <w:rPr>
                <w:lang w:val="en-US"/>
              </w:rPr>
              <w:t>B::</w:t>
            </w:r>
            <w:r w:rsidRPr="00FD54EA">
              <w:t>STAQ</w:t>
            </w:r>
            <w:r>
              <w:rPr>
                <w:lang w:val="en-US"/>
              </w:rPr>
              <w:t>//UNIT/</w:t>
            </w:r>
            <w:r w:rsidRPr="00FD54EA">
              <w:t>400000</w:t>
            </w:r>
            <w:r>
              <w:rPr>
                <w:lang w:val="en-US"/>
              </w:rPr>
              <w:t>,</w:t>
            </w:r>
          </w:p>
        </w:tc>
        <w:tc>
          <w:tcPr>
            <w:tcW w:w="4762" w:type="dxa"/>
          </w:tcPr>
          <w:p w14:paraId="3C152A11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4EBAB0A8" w14:textId="77777777" w:rsidTr="00F452D8">
        <w:tc>
          <w:tcPr>
            <w:tcW w:w="5488" w:type="dxa"/>
          </w:tcPr>
          <w:p w14:paraId="5C216AD9" w14:textId="77777777" w:rsidR="00F452D8" w:rsidRPr="00CC4CD1" w:rsidRDefault="00F452D8" w:rsidP="00F452D8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090CE505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3E2DBA86" w14:textId="77777777" w:rsidTr="00F452D8">
        <w:tc>
          <w:tcPr>
            <w:tcW w:w="5488" w:type="dxa"/>
          </w:tcPr>
          <w:p w14:paraId="6B17ED94" w14:textId="77777777" w:rsidR="00F452D8" w:rsidRPr="00CC4CD1" w:rsidRDefault="00F452D8" w:rsidP="00F452D8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10022AB9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D54EA" w14:paraId="719020BD" w14:textId="77777777" w:rsidTr="00F452D8">
        <w:tc>
          <w:tcPr>
            <w:tcW w:w="5488" w:type="dxa"/>
          </w:tcPr>
          <w:p w14:paraId="7B596CCF" w14:textId="77777777" w:rsidR="00F452D8" w:rsidRDefault="00F452D8" w:rsidP="00F452D8">
            <w:pPr>
              <w:rPr>
                <w:lang w:val="en-US"/>
              </w:rPr>
            </w:pPr>
            <w:r w:rsidRPr="00FD54EA">
              <w:rPr>
                <w:lang w:val="en-US"/>
              </w:rPr>
              <w:t>:70</w:t>
            </w:r>
            <w:r>
              <w:rPr>
                <w:lang w:val="en-US"/>
              </w:rPr>
              <w:t>E</w:t>
            </w:r>
            <w:r w:rsidRPr="00FD54EA">
              <w:rPr>
                <w:lang w:val="en-US"/>
              </w:rPr>
              <w:t>::</w:t>
            </w:r>
            <w:r>
              <w:rPr>
                <w:lang w:val="en-US"/>
              </w:rPr>
              <w:t>PACO</w:t>
            </w:r>
            <w:r w:rsidRPr="00FD54EA">
              <w:rPr>
                <w:lang w:val="en-US"/>
              </w:rPr>
              <w:t>//Inx contact details:</w:t>
            </w:r>
          </w:p>
          <w:p w14:paraId="30B04201" w14:textId="67C5C5B0" w:rsidR="00F452D8" w:rsidRPr="00FD54EA" w:rsidRDefault="00F452D8" w:rsidP="00F452D8">
            <w:pPr>
              <w:rPr>
                <w:lang w:val="en-US"/>
              </w:rPr>
            </w:pPr>
            <w:r w:rsidRPr="00BB6EC0">
              <w:rPr>
                <w:lang w:val="en-US"/>
              </w:rPr>
              <w:t xml:space="preserve"> </w:t>
            </w:r>
            <w:del w:id="78" w:author="Draft 3" w:date="2016-05-24T17:22:00Z">
              <w:r w:rsidRPr="00FD54EA" w:rsidDel="001A551A">
                <w:delText>meneger</w:delText>
              </w:r>
            </w:del>
            <w:ins w:id="79" w:author="Draft 3" w:date="2016-05-24T17:22:00Z">
              <w:r w:rsidR="001A551A">
                <w:t>manager</w:t>
              </w:r>
            </w:ins>
            <w:r w:rsidRPr="00FD54EA">
              <w:t xml:space="preserve"> +7495 100-00-00</w:t>
            </w:r>
          </w:p>
        </w:tc>
        <w:tc>
          <w:tcPr>
            <w:tcW w:w="4762" w:type="dxa"/>
          </w:tcPr>
          <w:p w14:paraId="74E0DD21" w14:textId="77777777" w:rsidR="00F452D8" w:rsidRPr="00FD54EA" w:rsidRDefault="00F452D8" w:rsidP="00F452D8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Контактная информация</w:t>
            </w:r>
          </w:p>
        </w:tc>
      </w:tr>
      <w:tr w:rsidR="00F452D8" w:rsidRPr="00A07F83" w14:paraId="4567F3DA" w14:textId="77777777" w:rsidTr="00F452D8">
        <w:tc>
          <w:tcPr>
            <w:tcW w:w="5488" w:type="dxa"/>
          </w:tcPr>
          <w:p w14:paraId="4144E620" w14:textId="77777777" w:rsidR="00F452D8" w:rsidRPr="00CC4CD1" w:rsidRDefault="00F452D8" w:rsidP="00F452D8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0B3D3005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</w:tbl>
    <w:p w14:paraId="4002C956" w14:textId="77777777" w:rsidR="00F452D8" w:rsidRDefault="00F452D8" w:rsidP="00F452D8">
      <w:pPr>
        <w:numPr>
          <w:ilvl w:val="0"/>
          <w:numId w:val="0"/>
        </w:numPr>
        <w:ind w:left="432" w:hanging="432"/>
        <w:rPr>
          <w:lang w:val="en-US"/>
        </w:rPr>
      </w:pPr>
    </w:p>
    <w:p w14:paraId="4EEEA852" w14:textId="14AD38D7" w:rsidR="00F452D8" w:rsidRDefault="00F452D8" w:rsidP="00F452D8">
      <w:pPr>
        <w:pStyle w:val="20"/>
      </w:pPr>
      <w:bookmarkStart w:id="80" w:name="_Toc445825648"/>
      <w:r>
        <w:t>С</w:t>
      </w:r>
      <w:r w:rsidRPr="00573402">
        <w:t>ообщение МТ56</w:t>
      </w:r>
      <w:r>
        <w:t xml:space="preserve">7 </w:t>
      </w:r>
      <w:r w:rsidRPr="005D3B5D">
        <w:rPr>
          <w:lang w:val="ru-RU"/>
        </w:rPr>
        <w:t>от НРД к депоненту (</w:t>
      </w:r>
      <w:r w:rsidRPr="00F452D8">
        <w:rPr>
          <w:lang w:val="ru-RU"/>
        </w:rPr>
        <w:t xml:space="preserve">пересылка </w:t>
      </w:r>
      <w:r>
        <w:rPr>
          <w:lang w:val="ru-RU"/>
        </w:rPr>
        <w:t>МТ567</w:t>
      </w:r>
      <w:r w:rsidRPr="00F452D8">
        <w:rPr>
          <w:lang w:val="ru-RU"/>
        </w:rPr>
        <w:t xml:space="preserve"> из места хранения</w:t>
      </w:r>
      <w:r>
        <w:rPr>
          <w:lang w:val="ru-RU"/>
        </w:rPr>
        <w:t>,</w:t>
      </w:r>
      <w:r w:rsidRPr="00F452D8">
        <w:rPr>
          <w:lang w:val="ru-RU"/>
        </w:rPr>
        <w:t xml:space="preserve"> </w:t>
      </w:r>
      <w:r>
        <w:rPr>
          <w:lang w:val="en-US"/>
        </w:rPr>
        <w:t>PACK</w:t>
      </w:r>
      <w:r w:rsidRPr="005D3B5D">
        <w:rPr>
          <w:lang w:val="ru-RU"/>
        </w:rPr>
        <w:t>)</w:t>
      </w:r>
      <w:bookmarkEnd w:id="80"/>
    </w:p>
    <w:p w14:paraId="34BC43FB" w14:textId="77777777" w:rsidR="00F452D8" w:rsidRPr="001363E7" w:rsidRDefault="00F452D8" w:rsidP="00F452D8">
      <w:pPr>
        <w:numPr>
          <w:ilvl w:val="0"/>
          <w:numId w:val="1"/>
        </w:numPr>
        <w:ind w:hanging="6"/>
      </w:pPr>
      <w:r>
        <w:t xml:space="preserve">Легенда: </w:t>
      </w:r>
    </w:p>
    <w:p w14:paraId="3588C721" w14:textId="62BBC317" w:rsidR="00F452D8" w:rsidRPr="00F452D8" w:rsidRDefault="00F452D8" w:rsidP="00F452D8">
      <w:pPr>
        <w:numPr>
          <w:ilvl w:val="0"/>
          <w:numId w:val="0"/>
        </w:numPr>
        <w:ind w:left="360"/>
      </w:pPr>
      <w:r w:rsidRPr="00F452D8">
        <w:t>НРД пересылает статус обработки поручения депонента полученный из места хранения, в данном случае - Принято. Окончательный (положительный) статус.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F452D8" w:rsidRPr="00F83010" w14:paraId="2A531F11" w14:textId="77777777" w:rsidTr="00F452D8">
        <w:tc>
          <w:tcPr>
            <w:tcW w:w="5488" w:type="dxa"/>
            <w:shd w:val="clear" w:color="auto" w:fill="F2F2F2" w:themeFill="background1" w:themeFillShade="F2"/>
          </w:tcPr>
          <w:p w14:paraId="5B4C19C0" w14:textId="77777777" w:rsidR="00F452D8" w:rsidRPr="00F83010" w:rsidRDefault="00F452D8" w:rsidP="00F452D8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1184AFA6" w14:textId="77777777" w:rsidR="00F452D8" w:rsidRPr="00F83010" w:rsidRDefault="00F452D8" w:rsidP="00F452D8">
            <w:pPr>
              <w:pStyle w:val="a3"/>
            </w:pPr>
            <w:r>
              <w:t>Комментарии</w:t>
            </w:r>
          </w:p>
        </w:tc>
      </w:tr>
      <w:tr w:rsidR="00F452D8" w:rsidRPr="00F83010" w14:paraId="233CF8A0" w14:textId="77777777" w:rsidTr="00F452D8">
        <w:tc>
          <w:tcPr>
            <w:tcW w:w="5488" w:type="dxa"/>
          </w:tcPr>
          <w:p w14:paraId="51DB85A6" w14:textId="77777777" w:rsidR="00F452D8" w:rsidRDefault="00F452D8" w:rsidP="00F452D8">
            <w:r w:rsidRPr="00FE2239">
              <w:t>:16R:GENL</w:t>
            </w:r>
          </w:p>
        </w:tc>
        <w:tc>
          <w:tcPr>
            <w:tcW w:w="4762" w:type="dxa"/>
          </w:tcPr>
          <w:p w14:paraId="6DA30D2A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14:paraId="4C496BC2" w14:textId="77777777" w:rsidTr="00F452D8">
        <w:tc>
          <w:tcPr>
            <w:tcW w:w="5488" w:type="dxa"/>
          </w:tcPr>
          <w:p w14:paraId="751AC90B" w14:textId="77777777" w:rsidR="00F452D8" w:rsidRDefault="00F452D8" w:rsidP="00F452D8">
            <w:r w:rsidRPr="00FE2239">
              <w:t>:20C::CORP//</w:t>
            </w:r>
            <w:r w:rsidRPr="005D3B5D">
              <w:t>111222</w:t>
            </w:r>
          </w:p>
        </w:tc>
        <w:tc>
          <w:tcPr>
            <w:tcW w:w="4762" w:type="dxa"/>
          </w:tcPr>
          <w:p w14:paraId="1F9FB0AC" w14:textId="77777777" w:rsidR="00F452D8" w:rsidRDefault="00F452D8" w:rsidP="00F452D8">
            <w:pPr>
              <w:numPr>
                <w:ilvl w:val="0"/>
                <w:numId w:val="0"/>
              </w:numPr>
            </w:pPr>
            <w:r w:rsidRPr="005D3B5D">
              <w:t>Референс КД</w:t>
            </w:r>
          </w:p>
        </w:tc>
      </w:tr>
      <w:tr w:rsidR="00F452D8" w:rsidRPr="00B0186A" w14:paraId="5B4E0245" w14:textId="77777777" w:rsidTr="00F452D8">
        <w:tc>
          <w:tcPr>
            <w:tcW w:w="5488" w:type="dxa"/>
          </w:tcPr>
          <w:p w14:paraId="37B7D0F0" w14:textId="77777777" w:rsidR="00F452D8" w:rsidRPr="00F83010" w:rsidRDefault="00F452D8" w:rsidP="00F452D8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21D74A66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1D1D18" w14:paraId="63D644F9" w14:textId="77777777" w:rsidTr="00F452D8">
        <w:tc>
          <w:tcPr>
            <w:tcW w:w="5488" w:type="dxa"/>
          </w:tcPr>
          <w:p w14:paraId="5AB9FB63" w14:textId="77777777" w:rsidR="00F452D8" w:rsidRPr="00F83010" w:rsidRDefault="00F452D8" w:rsidP="00F452D8">
            <w:r w:rsidRPr="00FE2239">
              <w:t>:23G:INST</w:t>
            </w:r>
          </w:p>
        </w:tc>
        <w:tc>
          <w:tcPr>
            <w:tcW w:w="4762" w:type="dxa"/>
          </w:tcPr>
          <w:p w14:paraId="2BEDFB81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1D1D18" w14:paraId="2D8E4D34" w14:textId="77777777" w:rsidTr="00F452D8">
        <w:tc>
          <w:tcPr>
            <w:tcW w:w="5488" w:type="dxa"/>
          </w:tcPr>
          <w:p w14:paraId="2E20FEBE" w14:textId="77777777" w:rsidR="00F452D8" w:rsidRPr="001363E7" w:rsidRDefault="00F452D8" w:rsidP="00F452D8">
            <w:r w:rsidRPr="00FE2239">
              <w:t>:22F::CAEV//</w:t>
            </w:r>
            <w:r w:rsidRPr="005D3B5D">
              <w:t>EXOF</w:t>
            </w:r>
          </w:p>
        </w:tc>
        <w:tc>
          <w:tcPr>
            <w:tcW w:w="4762" w:type="dxa"/>
          </w:tcPr>
          <w:p w14:paraId="42D98349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E33FA3" w14:paraId="0DA8BBDB" w14:textId="77777777" w:rsidTr="00F452D8">
        <w:tc>
          <w:tcPr>
            <w:tcW w:w="5488" w:type="dxa"/>
          </w:tcPr>
          <w:p w14:paraId="47349AE2" w14:textId="77777777" w:rsidR="00F452D8" w:rsidRPr="00F83010" w:rsidRDefault="00F452D8" w:rsidP="00F452D8">
            <w:r w:rsidRPr="00FE2239">
              <w:t>:98C::PREP//201</w:t>
            </w:r>
            <w:r>
              <w:t>50701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4826A585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14:paraId="5DD360AE" w14:textId="77777777" w:rsidTr="00F452D8">
        <w:tc>
          <w:tcPr>
            <w:tcW w:w="5488" w:type="dxa"/>
          </w:tcPr>
          <w:p w14:paraId="1D3B808D" w14:textId="77777777" w:rsidR="00F452D8" w:rsidRDefault="00F452D8" w:rsidP="00F452D8">
            <w:r w:rsidRPr="00FE2239">
              <w:t>:16R:LINK</w:t>
            </w:r>
          </w:p>
        </w:tc>
        <w:tc>
          <w:tcPr>
            <w:tcW w:w="4762" w:type="dxa"/>
          </w:tcPr>
          <w:p w14:paraId="0EBF5959" w14:textId="77777777" w:rsidR="00F452D8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7870A2B6" w14:textId="77777777" w:rsidTr="00F452D8">
        <w:tc>
          <w:tcPr>
            <w:tcW w:w="5488" w:type="dxa"/>
          </w:tcPr>
          <w:p w14:paraId="1130D9A4" w14:textId="77777777" w:rsidR="00F452D8" w:rsidRPr="00F83010" w:rsidRDefault="00F452D8" w:rsidP="00F452D8">
            <w:r>
              <w:t>:13A::LINK//565</w:t>
            </w:r>
          </w:p>
        </w:tc>
        <w:tc>
          <w:tcPr>
            <w:tcW w:w="4762" w:type="dxa"/>
          </w:tcPr>
          <w:p w14:paraId="1A1A27AC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4D113E52" w14:textId="77777777" w:rsidTr="00F452D8">
        <w:tc>
          <w:tcPr>
            <w:tcW w:w="5488" w:type="dxa"/>
          </w:tcPr>
          <w:p w14:paraId="141F06EC" w14:textId="77777777" w:rsidR="00F452D8" w:rsidRPr="00F83010" w:rsidRDefault="00F452D8" w:rsidP="00F452D8">
            <w:r w:rsidRPr="00FE2239">
              <w:t>:20C::RELA//</w:t>
            </w:r>
            <w:r w:rsidRPr="006F4CC1">
              <w:t>00101</w:t>
            </w:r>
          </w:p>
        </w:tc>
        <w:tc>
          <w:tcPr>
            <w:tcW w:w="4762" w:type="dxa"/>
          </w:tcPr>
          <w:p w14:paraId="0559474E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14:paraId="443A7FA3" w14:textId="77777777" w:rsidTr="00F452D8">
        <w:tc>
          <w:tcPr>
            <w:tcW w:w="5488" w:type="dxa"/>
          </w:tcPr>
          <w:p w14:paraId="2990B877" w14:textId="77777777" w:rsidR="00F452D8" w:rsidRDefault="00F452D8" w:rsidP="00F452D8">
            <w:r w:rsidRPr="00FE2239">
              <w:t>:16S:LINK</w:t>
            </w:r>
          </w:p>
        </w:tc>
        <w:tc>
          <w:tcPr>
            <w:tcW w:w="4762" w:type="dxa"/>
          </w:tcPr>
          <w:p w14:paraId="30017D8E" w14:textId="77777777" w:rsidR="00F452D8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4060FA88" w14:textId="77777777" w:rsidTr="00F452D8">
        <w:tc>
          <w:tcPr>
            <w:tcW w:w="5488" w:type="dxa"/>
          </w:tcPr>
          <w:p w14:paraId="133F5BE5" w14:textId="77777777" w:rsidR="00F452D8" w:rsidRPr="00F83010" w:rsidRDefault="00F452D8" w:rsidP="00F452D8">
            <w:r w:rsidRPr="00FE2239">
              <w:t>:16R:STAT</w:t>
            </w:r>
          </w:p>
        </w:tc>
        <w:tc>
          <w:tcPr>
            <w:tcW w:w="4762" w:type="dxa"/>
          </w:tcPr>
          <w:p w14:paraId="00B52534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F4D92" w14:paraId="72AFD2DC" w14:textId="77777777" w:rsidTr="00F452D8">
        <w:tc>
          <w:tcPr>
            <w:tcW w:w="5488" w:type="dxa"/>
          </w:tcPr>
          <w:p w14:paraId="6378078D" w14:textId="21350C62" w:rsidR="00F452D8" w:rsidRPr="001363E7" w:rsidRDefault="00F452D8" w:rsidP="00F452D8">
            <w:r>
              <w:t>:25D::IPRC//</w:t>
            </w:r>
            <w:r>
              <w:rPr>
                <w:lang w:val="en-US"/>
              </w:rPr>
              <w:t>PACK</w:t>
            </w:r>
          </w:p>
        </w:tc>
        <w:tc>
          <w:tcPr>
            <w:tcW w:w="4762" w:type="dxa"/>
          </w:tcPr>
          <w:p w14:paraId="0EC690DB" w14:textId="52699161" w:rsidR="00F452D8" w:rsidRPr="00F452D8" w:rsidRDefault="00F452D8" w:rsidP="00F452D8">
            <w:pPr>
              <w:numPr>
                <w:ilvl w:val="0"/>
                <w:numId w:val="0"/>
              </w:numPr>
            </w:pPr>
            <w:r>
              <w:t xml:space="preserve">Статус: </w:t>
            </w:r>
            <w:r w:rsidRPr="00F452D8">
              <w:t>Статус: Принято. Окончательный (положительный) статус.</w:t>
            </w:r>
            <w:r w:rsidR="007558FB">
              <w:t xml:space="preserve"> </w:t>
            </w:r>
            <w:r>
              <w:t>Причина может не указываться.</w:t>
            </w:r>
          </w:p>
        </w:tc>
      </w:tr>
      <w:tr w:rsidR="00F452D8" w:rsidRPr="00AF4D92" w14:paraId="14D436C5" w14:textId="77777777" w:rsidTr="00F452D8">
        <w:tc>
          <w:tcPr>
            <w:tcW w:w="5488" w:type="dxa"/>
          </w:tcPr>
          <w:p w14:paraId="5E392FB1" w14:textId="77777777" w:rsidR="00F452D8" w:rsidRPr="00F83010" w:rsidRDefault="00F452D8" w:rsidP="00F452D8">
            <w:r w:rsidRPr="00FE2239">
              <w:t>:16S:STAT</w:t>
            </w:r>
          </w:p>
        </w:tc>
        <w:tc>
          <w:tcPr>
            <w:tcW w:w="4762" w:type="dxa"/>
          </w:tcPr>
          <w:p w14:paraId="52E7772F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2B0A3904" w14:textId="77777777" w:rsidTr="00F452D8">
        <w:tc>
          <w:tcPr>
            <w:tcW w:w="5488" w:type="dxa"/>
          </w:tcPr>
          <w:p w14:paraId="2C45DE3D" w14:textId="77777777" w:rsidR="00F452D8" w:rsidRPr="00F83010" w:rsidRDefault="00F452D8" w:rsidP="00F452D8">
            <w:r w:rsidRPr="00291E61">
              <w:t>:16S:GENL</w:t>
            </w:r>
          </w:p>
        </w:tc>
        <w:tc>
          <w:tcPr>
            <w:tcW w:w="4762" w:type="dxa"/>
          </w:tcPr>
          <w:p w14:paraId="0F6B8642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3EC33535" w14:textId="77777777" w:rsidTr="00F452D8">
        <w:tc>
          <w:tcPr>
            <w:tcW w:w="5488" w:type="dxa"/>
          </w:tcPr>
          <w:p w14:paraId="423A1A48" w14:textId="77777777" w:rsidR="00F452D8" w:rsidRPr="00291E61" w:rsidRDefault="00F452D8" w:rsidP="00F452D8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4A0F0F1A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6E1176EE" w14:textId="77777777" w:rsidTr="00F452D8">
        <w:tc>
          <w:tcPr>
            <w:tcW w:w="5488" w:type="dxa"/>
          </w:tcPr>
          <w:p w14:paraId="61DD0725" w14:textId="77777777" w:rsidR="00F452D8" w:rsidRPr="00291E61" w:rsidRDefault="00F452D8" w:rsidP="00F452D8">
            <w:r w:rsidRPr="00CC4CD1">
              <w:t>:13A::CAON//001</w:t>
            </w:r>
          </w:p>
        </w:tc>
        <w:tc>
          <w:tcPr>
            <w:tcW w:w="4762" w:type="dxa"/>
          </w:tcPr>
          <w:p w14:paraId="77680EEC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83010" w14:paraId="601DD128" w14:textId="77777777" w:rsidTr="00F452D8">
        <w:tc>
          <w:tcPr>
            <w:tcW w:w="5488" w:type="dxa"/>
          </w:tcPr>
          <w:p w14:paraId="2F0C8AC3" w14:textId="77777777" w:rsidR="00F452D8" w:rsidRPr="00291E61" w:rsidRDefault="00F452D8" w:rsidP="00F452D8">
            <w:r w:rsidRPr="0065593F">
              <w:t>:22F::CAOP//</w:t>
            </w:r>
            <w:r w:rsidRPr="00FD54EA">
              <w:t>CEXC</w:t>
            </w:r>
          </w:p>
        </w:tc>
        <w:tc>
          <w:tcPr>
            <w:tcW w:w="4762" w:type="dxa"/>
          </w:tcPr>
          <w:p w14:paraId="0F342FE3" w14:textId="77777777" w:rsidR="00F452D8" w:rsidRPr="00F83010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1FAF7B24" w14:textId="77777777" w:rsidTr="00F452D8">
        <w:tc>
          <w:tcPr>
            <w:tcW w:w="5488" w:type="dxa"/>
          </w:tcPr>
          <w:p w14:paraId="72EDE67C" w14:textId="77777777" w:rsidR="00F452D8" w:rsidRPr="00CC4CD1" w:rsidRDefault="00F452D8" w:rsidP="00F452D8">
            <w:pPr>
              <w:numPr>
                <w:ilvl w:val="0"/>
                <w:numId w:val="0"/>
              </w:numPr>
            </w:pPr>
            <w:r w:rsidRPr="00CC4CD1">
              <w:t>:97A::SAFE//ML1111111111/KRZD/00000000000000000</w:t>
            </w:r>
          </w:p>
        </w:tc>
        <w:tc>
          <w:tcPr>
            <w:tcW w:w="4762" w:type="dxa"/>
          </w:tcPr>
          <w:p w14:paraId="2BB02606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268EF69A" w14:textId="77777777" w:rsidTr="00F452D8">
        <w:tc>
          <w:tcPr>
            <w:tcW w:w="5488" w:type="dxa"/>
          </w:tcPr>
          <w:p w14:paraId="2A13C814" w14:textId="77777777" w:rsidR="00F452D8" w:rsidRPr="00CC4CD1" w:rsidRDefault="00F452D8" w:rsidP="00F452D8">
            <w:r w:rsidRPr="00AB5728">
              <w:t xml:space="preserve">:35B:ISIN </w:t>
            </w:r>
            <w:r w:rsidRPr="00FD54EA">
              <w:t>XS0503737461</w:t>
            </w:r>
          </w:p>
        </w:tc>
        <w:tc>
          <w:tcPr>
            <w:tcW w:w="4762" w:type="dxa"/>
          </w:tcPr>
          <w:p w14:paraId="53EF835A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0387CFD1" w14:textId="77777777" w:rsidTr="00F452D8">
        <w:tc>
          <w:tcPr>
            <w:tcW w:w="5488" w:type="dxa"/>
          </w:tcPr>
          <w:p w14:paraId="559742CB" w14:textId="77777777" w:rsidR="00F452D8" w:rsidRPr="00CC4CD1" w:rsidRDefault="00F452D8" w:rsidP="00F452D8">
            <w:r w:rsidRPr="00AB5728">
              <w:t>/XX/CORP/NADC/</w:t>
            </w:r>
            <w:r w:rsidRPr="00FD54EA">
              <w:t>XS0503737461</w:t>
            </w:r>
          </w:p>
        </w:tc>
        <w:tc>
          <w:tcPr>
            <w:tcW w:w="4762" w:type="dxa"/>
          </w:tcPr>
          <w:p w14:paraId="26EA3F36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51C35D50" w14:textId="77777777" w:rsidTr="00F452D8">
        <w:tc>
          <w:tcPr>
            <w:tcW w:w="5488" w:type="dxa"/>
          </w:tcPr>
          <w:p w14:paraId="0C3C2633" w14:textId="77777777" w:rsidR="00F452D8" w:rsidRPr="00CC4CD1" w:rsidRDefault="00F452D8" w:rsidP="00F452D8">
            <w:r>
              <w:t>/NAME/</w:t>
            </w:r>
            <w:r w:rsidRPr="00FD54EA">
              <w:t>BIZ FINANCE PLC 8.375 27/07/15</w:t>
            </w:r>
          </w:p>
        </w:tc>
        <w:tc>
          <w:tcPr>
            <w:tcW w:w="4762" w:type="dxa"/>
          </w:tcPr>
          <w:p w14:paraId="7A921883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2E784E19" w14:textId="77777777" w:rsidTr="00F452D8">
        <w:tc>
          <w:tcPr>
            <w:tcW w:w="5488" w:type="dxa"/>
          </w:tcPr>
          <w:p w14:paraId="4EDFAC57" w14:textId="77777777" w:rsidR="00F452D8" w:rsidRDefault="00F452D8" w:rsidP="00F452D8">
            <w:r>
              <w:t>:36</w:t>
            </w:r>
            <w:r>
              <w:rPr>
                <w:lang w:val="en-US"/>
              </w:rPr>
              <w:t>B::</w:t>
            </w:r>
            <w:r w:rsidRPr="00FD54EA">
              <w:t>STAQ</w:t>
            </w:r>
            <w:r>
              <w:rPr>
                <w:lang w:val="en-US"/>
              </w:rPr>
              <w:t>//UNIT/</w:t>
            </w:r>
            <w:r w:rsidRPr="00FD54EA">
              <w:t>400000</w:t>
            </w:r>
            <w:r>
              <w:rPr>
                <w:lang w:val="en-US"/>
              </w:rPr>
              <w:t>,</w:t>
            </w:r>
          </w:p>
        </w:tc>
        <w:tc>
          <w:tcPr>
            <w:tcW w:w="4762" w:type="dxa"/>
          </w:tcPr>
          <w:p w14:paraId="75E35D1E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52686E38" w14:textId="77777777" w:rsidTr="00F452D8">
        <w:tc>
          <w:tcPr>
            <w:tcW w:w="5488" w:type="dxa"/>
          </w:tcPr>
          <w:p w14:paraId="5858D4D8" w14:textId="77777777" w:rsidR="00F452D8" w:rsidRPr="00CC4CD1" w:rsidRDefault="00F452D8" w:rsidP="00F452D8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62EA5269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A07F83" w14:paraId="5C8B820C" w14:textId="77777777" w:rsidTr="00F452D8">
        <w:tc>
          <w:tcPr>
            <w:tcW w:w="5488" w:type="dxa"/>
          </w:tcPr>
          <w:p w14:paraId="0B593FA6" w14:textId="77777777" w:rsidR="00F452D8" w:rsidRPr="00CC4CD1" w:rsidRDefault="00F452D8" w:rsidP="00F452D8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79EB8CF5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  <w:tr w:rsidR="00F452D8" w:rsidRPr="00FD54EA" w14:paraId="61C12877" w14:textId="77777777" w:rsidTr="00F452D8">
        <w:tc>
          <w:tcPr>
            <w:tcW w:w="5488" w:type="dxa"/>
          </w:tcPr>
          <w:p w14:paraId="6F08E78A" w14:textId="77777777" w:rsidR="00F452D8" w:rsidRDefault="00F452D8" w:rsidP="00F452D8">
            <w:pPr>
              <w:rPr>
                <w:lang w:val="en-US"/>
              </w:rPr>
            </w:pPr>
            <w:r w:rsidRPr="00FD54EA">
              <w:rPr>
                <w:lang w:val="en-US"/>
              </w:rPr>
              <w:t>:70</w:t>
            </w:r>
            <w:r>
              <w:rPr>
                <w:lang w:val="en-US"/>
              </w:rPr>
              <w:t>E</w:t>
            </w:r>
            <w:r w:rsidRPr="00FD54EA">
              <w:rPr>
                <w:lang w:val="en-US"/>
              </w:rPr>
              <w:t>::</w:t>
            </w:r>
            <w:r>
              <w:rPr>
                <w:lang w:val="en-US"/>
              </w:rPr>
              <w:t>PACO</w:t>
            </w:r>
            <w:r w:rsidRPr="00FD54EA">
              <w:rPr>
                <w:lang w:val="en-US"/>
              </w:rPr>
              <w:t>//Inx contact details:</w:t>
            </w:r>
          </w:p>
          <w:p w14:paraId="43A78986" w14:textId="293DCD2D" w:rsidR="00F452D8" w:rsidRPr="00FD54EA" w:rsidRDefault="00F452D8" w:rsidP="00F452D8">
            <w:pPr>
              <w:rPr>
                <w:lang w:val="en-US"/>
              </w:rPr>
            </w:pPr>
            <w:r w:rsidRPr="00BB6EC0">
              <w:rPr>
                <w:lang w:val="en-US"/>
              </w:rPr>
              <w:lastRenderedPageBreak/>
              <w:t xml:space="preserve"> </w:t>
            </w:r>
            <w:del w:id="81" w:author="Draft 3" w:date="2016-05-24T17:22:00Z">
              <w:r w:rsidRPr="00FD54EA" w:rsidDel="001A551A">
                <w:delText>meneger</w:delText>
              </w:r>
            </w:del>
            <w:ins w:id="82" w:author="Draft 3" w:date="2016-05-24T17:22:00Z">
              <w:r w:rsidR="001A551A">
                <w:t>manager</w:t>
              </w:r>
            </w:ins>
            <w:r w:rsidRPr="00FD54EA">
              <w:t xml:space="preserve"> +7495 100-00-00</w:t>
            </w:r>
          </w:p>
        </w:tc>
        <w:tc>
          <w:tcPr>
            <w:tcW w:w="4762" w:type="dxa"/>
          </w:tcPr>
          <w:p w14:paraId="0D53C535" w14:textId="77777777" w:rsidR="00F452D8" w:rsidRPr="00FD54EA" w:rsidRDefault="00F452D8" w:rsidP="00F452D8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lastRenderedPageBreak/>
              <w:t>Контактная информация</w:t>
            </w:r>
          </w:p>
        </w:tc>
      </w:tr>
      <w:tr w:rsidR="00F452D8" w:rsidRPr="00A07F83" w14:paraId="764AEC5C" w14:textId="77777777" w:rsidTr="00F452D8">
        <w:tc>
          <w:tcPr>
            <w:tcW w:w="5488" w:type="dxa"/>
          </w:tcPr>
          <w:p w14:paraId="4A3A4F7F" w14:textId="77777777" w:rsidR="00F452D8" w:rsidRPr="00CC4CD1" w:rsidRDefault="00F452D8" w:rsidP="00F452D8">
            <w:r>
              <w:lastRenderedPageBreak/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3A08950D" w14:textId="77777777" w:rsidR="00F452D8" w:rsidRPr="005D3B5D" w:rsidRDefault="00F452D8" w:rsidP="00F452D8">
            <w:pPr>
              <w:numPr>
                <w:ilvl w:val="0"/>
                <w:numId w:val="0"/>
              </w:numPr>
            </w:pPr>
          </w:p>
        </w:tc>
      </w:tr>
    </w:tbl>
    <w:p w14:paraId="02D730F8" w14:textId="410A3CE4" w:rsidR="009D020D" w:rsidRDefault="009D020D" w:rsidP="009D020D">
      <w:pPr>
        <w:pStyle w:val="1"/>
      </w:pPr>
      <w:bookmarkStart w:id="83" w:name="_Toc445825649"/>
      <w:r>
        <w:t>Сообщение МТ567. Статус запроса на отмену</w:t>
      </w:r>
      <w:bookmarkEnd w:id="83"/>
    </w:p>
    <w:p w14:paraId="05203E7F" w14:textId="796820FA" w:rsidR="009D020D" w:rsidRPr="009D020D" w:rsidRDefault="009D020D" w:rsidP="009D020D">
      <w:r>
        <w:t>В сообщении МТ567 о статусе запроса на отмену, указываются коды статусов, предусмотренные форматом сообщения</w:t>
      </w:r>
      <w:r w:rsidRPr="009D020D">
        <w:t xml:space="preserve"> </w:t>
      </w:r>
      <w:r>
        <w:rPr>
          <w:lang w:val="en-US"/>
        </w:rPr>
        <w:t>MT</w:t>
      </w:r>
      <w:r w:rsidRPr="009D020D">
        <w:t>567</w:t>
      </w:r>
      <w:r>
        <w:t xml:space="preserve">.  </w:t>
      </w:r>
    </w:p>
    <w:p w14:paraId="396F0401" w14:textId="32722EBB" w:rsidR="009D020D" w:rsidRDefault="009D020D" w:rsidP="009D020D">
      <w:pPr>
        <w:pStyle w:val="20"/>
      </w:pPr>
      <w:bookmarkStart w:id="84" w:name="_Toc445825650"/>
      <w:r>
        <w:t>С</w:t>
      </w:r>
      <w:r w:rsidRPr="00573402">
        <w:t>ообщение МТ56</w:t>
      </w:r>
      <w:r>
        <w:t xml:space="preserve">7 </w:t>
      </w:r>
      <w:r w:rsidRPr="005D3B5D">
        <w:rPr>
          <w:lang w:val="ru-RU"/>
        </w:rPr>
        <w:t>от НРД к депоненту (</w:t>
      </w:r>
      <w:r>
        <w:rPr>
          <w:lang w:val="ru-RU"/>
        </w:rPr>
        <w:t>статус запроса на отмену</w:t>
      </w:r>
      <w:r w:rsidRPr="005D3B5D">
        <w:rPr>
          <w:lang w:val="ru-RU"/>
        </w:rPr>
        <w:t>)</w:t>
      </w:r>
      <w:bookmarkEnd w:id="84"/>
    </w:p>
    <w:p w14:paraId="72F96A75" w14:textId="77777777" w:rsidR="009D020D" w:rsidRPr="001363E7" w:rsidRDefault="009D020D" w:rsidP="009D020D">
      <w:pPr>
        <w:numPr>
          <w:ilvl w:val="0"/>
          <w:numId w:val="1"/>
        </w:numPr>
        <w:ind w:hanging="6"/>
      </w:pPr>
      <w:r>
        <w:t xml:space="preserve">Легенда: </w:t>
      </w:r>
    </w:p>
    <w:p w14:paraId="7D8567EA" w14:textId="3BEBDDC5" w:rsidR="009D020D" w:rsidRPr="00805E40" w:rsidRDefault="009D020D" w:rsidP="009D020D">
      <w:pPr>
        <w:numPr>
          <w:ilvl w:val="0"/>
          <w:numId w:val="0"/>
        </w:numPr>
        <w:ind w:left="360"/>
      </w:pPr>
      <w:r w:rsidRPr="009D020D">
        <w:t>НРД получил статус запроса на отмену из МХ (CAND- отмена завершена) и транслирует его депоненту.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9D020D" w:rsidRPr="00F83010" w14:paraId="6B0CBF4F" w14:textId="77777777" w:rsidTr="00971279">
        <w:tc>
          <w:tcPr>
            <w:tcW w:w="5488" w:type="dxa"/>
            <w:shd w:val="clear" w:color="auto" w:fill="F2F2F2" w:themeFill="background1" w:themeFillShade="F2"/>
          </w:tcPr>
          <w:p w14:paraId="01F06643" w14:textId="77777777" w:rsidR="009D020D" w:rsidRPr="00F83010" w:rsidRDefault="009D020D" w:rsidP="00971279">
            <w:pPr>
              <w:jc w:val="center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E8FBB2E" w14:textId="77777777" w:rsidR="009D020D" w:rsidRPr="00F83010" w:rsidRDefault="009D020D" w:rsidP="00971279">
            <w:pPr>
              <w:pStyle w:val="a3"/>
            </w:pPr>
            <w:r>
              <w:t>Комментарии</w:t>
            </w:r>
          </w:p>
        </w:tc>
      </w:tr>
      <w:tr w:rsidR="009D020D" w:rsidRPr="00F83010" w14:paraId="5A0D79D2" w14:textId="77777777" w:rsidTr="00971279">
        <w:tc>
          <w:tcPr>
            <w:tcW w:w="5488" w:type="dxa"/>
          </w:tcPr>
          <w:p w14:paraId="6314242C" w14:textId="77777777" w:rsidR="009D020D" w:rsidRDefault="009D020D" w:rsidP="00971279">
            <w:r w:rsidRPr="00FE2239">
              <w:t>:16R:GENL</w:t>
            </w:r>
          </w:p>
        </w:tc>
        <w:tc>
          <w:tcPr>
            <w:tcW w:w="4762" w:type="dxa"/>
          </w:tcPr>
          <w:p w14:paraId="16BC8A2C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14:paraId="7666405C" w14:textId="77777777" w:rsidTr="00971279">
        <w:tc>
          <w:tcPr>
            <w:tcW w:w="5488" w:type="dxa"/>
          </w:tcPr>
          <w:p w14:paraId="52076433" w14:textId="77777777" w:rsidR="009D020D" w:rsidRDefault="009D020D" w:rsidP="00971279">
            <w:r w:rsidRPr="00FE2239">
              <w:t>:20C::CORP//</w:t>
            </w:r>
            <w:r w:rsidRPr="005D3B5D">
              <w:t>111222</w:t>
            </w:r>
          </w:p>
        </w:tc>
        <w:tc>
          <w:tcPr>
            <w:tcW w:w="4762" w:type="dxa"/>
          </w:tcPr>
          <w:p w14:paraId="009BDC7C" w14:textId="77777777" w:rsidR="009D020D" w:rsidRDefault="009D020D" w:rsidP="00971279">
            <w:pPr>
              <w:numPr>
                <w:ilvl w:val="0"/>
                <w:numId w:val="0"/>
              </w:numPr>
            </w:pPr>
            <w:r w:rsidRPr="005D3B5D">
              <w:t>Референс КД</w:t>
            </w:r>
          </w:p>
        </w:tc>
      </w:tr>
      <w:tr w:rsidR="009D020D" w:rsidRPr="00B0186A" w14:paraId="1C7B1E57" w14:textId="77777777" w:rsidTr="00971279">
        <w:tc>
          <w:tcPr>
            <w:tcW w:w="5488" w:type="dxa"/>
          </w:tcPr>
          <w:p w14:paraId="4BBFF5EB" w14:textId="77777777" w:rsidR="009D020D" w:rsidRPr="00F83010" w:rsidRDefault="009D020D" w:rsidP="00971279">
            <w:r w:rsidRPr="00FE2239">
              <w:t>:20C::SEME//</w:t>
            </w:r>
            <w:r w:rsidRPr="00B5265F">
              <w:t>2518310</w:t>
            </w:r>
          </w:p>
        </w:tc>
        <w:tc>
          <w:tcPr>
            <w:tcW w:w="4762" w:type="dxa"/>
          </w:tcPr>
          <w:p w14:paraId="1E4A1E5A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1D1D18" w14:paraId="4BA93090" w14:textId="77777777" w:rsidTr="00971279">
        <w:tc>
          <w:tcPr>
            <w:tcW w:w="5488" w:type="dxa"/>
          </w:tcPr>
          <w:p w14:paraId="3A47B98F" w14:textId="1A3FAA23" w:rsidR="009D020D" w:rsidRPr="00F83010" w:rsidRDefault="009D020D" w:rsidP="00971279">
            <w:r w:rsidRPr="00FE2239">
              <w:t>:23G:</w:t>
            </w:r>
            <w:r w:rsidRPr="009D020D">
              <w:t>CAST</w:t>
            </w:r>
          </w:p>
        </w:tc>
        <w:tc>
          <w:tcPr>
            <w:tcW w:w="4762" w:type="dxa"/>
          </w:tcPr>
          <w:p w14:paraId="6CA68780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1D1D18" w14:paraId="60D42D44" w14:textId="77777777" w:rsidTr="00971279">
        <w:tc>
          <w:tcPr>
            <w:tcW w:w="5488" w:type="dxa"/>
          </w:tcPr>
          <w:p w14:paraId="34B8CFEB" w14:textId="77777777" w:rsidR="009D020D" w:rsidRPr="001363E7" w:rsidRDefault="009D020D" w:rsidP="00971279">
            <w:r w:rsidRPr="00FE2239">
              <w:t>:22F::CAEV//</w:t>
            </w:r>
            <w:r w:rsidRPr="005D3B5D">
              <w:t>EXOF</w:t>
            </w:r>
          </w:p>
        </w:tc>
        <w:tc>
          <w:tcPr>
            <w:tcW w:w="4762" w:type="dxa"/>
          </w:tcPr>
          <w:p w14:paraId="310D286A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E33FA3" w14:paraId="19429AE4" w14:textId="77777777" w:rsidTr="00971279">
        <w:tc>
          <w:tcPr>
            <w:tcW w:w="5488" w:type="dxa"/>
          </w:tcPr>
          <w:p w14:paraId="46D983D6" w14:textId="77777777" w:rsidR="009D020D" w:rsidRPr="00F83010" w:rsidRDefault="009D020D" w:rsidP="00971279">
            <w:r w:rsidRPr="00FE2239">
              <w:t>:98C::PREP//201</w:t>
            </w:r>
            <w:r>
              <w:t>50701</w:t>
            </w:r>
            <w:r w:rsidRPr="004C7B9D">
              <w:t>160</w:t>
            </w:r>
            <w:r w:rsidRPr="00FE2239">
              <w:t>000</w:t>
            </w:r>
          </w:p>
        </w:tc>
        <w:tc>
          <w:tcPr>
            <w:tcW w:w="4762" w:type="dxa"/>
          </w:tcPr>
          <w:p w14:paraId="21A3856E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14:paraId="715BD55D" w14:textId="77777777" w:rsidTr="00971279">
        <w:tc>
          <w:tcPr>
            <w:tcW w:w="5488" w:type="dxa"/>
          </w:tcPr>
          <w:p w14:paraId="2B3CCCB5" w14:textId="77777777" w:rsidR="009D020D" w:rsidRDefault="009D020D" w:rsidP="00971279">
            <w:r w:rsidRPr="00FE2239">
              <w:t>:16R:LINK</w:t>
            </w:r>
          </w:p>
        </w:tc>
        <w:tc>
          <w:tcPr>
            <w:tcW w:w="4762" w:type="dxa"/>
          </w:tcPr>
          <w:p w14:paraId="56861837" w14:textId="77777777" w:rsidR="009D020D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F4D92" w14:paraId="5D7989C8" w14:textId="77777777" w:rsidTr="00971279">
        <w:tc>
          <w:tcPr>
            <w:tcW w:w="5488" w:type="dxa"/>
          </w:tcPr>
          <w:p w14:paraId="6B153363" w14:textId="77777777" w:rsidR="009D020D" w:rsidRPr="00F83010" w:rsidRDefault="009D020D" w:rsidP="00971279">
            <w:r>
              <w:t>:13A::LINK//565</w:t>
            </w:r>
          </w:p>
        </w:tc>
        <w:tc>
          <w:tcPr>
            <w:tcW w:w="4762" w:type="dxa"/>
          </w:tcPr>
          <w:p w14:paraId="27615EAB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F4D92" w14:paraId="3E0ACF63" w14:textId="77777777" w:rsidTr="00971279">
        <w:tc>
          <w:tcPr>
            <w:tcW w:w="5488" w:type="dxa"/>
          </w:tcPr>
          <w:p w14:paraId="1AA79852" w14:textId="7D15E122" w:rsidR="009D020D" w:rsidRPr="00F83010" w:rsidRDefault="009D020D" w:rsidP="00971279">
            <w:r w:rsidRPr="00FE2239">
              <w:t>:20C::RELA//</w:t>
            </w:r>
            <w:r>
              <w:rPr>
                <w:rFonts w:ascii="Arial" w:hAnsi="Arial" w:cs="Arial"/>
                <w:iCs w:val="0"/>
                <w:snapToGrid/>
                <w:sz w:val="20"/>
                <w:szCs w:val="20"/>
                <w:highlight w:val="white"/>
              </w:rPr>
              <w:t>000002</w:t>
            </w:r>
          </w:p>
        </w:tc>
        <w:tc>
          <w:tcPr>
            <w:tcW w:w="4762" w:type="dxa"/>
          </w:tcPr>
          <w:p w14:paraId="2A8B5363" w14:textId="5097ACC5" w:rsidR="009D020D" w:rsidRPr="009D020D" w:rsidRDefault="009D020D" w:rsidP="00971279">
            <w:pPr>
              <w:numPr>
                <w:ilvl w:val="0"/>
                <w:numId w:val="0"/>
              </w:numPr>
            </w:pPr>
            <w:r>
              <w:t>Референс МТ565- запроса на отмену</w:t>
            </w:r>
          </w:p>
        </w:tc>
      </w:tr>
      <w:tr w:rsidR="009D020D" w14:paraId="717B598C" w14:textId="77777777" w:rsidTr="00971279">
        <w:tc>
          <w:tcPr>
            <w:tcW w:w="5488" w:type="dxa"/>
          </w:tcPr>
          <w:p w14:paraId="3FC2DB50" w14:textId="77777777" w:rsidR="009D020D" w:rsidRDefault="009D020D" w:rsidP="00971279">
            <w:r w:rsidRPr="00FE2239">
              <w:t>:16S:LINK</w:t>
            </w:r>
          </w:p>
        </w:tc>
        <w:tc>
          <w:tcPr>
            <w:tcW w:w="4762" w:type="dxa"/>
          </w:tcPr>
          <w:p w14:paraId="31645771" w14:textId="77777777" w:rsidR="009D020D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F4D92" w14:paraId="31691313" w14:textId="77777777" w:rsidTr="00971279">
        <w:tc>
          <w:tcPr>
            <w:tcW w:w="5488" w:type="dxa"/>
          </w:tcPr>
          <w:p w14:paraId="24274559" w14:textId="77777777" w:rsidR="009D020D" w:rsidRPr="00F83010" w:rsidRDefault="009D020D" w:rsidP="00971279">
            <w:r w:rsidRPr="00FE2239">
              <w:t>:16R:STAT</w:t>
            </w:r>
          </w:p>
        </w:tc>
        <w:tc>
          <w:tcPr>
            <w:tcW w:w="4762" w:type="dxa"/>
          </w:tcPr>
          <w:p w14:paraId="119C39FB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F4D92" w14:paraId="3E4D7432" w14:textId="77777777" w:rsidTr="00971279">
        <w:tc>
          <w:tcPr>
            <w:tcW w:w="5488" w:type="dxa"/>
          </w:tcPr>
          <w:p w14:paraId="270D7EEB" w14:textId="18F1CF4F" w:rsidR="009D020D" w:rsidRPr="001363E7" w:rsidRDefault="009D020D" w:rsidP="00971279">
            <w:r>
              <w:t>:25D::</w:t>
            </w:r>
            <w:r w:rsidRPr="009D020D">
              <w:t>CPRC</w:t>
            </w:r>
            <w:r>
              <w:t>//</w:t>
            </w:r>
            <w:r>
              <w:rPr>
                <w:lang w:val="en-US"/>
              </w:rPr>
              <w:t>CAND</w:t>
            </w:r>
          </w:p>
        </w:tc>
        <w:tc>
          <w:tcPr>
            <w:tcW w:w="4762" w:type="dxa"/>
          </w:tcPr>
          <w:p w14:paraId="4BCACDFE" w14:textId="70D5B1D8" w:rsidR="009D020D" w:rsidRPr="005D3B5D" w:rsidRDefault="009D020D" w:rsidP="009D020D">
            <w:pPr>
              <w:numPr>
                <w:ilvl w:val="0"/>
                <w:numId w:val="0"/>
              </w:numPr>
            </w:pPr>
            <w:r>
              <w:t>Статус: Запрос на отмену – отмена выполнена</w:t>
            </w:r>
          </w:p>
        </w:tc>
      </w:tr>
      <w:tr w:rsidR="009D020D" w:rsidRPr="00AF4D92" w14:paraId="7FFD4165" w14:textId="77777777" w:rsidTr="00971279">
        <w:tc>
          <w:tcPr>
            <w:tcW w:w="5488" w:type="dxa"/>
          </w:tcPr>
          <w:p w14:paraId="3C6F83B9" w14:textId="77777777" w:rsidR="009D020D" w:rsidRDefault="009D020D" w:rsidP="00971279">
            <w:r w:rsidRPr="00FE2239">
              <w:t>:16R:REAS</w:t>
            </w:r>
          </w:p>
        </w:tc>
        <w:tc>
          <w:tcPr>
            <w:tcW w:w="4762" w:type="dxa"/>
          </w:tcPr>
          <w:p w14:paraId="1D1D16B8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F4D92" w14:paraId="5A78492A" w14:textId="77777777" w:rsidTr="00971279">
        <w:tc>
          <w:tcPr>
            <w:tcW w:w="5488" w:type="dxa"/>
          </w:tcPr>
          <w:p w14:paraId="31C2B481" w14:textId="77777777" w:rsidR="009D020D" w:rsidRDefault="009D020D" w:rsidP="00971279">
            <w:r w:rsidRPr="00FE2239">
              <w:t>:24B</w:t>
            </w:r>
            <w:r>
              <w:t>::</w:t>
            </w:r>
            <w:r>
              <w:rPr>
                <w:lang w:val="en-US"/>
              </w:rPr>
              <w:t>CAND</w:t>
            </w:r>
            <w:r w:rsidRPr="00CC4CD1">
              <w:t>/</w:t>
            </w:r>
            <w:r>
              <w:t>/</w:t>
            </w:r>
            <w:r>
              <w:rPr>
                <w:lang w:val="en-US"/>
              </w:rPr>
              <w:t>CANI</w:t>
            </w:r>
          </w:p>
        </w:tc>
        <w:tc>
          <w:tcPr>
            <w:tcW w:w="4762" w:type="dxa"/>
          </w:tcPr>
          <w:p w14:paraId="15939999" w14:textId="7FDB74A7" w:rsidR="009D020D" w:rsidRPr="00F83010" w:rsidRDefault="009D020D" w:rsidP="00971279">
            <w:pPr>
              <w:numPr>
                <w:ilvl w:val="0"/>
                <w:numId w:val="0"/>
              </w:numPr>
            </w:pPr>
            <w:r>
              <w:t>Причина: Отменено Вами</w:t>
            </w:r>
          </w:p>
        </w:tc>
      </w:tr>
      <w:tr w:rsidR="009D020D" w:rsidRPr="00AF4D92" w14:paraId="1022E59A" w14:textId="77777777" w:rsidTr="00971279">
        <w:tc>
          <w:tcPr>
            <w:tcW w:w="5488" w:type="dxa"/>
          </w:tcPr>
          <w:p w14:paraId="539BAE24" w14:textId="77777777" w:rsidR="009D020D" w:rsidRDefault="009D020D" w:rsidP="00971279">
            <w:r w:rsidRPr="00FE2239">
              <w:t>:16S:REAS</w:t>
            </w:r>
          </w:p>
        </w:tc>
        <w:tc>
          <w:tcPr>
            <w:tcW w:w="4762" w:type="dxa"/>
          </w:tcPr>
          <w:p w14:paraId="16748BC6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F4D92" w14:paraId="50F2E719" w14:textId="77777777" w:rsidTr="00971279">
        <w:tc>
          <w:tcPr>
            <w:tcW w:w="5488" w:type="dxa"/>
          </w:tcPr>
          <w:p w14:paraId="25CF010A" w14:textId="77777777" w:rsidR="009D020D" w:rsidRPr="00F83010" w:rsidRDefault="009D020D" w:rsidP="00971279">
            <w:r w:rsidRPr="00FE2239">
              <w:t>:16S:STAT</w:t>
            </w:r>
          </w:p>
        </w:tc>
        <w:tc>
          <w:tcPr>
            <w:tcW w:w="4762" w:type="dxa"/>
          </w:tcPr>
          <w:p w14:paraId="1167AA09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F83010" w14:paraId="27BF4F3B" w14:textId="77777777" w:rsidTr="00971279">
        <w:tc>
          <w:tcPr>
            <w:tcW w:w="5488" w:type="dxa"/>
          </w:tcPr>
          <w:p w14:paraId="11987D08" w14:textId="77777777" w:rsidR="009D020D" w:rsidRPr="00F83010" w:rsidRDefault="009D020D" w:rsidP="00971279">
            <w:r w:rsidRPr="00291E61">
              <w:t>:16S:GENL</w:t>
            </w:r>
          </w:p>
        </w:tc>
        <w:tc>
          <w:tcPr>
            <w:tcW w:w="4762" w:type="dxa"/>
          </w:tcPr>
          <w:p w14:paraId="2201524E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F83010" w14:paraId="3A175B2C" w14:textId="77777777" w:rsidTr="00971279">
        <w:tc>
          <w:tcPr>
            <w:tcW w:w="5488" w:type="dxa"/>
          </w:tcPr>
          <w:p w14:paraId="714F5C8D" w14:textId="77777777" w:rsidR="009D020D" w:rsidRPr="00291E61" w:rsidRDefault="009D020D" w:rsidP="00971279">
            <w:r>
              <w:t>:16R:</w:t>
            </w:r>
            <w:r w:rsidRPr="00CC4CD1">
              <w:t>CADETL</w:t>
            </w:r>
          </w:p>
        </w:tc>
        <w:tc>
          <w:tcPr>
            <w:tcW w:w="4762" w:type="dxa"/>
          </w:tcPr>
          <w:p w14:paraId="0C9E906D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F83010" w14:paraId="613A96A6" w14:textId="77777777" w:rsidTr="00971279">
        <w:tc>
          <w:tcPr>
            <w:tcW w:w="5488" w:type="dxa"/>
          </w:tcPr>
          <w:p w14:paraId="2D117BF4" w14:textId="77777777" w:rsidR="009D020D" w:rsidRPr="00291E61" w:rsidRDefault="009D020D" w:rsidP="00971279">
            <w:r w:rsidRPr="00CC4CD1">
              <w:t>:13A::CAON//001</w:t>
            </w:r>
          </w:p>
        </w:tc>
        <w:tc>
          <w:tcPr>
            <w:tcW w:w="4762" w:type="dxa"/>
          </w:tcPr>
          <w:p w14:paraId="12CD18BC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F83010" w14:paraId="319E2F6D" w14:textId="77777777" w:rsidTr="00971279">
        <w:tc>
          <w:tcPr>
            <w:tcW w:w="5488" w:type="dxa"/>
          </w:tcPr>
          <w:p w14:paraId="1FB23A8B" w14:textId="77777777" w:rsidR="009D020D" w:rsidRPr="00291E61" w:rsidRDefault="009D020D" w:rsidP="00971279">
            <w:r w:rsidRPr="0065593F">
              <w:t>:22F::CAOP//</w:t>
            </w:r>
            <w:r w:rsidRPr="00FD54EA">
              <w:t>CEXC</w:t>
            </w:r>
          </w:p>
        </w:tc>
        <w:tc>
          <w:tcPr>
            <w:tcW w:w="4762" w:type="dxa"/>
          </w:tcPr>
          <w:p w14:paraId="137CB0FA" w14:textId="77777777" w:rsidR="009D020D" w:rsidRPr="00F83010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07F83" w14:paraId="31837844" w14:textId="77777777" w:rsidTr="00971279">
        <w:tc>
          <w:tcPr>
            <w:tcW w:w="5488" w:type="dxa"/>
          </w:tcPr>
          <w:p w14:paraId="1C8E42D0" w14:textId="77777777" w:rsidR="009D020D" w:rsidRPr="00CC4CD1" w:rsidRDefault="009D020D" w:rsidP="00971279">
            <w:pPr>
              <w:numPr>
                <w:ilvl w:val="0"/>
                <w:numId w:val="0"/>
              </w:numPr>
            </w:pPr>
            <w:r w:rsidRPr="00CC4CD1">
              <w:t>:97A::SAFE//ML1111111111/KRZD/00000000000000000</w:t>
            </w:r>
          </w:p>
        </w:tc>
        <w:tc>
          <w:tcPr>
            <w:tcW w:w="4762" w:type="dxa"/>
          </w:tcPr>
          <w:p w14:paraId="18A5F3B7" w14:textId="77777777" w:rsidR="009D020D" w:rsidRPr="005D3B5D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07F83" w14:paraId="47F90539" w14:textId="77777777" w:rsidTr="00971279">
        <w:tc>
          <w:tcPr>
            <w:tcW w:w="5488" w:type="dxa"/>
          </w:tcPr>
          <w:p w14:paraId="1BA998CE" w14:textId="77777777" w:rsidR="009D020D" w:rsidRPr="00CC4CD1" w:rsidRDefault="009D020D" w:rsidP="00971279">
            <w:r w:rsidRPr="00AB5728">
              <w:t xml:space="preserve">:35B:ISIN </w:t>
            </w:r>
            <w:r w:rsidRPr="00FD54EA">
              <w:t>XS0503737461</w:t>
            </w:r>
          </w:p>
        </w:tc>
        <w:tc>
          <w:tcPr>
            <w:tcW w:w="4762" w:type="dxa"/>
          </w:tcPr>
          <w:p w14:paraId="5457D0FB" w14:textId="77777777" w:rsidR="009D020D" w:rsidRPr="005D3B5D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07F83" w14:paraId="0E5189DB" w14:textId="77777777" w:rsidTr="00971279">
        <w:tc>
          <w:tcPr>
            <w:tcW w:w="5488" w:type="dxa"/>
          </w:tcPr>
          <w:p w14:paraId="374A45F5" w14:textId="77777777" w:rsidR="009D020D" w:rsidRPr="00CC4CD1" w:rsidRDefault="009D020D" w:rsidP="00971279">
            <w:r w:rsidRPr="00AB5728">
              <w:t>/XX/CORP/NADC/</w:t>
            </w:r>
            <w:r w:rsidRPr="00FD54EA">
              <w:t>XS0503737461</w:t>
            </w:r>
          </w:p>
        </w:tc>
        <w:tc>
          <w:tcPr>
            <w:tcW w:w="4762" w:type="dxa"/>
          </w:tcPr>
          <w:p w14:paraId="376A9136" w14:textId="77777777" w:rsidR="009D020D" w:rsidRPr="005D3B5D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07F83" w14:paraId="6D05941F" w14:textId="77777777" w:rsidTr="00971279">
        <w:tc>
          <w:tcPr>
            <w:tcW w:w="5488" w:type="dxa"/>
          </w:tcPr>
          <w:p w14:paraId="692243BD" w14:textId="77777777" w:rsidR="009D020D" w:rsidRPr="00CC4CD1" w:rsidRDefault="009D020D" w:rsidP="00971279">
            <w:r>
              <w:t>/NAME/</w:t>
            </w:r>
            <w:r w:rsidRPr="00FD54EA">
              <w:t>BIZ FINANCE PLC 8.375 27/07/15</w:t>
            </w:r>
          </w:p>
        </w:tc>
        <w:tc>
          <w:tcPr>
            <w:tcW w:w="4762" w:type="dxa"/>
          </w:tcPr>
          <w:p w14:paraId="628D97CE" w14:textId="77777777" w:rsidR="009D020D" w:rsidRPr="005D3B5D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07F83" w14:paraId="3A092732" w14:textId="77777777" w:rsidTr="00971279">
        <w:tc>
          <w:tcPr>
            <w:tcW w:w="5488" w:type="dxa"/>
          </w:tcPr>
          <w:p w14:paraId="0A1064BF" w14:textId="77777777" w:rsidR="009D020D" w:rsidRDefault="009D020D" w:rsidP="00971279">
            <w:r>
              <w:t>:36</w:t>
            </w:r>
            <w:r>
              <w:rPr>
                <w:lang w:val="en-US"/>
              </w:rPr>
              <w:t>B::</w:t>
            </w:r>
            <w:r w:rsidRPr="00FD54EA">
              <w:t>STAQ</w:t>
            </w:r>
            <w:r>
              <w:rPr>
                <w:lang w:val="en-US"/>
              </w:rPr>
              <w:t>//UNIT/</w:t>
            </w:r>
            <w:r w:rsidRPr="00FD54EA">
              <w:t>400000</w:t>
            </w:r>
            <w:r>
              <w:rPr>
                <w:lang w:val="en-US"/>
              </w:rPr>
              <w:t>,</w:t>
            </w:r>
          </w:p>
        </w:tc>
        <w:tc>
          <w:tcPr>
            <w:tcW w:w="4762" w:type="dxa"/>
          </w:tcPr>
          <w:p w14:paraId="31F5B40D" w14:textId="77777777" w:rsidR="009D020D" w:rsidRPr="005D3B5D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07F83" w14:paraId="50B88511" w14:textId="77777777" w:rsidTr="00971279">
        <w:tc>
          <w:tcPr>
            <w:tcW w:w="5488" w:type="dxa"/>
          </w:tcPr>
          <w:p w14:paraId="0C318627" w14:textId="77777777" w:rsidR="009D020D" w:rsidRPr="00CC4CD1" w:rsidRDefault="009D020D" w:rsidP="00971279">
            <w:r>
              <w:t>:16</w:t>
            </w:r>
            <w:r w:rsidRPr="00CC4CD1">
              <w:t>S</w:t>
            </w:r>
            <w:r>
              <w:t>:</w:t>
            </w:r>
            <w:r w:rsidRPr="00CC4CD1">
              <w:t>CADETL</w:t>
            </w:r>
          </w:p>
        </w:tc>
        <w:tc>
          <w:tcPr>
            <w:tcW w:w="4762" w:type="dxa"/>
          </w:tcPr>
          <w:p w14:paraId="62F4499A" w14:textId="77777777" w:rsidR="009D020D" w:rsidRPr="005D3B5D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A07F83" w14:paraId="2FDBF301" w14:textId="77777777" w:rsidTr="00971279">
        <w:tc>
          <w:tcPr>
            <w:tcW w:w="5488" w:type="dxa"/>
          </w:tcPr>
          <w:p w14:paraId="51D5BB23" w14:textId="77777777" w:rsidR="009D020D" w:rsidRPr="00CC4CD1" w:rsidRDefault="009D020D" w:rsidP="00971279">
            <w:r>
              <w:t>:16R:</w:t>
            </w:r>
            <w:r w:rsidRPr="00CC4CD1">
              <w:t>ADDINFO</w:t>
            </w:r>
          </w:p>
        </w:tc>
        <w:tc>
          <w:tcPr>
            <w:tcW w:w="4762" w:type="dxa"/>
          </w:tcPr>
          <w:p w14:paraId="0F78FF04" w14:textId="77777777" w:rsidR="009D020D" w:rsidRPr="005D3B5D" w:rsidRDefault="009D020D" w:rsidP="00971279">
            <w:pPr>
              <w:numPr>
                <w:ilvl w:val="0"/>
                <w:numId w:val="0"/>
              </w:numPr>
            </w:pPr>
          </w:p>
        </w:tc>
      </w:tr>
      <w:tr w:rsidR="009D020D" w:rsidRPr="00FD54EA" w14:paraId="04EE7023" w14:textId="77777777" w:rsidTr="00971279">
        <w:tc>
          <w:tcPr>
            <w:tcW w:w="5488" w:type="dxa"/>
          </w:tcPr>
          <w:p w14:paraId="240629D5" w14:textId="77777777" w:rsidR="009D020D" w:rsidRDefault="009D020D" w:rsidP="00971279">
            <w:pPr>
              <w:rPr>
                <w:lang w:val="en-US"/>
              </w:rPr>
            </w:pPr>
            <w:r w:rsidRPr="00FD54EA">
              <w:rPr>
                <w:lang w:val="en-US"/>
              </w:rPr>
              <w:t>:70</w:t>
            </w:r>
            <w:r>
              <w:rPr>
                <w:lang w:val="en-US"/>
              </w:rPr>
              <w:t>E</w:t>
            </w:r>
            <w:r w:rsidRPr="00FD54EA">
              <w:rPr>
                <w:lang w:val="en-US"/>
              </w:rPr>
              <w:t>::</w:t>
            </w:r>
            <w:r>
              <w:rPr>
                <w:lang w:val="en-US"/>
              </w:rPr>
              <w:t>PACO</w:t>
            </w:r>
            <w:r w:rsidRPr="00FD54EA">
              <w:rPr>
                <w:lang w:val="en-US"/>
              </w:rPr>
              <w:t>//Inx contact details:</w:t>
            </w:r>
          </w:p>
          <w:p w14:paraId="1B7F9A43" w14:textId="42F501D4" w:rsidR="009D020D" w:rsidRPr="00FD54EA" w:rsidRDefault="009D020D" w:rsidP="00971279">
            <w:pPr>
              <w:rPr>
                <w:lang w:val="en-US"/>
              </w:rPr>
            </w:pPr>
            <w:r w:rsidRPr="00BB6EC0">
              <w:rPr>
                <w:lang w:val="en-US"/>
              </w:rPr>
              <w:t xml:space="preserve"> </w:t>
            </w:r>
            <w:del w:id="85" w:author="Draft 3" w:date="2016-05-24T17:22:00Z">
              <w:r w:rsidRPr="00FD54EA" w:rsidDel="001A551A">
                <w:delText>meneger</w:delText>
              </w:r>
            </w:del>
            <w:ins w:id="86" w:author="Draft 3" w:date="2016-05-24T17:22:00Z">
              <w:r w:rsidR="001A551A">
                <w:t>manager</w:t>
              </w:r>
            </w:ins>
            <w:r w:rsidRPr="00FD54EA">
              <w:t xml:space="preserve"> +7495 100-00-00</w:t>
            </w:r>
          </w:p>
        </w:tc>
        <w:tc>
          <w:tcPr>
            <w:tcW w:w="4762" w:type="dxa"/>
          </w:tcPr>
          <w:p w14:paraId="094DB391" w14:textId="77777777" w:rsidR="009D020D" w:rsidRPr="00FD54EA" w:rsidRDefault="009D020D" w:rsidP="00971279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Контактная информация</w:t>
            </w:r>
          </w:p>
        </w:tc>
      </w:tr>
      <w:tr w:rsidR="009D020D" w:rsidRPr="00A07F83" w14:paraId="4087FFC7" w14:textId="77777777" w:rsidTr="00971279">
        <w:tc>
          <w:tcPr>
            <w:tcW w:w="5488" w:type="dxa"/>
          </w:tcPr>
          <w:p w14:paraId="4A509381" w14:textId="77777777" w:rsidR="009D020D" w:rsidRPr="00CC4CD1" w:rsidRDefault="009D020D" w:rsidP="00971279">
            <w:r>
              <w:t>:16</w:t>
            </w:r>
            <w:r w:rsidRPr="00CC4CD1">
              <w:t>S</w:t>
            </w:r>
            <w:r>
              <w:t>:</w:t>
            </w:r>
            <w:r w:rsidRPr="00CC4CD1">
              <w:t>ADDINFO</w:t>
            </w:r>
          </w:p>
        </w:tc>
        <w:tc>
          <w:tcPr>
            <w:tcW w:w="4762" w:type="dxa"/>
          </w:tcPr>
          <w:p w14:paraId="10379CD3" w14:textId="77777777" w:rsidR="009D020D" w:rsidRPr="005D3B5D" w:rsidRDefault="009D020D" w:rsidP="00971279">
            <w:pPr>
              <w:numPr>
                <w:ilvl w:val="0"/>
                <w:numId w:val="0"/>
              </w:numPr>
            </w:pPr>
          </w:p>
        </w:tc>
      </w:tr>
    </w:tbl>
    <w:p w14:paraId="335A810E" w14:textId="77777777" w:rsidR="00F452D8" w:rsidRDefault="00F452D8" w:rsidP="00F452D8">
      <w:pPr>
        <w:numPr>
          <w:ilvl w:val="0"/>
          <w:numId w:val="0"/>
        </w:numPr>
        <w:ind w:left="432" w:hanging="432"/>
        <w:rPr>
          <w:lang w:val="en-US"/>
        </w:rPr>
      </w:pPr>
    </w:p>
    <w:p w14:paraId="6FA7B57C" w14:textId="77777777" w:rsidR="00BB6EC0" w:rsidRPr="00BB6EC0" w:rsidRDefault="00BB6EC0" w:rsidP="008904F3">
      <w:pPr>
        <w:numPr>
          <w:ilvl w:val="0"/>
          <w:numId w:val="0"/>
        </w:numPr>
        <w:ind w:left="432" w:hanging="432"/>
      </w:pPr>
    </w:p>
    <w:sectPr w:rsidR="00BB6EC0" w:rsidRPr="00BB6EC0" w:rsidSect="00573402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E5238" w14:textId="77777777" w:rsidR="00882A2E" w:rsidRDefault="00882A2E" w:rsidP="001149FA">
      <w:r>
        <w:separator/>
      </w:r>
    </w:p>
  </w:endnote>
  <w:endnote w:type="continuationSeparator" w:id="0">
    <w:p w14:paraId="4F6F39F0" w14:textId="77777777" w:rsidR="00882A2E" w:rsidRDefault="00882A2E" w:rsidP="0011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2B9D1E70" w:rsidR="00882A2E" w:rsidRDefault="00882A2E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C58">
          <w:rPr>
            <w:noProof/>
          </w:rPr>
          <w:t>3</w:t>
        </w:r>
        <w:r>
          <w:fldChar w:fldCharType="end"/>
        </w:r>
      </w:p>
    </w:sdtContent>
  </w:sdt>
  <w:p w14:paraId="40FB45C2" w14:textId="77777777" w:rsidR="00882A2E" w:rsidRDefault="00882A2E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DF866" w14:textId="77777777" w:rsidR="00882A2E" w:rsidRDefault="00882A2E" w:rsidP="001149FA">
      <w:r>
        <w:separator/>
      </w:r>
    </w:p>
  </w:footnote>
  <w:footnote w:type="continuationSeparator" w:id="0">
    <w:p w14:paraId="77F0041F" w14:textId="77777777" w:rsidR="00882A2E" w:rsidRDefault="00882A2E" w:rsidP="00114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F4523" w14:textId="7E254A05" w:rsidR="00882A2E" w:rsidRPr="008B7CD8" w:rsidRDefault="00882A2E" w:rsidP="002E610F">
    <w:pPr>
      <w:pStyle w:val="af7"/>
      <w:jc w:val="right"/>
      <w:rPr>
        <w:b/>
        <w:color w:val="FF0000"/>
      </w:rPr>
    </w:pPr>
    <w:r w:rsidRPr="008B7CD8">
      <w:rPr>
        <w:b/>
        <w:color w:val="FF0000"/>
      </w:rPr>
      <w:t xml:space="preserve">15022 - </w:t>
    </w:r>
    <w:r>
      <w:rPr>
        <w:b/>
        <w:color w:val="FF0000"/>
        <w:lang w:val="en-US"/>
      </w:rPr>
      <w:t>DRAFT</w:t>
    </w:r>
    <w:r w:rsidRPr="008B7CD8">
      <w:rPr>
        <w:b/>
        <w:color w:val="FF0000"/>
      </w:rPr>
      <w:t xml:space="preserve"> </w:t>
    </w:r>
    <w:r>
      <w:rPr>
        <w:b/>
        <w:color w:val="FF0000"/>
        <w:lang w:val="en-US"/>
      </w:rPr>
      <w:t>v</w:t>
    </w:r>
    <w:r w:rsidRPr="008B7CD8">
      <w:rPr>
        <w:b/>
        <w:color w:val="FF0000"/>
      </w:rPr>
      <w:t>.</w:t>
    </w:r>
    <w:r>
      <w:rPr>
        <w:b/>
        <w:color w:val="FF0000"/>
        <w:lang w:val="en-US"/>
      </w:rPr>
      <w:t>3</w:t>
    </w:r>
  </w:p>
  <w:p w14:paraId="572C792E" w14:textId="77777777" w:rsidR="00882A2E" w:rsidRPr="008B7CD8" w:rsidRDefault="00882A2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6526C1"/>
    <w:multiLevelType w:val="multilevel"/>
    <w:tmpl w:val="CB1EE26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">
    <w:nsid w:val="08E03C04"/>
    <w:multiLevelType w:val="multilevel"/>
    <w:tmpl w:val="3A5C5A6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3">
    <w:nsid w:val="0E6A18AC"/>
    <w:multiLevelType w:val="multilevel"/>
    <w:tmpl w:val="8978673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1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352A48EF"/>
    <w:multiLevelType w:val="hybridMultilevel"/>
    <w:tmpl w:val="71D43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B4872"/>
    <w:multiLevelType w:val="multilevel"/>
    <w:tmpl w:val="3E8E1BA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C169A7"/>
    <w:multiLevelType w:val="multilevel"/>
    <w:tmpl w:val="0308CD3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7">
    <w:nsid w:val="7FC04FD3"/>
    <w:multiLevelType w:val="hybridMultilevel"/>
    <w:tmpl w:val="88FA6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07D13"/>
    <w:rsid w:val="00021B69"/>
    <w:rsid w:val="00041374"/>
    <w:rsid w:val="000416B7"/>
    <w:rsid w:val="00051018"/>
    <w:rsid w:val="00052213"/>
    <w:rsid w:val="00055E6C"/>
    <w:rsid w:val="0005735B"/>
    <w:rsid w:val="0006164D"/>
    <w:rsid w:val="0006282E"/>
    <w:rsid w:val="000717D6"/>
    <w:rsid w:val="000769C6"/>
    <w:rsid w:val="00083901"/>
    <w:rsid w:val="00085DCC"/>
    <w:rsid w:val="00090677"/>
    <w:rsid w:val="000C7348"/>
    <w:rsid w:val="000D07F3"/>
    <w:rsid w:val="000E4634"/>
    <w:rsid w:val="000E590F"/>
    <w:rsid w:val="000F06EC"/>
    <w:rsid w:val="000F1B1B"/>
    <w:rsid w:val="00105F20"/>
    <w:rsid w:val="0010606C"/>
    <w:rsid w:val="001149FA"/>
    <w:rsid w:val="0013157A"/>
    <w:rsid w:val="001363E7"/>
    <w:rsid w:val="0014167C"/>
    <w:rsid w:val="00142463"/>
    <w:rsid w:val="00142D93"/>
    <w:rsid w:val="00142ED6"/>
    <w:rsid w:val="00150286"/>
    <w:rsid w:val="00155C08"/>
    <w:rsid w:val="00157176"/>
    <w:rsid w:val="00161AA9"/>
    <w:rsid w:val="00183B4F"/>
    <w:rsid w:val="001860F9"/>
    <w:rsid w:val="001936F7"/>
    <w:rsid w:val="001A551A"/>
    <w:rsid w:val="001A776E"/>
    <w:rsid w:val="001B08DA"/>
    <w:rsid w:val="001B6322"/>
    <w:rsid w:val="001C2C57"/>
    <w:rsid w:val="001C2D3F"/>
    <w:rsid w:val="001D183D"/>
    <w:rsid w:val="002110ED"/>
    <w:rsid w:val="002125F8"/>
    <w:rsid w:val="00224C41"/>
    <w:rsid w:val="002336C5"/>
    <w:rsid w:val="002437D5"/>
    <w:rsid w:val="00250DBA"/>
    <w:rsid w:val="00253D4B"/>
    <w:rsid w:val="002552E6"/>
    <w:rsid w:val="00264EDE"/>
    <w:rsid w:val="002834EA"/>
    <w:rsid w:val="00286958"/>
    <w:rsid w:val="002914C8"/>
    <w:rsid w:val="002952C0"/>
    <w:rsid w:val="002A48F2"/>
    <w:rsid w:val="002A7659"/>
    <w:rsid w:val="002A7709"/>
    <w:rsid w:val="002B0CCA"/>
    <w:rsid w:val="002B3A2B"/>
    <w:rsid w:val="002C09EE"/>
    <w:rsid w:val="002C3AE2"/>
    <w:rsid w:val="002D43AB"/>
    <w:rsid w:val="002D43C0"/>
    <w:rsid w:val="002E1494"/>
    <w:rsid w:val="002E3DBF"/>
    <w:rsid w:val="002E482A"/>
    <w:rsid w:val="002E610F"/>
    <w:rsid w:val="002F173D"/>
    <w:rsid w:val="002F2AAC"/>
    <w:rsid w:val="002F5FEA"/>
    <w:rsid w:val="00301A26"/>
    <w:rsid w:val="00305AEC"/>
    <w:rsid w:val="0031411B"/>
    <w:rsid w:val="00316CF0"/>
    <w:rsid w:val="00326DB8"/>
    <w:rsid w:val="003308BF"/>
    <w:rsid w:val="00333FF4"/>
    <w:rsid w:val="00335A5E"/>
    <w:rsid w:val="00340BB3"/>
    <w:rsid w:val="0034599B"/>
    <w:rsid w:val="003526CA"/>
    <w:rsid w:val="00355FAE"/>
    <w:rsid w:val="003579EF"/>
    <w:rsid w:val="00357A30"/>
    <w:rsid w:val="0036432F"/>
    <w:rsid w:val="00364ACC"/>
    <w:rsid w:val="00372D07"/>
    <w:rsid w:val="00373909"/>
    <w:rsid w:val="00390E3E"/>
    <w:rsid w:val="003B0987"/>
    <w:rsid w:val="003B4C6F"/>
    <w:rsid w:val="003B59B2"/>
    <w:rsid w:val="003B63D5"/>
    <w:rsid w:val="003C5304"/>
    <w:rsid w:val="003D5E2D"/>
    <w:rsid w:val="003E7C64"/>
    <w:rsid w:val="003F6ABD"/>
    <w:rsid w:val="00401891"/>
    <w:rsid w:val="00402FFC"/>
    <w:rsid w:val="00406F0F"/>
    <w:rsid w:val="00415347"/>
    <w:rsid w:val="00420CE1"/>
    <w:rsid w:val="004320D3"/>
    <w:rsid w:val="00436FF9"/>
    <w:rsid w:val="004373D6"/>
    <w:rsid w:val="004408BE"/>
    <w:rsid w:val="004521B8"/>
    <w:rsid w:val="004537BD"/>
    <w:rsid w:val="00453F6E"/>
    <w:rsid w:val="0046031F"/>
    <w:rsid w:val="00461702"/>
    <w:rsid w:val="004618C4"/>
    <w:rsid w:val="00467271"/>
    <w:rsid w:val="00470ADD"/>
    <w:rsid w:val="00471CAC"/>
    <w:rsid w:val="004742A2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C21D0"/>
    <w:rsid w:val="004C7B9D"/>
    <w:rsid w:val="004D7F5F"/>
    <w:rsid w:val="004E67F2"/>
    <w:rsid w:val="004F06DF"/>
    <w:rsid w:val="004F548D"/>
    <w:rsid w:val="004F5888"/>
    <w:rsid w:val="004F6678"/>
    <w:rsid w:val="00507E9E"/>
    <w:rsid w:val="0052264F"/>
    <w:rsid w:val="00534874"/>
    <w:rsid w:val="00546130"/>
    <w:rsid w:val="00546AAA"/>
    <w:rsid w:val="00551422"/>
    <w:rsid w:val="0056054B"/>
    <w:rsid w:val="005625B2"/>
    <w:rsid w:val="00572EC7"/>
    <w:rsid w:val="00573402"/>
    <w:rsid w:val="0057371B"/>
    <w:rsid w:val="0057408E"/>
    <w:rsid w:val="005747BD"/>
    <w:rsid w:val="0057501C"/>
    <w:rsid w:val="005751A9"/>
    <w:rsid w:val="0058017E"/>
    <w:rsid w:val="0059243B"/>
    <w:rsid w:val="005A1E10"/>
    <w:rsid w:val="005B5010"/>
    <w:rsid w:val="005B546F"/>
    <w:rsid w:val="005C185C"/>
    <w:rsid w:val="005C566A"/>
    <w:rsid w:val="005C5927"/>
    <w:rsid w:val="005C6FBC"/>
    <w:rsid w:val="005D3B5D"/>
    <w:rsid w:val="005D473B"/>
    <w:rsid w:val="005E1B69"/>
    <w:rsid w:val="005E66DA"/>
    <w:rsid w:val="005E7388"/>
    <w:rsid w:val="005F34B5"/>
    <w:rsid w:val="006019BB"/>
    <w:rsid w:val="006147D9"/>
    <w:rsid w:val="00620E68"/>
    <w:rsid w:val="0062216D"/>
    <w:rsid w:val="006227CB"/>
    <w:rsid w:val="006339DA"/>
    <w:rsid w:val="00636252"/>
    <w:rsid w:val="006371DA"/>
    <w:rsid w:val="006476C8"/>
    <w:rsid w:val="0065125A"/>
    <w:rsid w:val="00676FED"/>
    <w:rsid w:val="006A308C"/>
    <w:rsid w:val="006A440B"/>
    <w:rsid w:val="006A48DF"/>
    <w:rsid w:val="006B042F"/>
    <w:rsid w:val="006B4DB0"/>
    <w:rsid w:val="006B6817"/>
    <w:rsid w:val="006C3D20"/>
    <w:rsid w:val="006C664E"/>
    <w:rsid w:val="006F4CC1"/>
    <w:rsid w:val="00714D2B"/>
    <w:rsid w:val="00722432"/>
    <w:rsid w:val="00723FBC"/>
    <w:rsid w:val="00724E81"/>
    <w:rsid w:val="00725D3B"/>
    <w:rsid w:val="0073437B"/>
    <w:rsid w:val="00735D7D"/>
    <w:rsid w:val="007449BA"/>
    <w:rsid w:val="00745167"/>
    <w:rsid w:val="00745681"/>
    <w:rsid w:val="00752360"/>
    <w:rsid w:val="007558FB"/>
    <w:rsid w:val="00756E3E"/>
    <w:rsid w:val="00771532"/>
    <w:rsid w:val="00772C58"/>
    <w:rsid w:val="00775F33"/>
    <w:rsid w:val="00790E27"/>
    <w:rsid w:val="00791957"/>
    <w:rsid w:val="0079533E"/>
    <w:rsid w:val="007A25B0"/>
    <w:rsid w:val="007A7434"/>
    <w:rsid w:val="007B03CC"/>
    <w:rsid w:val="007B419A"/>
    <w:rsid w:val="007B44B7"/>
    <w:rsid w:val="007C52E8"/>
    <w:rsid w:val="007D3CAF"/>
    <w:rsid w:val="007D3FF7"/>
    <w:rsid w:val="007D44A1"/>
    <w:rsid w:val="007D7675"/>
    <w:rsid w:val="007F0872"/>
    <w:rsid w:val="00805E40"/>
    <w:rsid w:val="00823945"/>
    <w:rsid w:val="00847258"/>
    <w:rsid w:val="008508D8"/>
    <w:rsid w:val="00853844"/>
    <w:rsid w:val="008743BE"/>
    <w:rsid w:val="00882A2E"/>
    <w:rsid w:val="00883277"/>
    <w:rsid w:val="00884BD1"/>
    <w:rsid w:val="00886EFB"/>
    <w:rsid w:val="008904F3"/>
    <w:rsid w:val="00894FA9"/>
    <w:rsid w:val="008950CA"/>
    <w:rsid w:val="008960FD"/>
    <w:rsid w:val="008A44AD"/>
    <w:rsid w:val="008A6A2E"/>
    <w:rsid w:val="008B7636"/>
    <w:rsid w:val="008B7CD8"/>
    <w:rsid w:val="008C0483"/>
    <w:rsid w:val="008C149A"/>
    <w:rsid w:val="008C3942"/>
    <w:rsid w:val="008D5148"/>
    <w:rsid w:val="008E4B59"/>
    <w:rsid w:val="008E5F6E"/>
    <w:rsid w:val="008F0FA7"/>
    <w:rsid w:val="008F2079"/>
    <w:rsid w:val="008F6BA5"/>
    <w:rsid w:val="00910A33"/>
    <w:rsid w:val="00911AC9"/>
    <w:rsid w:val="00920D48"/>
    <w:rsid w:val="00921781"/>
    <w:rsid w:val="009363C6"/>
    <w:rsid w:val="00941938"/>
    <w:rsid w:val="0094352A"/>
    <w:rsid w:val="0095253B"/>
    <w:rsid w:val="00971279"/>
    <w:rsid w:val="0097189F"/>
    <w:rsid w:val="0097771C"/>
    <w:rsid w:val="00980215"/>
    <w:rsid w:val="00981372"/>
    <w:rsid w:val="00985B9F"/>
    <w:rsid w:val="00991784"/>
    <w:rsid w:val="009924FC"/>
    <w:rsid w:val="00997179"/>
    <w:rsid w:val="009A1065"/>
    <w:rsid w:val="009A5C78"/>
    <w:rsid w:val="009A6273"/>
    <w:rsid w:val="009B2529"/>
    <w:rsid w:val="009B605B"/>
    <w:rsid w:val="009C2D0D"/>
    <w:rsid w:val="009D020D"/>
    <w:rsid w:val="009D7A67"/>
    <w:rsid w:val="009D7EC9"/>
    <w:rsid w:val="009E0C4A"/>
    <w:rsid w:val="009F6C05"/>
    <w:rsid w:val="00A046FF"/>
    <w:rsid w:val="00A07F83"/>
    <w:rsid w:val="00A11642"/>
    <w:rsid w:val="00A15217"/>
    <w:rsid w:val="00A2550E"/>
    <w:rsid w:val="00A42FA2"/>
    <w:rsid w:val="00A44789"/>
    <w:rsid w:val="00A503EF"/>
    <w:rsid w:val="00A51906"/>
    <w:rsid w:val="00A52791"/>
    <w:rsid w:val="00A576BA"/>
    <w:rsid w:val="00A605C3"/>
    <w:rsid w:val="00A8166A"/>
    <w:rsid w:val="00A86B58"/>
    <w:rsid w:val="00A92656"/>
    <w:rsid w:val="00A94D6A"/>
    <w:rsid w:val="00AA144C"/>
    <w:rsid w:val="00AB1F0C"/>
    <w:rsid w:val="00AB36F6"/>
    <w:rsid w:val="00AB516C"/>
    <w:rsid w:val="00AB5728"/>
    <w:rsid w:val="00AC4F49"/>
    <w:rsid w:val="00AD3C58"/>
    <w:rsid w:val="00AD584E"/>
    <w:rsid w:val="00AD709C"/>
    <w:rsid w:val="00AF0416"/>
    <w:rsid w:val="00AF6D88"/>
    <w:rsid w:val="00B179AD"/>
    <w:rsid w:val="00B22C8C"/>
    <w:rsid w:val="00B24615"/>
    <w:rsid w:val="00B26016"/>
    <w:rsid w:val="00B3042F"/>
    <w:rsid w:val="00B35C3B"/>
    <w:rsid w:val="00B5122B"/>
    <w:rsid w:val="00B5265F"/>
    <w:rsid w:val="00B552CE"/>
    <w:rsid w:val="00B660AA"/>
    <w:rsid w:val="00B672DE"/>
    <w:rsid w:val="00B73AE5"/>
    <w:rsid w:val="00B75D14"/>
    <w:rsid w:val="00B81701"/>
    <w:rsid w:val="00B827D1"/>
    <w:rsid w:val="00B86D19"/>
    <w:rsid w:val="00B958ED"/>
    <w:rsid w:val="00B96176"/>
    <w:rsid w:val="00B967C4"/>
    <w:rsid w:val="00BA5999"/>
    <w:rsid w:val="00BB3E89"/>
    <w:rsid w:val="00BB6EC0"/>
    <w:rsid w:val="00BD31CC"/>
    <w:rsid w:val="00BD3485"/>
    <w:rsid w:val="00BD40AE"/>
    <w:rsid w:val="00BE003C"/>
    <w:rsid w:val="00BE644F"/>
    <w:rsid w:val="00BF4AB9"/>
    <w:rsid w:val="00BF57EE"/>
    <w:rsid w:val="00C12FF9"/>
    <w:rsid w:val="00C15C94"/>
    <w:rsid w:val="00C15DE4"/>
    <w:rsid w:val="00C22273"/>
    <w:rsid w:val="00C23FB0"/>
    <w:rsid w:val="00C34C7D"/>
    <w:rsid w:val="00C36AA5"/>
    <w:rsid w:val="00C416F9"/>
    <w:rsid w:val="00C45D2F"/>
    <w:rsid w:val="00C4770A"/>
    <w:rsid w:val="00C6046F"/>
    <w:rsid w:val="00C70E0B"/>
    <w:rsid w:val="00C86413"/>
    <w:rsid w:val="00C915AC"/>
    <w:rsid w:val="00C95ECF"/>
    <w:rsid w:val="00CA0816"/>
    <w:rsid w:val="00CA13C6"/>
    <w:rsid w:val="00CC0B9E"/>
    <w:rsid w:val="00CC3A21"/>
    <w:rsid w:val="00CC4CD1"/>
    <w:rsid w:val="00CD1A70"/>
    <w:rsid w:val="00CD685C"/>
    <w:rsid w:val="00CF09E2"/>
    <w:rsid w:val="00CF60D3"/>
    <w:rsid w:val="00D0063C"/>
    <w:rsid w:val="00D05605"/>
    <w:rsid w:val="00D21ED1"/>
    <w:rsid w:val="00D22AC6"/>
    <w:rsid w:val="00D32CCA"/>
    <w:rsid w:val="00D433F7"/>
    <w:rsid w:val="00D43466"/>
    <w:rsid w:val="00D51BB6"/>
    <w:rsid w:val="00D577A3"/>
    <w:rsid w:val="00D73F22"/>
    <w:rsid w:val="00D74398"/>
    <w:rsid w:val="00D81B5B"/>
    <w:rsid w:val="00D91BDC"/>
    <w:rsid w:val="00DA3F52"/>
    <w:rsid w:val="00DA46C9"/>
    <w:rsid w:val="00DB0937"/>
    <w:rsid w:val="00DC251B"/>
    <w:rsid w:val="00DC6747"/>
    <w:rsid w:val="00DD2A34"/>
    <w:rsid w:val="00DD5284"/>
    <w:rsid w:val="00DE760D"/>
    <w:rsid w:val="00DF0997"/>
    <w:rsid w:val="00DF09A8"/>
    <w:rsid w:val="00DF5E60"/>
    <w:rsid w:val="00E01A99"/>
    <w:rsid w:val="00E06AC0"/>
    <w:rsid w:val="00E07403"/>
    <w:rsid w:val="00E07DEF"/>
    <w:rsid w:val="00E12877"/>
    <w:rsid w:val="00E1367A"/>
    <w:rsid w:val="00E16D44"/>
    <w:rsid w:val="00E21D15"/>
    <w:rsid w:val="00E31AE6"/>
    <w:rsid w:val="00E33F8F"/>
    <w:rsid w:val="00E40799"/>
    <w:rsid w:val="00E479D1"/>
    <w:rsid w:val="00E511F2"/>
    <w:rsid w:val="00E86593"/>
    <w:rsid w:val="00E9014B"/>
    <w:rsid w:val="00EB0778"/>
    <w:rsid w:val="00EB6C22"/>
    <w:rsid w:val="00EC2455"/>
    <w:rsid w:val="00ED0984"/>
    <w:rsid w:val="00EE257D"/>
    <w:rsid w:val="00EE27E3"/>
    <w:rsid w:val="00EE6587"/>
    <w:rsid w:val="00EF54CF"/>
    <w:rsid w:val="00EF6706"/>
    <w:rsid w:val="00EF7AE5"/>
    <w:rsid w:val="00F00E7F"/>
    <w:rsid w:val="00F01E72"/>
    <w:rsid w:val="00F0456B"/>
    <w:rsid w:val="00F078F2"/>
    <w:rsid w:val="00F15B63"/>
    <w:rsid w:val="00F17663"/>
    <w:rsid w:val="00F23E01"/>
    <w:rsid w:val="00F2490C"/>
    <w:rsid w:val="00F3284F"/>
    <w:rsid w:val="00F33DAF"/>
    <w:rsid w:val="00F36B74"/>
    <w:rsid w:val="00F36EE2"/>
    <w:rsid w:val="00F41856"/>
    <w:rsid w:val="00F42307"/>
    <w:rsid w:val="00F42B4C"/>
    <w:rsid w:val="00F452D8"/>
    <w:rsid w:val="00F46F91"/>
    <w:rsid w:val="00F52467"/>
    <w:rsid w:val="00F563A0"/>
    <w:rsid w:val="00F72221"/>
    <w:rsid w:val="00F81939"/>
    <w:rsid w:val="00F871D5"/>
    <w:rsid w:val="00F877F1"/>
    <w:rsid w:val="00F92389"/>
    <w:rsid w:val="00F93168"/>
    <w:rsid w:val="00F95625"/>
    <w:rsid w:val="00FA61F2"/>
    <w:rsid w:val="00FB7878"/>
    <w:rsid w:val="00FC5FFF"/>
    <w:rsid w:val="00FC66BC"/>
    <w:rsid w:val="00FD54EA"/>
    <w:rsid w:val="00FE07C1"/>
    <w:rsid w:val="00FE10E8"/>
    <w:rsid w:val="00FF297E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9D020D"/>
    <w:pPr>
      <w:numPr>
        <w:numId w:val="3"/>
      </w:numPr>
      <w:suppressAutoHyphens/>
      <w:ind w:left="0" w:firstLine="709"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4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iCs/>
      <w:color w:val="00000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iCs/>
      <w:color w:val="000000"/>
      <w:sz w:val="24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D07F3"/>
    <w:pPr>
      <w:numPr>
        <w:numId w:val="0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iCs w:val="0"/>
      <w:snapToGrid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07F3"/>
    <w:rPr>
      <w:rFonts w:ascii="Courier New" w:eastAsia="Times New Roman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9D020D"/>
    <w:pPr>
      <w:numPr>
        <w:numId w:val="3"/>
      </w:numPr>
      <w:suppressAutoHyphens/>
      <w:ind w:left="0" w:firstLine="709"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4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iCs/>
      <w:color w:val="00000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iCs/>
      <w:color w:val="000000"/>
      <w:sz w:val="24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D07F3"/>
    <w:pPr>
      <w:numPr>
        <w:numId w:val="0"/>
      </w:num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iCs w:val="0"/>
      <w:snapToGrid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07F3"/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98FC2-2C79-46D3-AD16-D6E9F5376123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A94263-6478-4776-9FEE-926B76A06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8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11319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Draft 3</cp:lastModifiedBy>
  <cp:revision>63</cp:revision>
  <dcterms:created xsi:type="dcterms:W3CDTF">2016-02-19T17:27:00Z</dcterms:created>
  <dcterms:modified xsi:type="dcterms:W3CDTF">2016-06-02T12:22:00Z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