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8EE" w:rsidRPr="00FF48EE" w:rsidRDefault="00FF48EE" w:rsidP="00FF48EE">
      <w:pPr>
        <w:pStyle w:val="ConsPlusNormal"/>
        <w:spacing w:after="120"/>
        <w:ind w:left="5387"/>
        <w:rPr>
          <w:b/>
          <w:sz w:val="28"/>
          <w:szCs w:val="28"/>
        </w:rPr>
      </w:pPr>
      <w:r w:rsidRPr="00FF48EE">
        <w:rPr>
          <w:b/>
          <w:sz w:val="28"/>
          <w:szCs w:val="28"/>
        </w:rPr>
        <w:t>Приложение</w:t>
      </w:r>
    </w:p>
    <w:p w:rsidR="00130E52" w:rsidRPr="00A75536" w:rsidRDefault="00A75536" w:rsidP="00FF48EE">
      <w:pPr>
        <w:pStyle w:val="ConsPlusNormal"/>
        <w:ind w:left="5387"/>
        <w:rPr>
          <w:b/>
          <w:sz w:val="24"/>
          <w:szCs w:val="24"/>
        </w:rPr>
      </w:pPr>
      <w:r w:rsidRPr="00A75536">
        <w:rPr>
          <w:b/>
          <w:sz w:val="24"/>
          <w:szCs w:val="24"/>
        </w:rPr>
        <w:t>к пис</w:t>
      </w:r>
      <w:r w:rsidR="00FF48EE">
        <w:rPr>
          <w:b/>
          <w:sz w:val="24"/>
          <w:szCs w:val="24"/>
        </w:rPr>
        <w:t xml:space="preserve">ьму №_________________ </w:t>
      </w:r>
      <w:proofErr w:type="gramStart"/>
      <w:r w:rsidR="00FF48EE">
        <w:rPr>
          <w:b/>
          <w:sz w:val="24"/>
          <w:szCs w:val="24"/>
        </w:rPr>
        <w:t>от</w:t>
      </w:r>
      <w:proofErr w:type="gramEnd"/>
      <w:r w:rsidR="00FF48EE">
        <w:rPr>
          <w:b/>
          <w:sz w:val="24"/>
          <w:szCs w:val="24"/>
        </w:rPr>
        <w:t xml:space="preserve"> __</w:t>
      </w:r>
      <w:r w:rsidRPr="00A75536">
        <w:rPr>
          <w:b/>
          <w:sz w:val="24"/>
          <w:szCs w:val="24"/>
        </w:rPr>
        <w:t>________</w:t>
      </w:r>
    </w:p>
    <w:p w:rsidR="00130E52" w:rsidRPr="00916A91" w:rsidRDefault="00130E52">
      <w:pPr>
        <w:pStyle w:val="ConsPlusNormal"/>
        <w:pBdr>
          <w:top w:val="single" w:sz="6" w:space="0" w:color="auto"/>
        </w:pBdr>
        <w:spacing w:before="100" w:after="100"/>
        <w:jc w:val="both"/>
        <w:rPr>
          <w:sz w:val="24"/>
          <w:szCs w:val="24"/>
        </w:rPr>
      </w:pPr>
    </w:p>
    <w:p w:rsidR="00130E52" w:rsidRPr="00916A91" w:rsidRDefault="00130E52">
      <w:pPr>
        <w:pStyle w:val="ConsPlusNormal"/>
        <w:jc w:val="both"/>
        <w:rPr>
          <w:sz w:val="24"/>
          <w:szCs w:val="24"/>
        </w:rPr>
      </w:pPr>
    </w:p>
    <w:p w:rsidR="00130E52" w:rsidRPr="00916A91" w:rsidRDefault="00130E52">
      <w:pPr>
        <w:pStyle w:val="ConsPlusTitle"/>
        <w:jc w:val="center"/>
        <w:rPr>
          <w:sz w:val="24"/>
          <w:szCs w:val="24"/>
        </w:rPr>
      </w:pPr>
      <w:r w:rsidRPr="00916A91">
        <w:rPr>
          <w:sz w:val="24"/>
          <w:szCs w:val="24"/>
        </w:rPr>
        <w:t>ЦЕНТРАЛЬНЫЙ БАНК РОССИЙСКОЙ ФЕДЕРАЦИИ</w:t>
      </w:r>
    </w:p>
    <w:p w:rsidR="00130E52" w:rsidRPr="00916A91" w:rsidRDefault="00130E52">
      <w:pPr>
        <w:pStyle w:val="ConsPlusTitle"/>
        <w:jc w:val="center"/>
        <w:rPr>
          <w:sz w:val="24"/>
          <w:szCs w:val="24"/>
        </w:rPr>
      </w:pPr>
    </w:p>
    <w:p w:rsidR="00130E52" w:rsidRPr="00916A91" w:rsidRDefault="00130E52">
      <w:pPr>
        <w:pStyle w:val="ConsPlusTitle"/>
        <w:jc w:val="center"/>
        <w:rPr>
          <w:sz w:val="24"/>
          <w:szCs w:val="24"/>
        </w:rPr>
      </w:pPr>
      <w:r w:rsidRPr="00916A91">
        <w:rPr>
          <w:sz w:val="24"/>
          <w:szCs w:val="24"/>
        </w:rPr>
        <w:t>1 июня 2016 г. N 546-П</w:t>
      </w:r>
    </w:p>
    <w:p w:rsidR="00130E52" w:rsidRPr="00916A91" w:rsidRDefault="00130E52">
      <w:pPr>
        <w:pStyle w:val="ConsPlusTitle"/>
        <w:jc w:val="center"/>
        <w:rPr>
          <w:sz w:val="24"/>
          <w:szCs w:val="24"/>
        </w:rPr>
      </w:pPr>
    </w:p>
    <w:p w:rsidR="00130E52" w:rsidRPr="00916A91" w:rsidRDefault="00130E52">
      <w:pPr>
        <w:pStyle w:val="ConsPlusTitle"/>
        <w:jc w:val="center"/>
        <w:rPr>
          <w:sz w:val="24"/>
          <w:szCs w:val="24"/>
        </w:rPr>
      </w:pPr>
      <w:r w:rsidRPr="00916A91">
        <w:rPr>
          <w:sz w:val="24"/>
          <w:szCs w:val="24"/>
        </w:rPr>
        <w:t>ПОЛОЖЕНИЕ</w:t>
      </w:r>
    </w:p>
    <w:p w:rsidR="00130E52" w:rsidRPr="00916A91" w:rsidRDefault="00130E52">
      <w:pPr>
        <w:pStyle w:val="ConsPlusTitle"/>
        <w:jc w:val="center"/>
        <w:rPr>
          <w:sz w:val="24"/>
          <w:szCs w:val="24"/>
        </w:rPr>
      </w:pPr>
      <w:r w:rsidRPr="00916A91">
        <w:rPr>
          <w:sz w:val="24"/>
          <w:szCs w:val="24"/>
        </w:rPr>
        <w:t>О ПЕРЕЧНЕ ИНФОРМАЦИИ, СВЯЗАННОЙ С ОСУЩЕСТВЛЕНИЕМ</w:t>
      </w:r>
    </w:p>
    <w:p w:rsidR="00130E52" w:rsidRPr="00916A91" w:rsidRDefault="00130E52">
      <w:pPr>
        <w:pStyle w:val="ConsPlusTitle"/>
        <w:jc w:val="center"/>
        <w:rPr>
          <w:sz w:val="24"/>
          <w:szCs w:val="24"/>
        </w:rPr>
      </w:pPr>
      <w:r w:rsidRPr="00916A91">
        <w:rPr>
          <w:sz w:val="24"/>
          <w:szCs w:val="24"/>
        </w:rPr>
        <w:t xml:space="preserve">ПРАВ ПО ЦЕННЫМ БУМАГАМ, </w:t>
      </w:r>
      <w:proofErr w:type="gramStart"/>
      <w:r w:rsidRPr="00916A91">
        <w:rPr>
          <w:sz w:val="24"/>
          <w:szCs w:val="24"/>
        </w:rPr>
        <w:t>ПРЕДОСТАВЛЯЕМОЙ</w:t>
      </w:r>
      <w:proofErr w:type="gramEnd"/>
      <w:r w:rsidRPr="00916A91">
        <w:rPr>
          <w:sz w:val="24"/>
          <w:szCs w:val="24"/>
        </w:rPr>
        <w:t xml:space="preserve"> ЭМИТЕНТАМИ</w:t>
      </w:r>
    </w:p>
    <w:p w:rsidR="00130E52" w:rsidRPr="00916A91" w:rsidRDefault="00130E52">
      <w:pPr>
        <w:pStyle w:val="ConsPlusTitle"/>
        <w:jc w:val="center"/>
        <w:rPr>
          <w:sz w:val="24"/>
          <w:szCs w:val="24"/>
        </w:rPr>
      </w:pPr>
      <w:r w:rsidRPr="00916A91">
        <w:rPr>
          <w:sz w:val="24"/>
          <w:szCs w:val="24"/>
        </w:rPr>
        <w:t xml:space="preserve">ЦЕНТРАЛЬНОМУ ДЕПОЗИТАРИЮ, </w:t>
      </w:r>
      <w:proofErr w:type="gramStart"/>
      <w:r w:rsidRPr="00916A91">
        <w:rPr>
          <w:sz w:val="24"/>
          <w:szCs w:val="24"/>
        </w:rPr>
        <w:t>ПОРЯДКЕ</w:t>
      </w:r>
      <w:proofErr w:type="gramEnd"/>
      <w:r w:rsidRPr="00916A91">
        <w:rPr>
          <w:sz w:val="24"/>
          <w:szCs w:val="24"/>
        </w:rPr>
        <w:t xml:space="preserve"> И СРОКАХ</w:t>
      </w:r>
    </w:p>
    <w:p w:rsidR="00130E52" w:rsidRPr="00916A91" w:rsidRDefault="00130E52">
      <w:pPr>
        <w:pStyle w:val="ConsPlusTitle"/>
        <w:jc w:val="center"/>
        <w:rPr>
          <w:sz w:val="24"/>
          <w:szCs w:val="24"/>
        </w:rPr>
      </w:pPr>
      <w:r w:rsidRPr="00916A91">
        <w:rPr>
          <w:sz w:val="24"/>
          <w:szCs w:val="24"/>
        </w:rPr>
        <w:t>ЕЕ ПРЕДОСТАВЛЕНИЯ, А ТАКЖЕ О ТРЕБОВАНИЯХ</w:t>
      </w:r>
    </w:p>
    <w:p w:rsidR="00130E52" w:rsidRPr="00916A91" w:rsidRDefault="00130E52">
      <w:pPr>
        <w:pStyle w:val="ConsPlusTitle"/>
        <w:jc w:val="center"/>
        <w:rPr>
          <w:sz w:val="24"/>
          <w:szCs w:val="24"/>
        </w:rPr>
      </w:pPr>
      <w:r w:rsidRPr="00916A91">
        <w:rPr>
          <w:sz w:val="24"/>
          <w:szCs w:val="24"/>
        </w:rPr>
        <w:t>К ПОРЯДКУ ПРЕДОСТАВЛЕНИЯ ЦЕНТРАЛЬНЫМ</w:t>
      </w:r>
    </w:p>
    <w:p w:rsidR="00130E52" w:rsidRPr="00916A91" w:rsidRDefault="00130E52">
      <w:pPr>
        <w:pStyle w:val="ConsPlusTitle"/>
        <w:jc w:val="center"/>
        <w:rPr>
          <w:sz w:val="24"/>
          <w:szCs w:val="24"/>
        </w:rPr>
      </w:pPr>
      <w:r w:rsidRPr="00916A91">
        <w:rPr>
          <w:sz w:val="24"/>
          <w:szCs w:val="24"/>
        </w:rPr>
        <w:t>ДЕПОЗИТАРИЕМ ДОСТУПА К ТАКОЙ ИНФОРМАЦИИ</w:t>
      </w:r>
    </w:p>
    <w:p w:rsidR="00130E52" w:rsidRPr="00916A91" w:rsidRDefault="00130E52">
      <w:pPr>
        <w:pStyle w:val="ConsPlusNormal"/>
        <w:jc w:val="both"/>
        <w:rPr>
          <w:sz w:val="24"/>
          <w:szCs w:val="24"/>
        </w:rPr>
      </w:pPr>
    </w:p>
    <w:p w:rsidR="00130E52" w:rsidRPr="00916A91" w:rsidRDefault="00130E52">
      <w:pPr>
        <w:pStyle w:val="ConsPlusNormal"/>
        <w:ind w:firstLine="540"/>
        <w:jc w:val="both"/>
        <w:rPr>
          <w:sz w:val="24"/>
          <w:szCs w:val="24"/>
        </w:rPr>
      </w:pPr>
      <w:proofErr w:type="gramStart"/>
      <w:r w:rsidRPr="00916A91">
        <w:rPr>
          <w:sz w:val="24"/>
          <w:szCs w:val="24"/>
        </w:rPr>
        <w:t xml:space="preserve">Настоящее Положение на основании </w:t>
      </w:r>
      <w:hyperlink r:id="rId9" w:history="1">
        <w:r w:rsidRPr="00916A91">
          <w:rPr>
            <w:color w:val="0000FF"/>
            <w:sz w:val="24"/>
            <w:szCs w:val="24"/>
          </w:rPr>
          <w:t>пунктов 1</w:t>
        </w:r>
      </w:hyperlink>
      <w:r w:rsidRPr="00916A91">
        <w:rPr>
          <w:sz w:val="24"/>
          <w:szCs w:val="24"/>
        </w:rPr>
        <w:t xml:space="preserve"> и </w:t>
      </w:r>
      <w:hyperlink r:id="rId10" w:history="1">
        <w:r w:rsidRPr="00916A91">
          <w:rPr>
            <w:color w:val="0000FF"/>
            <w:sz w:val="24"/>
            <w:szCs w:val="24"/>
          </w:rPr>
          <w:t>3 статьи 30.3</w:t>
        </w:r>
      </w:hyperlink>
      <w:r w:rsidRPr="00916A91">
        <w:rPr>
          <w:sz w:val="24"/>
          <w:szCs w:val="24"/>
        </w:rPr>
        <w:t xml:space="preserve"> Федерального закона от 22 апреля 1996 года N 39-ФЗ "О рынке ценных бумаг" (Собрание законодательства Российской Федерации, 1996, N 17, ст. 1918; 2001, N 33, ст. 3424; 2002, N 52, ст. 5141; 2004, N 27, ст. 2711; N 31, ст. 3225;</w:t>
      </w:r>
      <w:proofErr w:type="gramEnd"/>
      <w:r w:rsidRPr="00916A91">
        <w:rPr>
          <w:sz w:val="24"/>
          <w:szCs w:val="24"/>
        </w:rPr>
        <w:t xml:space="preserve"> </w:t>
      </w:r>
      <w:proofErr w:type="gramStart"/>
      <w:r w:rsidRPr="00916A91">
        <w:rPr>
          <w:sz w:val="24"/>
          <w:szCs w:val="24"/>
        </w:rPr>
        <w:t>2005, N 11, ст. 900; N 25, ст. 2426; 2006, N 1, ст. 5; N 2, ст. 172; N 17, ст. 1780; N 31, ст. 3437; N 43, ст. 4412; 2007, N 1, ст. 45; N 18, ст. 2117; N 22, ст. 2563; N 41, ст. 4845; N 50, ст. 6247;</w:t>
      </w:r>
      <w:proofErr w:type="gramEnd"/>
      <w:r w:rsidRPr="00916A91">
        <w:rPr>
          <w:sz w:val="24"/>
          <w:szCs w:val="24"/>
        </w:rPr>
        <w:t xml:space="preserve"> </w:t>
      </w:r>
      <w:proofErr w:type="gramStart"/>
      <w:r w:rsidRPr="00916A91">
        <w:rPr>
          <w:sz w:val="24"/>
          <w:szCs w:val="24"/>
        </w:rPr>
        <w:t>2008, N 52, ст. 6221; 2009, N 1, ст. 28; N 18, ст. 2154; N 23, ст. 2770; N 29, ст. 3642; N 48, ст. 5731; N 52, ст. 6428; 2010, N 17, ст. 1988; N 31, ст. 4193; N 41, ст. 5193; 2011, N 7, ст. 905; N 23, ст. 3262;</w:t>
      </w:r>
      <w:proofErr w:type="gramEnd"/>
      <w:r w:rsidRPr="00916A91">
        <w:rPr>
          <w:sz w:val="24"/>
          <w:szCs w:val="24"/>
        </w:rPr>
        <w:t xml:space="preserve"> N 27, ст. 3880; N 29, ст. 4291; N 48, ст. 6728; N 49, ст. 7040; N 50, ст. 7357; 2012, N 25, ст. 3269; N 31, ст. 4334; N 53, ст. 7607; 2013, N 26, ст. 3207; N 30, ст. 4043, ст. 4082, ст. 4084; N 51, ст. 6699; N 52, ст. 6985; 2014, N 30, ст. 4219; 2015, N 1, ст. 13; N 14, ст. 2022; N 27, ст. 4001; N 29, ст. 4348, ст. 4349, ст. 4357; 2016, N 1, ст. 81) (далее - Федеральный закон "О рынке ценных бумаг") устанавливает:</w:t>
      </w:r>
    </w:p>
    <w:p w:rsidR="00130E52" w:rsidRPr="00916A91" w:rsidRDefault="00130E52">
      <w:pPr>
        <w:pStyle w:val="ConsPlusNormal"/>
        <w:ind w:firstLine="540"/>
        <w:jc w:val="both"/>
        <w:rPr>
          <w:sz w:val="24"/>
          <w:szCs w:val="24"/>
        </w:rPr>
      </w:pPr>
      <w:r w:rsidRPr="00916A91">
        <w:rPr>
          <w:sz w:val="24"/>
          <w:szCs w:val="24"/>
        </w:rPr>
        <w:t>перечень информации, связанной с осуществлением прав по ценным бумагам, предоставляемой эмитентами центральному депозитарию, а также порядок и сроки предоставления такой информации;</w:t>
      </w:r>
    </w:p>
    <w:p w:rsidR="00130E52" w:rsidRPr="00916A91" w:rsidRDefault="00130E52">
      <w:pPr>
        <w:pStyle w:val="ConsPlusNormal"/>
        <w:ind w:firstLine="540"/>
        <w:jc w:val="both"/>
        <w:rPr>
          <w:sz w:val="24"/>
          <w:szCs w:val="24"/>
        </w:rPr>
      </w:pPr>
      <w:r w:rsidRPr="00916A91">
        <w:rPr>
          <w:sz w:val="24"/>
          <w:szCs w:val="24"/>
        </w:rPr>
        <w:t>требования к порядку предоставления центральным депозитарием доступа к предоставленной ему эмитентами информации, связанной с осуществлением прав по ценным бумагам.</w:t>
      </w:r>
    </w:p>
    <w:p w:rsidR="00130E52" w:rsidRPr="00916A91" w:rsidRDefault="00130E52">
      <w:pPr>
        <w:pStyle w:val="ConsPlusNormal"/>
        <w:jc w:val="both"/>
        <w:rPr>
          <w:sz w:val="24"/>
          <w:szCs w:val="24"/>
        </w:rPr>
      </w:pPr>
    </w:p>
    <w:p w:rsidR="00130E52" w:rsidRPr="00916A91" w:rsidRDefault="00130E52">
      <w:pPr>
        <w:pStyle w:val="ConsPlusNormal"/>
        <w:ind w:firstLine="540"/>
        <w:jc w:val="both"/>
        <w:outlineLvl w:val="0"/>
        <w:rPr>
          <w:sz w:val="24"/>
          <w:szCs w:val="24"/>
        </w:rPr>
      </w:pPr>
      <w:r w:rsidRPr="00916A91">
        <w:rPr>
          <w:sz w:val="24"/>
          <w:szCs w:val="24"/>
        </w:rPr>
        <w:t>Раздел I. Общие положения</w:t>
      </w:r>
    </w:p>
    <w:p w:rsidR="00130E52" w:rsidRPr="00916A91" w:rsidRDefault="00130E52">
      <w:pPr>
        <w:pStyle w:val="ConsPlusNormal"/>
        <w:jc w:val="both"/>
        <w:rPr>
          <w:sz w:val="24"/>
          <w:szCs w:val="24"/>
        </w:rPr>
      </w:pPr>
    </w:p>
    <w:p w:rsidR="00130E52" w:rsidRPr="00916A91" w:rsidRDefault="00130E52">
      <w:pPr>
        <w:pStyle w:val="ConsPlusNormal"/>
        <w:ind w:firstLine="540"/>
        <w:jc w:val="both"/>
        <w:outlineLvl w:val="1"/>
        <w:rPr>
          <w:sz w:val="24"/>
          <w:szCs w:val="24"/>
        </w:rPr>
      </w:pPr>
      <w:r w:rsidRPr="00916A91">
        <w:rPr>
          <w:sz w:val="24"/>
          <w:szCs w:val="24"/>
        </w:rPr>
        <w:t>Глава 1. Предмет и сфера регулирования</w:t>
      </w:r>
    </w:p>
    <w:p w:rsidR="00130E52" w:rsidRPr="00916A91" w:rsidRDefault="00130E52">
      <w:pPr>
        <w:pStyle w:val="ConsPlusNormal"/>
        <w:jc w:val="both"/>
        <w:rPr>
          <w:sz w:val="24"/>
          <w:szCs w:val="24"/>
        </w:rPr>
      </w:pPr>
    </w:p>
    <w:p w:rsidR="00130E52" w:rsidRPr="00916A91" w:rsidRDefault="00130E52">
      <w:pPr>
        <w:pStyle w:val="ConsPlusNormal"/>
        <w:ind w:firstLine="540"/>
        <w:jc w:val="both"/>
        <w:rPr>
          <w:sz w:val="24"/>
          <w:szCs w:val="24"/>
        </w:rPr>
      </w:pPr>
      <w:r w:rsidRPr="00916A91">
        <w:rPr>
          <w:sz w:val="24"/>
          <w:szCs w:val="24"/>
        </w:rPr>
        <w:t>1.1. Информацию, предусмотренную настоящим Положением, центральному депозитарию предоставляют:</w:t>
      </w:r>
    </w:p>
    <w:p w:rsidR="00130E52" w:rsidRPr="00916A91" w:rsidRDefault="00130E52">
      <w:pPr>
        <w:pStyle w:val="ConsPlusNormal"/>
        <w:ind w:firstLine="540"/>
        <w:jc w:val="both"/>
        <w:rPr>
          <w:sz w:val="24"/>
          <w:szCs w:val="24"/>
        </w:rPr>
      </w:pPr>
      <w:bookmarkStart w:id="0" w:name="P25"/>
      <w:bookmarkEnd w:id="0"/>
      <w:r w:rsidRPr="00916A91">
        <w:rPr>
          <w:sz w:val="24"/>
          <w:szCs w:val="24"/>
        </w:rPr>
        <w:t>эмитенты, в реестре владельцев ценных бумаг которых центральному депозитарию открыт лицевой счет номинального держателя центрального депозитария;</w:t>
      </w:r>
    </w:p>
    <w:p w:rsidR="00130E52" w:rsidRPr="00916A91" w:rsidRDefault="00130E52">
      <w:pPr>
        <w:pStyle w:val="ConsPlusNormal"/>
        <w:ind w:firstLine="540"/>
        <w:jc w:val="both"/>
        <w:rPr>
          <w:sz w:val="24"/>
          <w:szCs w:val="24"/>
        </w:rPr>
      </w:pPr>
      <w:bookmarkStart w:id="1" w:name="P26"/>
      <w:bookmarkEnd w:id="1"/>
      <w:r w:rsidRPr="00916A91">
        <w:rPr>
          <w:sz w:val="24"/>
          <w:szCs w:val="24"/>
        </w:rPr>
        <w:t>эмитенты облигаций на предъявителя с обязательным централизованным хранением, если лицом, осуществляющим обязательное централизованное хранение таких облигаций, является центральный депозитарий;</w:t>
      </w:r>
    </w:p>
    <w:p w:rsidR="00130E52" w:rsidRPr="00916A91" w:rsidRDefault="00130E52">
      <w:pPr>
        <w:pStyle w:val="ConsPlusNormal"/>
        <w:ind w:firstLine="540"/>
        <w:jc w:val="both"/>
        <w:rPr>
          <w:sz w:val="24"/>
          <w:szCs w:val="24"/>
        </w:rPr>
      </w:pPr>
      <w:r w:rsidRPr="00916A91">
        <w:rPr>
          <w:sz w:val="24"/>
          <w:szCs w:val="24"/>
        </w:rPr>
        <w:t xml:space="preserve">эмитенты, не указанные в </w:t>
      </w:r>
      <w:hyperlink w:anchor="P25" w:history="1">
        <w:r w:rsidRPr="00916A91">
          <w:rPr>
            <w:color w:val="0000FF"/>
            <w:sz w:val="24"/>
            <w:szCs w:val="24"/>
          </w:rPr>
          <w:t>абзацах втором</w:t>
        </w:r>
      </w:hyperlink>
      <w:r w:rsidRPr="00916A91">
        <w:rPr>
          <w:sz w:val="24"/>
          <w:szCs w:val="24"/>
        </w:rPr>
        <w:t xml:space="preserve"> и </w:t>
      </w:r>
      <w:hyperlink w:anchor="P26" w:history="1">
        <w:r w:rsidRPr="00916A91">
          <w:rPr>
            <w:color w:val="0000FF"/>
            <w:sz w:val="24"/>
            <w:szCs w:val="24"/>
          </w:rPr>
          <w:t>третьем</w:t>
        </w:r>
      </w:hyperlink>
      <w:r w:rsidRPr="00916A91">
        <w:rPr>
          <w:sz w:val="24"/>
          <w:szCs w:val="24"/>
        </w:rPr>
        <w:t xml:space="preserve"> настоящего пункта, на основании заключенного с центральным депозитарием договора.</w:t>
      </w:r>
    </w:p>
    <w:p w:rsidR="00130E52" w:rsidRPr="00916A91" w:rsidRDefault="00130E52">
      <w:pPr>
        <w:pStyle w:val="ConsPlusNormal"/>
        <w:ind w:firstLine="540"/>
        <w:jc w:val="both"/>
        <w:rPr>
          <w:sz w:val="24"/>
          <w:szCs w:val="24"/>
        </w:rPr>
      </w:pPr>
      <w:r w:rsidRPr="00916A91">
        <w:rPr>
          <w:sz w:val="24"/>
          <w:szCs w:val="24"/>
        </w:rPr>
        <w:t xml:space="preserve">1.2. </w:t>
      </w:r>
      <w:proofErr w:type="gramStart"/>
      <w:r w:rsidRPr="00916A91">
        <w:rPr>
          <w:sz w:val="24"/>
          <w:szCs w:val="24"/>
        </w:rPr>
        <w:t xml:space="preserve">Эмитент, в реестре владельцев ценных бумаг которого центральному депозитарию открыт лицевой счет номинального держателя центрального депозитария, обязан в соответствии с настоящим Положением предоставлять центральному депозитарию информацию, связанную с осуществлением прав по акциям этого эмитента, а если на лицевом счете номинального держателя центрального </w:t>
      </w:r>
      <w:r w:rsidRPr="00916A91">
        <w:rPr>
          <w:sz w:val="24"/>
          <w:szCs w:val="24"/>
        </w:rPr>
        <w:lastRenderedPageBreak/>
        <w:t>депозитария учитываются права на именные облигации - также информацию, связанную с осуществлением прав по таким облигациям этого эмитента.</w:t>
      </w:r>
      <w:proofErr w:type="gramEnd"/>
    </w:p>
    <w:p w:rsidR="00130E52" w:rsidRPr="00916A91" w:rsidRDefault="00130E52">
      <w:pPr>
        <w:pStyle w:val="ConsPlusNormal"/>
        <w:ind w:firstLine="540"/>
        <w:jc w:val="both"/>
        <w:rPr>
          <w:sz w:val="24"/>
          <w:szCs w:val="24"/>
        </w:rPr>
      </w:pPr>
      <w:r w:rsidRPr="00916A91">
        <w:rPr>
          <w:sz w:val="24"/>
          <w:szCs w:val="24"/>
        </w:rPr>
        <w:t xml:space="preserve">1.3. </w:t>
      </w:r>
      <w:proofErr w:type="gramStart"/>
      <w:r w:rsidRPr="00916A91">
        <w:rPr>
          <w:sz w:val="24"/>
          <w:szCs w:val="24"/>
        </w:rPr>
        <w:t>Если обязательное централизованное хранение облигаций эмитента на предъявителя осуществляет центральный депозитарий, но в реестре владельцев ценных бумаг этого эмитента центральному депозитарию не открыт лицевой счет номинального держателя центрального депозитария, такой эмитент обязан в соответствии с настоящим Положением предоставлять центральному депозитарию только информацию, связанную с осуществлением прав по облигациям на предъявителя, обязательное централизованное хранение которых осуществляет центральный депозитарий.</w:t>
      </w:r>
      <w:proofErr w:type="gramEnd"/>
    </w:p>
    <w:p w:rsidR="00130E52" w:rsidRPr="00916A91" w:rsidRDefault="00130E52">
      <w:pPr>
        <w:pStyle w:val="ConsPlusNormal"/>
        <w:jc w:val="both"/>
        <w:rPr>
          <w:sz w:val="24"/>
          <w:szCs w:val="24"/>
        </w:rPr>
      </w:pPr>
    </w:p>
    <w:p w:rsidR="00130E52" w:rsidRPr="00916A91" w:rsidRDefault="00130E52">
      <w:pPr>
        <w:pStyle w:val="ConsPlusNormal"/>
        <w:ind w:firstLine="540"/>
        <w:jc w:val="both"/>
        <w:outlineLvl w:val="1"/>
        <w:rPr>
          <w:sz w:val="24"/>
          <w:szCs w:val="24"/>
        </w:rPr>
      </w:pPr>
      <w:r w:rsidRPr="00916A91">
        <w:rPr>
          <w:sz w:val="24"/>
          <w:szCs w:val="24"/>
        </w:rPr>
        <w:t>Глава 2. Общие положения о предоставляемой центральному депозитарию информации, связанной с осуществлением прав по ценным бумагам</w:t>
      </w:r>
    </w:p>
    <w:p w:rsidR="00130E52" w:rsidRPr="00916A91" w:rsidRDefault="00130E52">
      <w:pPr>
        <w:pStyle w:val="ConsPlusNormal"/>
        <w:jc w:val="both"/>
        <w:rPr>
          <w:sz w:val="24"/>
          <w:szCs w:val="24"/>
        </w:rPr>
      </w:pPr>
    </w:p>
    <w:p w:rsidR="00130E52" w:rsidRPr="00916A91" w:rsidRDefault="00130E52">
      <w:pPr>
        <w:pStyle w:val="ConsPlusNormal"/>
        <w:ind w:firstLine="540"/>
        <w:jc w:val="both"/>
        <w:rPr>
          <w:sz w:val="24"/>
          <w:szCs w:val="24"/>
        </w:rPr>
      </w:pPr>
      <w:r w:rsidRPr="00916A91">
        <w:rPr>
          <w:sz w:val="24"/>
          <w:szCs w:val="24"/>
        </w:rPr>
        <w:t>2.1. Информация, связанная с осуществлением прав по ценным бумагам, должна предоставляться центральному депозитарию на русском языке и может дополнительно предоставляться центральному депозитарию на одном или нескольких иностранных языках.</w:t>
      </w:r>
    </w:p>
    <w:p w:rsidR="00130E52" w:rsidRPr="00916A91" w:rsidRDefault="00130E52">
      <w:pPr>
        <w:pStyle w:val="ConsPlusNormal"/>
        <w:ind w:firstLine="540"/>
        <w:jc w:val="both"/>
        <w:rPr>
          <w:sz w:val="24"/>
          <w:szCs w:val="24"/>
        </w:rPr>
      </w:pPr>
      <w:r w:rsidRPr="00916A91">
        <w:rPr>
          <w:sz w:val="24"/>
          <w:szCs w:val="24"/>
        </w:rPr>
        <w:t xml:space="preserve">2.2. </w:t>
      </w:r>
      <w:proofErr w:type="gramStart"/>
      <w:r w:rsidRPr="00916A91">
        <w:rPr>
          <w:sz w:val="24"/>
          <w:szCs w:val="24"/>
        </w:rPr>
        <w:t>В случае если в составе информации, связанной с осуществлением прав по ценным бумагам, которую в соответствии с настоящим Положением эмитент предоставляет центральному депозитарию, требуется указать идентификационные признаки соответствующих ценных бумаг эмитента, в целях настоящего Положения под такими признаками понимаются вид, категория (тип), форма, серия ценных бумаг, государственный регистрационный номер выпуска (дополнительного выпуска) ценных бумаг и дата его государственной регистрации (идентификационный</w:t>
      </w:r>
      <w:proofErr w:type="gramEnd"/>
      <w:r w:rsidRPr="00916A91">
        <w:rPr>
          <w:sz w:val="24"/>
          <w:szCs w:val="24"/>
        </w:rPr>
        <w:t xml:space="preserve"> номер выпуска (дополнительного выпуска) ценных бумаг и дата его присвоения) или международный код (номер) идентификации ценных бумаг (ISIN) (при наличии).</w:t>
      </w:r>
    </w:p>
    <w:p w:rsidR="00130E52" w:rsidRPr="00916A91" w:rsidRDefault="00130E52">
      <w:pPr>
        <w:pStyle w:val="ConsPlusNormal"/>
        <w:ind w:firstLine="540"/>
        <w:jc w:val="both"/>
        <w:rPr>
          <w:sz w:val="24"/>
          <w:szCs w:val="24"/>
        </w:rPr>
      </w:pPr>
      <w:r w:rsidRPr="00916A91">
        <w:rPr>
          <w:sz w:val="24"/>
          <w:szCs w:val="24"/>
        </w:rPr>
        <w:t xml:space="preserve">2.3. </w:t>
      </w:r>
      <w:proofErr w:type="gramStart"/>
      <w:r w:rsidRPr="00916A91">
        <w:rPr>
          <w:sz w:val="24"/>
          <w:szCs w:val="24"/>
        </w:rPr>
        <w:t>Эмитент, предоставляя в соответствии с настоящим Положением центральному депозитарию информацию, связанную с осуществлением прав по ценным бумагам, которая подлежит раскрытию таким эмитентом в соответствии с законодательством Российской Федерации, тем самым подтверждает, что в отношении такой информации проведены установленные законодательством Российской Федерации действия по ее раскрытию.</w:t>
      </w:r>
      <w:proofErr w:type="gramEnd"/>
    </w:p>
    <w:p w:rsidR="00130E52" w:rsidRPr="00916A91" w:rsidRDefault="00130E52">
      <w:pPr>
        <w:pStyle w:val="ConsPlusNormal"/>
        <w:jc w:val="both"/>
        <w:rPr>
          <w:sz w:val="24"/>
          <w:szCs w:val="24"/>
        </w:rPr>
      </w:pPr>
    </w:p>
    <w:p w:rsidR="00130E52" w:rsidRPr="00916A91" w:rsidRDefault="00130E52">
      <w:pPr>
        <w:pStyle w:val="ConsPlusNormal"/>
        <w:ind w:firstLine="540"/>
        <w:jc w:val="both"/>
        <w:outlineLvl w:val="0"/>
        <w:rPr>
          <w:sz w:val="24"/>
          <w:szCs w:val="24"/>
        </w:rPr>
      </w:pPr>
      <w:r w:rsidRPr="00916A91">
        <w:rPr>
          <w:sz w:val="24"/>
          <w:szCs w:val="24"/>
        </w:rPr>
        <w:t>Раздел II. Перечень информации, связанной с осуществлением прав по акциям, а также сроки ее предоставления центральному депозитарию</w:t>
      </w:r>
    </w:p>
    <w:p w:rsidR="00130E52" w:rsidRPr="00916A91" w:rsidRDefault="00130E52">
      <w:pPr>
        <w:pStyle w:val="ConsPlusNormal"/>
        <w:jc w:val="both"/>
        <w:rPr>
          <w:sz w:val="24"/>
          <w:szCs w:val="24"/>
        </w:rPr>
      </w:pPr>
    </w:p>
    <w:p w:rsidR="00130E52" w:rsidRPr="00916A91" w:rsidRDefault="00130E52">
      <w:pPr>
        <w:pStyle w:val="ConsPlusNormal"/>
        <w:ind w:firstLine="540"/>
        <w:jc w:val="both"/>
        <w:outlineLvl w:val="1"/>
        <w:rPr>
          <w:sz w:val="24"/>
          <w:szCs w:val="24"/>
        </w:rPr>
      </w:pPr>
      <w:r w:rsidRPr="00916A91">
        <w:rPr>
          <w:sz w:val="24"/>
          <w:szCs w:val="24"/>
        </w:rPr>
        <w:t>Глава 3. Общие положения о перечне информации, предоставляемой центральному депозитарию, связанной с осуществлением прав по акциям эмитента</w:t>
      </w:r>
    </w:p>
    <w:p w:rsidR="00130E52" w:rsidRPr="00916A91" w:rsidRDefault="00130E52">
      <w:pPr>
        <w:pStyle w:val="ConsPlusNormal"/>
        <w:jc w:val="both"/>
        <w:rPr>
          <w:sz w:val="24"/>
          <w:szCs w:val="24"/>
        </w:rPr>
      </w:pPr>
    </w:p>
    <w:p w:rsidR="00130E52" w:rsidRPr="00916A91" w:rsidRDefault="00130E52">
      <w:pPr>
        <w:pStyle w:val="ConsPlusNormal"/>
        <w:ind w:firstLine="540"/>
        <w:jc w:val="both"/>
        <w:rPr>
          <w:sz w:val="24"/>
          <w:szCs w:val="24"/>
        </w:rPr>
      </w:pPr>
      <w:r w:rsidRPr="00916A91">
        <w:rPr>
          <w:sz w:val="24"/>
          <w:szCs w:val="24"/>
        </w:rPr>
        <w:t>3.1. Эмитент предоставляет центральному депозитарию информацию, связанную с осуществлением следующих прав по акциям эмитента:</w:t>
      </w:r>
    </w:p>
    <w:p w:rsidR="00130E52" w:rsidRPr="00916A91" w:rsidRDefault="00130E52">
      <w:pPr>
        <w:pStyle w:val="ConsPlusNormal"/>
        <w:ind w:firstLine="540"/>
        <w:jc w:val="both"/>
        <w:rPr>
          <w:sz w:val="24"/>
          <w:szCs w:val="24"/>
        </w:rPr>
      </w:pPr>
      <w:r w:rsidRPr="00916A91">
        <w:rPr>
          <w:sz w:val="24"/>
          <w:szCs w:val="24"/>
        </w:rPr>
        <w:t>права на участие в общем собрании акционеров эмитента;</w:t>
      </w:r>
    </w:p>
    <w:p w:rsidR="00130E52" w:rsidRPr="00916A91" w:rsidRDefault="00130E52">
      <w:pPr>
        <w:pStyle w:val="ConsPlusNormal"/>
        <w:ind w:firstLine="540"/>
        <w:jc w:val="both"/>
        <w:rPr>
          <w:sz w:val="24"/>
          <w:szCs w:val="24"/>
        </w:rPr>
      </w:pPr>
      <w:r w:rsidRPr="00916A91">
        <w:rPr>
          <w:sz w:val="24"/>
          <w:szCs w:val="24"/>
        </w:rPr>
        <w:t>преимущественного права приобретения размещаемых дополнительных акций эмитента и эмиссионных ценных бумаг эмитента, конвертируемых в его акции;</w:t>
      </w:r>
    </w:p>
    <w:p w:rsidR="00130E52" w:rsidRPr="00916A91" w:rsidRDefault="00130E52">
      <w:pPr>
        <w:pStyle w:val="ConsPlusNormal"/>
        <w:ind w:firstLine="540"/>
        <w:jc w:val="both"/>
        <w:rPr>
          <w:sz w:val="24"/>
          <w:szCs w:val="24"/>
        </w:rPr>
      </w:pPr>
      <w:r w:rsidRPr="00916A91">
        <w:rPr>
          <w:sz w:val="24"/>
          <w:szCs w:val="24"/>
        </w:rPr>
        <w:t>права на получение акций эмитента при их размещении посредством конвертации или распределения среди акционеров;</w:t>
      </w:r>
    </w:p>
    <w:p w:rsidR="00130E52" w:rsidRPr="00916A91" w:rsidRDefault="00130E52">
      <w:pPr>
        <w:pStyle w:val="ConsPlusNormal"/>
        <w:ind w:firstLine="540"/>
        <w:jc w:val="both"/>
        <w:rPr>
          <w:sz w:val="24"/>
          <w:szCs w:val="24"/>
        </w:rPr>
      </w:pPr>
      <w:r w:rsidRPr="00916A91">
        <w:rPr>
          <w:sz w:val="24"/>
          <w:szCs w:val="24"/>
        </w:rPr>
        <w:t xml:space="preserve">права продать акции эмитенту, решение о приобретении которых принято эмитентом в соответствии со </w:t>
      </w:r>
      <w:hyperlink r:id="rId11" w:history="1">
        <w:r w:rsidRPr="00916A91">
          <w:rPr>
            <w:color w:val="0000FF"/>
            <w:sz w:val="24"/>
            <w:szCs w:val="24"/>
          </w:rPr>
          <w:t>статьей 72</w:t>
        </w:r>
      </w:hyperlink>
      <w:r w:rsidRPr="00916A91">
        <w:rPr>
          <w:sz w:val="24"/>
          <w:szCs w:val="24"/>
        </w:rPr>
        <w:t xml:space="preserve"> Федерального закона от 26 декабря 1995 года N 208-ФЗ "Об акционерных обществах" (Собрание законодательства Российской Федерации, 1996, N 1, ст. 1; N 25, ст. 2956; 1999, N 22, ст. 2672; 2001, N 33, ст. 3423; </w:t>
      </w:r>
      <w:proofErr w:type="gramStart"/>
      <w:r w:rsidRPr="00916A91">
        <w:rPr>
          <w:sz w:val="24"/>
          <w:szCs w:val="24"/>
        </w:rPr>
        <w:t>2002, N 12, ст. 1093; N 45, ст. 4436; 2003, N 9, ст. 805; 2004, N 11, ст. 913; N 15, ст. 1343; N 49, ст. 4852; 2005, N 1, ст. 18; 2006, N 1, ст. 5, ст. 19; N 2, ст. 172; N 31, ст. 3437, ст. 3445, ст. 3454;</w:t>
      </w:r>
      <w:proofErr w:type="gramEnd"/>
      <w:r w:rsidRPr="00916A91">
        <w:rPr>
          <w:sz w:val="24"/>
          <w:szCs w:val="24"/>
        </w:rPr>
        <w:t xml:space="preserve"> </w:t>
      </w:r>
      <w:proofErr w:type="gramStart"/>
      <w:r w:rsidRPr="00916A91">
        <w:rPr>
          <w:sz w:val="24"/>
          <w:szCs w:val="24"/>
        </w:rPr>
        <w:t>N 52, ст. 5497; 2007, N 7, ст. 834; N 31, ст. 4016; N 49, ст. 6079; 2008, N 18, ст. 1941; 2009, N 1, ст. 23; N 19, ст. 2279; N 23, ст. 2770; N 29, ст. 3642; N 52, ст. 6428; 2010, N 41, ст. 5193; N 45, ст. 5757;</w:t>
      </w:r>
      <w:proofErr w:type="gramEnd"/>
      <w:r w:rsidRPr="00916A91">
        <w:rPr>
          <w:sz w:val="24"/>
          <w:szCs w:val="24"/>
        </w:rPr>
        <w:t xml:space="preserve"> 2011, N 1, ст. 13, ст. 21; N 30, ст. 4576; N 48, ст. 6728; N 49, ст. 7024, ст. 7040; N 50, ст. 7357; 2012, N 25, ст. 3267; N </w:t>
      </w:r>
      <w:proofErr w:type="gramStart"/>
      <w:r w:rsidRPr="00916A91">
        <w:rPr>
          <w:sz w:val="24"/>
          <w:szCs w:val="24"/>
        </w:rPr>
        <w:lastRenderedPageBreak/>
        <w:t>31, ст. 4334; N 53, ст. 7607; 2013, N 14, ст. 1655; N 30, ст. 4043, ст. 4084; N 45, ст. 5797; N 51, ст. 6699; N 52, ст. 6975; 2014, N 19, ст. 2304; N 30, ст. 4219; N 52, ст. 7543; 2015, N 14, ст. 2022; N 27, ст. 4001) (далее - Федеральный закон "Об акционерных обществах");</w:t>
      </w:r>
      <w:proofErr w:type="gramEnd"/>
    </w:p>
    <w:p w:rsidR="00130E52" w:rsidRPr="00916A91" w:rsidRDefault="00130E52">
      <w:pPr>
        <w:pStyle w:val="ConsPlusNormal"/>
        <w:ind w:firstLine="540"/>
        <w:jc w:val="both"/>
        <w:rPr>
          <w:sz w:val="24"/>
          <w:szCs w:val="24"/>
        </w:rPr>
      </w:pPr>
      <w:r w:rsidRPr="00916A91">
        <w:rPr>
          <w:sz w:val="24"/>
          <w:szCs w:val="24"/>
        </w:rPr>
        <w:t xml:space="preserve">права требовать выкупа акций эмитентом в соответствии со </w:t>
      </w:r>
      <w:hyperlink r:id="rId12" w:history="1">
        <w:r w:rsidRPr="00916A91">
          <w:rPr>
            <w:color w:val="0000FF"/>
            <w:sz w:val="24"/>
            <w:szCs w:val="24"/>
          </w:rPr>
          <w:t>статьей 75</w:t>
        </w:r>
      </w:hyperlink>
      <w:r w:rsidRPr="00916A91">
        <w:rPr>
          <w:sz w:val="24"/>
          <w:szCs w:val="24"/>
        </w:rPr>
        <w:t xml:space="preserve"> Федерального закона "Об акционерных обществах";</w:t>
      </w:r>
    </w:p>
    <w:p w:rsidR="00130E52" w:rsidRPr="00916A91" w:rsidRDefault="00130E52">
      <w:pPr>
        <w:pStyle w:val="ConsPlusNormal"/>
        <w:ind w:firstLine="540"/>
        <w:jc w:val="both"/>
        <w:rPr>
          <w:sz w:val="24"/>
          <w:szCs w:val="24"/>
        </w:rPr>
      </w:pPr>
      <w:r w:rsidRPr="00916A91">
        <w:rPr>
          <w:sz w:val="24"/>
          <w:szCs w:val="24"/>
        </w:rPr>
        <w:t xml:space="preserve">права продать акции лицу, сделавшему добровольное или обязательное предложение о приобретении таких акций в соответствии со </w:t>
      </w:r>
      <w:hyperlink r:id="rId13" w:history="1">
        <w:r w:rsidRPr="00916A91">
          <w:rPr>
            <w:color w:val="0000FF"/>
            <w:sz w:val="24"/>
            <w:szCs w:val="24"/>
          </w:rPr>
          <w:t>статьями 84.1</w:t>
        </w:r>
      </w:hyperlink>
      <w:r w:rsidRPr="00916A91">
        <w:rPr>
          <w:sz w:val="24"/>
          <w:szCs w:val="24"/>
        </w:rPr>
        <w:t xml:space="preserve"> или </w:t>
      </w:r>
      <w:hyperlink r:id="rId14" w:history="1">
        <w:r w:rsidRPr="00916A91">
          <w:rPr>
            <w:color w:val="0000FF"/>
            <w:sz w:val="24"/>
            <w:szCs w:val="24"/>
          </w:rPr>
          <w:t>84.2</w:t>
        </w:r>
      </w:hyperlink>
      <w:r w:rsidRPr="00916A91">
        <w:rPr>
          <w:sz w:val="24"/>
          <w:szCs w:val="24"/>
        </w:rPr>
        <w:t xml:space="preserve"> Федерального закона "Об акционерных обществах";</w:t>
      </w:r>
    </w:p>
    <w:p w:rsidR="00130E52" w:rsidRPr="00916A91" w:rsidRDefault="00130E52">
      <w:pPr>
        <w:pStyle w:val="ConsPlusNormal"/>
        <w:ind w:firstLine="540"/>
        <w:jc w:val="both"/>
        <w:rPr>
          <w:sz w:val="24"/>
          <w:szCs w:val="24"/>
        </w:rPr>
      </w:pPr>
      <w:r w:rsidRPr="00916A91">
        <w:rPr>
          <w:sz w:val="24"/>
          <w:szCs w:val="24"/>
        </w:rPr>
        <w:t xml:space="preserve">права требовать выкупа акций лицом, указанным в </w:t>
      </w:r>
      <w:hyperlink r:id="rId15" w:history="1">
        <w:r w:rsidRPr="00916A91">
          <w:rPr>
            <w:color w:val="0000FF"/>
            <w:sz w:val="24"/>
            <w:szCs w:val="24"/>
          </w:rPr>
          <w:t>пункте 1 статьи 84.7</w:t>
        </w:r>
      </w:hyperlink>
      <w:r w:rsidRPr="00916A91">
        <w:rPr>
          <w:sz w:val="24"/>
          <w:szCs w:val="24"/>
        </w:rPr>
        <w:t xml:space="preserve"> Федерального закона "Об акционерных обществах";</w:t>
      </w:r>
    </w:p>
    <w:p w:rsidR="00130E52" w:rsidRPr="00916A91" w:rsidRDefault="00130E52">
      <w:pPr>
        <w:pStyle w:val="ConsPlusNormal"/>
        <w:ind w:firstLine="540"/>
        <w:jc w:val="both"/>
        <w:rPr>
          <w:sz w:val="24"/>
          <w:szCs w:val="24"/>
        </w:rPr>
      </w:pPr>
      <w:r w:rsidRPr="00916A91">
        <w:rPr>
          <w:sz w:val="24"/>
          <w:szCs w:val="24"/>
        </w:rPr>
        <w:t xml:space="preserve">права лица, указанного в </w:t>
      </w:r>
      <w:hyperlink r:id="rId16" w:history="1">
        <w:r w:rsidRPr="00916A91">
          <w:rPr>
            <w:color w:val="0000FF"/>
            <w:sz w:val="24"/>
            <w:szCs w:val="24"/>
          </w:rPr>
          <w:t>пункте 1 статьи 84.8</w:t>
        </w:r>
      </w:hyperlink>
      <w:r w:rsidRPr="00916A91">
        <w:rPr>
          <w:sz w:val="24"/>
          <w:szCs w:val="24"/>
        </w:rPr>
        <w:t xml:space="preserve"> Федерального закона "Об акционерных обществах", выкупить у акционеров, указанных в </w:t>
      </w:r>
      <w:hyperlink r:id="rId17" w:history="1">
        <w:r w:rsidRPr="00916A91">
          <w:rPr>
            <w:color w:val="0000FF"/>
            <w:sz w:val="24"/>
            <w:szCs w:val="24"/>
          </w:rPr>
          <w:t>пункте 1 статьи 84.1</w:t>
        </w:r>
      </w:hyperlink>
      <w:r w:rsidRPr="00916A91">
        <w:rPr>
          <w:sz w:val="24"/>
          <w:szCs w:val="24"/>
        </w:rPr>
        <w:t xml:space="preserve"> Федерального закона "Об акционерных обществах", а также у владельцев эмиссионных ценных бумаг, конвертируемых в такие акции, указанные ценные бумаги;</w:t>
      </w:r>
    </w:p>
    <w:p w:rsidR="00130E52" w:rsidRPr="00916A91" w:rsidRDefault="00130E52">
      <w:pPr>
        <w:pStyle w:val="ConsPlusNormal"/>
        <w:ind w:firstLine="540"/>
        <w:jc w:val="both"/>
        <w:rPr>
          <w:sz w:val="24"/>
          <w:szCs w:val="24"/>
        </w:rPr>
      </w:pPr>
      <w:r w:rsidRPr="00916A91">
        <w:rPr>
          <w:sz w:val="24"/>
          <w:szCs w:val="24"/>
        </w:rPr>
        <w:t>права на получение объявленных дивидендов;</w:t>
      </w:r>
    </w:p>
    <w:p w:rsidR="00130E52" w:rsidRPr="00916A91" w:rsidRDefault="00130E52">
      <w:pPr>
        <w:pStyle w:val="ConsPlusNormal"/>
        <w:ind w:firstLine="540"/>
        <w:jc w:val="both"/>
        <w:rPr>
          <w:sz w:val="24"/>
          <w:szCs w:val="24"/>
        </w:rPr>
      </w:pPr>
      <w:r w:rsidRPr="00916A91">
        <w:rPr>
          <w:sz w:val="24"/>
          <w:szCs w:val="24"/>
        </w:rPr>
        <w:t>права на получение информации.</w:t>
      </w:r>
    </w:p>
    <w:p w:rsidR="00130E52" w:rsidRPr="00916A91" w:rsidRDefault="00130E52">
      <w:pPr>
        <w:pStyle w:val="ConsPlusNormal"/>
        <w:ind w:firstLine="540"/>
        <w:jc w:val="both"/>
        <w:rPr>
          <w:sz w:val="24"/>
          <w:szCs w:val="24"/>
        </w:rPr>
      </w:pPr>
      <w:r w:rsidRPr="00916A91">
        <w:rPr>
          <w:sz w:val="24"/>
          <w:szCs w:val="24"/>
        </w:rPr>
        <w:t xml:space="preserve">3.2. Эмитент предоставляет центральному депозитарию информацию, связанную с осуществлением права на получение информации, в соответствии с перечнем, определенным </w:t>
      </w:r>
      <w:hyperlink w:anchor="P281" w:history="1">
        <w:r w:rsidRPr="00916A91">
          <w:rPr>
            <w:color w:val="0000FF"/>
            <w:sz w:val="24"/>
            <w:szCs w:val="24"/>
          </w:rPr>
          <w:t>главой 10</w:t>
        </w:r>
      </w:hyperlink>
      <w:r w:rsidRPr="00916A91">
        <w:rPr>
          <w:sz w:val="24"/>
          <w:szCs w:val="24"/>
        </w:rPr>
        <w:t xml:space="preserve"> настоящего Положения.</w:t>
      </w:r>
    </w:p>
    <w:p w:rsidR="00130E52" w:rsidRPr="00916A91" w:rsidRDefault="00130E52">
      <w:pPr>
        <w:pStyle w:val="ConsPlusNormal"/>
        <w:jc w:val="both"/>
        <w:rPr>
          <w:sz w:val="24"/>
          <w:szCs w:val="24"/>
        </w:rPr>
      </w:pPr>
    </w:p>
    <w:p w:rsidR="00130E52" w:rsidRPr="00916A91" w:rsidRDefault="00130E52">
      <w:pPr>
        <w:pStyle w:val="ConsPlusNormal"/>
        <w:ind w:firstLine="540"/>
        <w:jc w:val="both"/>
        <w:outlineLvl w:val="1"/>
        <w:rPr>
          <w:sz w:val="24"/>
          <w:szCs w:val="24"/>
        </w:rPr>
      </w:pPr>
      <w:r w:rsidRPr="00916A91">
        <w:rPr>
          <w:sz w:val="24"/>
          <w:szCs w:val="24"/>
        </w:rPr>
        <w:t>Глава 4. Перечень информации, связанной с осуществлением права на участие в общем собрании акционеров эмитента</w:t>
      </w:r>
    </w:p>
    <w:p w:rsidR="00130E52" w:rsidRPr="00916A91" w:rsidRDefault="00130E52">
      <w:pPr>
        <w:pStyle w:val="ConsPlusNormal"/>
        <w:jc w:val="both"/>
        <w:rPr>
          <w:sz w:val="24"/>
          <w:szCs w:val="24"/>
        </w:rPr>
      </w:pPr>
    </w:p>
    <w:p w:rsidR="00130E52" w:rsidRPr="00916A91" w:rsidRDefault="00130E52">
      <w:pPr>
        <w:pStyle w:val="ConsPlusNormal"/>
        <w:ind w:firstLine="540"/>
        <w:jc w:val="both"/>
        <w:rPr>
          <w:sz w:val="24"/>
          <w:szCs w:val="24"/>
        </w:rPr>
      </w:pPr>
      <w:r w:rsidRPr="00916A91">
        <w:rPr>
          <w:sz w:val="24"/>
          <w:szCs w:val="24"/>
        </w:rPr>
        <w:t>4.1. Эмитент предоставляет центральному депозитарию следующую информацию, связанную с осуществлением права на участие в общем собрании акционеров эмитента:</w:t>
      </w:r>
    </w:p>
    <w:p w:rsidR="00130E52" w:rsidRPr="00916A91" w:rsidRDefault="00130E52">
      <w:pPr>
        <w:pStyle w:val="ConsPlusNormal"/>
        <w:ind w:firstLine="540"/>
        <w:jc w:val="both"/>
        <w:rPr>
          <w:sz w:val="24"/>
          <w:szCs w:val="24"/>
        </w:rPr>
      </w:pPr>
      <w:r w:rsidRPr="00916A91">
        <w:rPr>
          <w:sz w:val="24"/>
          <w:szCs w:val="24"/>
        </w:rPr>
        <w:t>о созыве общего собрания акционеров эмитента;</w:t>
      </w:r>
    </w:p>
    <w:p w:rsidR="00130E52" w:rsidRPr="00916A91" w:rsidDel="004A1167" w:rsidRDefault="00130E52">
      <w:pPr>
        <w:pStyle w:val="ConsPlusNormal"/>
        <w:ind w:firstLine="540"/>
        <w:jc w:val="both"/>
        <w:rPr>
          <w:del w:id="2" w:author="Лысенко Константин Владимирович" w:date="2016-12-05T14:02:00Z"/>
          <w:sz w:val="24"/>
          <w:szCs w:val="24"/>
        </w:rPr>
      </w:pPr>
      <w:del w:id="3" w:author="Лысенко Константин Владимирович" w:date="2016-12-05T14:02:00Z">
        <w:r w:rsidRPr="00916A91" w:rsidDel="004A1167">
          <w:rPr>
            <w:sz w:val="24"/>
            <w:szCs w:val="24"/>
          </w:rPr>
          <w:delText>информацию, составляющую содержание сообщения о проведении общего собрания акционеров эмитента;</w:delText>
        </w:r>
      </w:del>
    </w:p>
    <w:p w:rsidR="00130E52" w:rsidRPr="00916A91" w:rsidDel="004A1167" w:rsidRDefault="00130E52">
      <w:pPr>
        <w:pStyle w:val="ConsPlusNormal"/>
        <w:ind w:firstLine="540"/>
        <w:jc w:val="both"/>
        <w:rPr>
          <w:del w:id="4" w:author="Лысенко Константин Владимирович" w:date="2016-12-05T14:02:00Z"/>
          <w:sz w:val="24"/>
          <w:szCs w:val="24"/>
        </w:rPr>
      </w:pPr>
      <w:del w:id="5" w:author="Лысенко Константин Владимирович" w:date="2016-12-05T14:02:00Z">
        <w:r w:rsidRPr="00916A91" w:rsidDel="004A1167">
          <w:rPr>
            <w:sz w:val="24"/>
            <w:szCs w:val="24"/>
          </w:rPr>
          <w:delText>информацию (материалы), подлежащую (подлежащие) предоставлению лицам, имеющим право на участие в общем собрании акционеров;</w:delText>
        </w:r>
      </w:del>
    </w:p>
    <w:p w:rsidR="00130E52" w:rsidRPr="00916A91" w:rsidDel="004A1167" w:rsidRDefault="00130E52">
      <w:pPr>
        <w:pStyle w:val="ConsPlusNormal"/>
        <w:ind w:firstLine="540"/>
        <w:jc w:val="both"/>
        <w:rPr>
          <w:del w:id="6" w:author="Лысенко Константин Владимирович" w:date="2016-12-05T14:02:00Z"/>
          <w:sz w:val="24"/>
          <w:szCs w:val="24"/>
        </w:rPr>
      </w:pPr>
      <w:del w:id="7" w:author="Лысенко Константин Владимирович" w:date="2016-12-05T14:02:00Z">
        <w:r w:rsidRPr="00916A91" w:rsidDel="004A1167">
          <w:rPr>
            <w:sz w:val="24"/>
            <w:szCs w:val="24"/>
          </w:rPr>
          <w:delText>информацию, составляющую содержание (текст) бюллетеней для голосования на общем собрании акционеров;</w:delText>
        </w:r>
      </w:del>
    </w:p>
    <w:p w:rsidR="00130E52" w:rsidRPr="00916A91" w:rsidRDefault="00130E52">
      <w:pPr>
        <w:pStyle w:val="ConsPlusNormal"/>
        <w:ind w:firstLine="540"/>
        <w:jc w:val="both"/>
        <w:rPr>
          <w:ins w:id="8" w:author="Кругликова Ольга Анатольевна" w:date="2017-03-06T11:27:00Z"/>
          <w:sz w:val="24"/>
          <w:szCs w:val="24"/>
        </w:rPr>
      </w:pPr>
      <w:r w:rsidRPr="00916A91">
        <w:rPr>
          <w:sz w:val="24"/>
          <w:szCs w:val="24"/>
        </w:rPr>
        <w:t>о решениях, принятых общим собранием акционеров, а также об итогах голосования на общем собрании акционеров.</w:t>
      </w:r>
    </w:p>
    <w:p w:rsidR="007154BD" w:rsidRPr="00916A91" w:rsidRDefault="007154BD" w:rsidP="007154BD">
      <w:pPr>
        <w:autoSpaceDE w:val="0"/>
        <w:autoSpaceDN w:val="0"/>
        <w:adjustRightInd w:val="0"/>
        <w:spacing w:after="0" w:line="240" w:lineRule="auto"/>
        <w:ind w:firstLine="540"/>
        <w:jc w:val="both"/>
        <w:rPr>
          <w:ins w:id="9" w:author="Лысенко Константин Владимирович" w:date="2017-04-19T12:10:00Z"/>
          <w:rFonts w:ascii="Calibri" w:hAnsi="Calibri" w:cs="Calibri"/>
          <w:sz w:val="24"/>
          <w:szCs w:val="24"/>
        </w:rPr>
      </w:pPr>
      <w:ins w:id="10" w:author="Лысенко Константин Владимирович" w:date="2017-04-19T12:10:00Z">
        <w:r w:rsidRPr="00F130A4">
          <w:rPr>
            <w:rFonts w:ascii="Calibri" w:hAnsi="Calibri" w:cs="Calibri"/>
            <w:sz w:val="24"/>
            <w:szCs w:val="24"/>
          </w:rPr>
          <w:t xml:space="preserve">об объявлении собрания участников (акционеров) эмитента </w:t>
        </w:r>
        <w:proofErr w:type="gramStart"/>
        <w:r w:rsidRPr="00F130A4">
          <w:rPr>
            <w:rFonts w:ascii="Calibri" w:hAnsi="Calibri" w:cs="Calibri"/>
            <w:sz w:val="24"/>
            <w:szCs w:val="24"/>
          </w:rPr>
          <w:t>несостоявшимся</w:t>
        </w:r>
        <w:proofErr w:type="gramEnd"/>
        <w:r w:rsidRPr="00F130A4">
          <w:rPr>
            <w:rFonts w:ascii="Calibri" w:hAnsi="Calibri" w:cs="Calibri"/>
            <w:sz w:val="24"/>
            <w:szCs w:val="24"/>
          </w:rPr>
          <w:t>;</w:t>
        </w:r>
      </w:ins>
    </w:p>
    <w:p w:rsidR="007154BD" w:rsidRPr="007154BD" w:rsidDel="008666A1" w:rsidRDefault="007154BD" w:rsidP="007154BD">
      <w:pPr>
        <w:pStyle w:val="ConsPlusNormal"/>
        <w:ind w:firstLine="540"/>
        <w:jc w:val="both"/>
        <w:rPr>
          <w:ins w:id="11" w:author="Лысенко Константин Владимирович" w:date="2017-04-19T12:10:00Z"/>
          <w:del w:id="12" w:author="Кругликова Ольга Анатольевна" w:date="2017-03-20T12:39:00Z"/>
          <w:sz w:val="24"/>
          <w:szCs w:val="24"/>
        </w:rPr>
      </w:pPr>
      <w:ins w:id="13" w:author="Лысенко Константин Владимирович" w:date="2017-04-19T12:10:00Z">
        <w:r w:rsidRPr="00916A91">
          <w:rPr>
            <w:sz w:val="24"/>
            <w:szCs w:val="24"/>
          </w:rPr>
          <w:t>о</w:t>
        </w:r>
        <w:r>
          <w:rPr>
            <w:sz w:val="24"/>
            <w:szCs w:val="24"/>
          </w:rPr>
          <w:t xml:space="preserve"> принятии решения об изменении ранее принятого решения о проведении собрания акционеров.</w:t>
        </w:r>
      </w:ins>
    </w:p>
    <w:p w:rsidR="00130E52" w:rsidRPr="00916A91" w:rsidRDefault="00130E52">
      <w:pPr>
        <w:pStyle w:val="ConsPlusNormal"/>
        <w:ind w:firstLine="540"/>
        <w:jc w:val="both"/>
        <w:rPr>
          <w:sz w:val="24"/>
          <w:szCs w:val="24"/>
        </w:rPr>
      </w:pPr>
      <w:r w:rsidRPr="00916A91">
        <w:rPr>
          <w:sz w:val="24"/>
          <w:szCs w:val="24"/>
        </w:rPr>
        <w:t>4.2. Предоставляемая центральному депозитарию информация эмитента о созыве общего собрания акционеров должна содержать:</w:t>
      </w:r>
    </w:p>
    <w:p w:rsidR="00130E52" w:rsidRPr="00916A91" w:rsidRDefault="00130E52">
      <w:pPr>
        <w:pStyle w:val="ConsPlusNormal"/>
        <w:ind w:firstLine="540"/>
        <w:jc w:val="both"/>
        <w:rPr>
          <w:sz w:val="24"/>
          <w:szCs w:val="24"/>
        </w:rPr>
      </w:pPr>
      <w:proofErr w:type="gramStart"/>
      <w:r w:rsidRPr="00916A91">
        <w:rPr>
          <w:sz w:val="24"/>
          <w:szCs w:val="24"/>
        </w:rPr>
        <w:t xml:space="preserve">сведения, которые в соответствии с </w:t>
      </w:r>
      <w:hyperlink r:id="rId18" w:history="1">
        <w:r w:rsidRPr="00916A91">
          <w:rPr>
            <w:color w:val="0000FF"/>
            <w:sz w:val="24"/>
            <w:szCs w:val="24"/>
          </w:rPr>
          <w:t>пунктом 14.2</w:t>
        </w:r>
      </w:hyperlink>
      <w:r w:rsidRPr="00916A91">
        <w:rPr>
          <w:sz w:val="24"/>
          <w:szCs w:val="24"/>
        </w:rPr>
        <w:t xml:space="preserve"> Положения Банка России от 30 декабря 2014 года N 454-П "О раскрытии информации эмитентами эмиссионных ценных бумаг", зарегистрированного Министерством юстиции Российской Федерации 12 февраля 2015 года N 35989, 26 февраля 2016 года N 41227 ("Вестник Банка России" от 6 марта 2015 года N 18 - 19, от 3 марта 2016 года N 21) (далее</w:t>
      </w:r>
      <w:proofErr w:type="gramEnd"/>
      <w:r w:rsidRPr="00916A91">
        <w:rPr>
          <w:sz w:val="24"/>
          <w:szCs w:val="24"/>
        </w:rPr>
        <w:t xml:space="preserve"> - Положение Банка России от 30 декабря 2014 года N 454-П), указываются в сообщении о существенном </w:t>
      </w:r>
      <w:proofErr w:type="gramStart"/>
      <w:r w:rsidRPr="00916A91">
        <w:rPr>
          <w:sz w:val="24"/>
          <w:szCs w:val="24"/>
        </w:rPr>
        <w:t>факте</w:t>
      </w:r>
      <w:proofErr w:type="gramEnd"/>
      <w:r w:rsidRPr="00916A91">
        <w:rPr>
          <w:sz w:val="24"/>
          <w:szCs w:val="24"/>
        </w:rPr>
        <w:t xml:space="preserve"> о созыве общего собрания акционеров эмитента;</w:t>
      </w:r>
    </w:p>
    <w:p w:rsidR="00130E52" w:rsidRPr="00916A91" w:rsidRDefault="00130E52">
      <w:pPr>
        <w:pStyle w:val="ConsPlusNormal"/>
        <w:ind w:firstLine="540"/>
        <w:jc w:val="both"/>
        <w:rPr>
          <w:sz w:val="24"/>
          <w:szCs w:val="24"/>
        </w:rPr>
      </w:pPr>
      <w:proofErr w:type="gramStart"/>
      <w:r w:rsidRPr="00916A91">
        <w:rPr>
          <w:sz w:val="24"/>
          <w:szCs w:val="24"/>
        </w:rPr>
        <w:t>указание на лицо или орган управления эмитента, принявшее (принявший) решение о созыве общего собрания акционеров, и дату принятия указанного решения, а если таким органом управления эмитента является его коллегиальный исполнительный орган или совет директоров (наблюдательный совет) - также дату составления и номер протокола заседания коллегиального исполнительного органа или совета директоров (наблюдательного совета) эмитента, на котором принято указанное решение;</w:t>
      </w:r>
      <w:proofErr w:type="gramEnd"/>
    </w:p>
    <w:p w:rsidR="00450A62" w:rsidRPr="007154BD" w:rsidRDefault="00130E52" w:rsidP="00450A62">
      <w:pPr>
        <w:pStyle w:val="ConsPlusNormal"/>
        <w:ind w:firstLine="540"/>
        <w:jc w:val="both"/>
        <w:rPr>
          <w:ins w:id="14" w:author="Лысенко Константин Владимирович" w:date="2016-11-10T13:10:00Z"/>
          <w:sz w:val="24"/>
          <w:szCs w:val="24"/>
        </w:rPr>
      </w:pPr>
      <w:r w:rsidRPr="00916A91">
        <w:rPr>
          <w:sz w:val="24"/>
          <w:szCs w:val="24"/>
        </w:rPr>
        <w:t xml:space="preserve">в случае если внеочередное общее собрание акционеров эмитента проводится во исполнение решения суда о понуждении эмитента провести внеочередное общее собрание - указание на это </w:t>
      </w:r>
      <w:r w:rsidRPr="00916A91">
        <w:rPr>
          <w:sz w:val="24"/>
          <w:szCs w:val="24"/>
        </w:rPr>
        <w:lastRenderedPageBreak/>
        <w:t>обстоятельство, наименование суда, вынесшего указанное решение, дату и номер соответствующего решения суда</w:t>
      </w:r>
      <w:ins w:id="15" w:author="Кругликова Ольга Анатольевна" w:date="2017-03-20T16:53:00Z">
        <w:r w:rsidR="00C817D2">
          <w:rPr>
            <w:sz w:val="24"/>
            <w:szCs w:val="24"/>
          </w:rPr>
          <w:t>;</w:t>
        </w:r>
      </w:ins>
    </w:p>
    <w:p w:rsidR="007154BD" w:rsidRDefault="007154BD" w:rsidP="007154BD">
      <w:pPr>
        <w:pStyle w:val="ConsPlusNormal"/>
        <w:ind w:firstLine="540"/>
        <w:jc w:val="both"/>
        <w:rPr>
          <w:ins w:id="16" w:author="Лысенко Константин Владимирович" w:date="2017-04-19T12:10:00Z"/>
          <w:sz w:val="24"/>
          <w:szCs w:val="24"/>
        </w:rPr>
      </w:pPr>
      <w:ins w:id="17" w:author="Лысенко Константин Владимирович" w:date="2017-04-19T12:10:00Z">
        <w:r w:rsidRPr="00CF39A0">
          <w:rPr>
            <w:sz w:val="24"/>
            <w:szCs w:val="24"/>
          </w:rPr>
          <w:t>сведения о возможности возникновения последующего корпоративного действия в результате голосования на общем собрании акционеров (преимущественное право приобретения ценных бумаг, выплата дивидендов в виде денежных средств, право владельцев акций определенных категорий (типов) требовать выкупа эмитентом принадлежащих им акций).</w:t>
        </w:r>
        <w:r>
          <w:rPr>
            <w:sz w:val="24"/>
            <w:szCs w:val="24"/>
          </w:rPr>
          <w:t xml:space="preserve"> </w:t>
        </w:r>
      </w:ins>
    </w:p>
    <w:p w:rsidR="00C6438A" w:rsidRPr="00916A91" w:rsidDel="001025DA" w:rsidRDefault="00C6438A" w:rsidP="00450A62">
      <w:pPr>
        <w:pStyle w:val="ConsPlusNormal"/>
        <w:ind w:firstLine="540"/>
        <w:jc w:val="both"/>
        <w:rPr>
          <w:del w:id="18" w:author="Кругликова Ольга Анатольевна" w:date="2017-03-14T09:29:00Z"/>
          <w:sz w:val="24"/>
          <w:szCs w:val="24"/>
        </w:rPr>
      </w:pPr>
    </w:p>
    <w:p w:rsidR="00130E52" w:rsidRPr="00916A91" w:rsidRDefault="00130E52">
      <w:pPr>
        <w:pStyle w:val="ConsPlusNormal"/>
        <w:ind w:firstLine="540"/>
        <w:jc w:val="both"/>
        <w:rPr>
          <w:sz w:val="24"/>
          <w:szCs w:val="24"/>
        </w:rPr>
      </w:pPr>
      <w:r w:rsidRPr="00916A91">
        <w:rPr>
          <w:sz w:val="24"/>
          <w:szCs w:val="24"/>
        </w:rPr>
        <w:t xml:space="preserve">4.3. Эмитент предоставляет центральному депозитарию информацию о созыве общего собрания акционеров в срок не позднее одного дня с момента наступления существенного </w:t>
      </w:r>
      <w:proofErr w:type="gramStart"/>
      <w:r w:rsidRPr="00916A91">
        <w:rPr>
          <w:sz w:val="24"/>
          <w:szCs w:val="24"/>
        </w:rPr>
        <w:t>факта о созыве</w:t>
      </w:r>
      <w:proofErr w:type="gramEnd"/>
      <w:r w:rsidRPr="00916A91">
        <w:rPr>
          <w:sz w:val="24"/>
          <w:szCs w:val="24"/>
        </w:rPr>
        <w:t xml:space="preserve"> общего собрания участников (акционеров) эмитента, определенного в соответствии с </w:t>
      </w:r>
      <w:hyperlink r:id="rId19" w:history="1">
        <w:r w:rsidRPr="00916A91">
          <w:rPr>
            <w:color w:val="0000FF"/>
            <w:sz w:val="24"/>
            <w:szCs w:val="24"/>
          </w:rPr>
          <w:t>пунктом 14.3</w:t>
        </w:r>
      </w:hyperlink>
      <w:r w:rsidRPr="00916A91">
        <w:rPr>
          <w:sz w:val="24"/>
          <w:szCs w:val="24"/>
        </w:rPr>
        <w:t xml:space="preserve"> Положения Банка России от 30 декабря 2014 года N 454-П.</w:t>
      </w:r>
    </w:p>
    <w:p w:rsidR="00130E52" w:rsidRPr="00916A91" w:rsidDel="00C817D2" w:rsidRDefault="00130E52">
      <w:pPr>
        <w:pStyle w:val="ConsPlusNormal"/>
        <w:ind w:firstLine="540"/>
        <w:jc w:val="both"/>
        <w:rPr>
          <w:del w:id="19" w:author="Кругликова Ольга Анатольевна" w:date="2017-03-20T16:54:00Z"/>
          <w:sz w:val="24"/>
          <w:szCs w:val="24"/>
        </w:rPr>
      </w:pPr>
      <w:del w:id="20" w:author="Кругликова Ольга Анатольевна" w:date="2017-03-20T16:54:00Z">
        <w:r w:rsidRPr="00916A91" w:rsidDel="00C817D2">
          <w:rPr>
            <w:sz w:val="24"/>
            <w:szCs w:val="24"/>
          </w:rPr>
          <w:delText xml:space="preserve">4.4. В содержании сообщения о проведении общего собрания акционеров указывается информация в соответствии с требованиями </w:delText>
        </w:r>
        <w:r w:rsidR="00921947" w:rsidDel="00C817D2">
          <w:fldChar w:fldCharType="begin"/>
        </w:r>
        <w:r w:rsidR="00921947" w:rsidDel="00C817D2">
          <w:delInstrText xml:space="preserve"> HYPERLINK "consultantplus://offline/ref=6D0239717027CE40AE59D507C3374B1DF549C978C4A79637C5E35F0F1DD497C1793246F5BC2933CFg2XCP" </w:delInstrText>
        </w:r>
        <w:r w:rsidR="00921947" w:rsidDel="00C817D2">
          <w:fldChar w:fldCharType="separate"/>
        </w:r>
        <w:r w:rsidRPr="00916A91" w:rsidDel="00C817D2">
          <w:rPr>
            <w:color w:val="0000FF"/>
            <w:sz w:val="24"/>
            <w:szCs w:val="24"/>
          </w:rPr>
          <w:delText>пункта 2 статьи 52</w:delText>
        </w:r>
        <w:r w:rsidR="00921947" w:rsidDel="00C817D2">
          <w:rPr>
            <w:color w:val="0000FF"/>
            <w:sz w:val="24"/>
            <w:szCs w:val="24"/>
          </w:rPr>
          <w:fldChar w:fldCharType="end"/>
        </w:r>
        <w:r w:rsidRPr="00916A91" w:rsidDel="00C817D2">
          <w:rPr>
            <w:sz w:val="24"/>
            <w:szCs w:val="24"/>
          </w:rPr>
          <w:delText xml:space="preserve"> Федерального закона "Об акционерных обществах" и нормативных актов Банка России.</w:delText>
        </w:r>
      </w:del>
    </w:p>
    <w:p w:rsidR="00130E52" w:rsidRPr="00916A91" w:rsidDel="00C817D2" w:rsidRDefault="00130E52">
      <w:pPr>
        <w:pStyle w:val="ConsPlusNormal"/>
        <w:ind w:firstLine="540"/>
        <w:jc w:val="both"/>
        <w:rPr>
          <w:del w:id="21" w:author="Кругликова Ольга Анатольевна" w:date="2017-03-20T16:54:00Z"/>
          <w:sz w:val="24"/>
          <w:szCs w:val="24"/>
        </w:rPr>
      </w:pPr>
      <w:del w:id="22" w:author="Кругликова Ольга Анатольевна" w:date="2017-03-20T16:54:00Z">
        <w:r w:rsidRPr="00916A91" w:rsidDel="00C817D2">
          <w:rPr>
            <w:sz w:val="24"/>
            <w:szCs w:val="24"/>
          </w:rPr>
          <w:delText xml:space="preserve">4.5. Эмитент предоставляет центральному депозитарию информацию, составляющую содержание сообщения о проведении общего собрания акционеров эмитента, в срок не ранее предоставления центральному депозитарию информации о созыве общего собрания акционеров и не позднее срока до даты проведения общего собрания акционеров, за который в соответствии с </w:delText>
        </w:r>
        <w:r w:rsidR="00921947" w:rsidDel="00C817D2">
          <w:fldChar w:fldCharType="begin"/>
        </w:r>
        <w:r w:rsidR="00921947" w:rsidDel="00C817D2">
          <w:delInstrText xml:space="preserve"> HYPERLINK "consultantplus://offline/ref=6D0239717027CE40AE59D507C3374B1DF549C978C4A79637C5E35F0F1DD497C1793246F7B4g2XBP" </w:delInstrText>
        </w:r>
        <w:r w:rsidR="00921947" w:rsidDel="00C817D2">
          <w:fldChar w:fldCharType="separate"/>
        </w:r>
        <w:r w:rsidRPr="00916A91" w:rsidDel="00C817D2">
          <w:rPr>
            <w:color w:val="0000FF"/>
            <w:sz w:val="24"/>
            <w:szCs w:val="24"/>
          </w:rPr>
          <w:delText>пунктом 1 статьи 52</w:delText>
        </w:r>
        <w:r w:rsidR="00921947" w:rsidDel="00C817D2">
          <w:rPr>
            <w:color w:val="0000FF"/>
            <w:sz w:val="24"/>
            <w:szCs w:val="24"/>
          </w:rPr>
          <w:fldChar w:fldCharType="end"/>
        </w:r>
        <w:r w:rsidRPr="00916A91" w:rsidDel="00C817D2">
          <w:rPr>
            <w:sz w:val="24"/>
            <w:szCs w:val="24"/>
          </w:rPr>
          <w:delText xml:space="preserve"> Федерального закона "Об акционерных обществах" должно быть сделано сообщение о проведении общего собрания акционеров эмитента.</w:delText>
        </w:r>
      </w:del>
    </w:p>
    <w:p w:rsidR="00130E52" w:rsidRPr="00916A91" w:rsidDel="00450A62" w:rsidRDefault="00130E52">
      <w:pPr>
        <w:pStyle w:val="ConsPlusNormal"/>
        <w:ind w:firstLine="540"/>
        <w:jc w:val="both"/>
        <w:rPr>
          <w:del w:id="23" w:author="Лысенко Константин Владимирович" w:date="2016-11-10T13:14:00Z"/>
          <w:sz w:val="24"/>
          <w:szCs w:val="24"/>
        </w:rPr>
      </w:pPr>
      <w:commentRangeStart w:id="24"/>
      <w:del w:id="25" w:author="Лысенко Константин Владимирович" w:date="2016-11-10T13:14:00Z">
        <w:r w:rsidRPr="00916A91" w:rsidDel="00450A62">
          <w:rPr>
            <w:sz w:val="24"/>
            <w:szCs w:val="24"/>
          </w:rPr>
          <w:delText xml:space="preserve">4.6. В содержании и составе сведений, составляющих информацию (материалы), подлежащую (подлежащие) предоставлению лицам, имеющим право на участие в общем собрании акционеров, указывается информация в соответствии с требованиями </w:delText>
        </w:r>
        <w:r w:rsidR="00450A62" w:rsidRPr="00916A91" w:rsidDel="00450A62">
          <w:rPr>
            <w:sz w:val="24"/>
            <w:szCs w:val="24"/>
          </w:rPr>
          <w:fldChar w:fldCharType="begin"/>
        </w:r>
        <w:r w:rsidR="00450A62" w:rsidRPr="00916A91" w:rsidDel="00450A62">
          <w:rPr>
            <w:sz w:val="24"/>
            <w:szCs w:val="24"/>
          </w:rPr>
          <w:delInstrText xml:space="preserve"> HYPERLINK "consultantplus://offline/ref=6D0239717027CE40AE59D507C3374B1DF549C978C4A79637C5E35F0F1DD497C1793246F5BC2933CEg2X8P" </w:delInstrText>
        </w:r>
        <w:r w:rsidR="00450A62" w:rsidRPr="00916A91" w:rsidDel="00450A62">
          <w:rPr>
            <w:sz w:val="24"/>
            <w:szCs w:val="24"/>
          </w:rPr>
          <w:fldChar w:fldCharType="separate"/>
        </w:r>
        <w:r w:rsidRPr="00916A91" w:rsidDel="00450A62">
          <w:rPr>
            <w:color w:val="0000FF"/>
            <w:sz w:val="24"/>
            <w:szCs w:val="24"/>
          </w:rPr>
          <w:delText>статьи 52</w:delText>
        </w:r>
        <w:r w:rsidR="00450A62" w:rsidRPr="00916A91" w:rsidDel="00450A62">
          <w:rPr>
            <w:color w:val="0000FF"/>
            <w:sz w:val="24"/>
            <w:szCs w:val="24"/>
          </w:rPr>
          <w:fldChar w:fldCharType="end"/>
        </w:r>
        <w:r w:rsidRPr="00916A91" w:rsidDel="00450A62">
          <w:rPr>
            <w:sz w:val="24"/>
            <w:szCs w:val="24"/>
          </w:rPr>
          <w:delText xml:space="preserve"> Федерального закона "Об акционерных обществах" и нормативных актов Банка России.</w:delText>
        </w:r>
      </w:del>
    </w:p>
    <w:p w:rsidR="00130E52" w:rsidRPr="00916A91" w:rsidDel="00B43E19" w:rsidRDefault="00130E52">
      <w:pPr>
        <w:pStyle w:val="ConsPlusNormal"/>
        <w:ind w:firstLine="540"/>
        <w:jc w:val="both"/>
        <w:rPr>
          <w:del w:id="26" w:author="Лысенко Константин Владимирович" w:date="2016-11-10T13:20:00Z"/>
          <w:sz w:val="24"/>
          <w:szCs w:val="24"/>
        </w:rPr>
      </w:pPr>
      <w:proofErr w:type="gramStart"/>
      <w:r w:rsidRPr="00916A91">
        <w:rPr>
          <w:sz w:val="24"/>
          <w:szCs w:val="24"/>
        </w:rPr>
        <w:t>4</w:t>
      </w:r>
      <w:proofErr w:type="gramEnd"/>
      <w:del w:id="27" w:author="Лысенко Константин Владимирович" w:date="2016-11-10T13:20:00Z">
        <w:r w:rsidRPr="00916A91" w:rsidDel="00B43E19">
          <w:rPr>
            <w:sz w:val="24"/>
            <w:szCs w:val="24"/>
          </w:rPr>
          <w:delText xml:space="preserve">.7. Эмитент предоставляет центральному депозитарию информацию, подлежащую предоставлению лицам, имеющим право на участие в общем собрании акционеров, в срок не ранее предоставления центральному депозитарию информации о созыве общего собрания акционеров и не позднее даты начала срока, в течение которого в соответствии с Федеральным </w:delText>
        </w:r>
        <w:r w:rsidR="00450A62" w:rsidRPr="00916A91" w:rsidDel="00B43E19">
          <w:rPr>
            <w:sz w:val="24"/>
            <w:szCs w:val="24"/>
          </w:rPr>
          <w:fldChar w:fldCharType="begin"/>
        </w:r>
        <w:r w:rsidR="00450A62" w:rsidRPr="00916A91" w:rsidDel="00B43E19">
          <w:rPr>
            <w:sz w:val="24"/>
            <w:szCs w:val="24"/>
          </w:rPr>
          <w:delInstrText xml:space="preserve"> HYPERLINK "consultantplus://offline/ref=6D0239717027CE40AE59D507C3374B1DF549C978C4A79637C5E35F0F1DgDX4P" </w:delInstrText>
        </w:r>
        <w:r w:rsidR="00450A62" w:rsidRPr="00916A91" w:rsidDel="00B43E19">
          <w:rPr>
            <w:sz w:val="24"/>
            <w:szCs w:val="24"/>
          </w:rPr>
          <w:fldChar w:fldCharType="separate"/>
        </w:r>
        <w:r w:rsidRPr="00916A91" w:rsidDel="00B43E19">
          <w:rPr>
            <w:color w:val="0000FF"/>
            <w:sz w:val="24"/>
            <w:szCs w:val="24"/>
          </w:rPr>
          <w:delText>законом</w:delText>
        </w:r>
        <w:r w:rsidR="00450A62" w:rsidRPr="00916A91" w:rsidDel="00B43E19">
          <w:rPr>
            <w:color w:val="0000FF"/>
            <w:sz w:val="24"/>
            <w:szCs w:val="24"/>
          </w:rPr>
          <w:fldChar w:fldCharType="end"/>
        </w:r>
        <w:r w:rsidRPr="00916A91" w:rsidDel="00B43E19">
          <w:rPr>
            <w:sz w:val="24"/>
            <w:szCs w:val="24"/>
          </w:rPr>
          <w:delText xml:space="preserve"> "Об акционерных обществах" указанная информация должна быть доступна лицам, имеющим право на участие в общем собрании акционеров.</w:delText>
        </w:r>
      </w:del>
    </w:p>
    <w:p w:rsidR="00130E52" w:rsidRPr="00916A91" w:rsidDel="00450A62" w:rsidRDefault="00130E52">
      <w:pPr>
        <w:pStyle w:val="ConsPlusNormal"/>
        <w:ind w:firstLine="540"/>
        <w:jc w:val="both"/>
        <w:rPr>
          <w:del w:id="28" w:author="Лысенко Константин Владимирович" w:date="2016-11-10T13:18:00Z"/>
          <w:sz w:val="24"/>
          <w:szCs w:val="24"/>
        </w:rPr>
      </w:pPr>
      <w:del w:id="29" w:author="Лысенко Константин Владимирович" w:date="2016-11-10T13:18:00Z">
        <w:r w:rsidRPr="00916A91" w:rsidDel="00450A62">
          <w:rPr>
            <w:sz w:val="24"/>
            <w:szCs w:val="24"/>
          </w:rPr>
          <w:delText xml:space="preserve">4.8. Содержание (текст) бюллетеней для голосования на общем собрании акционеров определяется эмитентом (органом управления эмитента или лицом, которое в соответствии с решением суда проводит общее собрание акционеров и обладает всеми предусмотренными Федеральным </w:delText>
        </w:r>
        <w:r w:rsidR="00450A62" w:rsidRPr="00916A91" w:rsidDel="00450A62">
          <w:rPr>
            <w:sz w:val="24"/>
            <w:szCs w:val="24"/>
          </w:rPr>
          <w:fldChar w:fldCharType="begin"/>
        </w:r>
        <w:r w:rsidR="00450A62" w:rsidRPr="00916A91" w:rsidDel="00450A62">
          <w:rPr>
            <w:sz w:val="24"/>
            <w:szCs w:val="24"/>
          </w:rPr>
          <w:delInstrText xml:space="preserve"> HYPERLINK "consultantplus://offline/ref=6D0239717027CE40AE59D507C3374B1DF549C978C4A79637C5E35F0F1DgDX4P" </w:delInstrText>
        </w:r>
        <w:r w:rsidR="00450A62" w:rsidRPr="00916A91" w:rsidDel="00450A62">
          <w:rPr>
            <w:sz w:val="24"/>
            <w:szCs w:val="24"/>
          </w:rPr>
          <w:fldChar w:fldCharType="separate"/>
        </w:r>
        <w:r w:rsidRPr="00916A91" w:rsidDel="00450A62">
          <w:rPr>
            <w:color w:val="0000FF"/>
            <w:sz w:val="24"/>
            <w:szCs w:val="24"/>
          </w:rPr>
          <w:delText>законом</w:delText>
        </w:r>
        <w:r w:rsidR="00450A62" w:rsidRPr="00916A91" w:rsidDel="00450A62">
          <w:rPr>
            <w:color w:val="0000FF"/>
            <w:sz w:val="24"/>
            <w:szCs w:val="24"/>
          </w:rPr>
          <w:fldChar w:fldCharType="end"/>
        </w:r>
        <w:r w:rsidRPr="00916A91" w:rsidDel="00450A62">
          <w:rPr>
            <w:sz w:val="24"/>
            <w:szCs w:val="24"/>
          </w:rPr>
          <w:delText xml:space="preserve"> "Об акционерных обществах" полномочиями, необходимыми для созыва и проведения этого собрания) в соответствии с требованиями </w:delText>
        </w:r>
        <w:r w:rsidR="00450A62" w:rsidRPr="00916A91" w:rsidDel="00450A62">
          <w:rPr>
            <w:sz w:val="24"/>
            <w:szCs w:val="24"/>
          </w:rPr>
          <w:fldChar w:fldCharType="begin"/>
        </w:r>
        <w:r w:rsidR="00450A62" w:rsidRPr="00916A91" w:rsidDel="00450A62">
          <w:rPr>
            <w:sz w:val="24"/>
            <w:szCs w:val="24"/>
          </w:rPr>
          <w:delInstrText xml:space="preserve"> HYPERLINK "consultantplus://offline/ref=6D0239717027CE40AE59D507C3374B1DF549C978C4A79637C5E35F0F1DD497C1793246F0BDg2XCP" </w:delInstrText>
        </w:r>
        <w:r w:rsidR="00450A62" w:rsidRPr="00916A91" w:rsidDel="00450A62">
          <w:rPr>
            <w:sz w:val="24"/>
            <w:szCs w:val="24"/>
          </w:rPr>
          <w:fldChar w:fldCharType="separate"/>
        </w:r>
        <w:r w:rsidRPr="00916A91" w:rsidDel="00450A62">
          <w:rPr>
            <w:color w:val="0000FF"/>
            <w:sz w:val="24"/>
            <w:szCs w:val="24"/>
          </w:rPr>
          <w:delText>статьи 60</w:delText>
        </w:r>
        <w:r w:rsidR="00450A62" w:rsidRPr="00916A91" w:rsidDel="00450A62">
          <w:rPr>
            <w:color w:val="0000FF"/>
            <w:sz w:val="24"/>
            <w:szCs w:val="24"/>
          </w:rPr>
          <w:fldChar w:fldCharType="end"/>
        </w:r>
        <w:r w:rsidRPr="00916A91" w:rsidDel="00450A62">
          <w:rPr>
            <w:sz w:val="24"/>
            <w:szCs w:val="24"/>
          </w:rPr>
          <w:delText xml:space="preserve"> Федерального закона "Об акционерных обществах", а также нормативного акта, устанавливающего дополнительные требования к порядку подготовки, созыва и проведения общего собрания акционеров.</w:delText>
        </w:r>
      </w:del>
    </w:p>
    <w:p w:rsidR="00130E52" w:rsidRPr="00916A91" w:rsidDel="00B43E19" w:rsidRDefault="00130E52">
      <w:pPr>
        <w:pStyle w:val="ConsPlusNormal"/>
        <w:ind w:firstLine="540"/>
        <w:jc w:val="both"/>
        <w:rPr>
          <w:del w:id="30" w:author="Лысенко Константин Владимирович" w:date="2016-11-10T13:20:00Z"/>
          <w:sz w:val="24"/>
          <w:szCs w:val="24"/>
        </w:rPr>
      </w:pPr>
      <w:del w:id="31" w:author="Лысенко Константин Владимирович" w:date="2016-11-10T13:20:00Z">
        <w:r w:rsidRPr="00916A91" w:rsidDel="00B43E19">
          <w:rPr>
            <w:sz w:val="24"/>
            <w:szCs w:val="24"/>
          </w:rPr>
          <w:delText xml:space="preserve">4.9. Эмитент предоставляет центральному депозитарию информацию, составляющую содержание (текст) бюллетеней для голосования, в срок не ранее предоставления центральному депозитарию информации о созыве общего собрания акционеров и не позднее предусмотренного </w:delText>
        </w:r>
        <w:r w:rsidR="00450A62" w:rsidRPr="00916A91" w:rsidDel="00B43E19">
          <w:rPr>
            <w:sz w:val="24"/>
            <w:szCs w:val="24"/>
          </w:rPr>
          <w:fldChar w:fldCharType="begin"/>
        </w:r>
        <w:r w:rsidR="00450A62" w:rsidRPr="00916A91" w:rsidDel="00B43E19">
          <w:rPr>
            <w:sz w:val="24"/>
            <w:szCs w:val="24"/>
          </w:rPr>
          <w:delInstrText xml:space="preserve"> HYPERLINK "consultantplus://offline/ref=6D0239717027CE40AE59D507C3374B1DF549C978C4A79637C5E35F0F1DD497C1793246F0BEg2X9P" </w:delInstrText>
        </w:r>
        <w:r w:rsidR="00450A62" w:rsidRPr="00916A91" w:rsidDel="00B43E19">
          <w:rPr>
            <w:sz w:val="24"/>
            <w:szCs w:val="24"/>
          </w:rPr>
          <w:fldChar w:fldCharType="separate"/>
        </w:r>
        <w:r w:rsidRPr="00916A91" w:rsidDel="00B43E19">
          <w:rPr>
            <w:color w:val="0000FF"/>
            <w:sz w:val="24"/>
            <w:szCs w:val="24"/>
          </w:rPr>
          <w:delText>абзацем вторым пункта 2 статьи 60</w:delText>
        </w:r>
        <w:r w:rsidR="00450A62" w:rsidRPr="00916A91" w:rsidDel="00B43E19">
          <w:rPr>
            <w:color w:val="0000FF"/>
            <w:sz w:val="24"/>
            <w:szCs w:val="24"/>
          </w:rPr>
          <w:fldChar w:fldCharType="end"/>
        </w:r>
        <w:r w:rsidRPr="00916A91" w:rsidDel="00B43E19">
          <w:rPr>
            <w:sz w:val="24"/>
            <w:szCs w:val="24"/>
          </w:rPr>
          <w:delText xml:space="preserve"> Федерального закона "Об акционерных обществах" срока для направления или вручения под подпись бюллетеней для голосования.</w:delText>
        </w:r>
      </w:del>
      <w:commentRangeEnd w:id="24"/>
      <w:r w:rsidR="00CF3663">
        <w:rPr>
          <w:rStyle w:val="a3"/>
          <w:rFonts w:asciiTheme="minorHAnsi" w:eastAsiaTheme="minorHAnsi" w:hAnsiTheme="minorHAnsi" w:cstheme="minorBidi"/>
          <w:lang w:eastAsia="en-US"/>
        </w:rPr>
        <w:commentReference w:id="24"/>
      </w:r>
    </w:p>
    <w:p w:rsidR="00130E52" w:rsidRPr="00916A91" w:rsidRDefault="00130E52">
      <w:pPr>
        <w:pStyle w:val="ConsPlusNormal"/>
        <w:ind w:firstLine="540"/>
        <w:jc w:val="both"/>
        <w:rPr>
          <w:sz w:val="24"/>
          <w:szCs w:val="24"/>
        </w:rPr>
      </w:pPr>
      <w:r w:rsidRPr="00916A91">
        <w:rPr>
          <w:sz w:val="24"/>
          <w:szCs w:val="24"/>
        </w:rPr>
        <w:t>4.</w:t>
      </w:r>
      <w:ins w:id="32" w:author="Козырева Оксана Витальевна" w:date="2017-03-24T10:43:00Z">
        <w:r w:rsidR="002050D5">
          <w:rPr>
            <w:sz w:val="24"/>
            <w:szCs w:val="24"/>
          </w:rPr>
          <w:t>4</w:t>
        </w:r>
      </w:ins>
      <w:del w:id="33" w:author="Козырева Оксана Витальевна" w:date="2017-03-24T10:43:00Z">
        <w:r w:rsidRPr="00916A91" w:rsidDel="002050D5">
          <w:rPr>
            <w:sz w:val="24"/>
            <w:szCs w:val="24"/>
          </w:rPr>
          <w:delText>10</w:delText>
        </w:r>
      </w:del>
      <w:r w:rsidRPr="00916A91">
        <w:rPr>
          <w:sz w:val="24"/>
          <w:szCs w:val="24"/>
        </w:rPr>
        <w:t xml:space="preserve">. Предоставляемая центральному депозитарию информация о решениях, принятых общим собранием акционеров, а также об итогах голосования на общем собрании акционеров должна содержать сведения, которые в соответствии с </w:t>
      </w:r>
      <w:hyperlink r:id="rId21" w:history="1">
        <w:r w:rsidRPr="00916A91">
          <w:rPr>
            <w:color w:val="0000FF"/>
            <w:sz w:val="24"/>
            <w:szCs w:val="24"/>
          </w:rPr>
          <w:t>пунктом 14.4</w:t>
        </w:r>
      </w:hyperlink>
      <w:r w:rsidRPr="00916A91">
        <w:rPr>
          <w:sz w:val="24"/>
          <w:szCs w:val="24"/>
        </w:rPr>
        <w:t xml:space="preserve"> Положения Банка России от 30 декабря 2014 года N 454-П указываются в сообщении о существенном </w:t>
      </w:r>
      <w:proofErr w:type="gramStart"/>
      <w:r w:rsidRPr="00916A91">
        <w:rPr>
          <w:sz w:val="24"/>
          <w:szCs w:val="24"/>
        </w:rPr>
        <w:t>факте</w:t>
      </w:r>
      <w:proofErr w:type="gramEnd"/>
      <w:r w:rsidRPr="00916A91">
        <w:rPr>
          <w:sz w:val="24"/>
          <w:szCs w:val="24"/>
        </w:rPr>
        <w:t xml:space="preserve"> о проведении общего собрания участников (акционеров) эмитента и о принятых им решениях.</w:t>
      </w:r>
    </w:p>
    <w:p w:rsidR="00130E52" w:rsidRPr="00916A91" w:rsidRDefault="00130E52">
      <w:pPr>
        <w:pStyle w:val="ConsPlusNormal"/>
        <w:ind w:firstLine="540"/>
        <w:jc w:val="both"/>
        <w:rPr>
          <w:ins w:id="34" w:author="Кругликова Ольга Анатольевна" w:date="2017-03-07T14:53:00Z"/>
          <w:sz w:val="24"/>
          <w:szCs w:val="24"/>
        </w:rPr>
      </w:pPr>
      <w:proofErr w:type="gramStart"/>
      <w:r w:rsidRPr="00916A91">
        <w:rPr>
          <w:sz w:val="24"/>
          <w:szCs w:val="24"/>
        </w:rPr>
        <w:t>4.</w:t>
      </w:r>
      <w:ins w:id="35" w:author="Козырева Оксана Витальевна" w:date="2017-03-24T10:43:00Z">
        <w:r w:rsidR="002050D5">
          <w:rPr>
            <w:sz w:val="24"/>
            <w:szCs w:val="24"/>
          </w:rPr>
          <w:t>5</w:t>
        </w:r>
      </w:ins>
      <w:del w:id="36" w:author="Козырева Оксана Витальевна" w:date="2017-03-24T10:43:00Z">
        <w:r w:rsidRPr="00916A91" w:rsidDel="002050D5">
          <w:rPr>
            <w:sz w:val="24"/>
            <w:szCs w:val="24"/>
          </w:rPr>
          <w:delText>11</w:delText>
        </w:r>
      </w:del>
      <w:r w:rsidRPr="00916A91">
        <w:rPr>
          <w:sz w:val="24"/>
          <w:szCs w:val="24"/>
        </w:rPr>
        <w:t xml:space="preserve">. Эмитент предоставляет центральному депозитарию информацию о решениях, принятых общим собранием акционеров, а также об итогах голосования на общем собрании акционеров в срок не позднее одного дня с момента наступления существенного факта о проведении общего собрания участников (акционеров) эмитента и о принятых им решениях, определенного в соответствии с </w:t>
      </w:r>
      <w:hyperlink r:id="rId22" w:history="1">
        <w:r w:rsidRPr="00916A91">
          <w:rPr>
            <w:color w:val="0000FF"/>
            <w:sz w:val="24"/>
            <w:szCs w:val="24"/>
          </w:rPr>
          <w:t xml:space="preserve">пунктом </w:t>
        </w:r>
        <w:r w:rsidRPr="00916A91">
          <w:rPr>
            <w:color w:val="0000FF"/>
            <w:sz w:val="24"/>
            <w:szCs w:val="24"/>
          </w:rPr>
          <w:lastRenderedPageBreak/>
          <w:t>14.5</w:t>
        </w:r>
      </w:hyperlink>
      <w:r w:rsidRPr="00916A91">
        <w:rPr>
          <w:sz w:val="24"/>
          <w:szCs w:val="24"/>
        </w:rPr>
        <w:t xml:space="preserve"> Положения Банка России от 30 декабря 2014 года N 454-П.</w:t>
      </w:r>
      <w:proofErr w:type="gramEnd"/>
    </w:p>
    <w:p w:rsidR="007154BD" w:rsidRPr="00F130A4" w:rsidRDefault="007154BD" w:rsidP="007154BD">
      <w:pPr>
        <w:autoSpaceDE w:val="0"/>
        <w:autoSpaceDN w:val="0"/>
        <w:adjustRightInd w:val="0"/>
        <w:spacing w:after="0" w:line="240" w:lineRule="auto"/>
        <w:ind w:firstLine="540"/>
        <w:jc w:val="both"/>
        <w:rPr>
          <w:ins w:id="37" w:author="Лысенко Константин Владимирович" w:date="2017-04-19T12:19:00Z"/>
          <w:rFonts w:ascii="Calibri" w:hAnsi="Calibri" w:cs="Calibri"/>
          <w:sz w:val="24"/>
          <w:szCs w:val="24"/>
        </w:rPr>
      </w:pPr>
      <w:ins w:id="38" w:author="Лысенко Константин Владимирович" w:date="2017-04-19T12:19:00Z">
        <w:r w:rsidRPr="00F130A4">
          <w:rPr>
            <w:rFonts w:ascii="Calibri" w:hAnsi="Calibri" w:cs="Calibri"/>
            <w:sz w:val="24"/>
            <w:szCs w:val="24"/>
          </w:rPr>
          <w:t xml:space="preserve">4.6 </w:t>
        </w:r>
        <w:r w:rsidRPr="00F130A4">
          <w:rPr>
            <w:sz w:val="24"/>
            <w:szCs w:val="24"/>
          </w:rPr>
          <w:t xml:space="preserve">Предоставляемая центральному депозитарию информация </w:t>
        </w:r>
        <w:r w:rsidRPr="00F130A4">
          <w:rPr>
            <w:rFonts w:ascii="Calibri" w:hAnsi="Calibri" w:cs="Calibri"/>
            <w:sz w:val="24"/>
            <w:szCs w:val="24"/>
          </w:rPr>
          <w:t xml:space="preserve">об объявлении собрания участников (акционеров) эмитента несостоявшимся </w:t>
        </w:r>
        <w:r w:rsidRPr="00F130A4">
          <w:rPr>
            <w:sz w:val="24"/>
            <w:szCs w:val="24"/>
          </w:rPr>
          <w:t xml:space="preserve">должна содержать сведения, которые в соответствии с </w:t>
        </w:r>
        <w:r w:rsidRPr="007154BD">
          <w:fldChar w:fldCharType="begin"/>
        </w:r>
        <w:r w:rsidRPr="00F130A4">
          <w:instrText xml:space="preserve"> HYPERLINK "consultantplus://offline/ref=6D0239717027CE40AE59D507C3374B1DF549C475CDA69637C5E35F0F1DD497C1793246F5BC2933CEg2XFP" </w:instrText>
        </w:r>
        <w:r w:rsidRPr="007154BD">
          <w:fldChar w:fldCharType="separate"/>
        </w:r>
        <w:r w:rsidRPr="00F130A4">
          <w:rPr>
            <w:color w:val="0000FF"/>
            <w:sz w:val="24"/>
            <w:szCs w:val="24"/>
          </w:rPr>
          <w:t>пунктом 14.</w:t>
        </w:r>
        <w:r w:rsidRPr="007154BD">
          <w:rPr>
            <w:color w:val="0000FF"/>
            <w:sz w:val="24"/>
            <w:szCs w:val="24"/>
          </w:rPr>
          <w:fldChar w:fldCharType="end"/>
        </w:r>
        <w:r w:rsidRPr="00F130A4">
          <w:rPr>
            <w:color w:val="0000FF"/>
            <w:sz w:val="24"/>
            <w:szCs w:val="24"/>
          </w:rPr>
          <w:t>6</w:t>
        </w:r>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w:t>
        </w:r>
        <w:r w:rsidRPr="00F130A4">
          <w:rPr>
            <w:rFonts w:ascii="Calibri" w:hAnsi="Calibri" w:cs="Calibri"/>
            <w:sz w:val="24"/>
            <w:szCs w:val="24"/>
          </w:rPr>
          <w:t>об объявлении общего собрания участников (акционеров) эмитента несостоявшимся</w:t>
        </w:r>
        <w:r w:rsidRPr="00F130A4">
          <w:rPr>
            <w:sz w:val="24"/>
            <w:szCs w:val="24"/>
          </w:rPr>
          <w:t>.</w:t>
        </w:r>
      </w:ins>
    </w:p>
    <w:p w:rsidR="007154BD" w:rsidRPr="00916A91" w:rsidRDefault="007154BD" w:rsidP="007154BD">
      <w:pPr>
        <w:pStyle w:val="ConsPlusNormal"/>
        <w:ind w:firstLine="540"/>
        <w:jc w:val="both"/>
        <w:rPr>
          <w:ins w:id="39" w:author="Лысенко Константин Владимирович" w:date="2017-04-19T12:19:00Z"/>
          <w:sz w:val="24"/>
          <w:szCs w:val="24"/>
        </w:rPr>
      </w:pPr>
      <w:ins w:id="40" w:author="Лысенко Константин Владимирович" w:date="2017-04-19T12:19:00Z">
        <w:r w:rsidRPr="00F130A4">
          <w:rPr>
            <w:sz w:val="24"/>
            <w:szCs w:val="24"/>
          </w:rPr>
          <w:t xml:space="preserve">4.7. Эмитент предоставляет центральному депозитарию информацию об объявлении собрания участников (акционеров) эмитента несостоявшимся в срок не позднее одного дня с момента наступления существенного </w:t>
        </w:r>
        <w:proofErr w:type="gramStart"/>
        <w:r w:rsidRPr="00F130A4">
          <w:rPr>
            <w:sz w:val="24"/>
            <w:szCs w:val="24"/>
          </w:rPr>
          <w:t>факта об объявлении</w:t>
        </w:r>
        <w:proofErr w:type="gramEnd"/>
        <w:r w:rsidRPr="00F130A4">
          <w:rPr>
            <w:sz w:val="24"/>
            <w:szCs w:val="24"/>
          </w:rPr>
          <w:t xml:space="preserve"> собрания участников (акционеров) эмитента</w:t>
        </w:r>
        <w:r w:rsidRPr="00916A91">
          <w:rPr>
            <w:sz w:val="24"/>
            <w:szCs w:val="24"/>
          </w:rPr>
          <w:t xml:space="preserve"> несостоявшимся, установленного в п. 14.6 Положения Банка России от 30 декабря 2014 года N 454-П.</w:t>
        </w:r>
      </w:ins>
    </w:p>
    <w:p w:rsidR="007154BD" w:rsidRDefault="007154BD" w:rsidP="007154BD">
      <w:pPr>
        <w:pStyle w:val="ConsPlusNormal"/>
        <w:ind w:firstLine="540"/>
        <w:jc w:val="both"/>
        <w:rPr>
          <w:ins w:id="41" w:author="Лысенко Константин Владимирович" w:date="2017-04-19T12:19:00Z"/>
          <w:sz w:val="24"/>
          <w:szCs w:val="24"/>
        </w:rPr>
      </w:pPr>
      <w:ins w:id="42" w:author="Лысенко Константин Владимирович" w:date="2017-04-19T12:19:00Z">
        <w:r w:rsidRPr="00916A91">
          <w:rPr>
            <w:sz w:val="24"/>
            <w:szCs w:val="24"/>
          </w:rPr>
          <w:t>4.</w:t>
        </w:r>
        <w:r>
          <w:rPr>
            <w:sz w:val="24"/>
            <w:szCs w:val="24"/>
          </w:rPr>
          <w:t>8</w:t>
        </w:r>
        <w:r w:rsidRPr="00916A91">
          <w:rPr>
            <w:sz w:val="24"/>
            <w:szCs w:val="24"/>
          </w:rPr>
          <w:t>. Предоставляемая центральному депозитарию информация о</w:t>
        </w:r>
        <w:r>
          <w:rPr>
            <w:sz w:val="24"/>
            <w:szCs w:val="24"/>
          </w:rPr>
          <w:t xml:space="preserve"> принятии решения об изменении ранее принятого решения о проведении собрания акционеров</w:t>
        </w:r>
        <w:r w:rsidRPr="00916A91">
          <w:rPr>
            <w:sz w:val="24"/>
            <w:szCs w:val="24"/>
          </w:rPr>
          <w:t xml:space="preserve"> </w:t>
        </w:r>
        <w:r>
          <w:rPr>
            <w:sz w:val="24"/>
            <w:szCs w:val="24"/>
          </w:rPr>
          <w:t>должна содержать:</w:t>
        </w:r>
      </w:ins>
    </w:p>
    <w:p w:rsidR="007154BD" w:rsidRDefault="007154BD" w:rsidP="007154BD">
      <w:pPr>
        <w:pStyle w:val="ConsPlusNormal"/>
        <w:ind w:firstLine="540"/>
        <w:jc w:val="both"/>
        <w:rPr>
          <w:ins w:id="43" w:author="Лысенко Константин Владимирович" w:date="2017-04-19T12:19:00Z"/>
          <w:sz w:val="24"/>
          <w:szCs w:val="24"/>
        </w:rPr>
      </w:pPr>
      <w:ins w:id="44" w:author="Лысенко Константин Владимирович" w:date="2017-04-19T12:19:00Z">
        <w:r w:rsidRPr="007479BC">
          <w:rPr>
            <w:sz w:val="24"/>
            <w:szCs w:val="24"/>
          </w:rPr>
          <w:t>полное фирменное наименование общества и место нахождения общества;</w:t>
        </w:r>
      </w:ins>
    </w:p>
    <w:p w:rsidR="007154BD" w:rsidRDefault="007154BD" w:rsidP="007154BD">
      <w:pPr>
        <w:pStyle w:val="ConsPlusNormal"/>
        <w:ind w:firstLine="540"/>
        <w:jc w:val="both"/>
        <w:rPr>
          <w:ins w:id="45" w:author="Лысенко Константин Владимирович" w:date="2017-04-19T12:19:00Z"/>
          <w:sz w:val="24"/>
          <w:szCs w:val="24"/>
        </w:rPr>
      </w:pPr>
      <w:ins w:id="46" w:author="Лысенко Константин Владимирович" w:date="2017-04-19T12:19:00Z">
        <w:r w:rsidRPr="007479BC">
          <w:rPr>
            <w:sz w:val="24"/>
            <w:szCs w:val="24"/>
          </w:rPr>
          <w:t>форма проведения общего собрания акционеров (собрание или заочное голосование);</w:t>
        </w:r>
      </w:ins>
    </w:p>
    <w:p w:rsidR="007154BD" w:rsidRDefault="007154BD" w:rsidP="007154BD">
      <w:pPr>
        <w:pStyle w:val="ConsPlusNormal"/>
        <w:ind w:firstLine="540"/>
        <w:jc w:val="both"/>
        <w:rPr>
          <w:ins w:id="47" w:author="Лысенко Константин Владимирович" w:date="2017-04-19T12:19:00Z"/>
          <w:sz w:val="24"/>
          <w:szCs w:val="24"/>
        </w:rPr>
      </w:pPr>
      <w:ins w:id="48" w:author="Лысенко Константин Владимирович" w:date="2017-04-19T12:19:00Z">
        <w:r>
          <w:rPr>
            <w:sz w:val="24"/>
            <w:szCs w:val="24"/>
          </w:rPr>
          <w:t>дата проведения собрания;</w:t>
        </w:r>
      </w:ins>
    </w:p>
    <w:p w:rsidR="007154BD" w:rsidRDefault="007154BD" w:rsidP="007154BD">
      <w:pPr>
        <w:pStyle w:val="ConsPlusNormal"/>
        <w:ind w:firstLine="540"/>
        <w:jc w:val="both"/>
        <w:rPr>
          <w:ins w:id="49" w:author="Лысенко Константин Владимирович" w:date="2017-04-19T12:19:00Z"/>
          <w:sz w:val="24"/>
          <w:szCs w:val="24"/>
        </w:rPr>
      </w:pPr>
      <w:ins w:id="50" w:author="Лысенко Константин Владимирович" w:date="2017-04-19T12:19:00Z">
        <w:r w:rsidRPr="007479BC">
          <w:rPr>
            <w:sz w:val="24"/>
            <w:szCs w:val="24"/>
          </w:rPr>
          <w:t>дата составления списка лиц, имеющих право на участие в общем собрании акционеров;</w:t>
        </w:r>
      </w:ins>
    </w:p>
    <w:p w:rsidR="007154BD" w:rsidRDefault="007154BD" w:rsidP="007154BD">
      <w:pPr>
        <w:pStyle w:val="ConsPlusNormal"/>
        <w:ind w:firstLine="540"/>
        <w:jc w:val="both"/>
        <w:rPr>
          <w:ins w:id="51" w:author="Лысенко Константин Владимирович" w:date="2017-04-19T12:19:00Z"/>
          <w:sz w:val="24"/>
          <w:szCs w:val="24"/>
        </w:rPr>
      </w:pPr>
      <w:ins w:id="52" w:author="Лысенко Константин Владимирович" w:date="2017-04-19T12:19:00Z">
        <w:r>
          <w:rPr>
            <w:sz w:val="24"/>
            <w:szCs w:val="24"/>
          </w:rPr>
          <w:t>орган общества, принявший решение об изменении ранее принятого решения о проведении собрания акционеров</w:t>
        </w:r>
      </w:ins>
    </w:p>
    <w:p w:rsidR="007154BD" w:rsidRDefault="007154BD" w:rsidP="007154BD">
      <w:pPr>
        <w:pStyle w:val="ConsPlusNormal"/>
        <w:ind w:firstLine="540"/>
        <w:jc w:val="both"/>
        <w:rPr>
          <w:ins w:id="53" w:author="Лысенко Константин Владимирович" w:date="2017-04-19T12:19:00Z"/>
          <w:sz w:val="24"/>
          <w:szCs w:val="24"/>
        </w:rPr>
      </w:pPr>
      <w:ins w:id="54" w:author="Лысенко Константин Владимирович" w:date="2017-04-19T12:19:00Z">
        <w:r>
          <w:rPr>
            <w:sz w:val="24"/>
            <w:szCs w:val="24"/>
          </w:rPr>
          <w:t>дата приня</w:t>
        </w:r>
        <w:r w:rsidR="00686752">
          <w:rPr>
            <w:sz w:val="24"/>
            <w:szCs w:val="24"/>
          </w:rPr>
          <w:t>тия решения</w:t>
        </w:r>
      </w:ins>
      <w:ins w:id="55" w:author="Лысенко Константин Владимирович" w:date="2017-04-20T18:42:00Z">
        <w:r w:rsidR="00522EF4">
          <w:rPr>
            <w:sz w:val="24"/>
            <w:szCs w:val="24"/>
          </w:rPr>
          <w:t xml:space="preserve"> о внесении изменений</w:t>
        </w:r>
      </w:ins>
      <w:ins w:id="56" w:author="Лысенко Константин Владимирович" w:date="2017-04-19T12:19:00Z">
        <w:r>
          <w:rPr>
            <w:sz w:val="24"/>
            <w:szCs w:val="24"/>
          </w:rPr>
          <w:t>;</w:t>
        </w:r>
      </w:ins>
    </w:p>
    <w:p w:rsidR="007154BD" w:rsidRDefault="007154BD" w:rsidP="007154BD">
      <w:pPr>
        <w:pStyle w:val="ConsPlusNormal"/>
        <w:ind w:firstLine="540"/>
        <w:jc w:val="both"/>
        <w:rPr>
          <w:ins w:id="57" w:author="Лысенко Константин Владимирович" w:date="2017-04-19T12:19:00Z"/>
          <w:sz w:val="24"/>
          <w:szCs w:val="24"/>
        </w:rPr>
      </w:pPr>
      <w:ins w:id="58" w:author="Лысенко Константин Владимирович" w:date="2017-04-19T12:19:00Z">
        <w:r>
          <w:rPr>
            <w:sz w:val="24"/>
            <w:szCs w:val="24"/>
          </w:rPr>
          <w:t>информация о произведенных изменениях ранее принятого решения о проведении собрания акционеров;</w:t>
        </w:r>
        <w:del w:id="59" w:author="Козырева Оксана Витальевна" w:date="2017-03-24T10:48:00Z">
          <w:r w:rsidDel="002050D5">
            <w:rPr>
              <w:sz w:val="24"/>
              <w:szCs w:val="24"/>
            </w:rPr>
            <w:delText xml:space="preserve"> </w:delText>
          </w:r>
        </w:del>
      </w:ins>
    </w:p>
    <w:p w:rsidR="007154BD" w:rsidRDefault="007154BD" w:rsidP="007154BD">
      <w:pPr>
        <w:pStyle w:val="ConsPlusNormal"/>
        <w:ind w:firstLine="540"/>
        <w:jc w:val="both"/>
        <w:rPr>
          <w:ins w:id="60" w:author="Лысенко Константин Владимирович" w:date="2017-04-19T12:19:00Z"/>
          <w:sz w:val="24"/>
          <w:szCs w:val="24"/>
        </w:rPr>
      </w:pPr>
      <w:ins w:id="61" w:author="Лысенко Константин Владимирович" w:date="2017-04-19T12:19:00Z">
        <w:r>
          <w:rPr>
            <w:sz w:val="24"/>
            <w:szCs w:val="24"/>
          </w:rPr>
          <w:t>основание для принятия решени</w:t>
        </w:r>
      </w:ins>
      <w:ins w:id="62" w:author="Лысенко Константин Владимирович" w:date="2017-04-20T18:38:00Z">
        <w:r w:rsidR="00686752">
          <w:rPr>
            <w:sz w:val="24"/>
            <w:szCs w:val="24"/>
          </w:rPr>
          <w:t>я об изменении ранее принятого решения о проведении собрания акционеров</w:t>
        </w:r>
      </w:ins>
      <w:ins w:id="63" w:author="Лысенко Константин Владимирович" w:date="2017-04-19T12:19:00Z">
        <w:r>
          <w:rPr>
            <w:sz w:val="24"/>
            <w:szCs w:val="24"/>
          </w:rPr>
          <w:t>.</w:t>
        </w:r>
      </w:ins>
    </w:p>
    <w:p w:rsidR="007154BD" w:rsidRPr="007154BD" w:rsidDel="00083E2E" w:rsidRDefault="007154BD" w:rsidP="007154BD">
      <w:pPr>
        <w:pStyle w:val="ConsPlusNormal"/>
        <w:ind w:firstLine="540"/>
        <w:jc w:val="both"/>
        <w:rPr>
          <w:ins w:id="64" w:author="Лысенко Константин Владимирович" w:date="2017-04-19T12:19:00Z"/>
          <w:del w:id="65" w:author="Козырева Оксана Витальевна" w:date="2017-03-24T10:50:00Z"/>
          <w:color w:val="1F497D"/>
          <w:sz w:val="24"/>
          <w:szCs w:val="24"/>
        </w:rPr>
      </w:pPr>
      <w:ins w:id="66" w:author="Лысенко Константин Владимирович" w:date="2017-04-19T12:19:00Z">
        <w:r w:rsidRPr="00916A91">
          <w:rPr>
            <w:sz w:val="24"/>
            <w:szCs w:val="24"/>
          </w:rPr>
          <w:t>4.</w:t>
        </w:r>
        <w:r>
          <w:rPr>
            <w:sz w:val="24"/>
            <w:szCs w:val="24"/>
          </w:rPr>
          <w:t>9</w:t>
        </w:r>
        <w:r w:rsidRPr="00916A91">
          <w:rPr>
            <w:sz w:val="24"/>
            <w:szCs w:val="24"/>
          </w:rPr>
          <w:t>. Информация о</w:t>
        </w:r>
        <w:r>
          <w:rPr>
            <w:sz w:val="24"/>
            <w:szCs w:val="24"/>
          </w:rPr>
          <w:t xml:space="preserve"> принятии решения об изменении ранее принятого решения о проведении собрания акционеров</w:t>
        </w:r>
        <w:r w:rsidRPr="00916A91">
          <w:rPr>
            <w:sz w:val="24"/>
            <w:szCs w:val="24"/>
          </w:rPr>
          <w:t xml:space="preserve"> </w:t>
        </w:r>
        <w:r w:rsidRPr="00916A91">
          <w:rPr>
            <w:color w:val="1F497D"/>
            <w:sz w:val="24"/>
            <w:szCs w:val="24"/>
          </w:rPr>
          <w:t xml:space="preserve">должна быть направлена центральному депозитарию </w:t>
        </w:r>
        <w:r w:rsidRPr="00916A91">
          <w:rPr>
            <w:sz w:val="24"/>
            <w:szCs w:val="24"/>
          </w:rPr>
          <w:t>в срок не позднее одного дня с момента</w:t>
        </w:r>
        <w:r>
          <w:rPr>
            <w:sz w:val="24"/>
            <w:szCs w:val="24"/>
          </w:rPr>
          <w:t xml:space="preserve"> принятия соответствующего решения.</w:t>
        </w:r>
        <w:r w:rsidRPr="00F130A4">
          <w:rPr>
            <w:sz w:val="24"/>
            <w:szCs w:val="24"/>
          </w:rPr>
          <w:t xml:space="preserve"> В случае раскрытия Эмитентом информации в соответствии с настоящим пунктом в форме существенного факта, информация  должна быть  направлена центральному депозитарию не позднее одного дня с момента наступления соответствующего существенного факта.</w:t>
        </w:r>
      </w:ins>
    </w:p>
    <w:p w:rsidR="008C0410" w:rsidRPr="00916A91" w:rsidRDefault="008C0410">
      <w:pPr>
        <w:pStyle w:val="ConsPlusNormal"/>
        <w:ind w:firstLine="540"/>
        <w:jc w:val="both"/>
        <w:rPr>
          <w:sz w:val="24"/>
          <w:szCs w:val="24"/>
        </w:rPr>
      </w:pPr>
    </w:p>
    <w:p w:rsidR="00130E52" w:rsidRPr="00916A91" w:rsidRDefault="00130E52">
      <w:pPr>
        <w:pStyle w:val="ConsPlusNormal"/>
        <w:ind w:firstLine="540"/>
        <w:jc w:val="both"/>
        <w:outlineLvl w:val="1"/>
        <w:rPr>
          <w:sz w:val="24"/>
          <w:szCs w:val="24"/>
        </w:rPr>
      </w:pPr>
      <w:bookmarkStart w:id="67" w:name="P76"/>
      <w:bookmarkEnd w:id="67"/>
      <w:r w:rsidRPr="00916A91">
        <w:rPr>
          <w:sz w:val="24"/>
          <w:szCs w:val="24"/>
        </w:rPr>
        <w:t>Глава 5. Перечень информации, связанной с осуществлением преимущественного права приобретения размещаемых дополнительных акций эмитента и эмиссионных ценных бумаг эмитента, конвертируемых в его акции</w:t>
      </w:r>
    </w:p>
    <w:p w:rsidR="00130E52" w:rsidRPr="00916A91" w:rsidRDefault="00130E52">
      <w:pPr>
        <w:pStyle w:val="ConsPlusNormal"/>
        <w:jc w:val="both"/>
        <w:rPr>
          <w:sz w:val="24"/>
          <w:szCs w:val="24"/>
        </w:rPr>
      </w:pPr>
    </w:p>
    <w:p w:rsidR="00130E52" w:rsidRPr="00916A91" w:rsidRDefault="00130E52">
      <w:pPr>
        <w:pStyle w:val="ConsPlusNormal"/>
        <w:ind w:firstLine="540"/>
        <w:jc w:val="both"/>
        <w:rPr>
          <w:sz w:val="24"/>
          <w:szCs w:val="24"/>
        </w:rPr>
      </w:pPr>
      <w:r w:rsidRPr="00916A91">
        <w:rPr>
          <w:sz w:val="24"/>
          <w:szCs w:val="24"/>
        </w:rPr>
        <w:t>5.1. Эмитент предоставляет центральному депозитарию следующую информацию, связанную с осуществлением преимущественного права приобретения размещаемых дополнительных акций эмитента и эмиссионных ценных бумаг эмитента, конвертируемых в его акции:</w:t>
      </w:r>
    </w:p>
    <w:p w:rsidR="007154BD" w:rsidRPr="007154BD" w:rsidRDefault="007154BD" w:rsidP="007154BD">
      <w:pPr>
        <w:pStyle w:val="ConsPlusNormal"/>
        <w:ind w:firstLine="540"/>
        <w:jc w:val="both"/>
        <w:rPr>
          <w:ins w:id="68" w:author="Лысенко Константин Владимирович" w:date="2017-04-19T12:11:00Z"/>
          <w:sz w:val="24"/>
          <w:szCs w:val="24"/>
        </w:rPr>
      </w:pPr>
      <w:ins w:id="69" w:author="Лысенко Константин Владимирович" w:date="2017-04-19T12:11:00Z">
        <w:r w:rsidRPr="00916A91">
          <w:rPr>
            <w:sz w:val="24"/>
            <w:szCs w:val="24"/>
          </w:rPr>
          <w:t xml:space="preserve">о включении в повестку дня </w:t>
        </w:r>
        <w:r>
          <w:rPr>
            <w:sz w:val="24"/>
            <w:szCs w:val="24"/>
          </w:rPr>
          <w:t xml:space="preserve">общего </w:t>
        </w:r>
        <w:r w:rsidRPr="00916A91">
          <w:rPr>
            <w:sz w:val="24"/>
            <w:szCs w:val="24"/>
          </w:rPr>
          <w:t xml:space="preserve">собрания </w:t>
        </w:r>
        <w:r>
          <w:rPr>
            <w:sz w:val="24"/>
            <w:szCs w:val="24"/>
          </w:rPr>
          <w:t xml:space="preserve">акционеров </w:t>
        </w:r>
        <w:r w:rsidRPr="00916A91">
          <w:rPr>
            <w:sz w:val="24"/>
            <w:szCs w:val="24"/>
          </w:rPr>
          <w:t xml:space="preserve">вопроса о размещении дополнительных акций и эмиссионных ценных бумаг, конвертируемых в акции, в отношении которых </w:t>
        </w:r>
        <w:r>
          <w:rPr>
            <w:sz w:val="24"/>
            <w:szCs w:val="24"/>
          </w:rPr>
          <w:t xml:space="preserve">может </w:t>
        </w:r>
        <w:r w:rsidRPr="00916A91">
          <w:rPr>
            <w:sz w:val="24"/>
            <w:szCs w:val="24"/>
          </w:rPr>
          <w:t>возник</w:t>
        </w:r>
        <w:r>
          <w:rPr>
            <w:sz w:val="24"/>
            <w:szCs w:val="24"/>
          </w:rPr>
          <w:t>ать</w:t>
        </w:r>
        <w:r w:rsidRPr="00916A91">
          <w:rPr>
            <w:sz w:val="24"/>
            <w:szCs w:val="24"/>
          </w:rPr>
          <w:t xml:space="preserve"> преимущественное право их </w:t>
        </w:r>
        <w:r>
          <w:rPr>
            <w:sz w:val="24"/>
            <w:szCs w:val="24"/>
          </w:rPr>
          <w:t>приобретения в результате процедуры голосования на общем собрании акционеров</w:t>
        </w:r>
        <w:r w:rsidRPr="007154BD">
          <w:rPr>
            <w:sz w:val="24"/>
            <w:szCs w:val="24"/>
          </w:rPr>
          <w:t>;</w:t>
        </w:r>
      </w:ins>
    </w:p>
    <w:p w:rsidR="00130E52" w:rsidRPr="00916A91" w:rsidRDefault="00130E52">
      <w:pPr>
        <w:pStyle w:val="ConsPlusNormal"/>
        <w:ind w:firstLine="540"/>
        <w:jc w:val="both"/>
        <w:rPr>
          <w:sz w:val="24"/>
          <w:szCs w:val="24"/>
        </w:rPr>
      </w:pPr>
      <w:r w:rsidRPr="00916A91">
        <w:rPr>
          <w:sz w:val="24"/>
          <w:szCs w:val="24"/>
        </w:rPr>
        <w:t>о принятии решения о размещении дополнительных акций и эмиссионных ценных бумаг, конвертируемых в акции, в отношении которых возникает преимущественное право их приобретения;</w:t>
      </w:r>
    </w:p>
    <w:p w:rsidR="00130E52" w:rsidRPr="00916A91" w:rsidRDefault="00130E52">
      <w:pPr>
        <w:pStyle w:val="ConsPlusNormal"/>
        <w:ind w:firstLine="540"/>
        <w:jc w:val="both"/>
        <w:rPr>
          <w:sz w:val="24"/>
          <w:szCs w:val="24"/>
        </w:rPr>
      </w:pPr>
      <w:r w:rsidRPr="00916A91">
        <w:rPr>
          <w:sz w:val="24"/>
          <w:szCs w:val="24"/>
        </w:rPr>
        <w:t>об утверждении решения о выпуске (дополнительном выпуске) акций и эмиссионных ценных бумаг, конвертируемых в акции, в отношении которых возникает преимущественное право их приобретения;</w:t>
      </w:r>
    </w:p>
    <w:p w:rsidR="00130E52" w:rsidRPr="00916A91" w:rsidRDefault="00130E52">
      <w:pPr>
        <w:pStyle w:val="ConsPlusNormal"/>
        <w:ind w:firstLine="540"/>
        <w:jc w:val="both"/>
        <w:rPr>
          <w:sz w:val="24"/>
          <w:szCs w:val="24"/>
        </w:rPr>
      </w:pPr>
      <w:r w:rsidRPr="00916A91">
        <w:rPr>
          <w:sz w:val="24"/>
          <w:szCs w:val="24"/>
        </w:rPr>
        <w:t>о государственной регистрации выпуска (дополнительного выпуска) акций и эмиссионных ценных бумаг, конвертируемых в акции, в отношении которых возникает преимущественное право их приобретения;</w:t>
      </w:r>
    </w:p>
    <w:p w:rsidR="00130E52" w:rsidRPr="00916A91" w:rsidRDefault="00130E52">
      <w:pPr>
        <w:pStyle w:val="ConsPlusNormal"/>
        <w:ind w:firstLine="540"/>
        <w:jc w:val="both"/>
        <w:rPr>
          <w:sz w:val="24"/>
          <w:szCs w:val="24"/>
        </w:rPr>
      </w:pPr>
      <w:r w:rsidRPr="00916A91">
        <w:rPr>
          <w:sz w:val="24"/>
          <w:szCs w:val="24"/>
        </w:rPr>
        <w:t xml:space="preserve">о регистрации изменений, внесенных в решение о выпуске (дополнительном выпуске) акций и эмиссионных ценных бумаг, конвертируемых в акции, в отношении которых возникает </w:t>
      </w:r>
      <w:r w:rsidRPr="00916A91">
        <w:rPr>
          <w:sz w:val="24"/>
          <w:szCs w:val="24"/>
        </w:rPr>
        <w:lastRenderedPageBreak/>
        <w:t>преимущественное право их приобретения;</w:t>
      </w:r>
    </w:p>
    <w:p w:rsidR="00130E52" w:rsidRPr="00916A91" w:rsidRDefault="00130E52">
      <w:pPr>
        <w:pStyle w:val="ConsPlusNormal"/>
        <w:ind w:firstLine="540"/>
        <w:jc w:val="both"/>
        <w:rPr>
          <w:sz w:val="24"/>
          <w:szCs w:val="24"/>
        </w:rPr>
      </w:pPr>
      <w:r w:rsidRPr="00916A91">
        <w:rPr>
          <w:sz w:val="24"/>
          <w:szCs w:val="24"/>
        </w:rPr>
        <w:t>о возможности и порядке осуществления преимущественного права приобретения размещаемых дополнительных акций и эмиссионных ценных бумаг, конвертируемых в акции, в отношении которых возникает преимущественное право их приобретения;</w:t>
      </w:r>
    </w:p>
    <w:p w:rsidR="00130E52" w:rsidRPr="00916A91" w:rsidRDefault="00130E52">
      <w:pPr>
        <w:pStyle w:val="ConsPlusNormal"/>
        <w:ind w:firstLine="540"/>
        <w:jc w:val="both"/>
        <w:rPr>
          <w:sz w:val="24"/>
          <w:szCs w:val="24"/>
        </w:rPr>
      </w:pPr>
      <w:r w:rsidRPr="00916A91">
        <w:rPr>
          <w:sz w:val="24"/>
          <w:szCs w:val="24"/>
        </w:rPr>
        <w:t>о цене размещения дополнительных акций и эмиссионных ценных бумаг, конвертируемых в акции, в отношении которых возникает преимущественное право их приобретения;</w:t>
      </w:r>
    </w:p>
    <w:p w:rsidR="00130E52" w:rsidRPr="00916A91" w:rsidRDefault="00130E52">
      <w:pPr>
        <w:pStyle w:val="ConsPlusNormal"/>
        <w:ind w:firstLine="540"/>
        <w:jc w:val="both"/>
        <w:rPr>
          <w:ins w:id="70" w:author="Лысенко Константин Владимирович" w:date="2016-11-10T13:28:00Z"/>
          <w:sz w:val="24"/>
          <w:szCs w:val="24"/>
        </w:rPr>
      </w:pPr>
      <w:r w:rsidRPr="00916A91">
        <w:rPr>
          <w:sz w:val="24"/>
          <w:szCs w:val="24"/>
        </w:rPr>
        <w:t>об итогах осуществления преимущественного права приобретения размещаемых дополнительных акций и эмиссионных ценных бумаг, конвертируемых в акции, в отношении которых возникает преимущественное право их приобретения</w:t>
      </w:r>
      <w:ins w:id="71" w:author="Козырева Оксана Витальевна" w:date="2017-03-24T11:00:00Z">
        <w:r w:rsidR="00187378">
          <w:rPr>
            <w:sz w:val="24"/>
            <w:szCs w:val="24"/>
          </w:rPr>
          <w:t>;</w:t>
        </w:r>
      </w:ins>
      <w:del w:id="72" w:author="Козырева Оксана Витальевна" w:date="2017-03-24T11:00:00Z">
        <w:r w:rsidRPr="00916A91" w:rsidDel="00187378">
          <w:rPr>
            <w:sz w:val="24"/>
            <w:szCs w:val="24"/>
          </w:rPr>
          <w:delText>.</w:delText>
        </w:r>
      </w:del>
    </w:p>
    <w:p w:rsidR="00D334B5" w:rsidRDefault="00D334B5" w:rsidP="00D334B5">
      <w:pPr>
        <w:pStyle w:val="ConsPlusNormal"/>
        <w:ind w:firstLine="540"/>
        <w:jc w:val="both"/>
        <w:rPr>
          <w:ins w:id="73" w:author="Лысенко Константин Владимирович" w:date="2017-04-19T12:21:00Z"/>
          <w:sz w:val="24"/>
          <w:szCs w:val="24"/>
        </w:rPr>
      </w:pPr>
      <w:ins w:id="74" w:author="Лысенко Константин Владимирович" w:date="2017-04-19T12:21:00Z">
        <w:r>
          <w:rPr>
            <w:sz w:val="24"/>
            <w:szCs w:val="24"/>
          </w:rPr>
          <w:t xml:space="preserve">о принятии </w:t>
        </w:r>
        <w:r w:rsidRPr="00F130A4">
          <w:rPr>
            <w:sz w:val="24"/>
            <w:szCs w:val="24"/>
          </w:rPr>
          <w:t>решения</w:t>
        </w:r>
        <w:r w:rsidRPr="00B57E34">
          <w:rPr>
            <w:sz w:val="24"/>
            <w:szCs w:val="24"/>
          </w:rPr>
          <w:t xml:space="preserve"> об изменении условий размещения ценных  бумаг, </w:t>
        </w:r>
        <w:r w:rsidRPr="00F130A4">
          <w:rPr>
            <w:sz w:val="24"/>
            <w:szCs w:val="24"/>
          </w:rPr>
          <w:t xml:space="preserve">прямо </w:t>
        </w:r>
        <w:proofErr w:type="gramStart"/>
        <w:r w:rsidRPr="00F130A4">
          <w:rPr>
            <w:sz w:val="24"/>
            <w:szCs w:val="24"/>
          </w:rPr>
          <w:t>и(</w:t>
        </w:r>
        <w:proofErr w:type="gramEnd"/>
        <w:r w:rsidRPr="00F130A4">
          <w:rPr>
            <w:sz w:val="24"/>
            <w:szCs w:val="24"/>
          </w:rPr>
          <w:t>или) косвенно затрагивающего порядок осуществления</w:t>
        </w:r>
        <w:r>
          <w:rPr>
            <w:sz w:val="24"/>
            <w:szCs w:val="24"/>
          </w:rPr>
          <w:t xml:space="preserve"> </w:t>
        </w:r>
        <w:r w:rsidRPr="00916A91">
          <w:rPr>
            <w:sz w:val="24"/>
            <w:szCs w:val="24"/>
          </w:rPr>
          <w:t>преимущественного права приобретения размещаемых дополнительных акций и эмиссионных ценных бумаг, конвертируемых в акции</w:t>
        </w:r>
        <w:r>
          <w:rPr>
            <w:sz w:val="24"/>
            <w:szCs w:val="24"/>
          </w:rPr>
          <w:t>.</w:t>
        </w:r>
      </w:ins>
    </w:p>
    <w:p w:rsidR="00D334B5" w:rsidRDefault="00D334B5" w:rsidP="00D334B5">
      <w:pPr>
        <w:pStyle w:val="ConsPlusNormal"/>
        <w:ind w:firstLine="540"/>
        <w:jc w:val="both"/>
        <w:rPr>
          <w:ins w:id="75" w:author="Лысенко Константин Владимирович" w:date="2017-04-19T12:21:00Z"/>
          <w:sz w:val="24"/>
          <w:szCs w:val="24"/>
        </w:rPr>
      </w:pPr>
      <w:ins w:id="76" w:author="Лысенко Константин Владимирович" w:date="2017-04-19T12:21:00Z">
        <w:r w:rsidRPr="00916A91">
          <w:rPr>
            <w:sz w:val="24"/>
            <w:szCs w:val="24"/>
          </w:rPr>
          <w:t xml:space="preserve">5.2. Предоставляемая центральному депозитарию информация эмитента о включении в повестку дня </w:t>
        </w:r>
        <w:r>
          <w:rPr>
            <w:sz w:val="24"/>
            <w:szCs w:val="24"/>
          </w:rPr>
          <w:t xml:space="preserve">общего </w:t>
        </w:r>
        <w:r w:rsidRPr="00916A91">
          <w:rPr>
            <w:sz w:val="24"/>
            <w:szCs w:val="24"/>
          </w:rPr>
          <w:t xml:space="preserve">собрания </w:t>
        </w:r>
        <w:r>
          <w:rPr>
            <w:sz w:val="24"/>
            <w:szCs w:val="24"/>
          </w:rPr>
          <w:t xml:space="preserve">акционеров </w:t>
        </w:r>
        <w:r w:rsidRPr="00916A91">
          <w:rPr>
            <w:sz w:val="24"/>
            <w:szCs w:val="24"/>
          </w:rPr>
          <w:t xml:space="preserve">вопроса о размещении дополнительных акций и эмиссионных ценных бумаг, конвертируемых в акции, в отношении которых </w:t>
        </w:r>
        <w:r>
          <w:rPr>
            <w:sz w:val="24"/>
            <w:szCs w:val="24"/>
          </w:rPr>
          <w:t xml:space="preserve">может </w:t>
        </w:r>
        <w:r w:rsidRPr="00916A91">
          <w:rPr>
            <w:sz w:val="24"/>
            <w:szCs w:val="24"/>
          </w:rPr>
          <w:t>возника</w:t>
        </w:r>
        <w:r>
          <w:rPr>
            <w:sz w:val="24"/>
            <w:szCs w:val="24"/>
          </w:rPr>
          <w:t xml:space="preserve">ть </w:t>
        </w:r>
        <w:r w:rsidRPr="00916A91">
          <w:rPr>
            <w:sz w:val="24"/>
            <w:szCs w:val="24"/>
          </w:rPr>
          <w:t>преимущественное право их приобретения должна содержать</w:t>
        </w:r>
        <w:r>
          <w:rPr>
            <w:sz w:val="24"/>
            <w:szCs w:val="24"/>
          </w:rPr>
          <w:t>:</w:t>
        </w:r>
      </w:ins>
    </w:p>
    <w:p w:rsidR="00D334B5" w:rsidRDefault="00D334B5" w:rsidP="00D334B5">
      <w:pPr>
        <w:pStyle w:val="ConsPlusNormal"/>
        <w:ind w:firstLine="540"/>
        <w:jc w:val="both"/>
        <w:rPr>
          <w:ins w:id="77" w:author="Лысенко Константин Владимирович" w:date="2017-04-19T12:21:00Z"/>
          <w:sz w:val="24"/>
          <w:szCs w:val="24"/>
        </w:rPr>
      </w:pPr>
      <w:ins w:id="78" w:author="Лысенко Константин Владимирович" w:date="2017-04-19T12:21:00Z">
        <w:r w:rsidRPr="007479BC">
          <w:rPr>
            <w:sz w:val="24"/>
            <w:szCs w:val="24"/>
          </w:rPr>
          <w:t>полное фирменное наименование общества и место нахождения общества;</w:t>
        </w:r>
      </w:ins>
    </w:p>
    <w:p w:rsidR="00D334B5" w:rsidRDefault="00D334B5" w:rsidP="00D334B5">
      <w:pPr>
        <w:pStyle w:val="ConsPlusNormal"/>
        <w:ind w:firstLine="540"/>
        <w:jc w:val="both"/>
        <w:rPr>
          <w:ins w:id="79" w:author="Лысенко Константин Владимирович" w:date="2017-04-19T12:21:00Z"/>
          <w:sz w:val="24"/>
          <w:szCs w:val="24"/>
        </w:rPr>
      </w:pPr>
      <w:ins w:id="80" w:author="Лысенко Константин Владимирович" w:date="2017-04-19T12:21:00Z">
        <w:r w:rsidRPr="007479BC">
          <w:rPr>
            <w:sz w:val="24"/>
            <w:szCs w:val="24"/>
          </w:rPr>
          <w:t>форма проведения общего собрания акционеров (собрание или заочное голосование);</w:t>
        </w:r>
      </w:ins>
    </w:p>
    <w:p w:rsidR="00D334B5" w:rsidRDefault="00D334B5" w:rsidP="00D334B5">
      <w:pPr>
        <w:pStyle w:val="ConsPlusNormal"/>
        <w:ind w:firstLine="540"/>
        <w:jc w:val="both"/>
        <w:rPr>
          <w:ins w:id="81" w:author="Лысенко Константин Владимирович" w:date="2017-04-19T12:21:00Z"/>
          <w:sz w:val="24"/>
          <w:szCs w:val="24"/>
        </w:rPr>
      </w:pPr>
      <w:ins w:id="82" w:author="Лысенко Константин Владимирович" w:date="2017-04-19T12:21:00Z">
        <w:r>
          <w:rPr>
            <w:sz w:val="24"/>
            <w:szCs w:val="24"/>
          </w:rPr>
          <w:t>дата проведения собрания;</w:t>
        </w:r>
      </w:ins>
    </w:p>
    <w:p w:rsidR="00D334B5" w:rsidRDefault="00D334B5" w:rsidP="00D334B5">
      <w:pPr>
        <w:pStyle w:val="ConsPlusNormal"/>
        <w:ind w:firstLine="540"/>
        <w:jc w:val="both"/>
        <w:rPr>
          <w:ins w:id="83" w:author="Лысенко Константин Владимирович" w:date="2017-04-19T12:21:00Z"/>
          <w:sz w:val="24"/>
          <w:szCs w:val="24"/>
        </w:rPr>
      </w:pPr>
      <w:ins w:id="84" w:author="Лысенко Константин Владимирович" w:date="2017-04-19T12:21:00Z">
        <w:r w:rsidRPr="007479BC">
          <w:rPr>
            <w:sz w:val="24"/>
            <w:szCs w:val="24"/>
          </w:rPr>
          <w:t>дата составления списка лиц, имеющих право на участие в общем собрании акционеров;</w:t>
        </w:r>
      </w:ins>
    </w:p>
    <w:p w:rsidR="00D334B5" w:rsidRDefault="00D334B5" w:rsidP="00D334B5">
      <w:pPr>
        <w:pStyle w:val="ConsPlusNormal"/>
        <w:ind w:firstLine="540"/>
        <w:jc w:val="both"/>
        <w:rPr>
          <w:ins w:id="85" w:author="Лысенко Константин Владимирович" w:date="2017-04-19T12:21:00Z"/>
          <w:sz w:val="24"/>
          <w:szCs w:val="24"/>
        </w:rPr>
      </w:pPr>
      <w:ins w:id="86" w:author="Лысенко Константин Владимирович" w:date="2017-04-19T12:21:00Z">
        <w:r>
          <w:rPr>
            <w:sz w:val="24"/>
            <w:szCs w:val="24"/>
          </w:rPr>
          <w:t xml:space="preserve">идентификационные признаки ценных бумаг, имеющих право голоса на общем собрании акционеров, повестка дня которого содержит </w:t>
        </w:r>
        <w:r w:rsidRPr="00916A91">
          <w:rPr>
            <w:sz w:val="24"/>
            <w:szCs w:val="24"/>
          </w:rPr>
          <w:t xml:space="preserve">вопрос о размещении дополнительных акций и эмиссионных ценных бумаг, конвертируемых в акции, в отношении которых </w:t>
        </w:r>
        <w:r>
          <w:rPr>
            <w:sz w:val="24"/>
            <w:szCs w:val="24"/>
          </w:rPr>
          <w:t xml:space="preserve">может </w:t>
        </w:r>
        <w:r w:rsidRPr="00916A91">
          <w:rPr>
            <w:sz w:val="24"/>
            <w:szCs w:val="24"/>
          </w:rPr>
          <w:t>возника</w:t>
        </w:r>
        <w:r>
          <w:rPr>
            <w:sz w:val="24"/>
            <w:szCs w:val="24"/>
          </w:rPr>
          <w:t xml:space="preserve">ть </w:t>
        </w:r>
        <w:r w:rsidRPr="00916A91">
          <w:rPr>
            <w:sz w:val="24"/>
            <w:szCs w:val="24"/>
          </w:rPr>
          <w:t>преимущественное право их приобретения</w:t>
        </w:r>
        <w:r>
          <w:rPr>
            <w:sz w:val="24"/>
            <w:szCs w:val="24"/>
          </w:rPr>
          <w:t>;</w:t>
        </w:r>
      </w:ins>
    </w:p>
    <w:p w:rsidR="00D334B5" w:rsidRDefault="00D334B5" w:rsidP="00D334B5">
      <w:pPr>
        <w:pStyle w:val="ConsPlusNormal"/>
        <w:ind w:firstLine="540"/>
        <w:jc w:val="both"/>
        <w:rPr>
          <w:ins w:id="87" w:author="Лысенко Константин Владимирович" w:date="2017-04-19T12:21:00Z"/>
          <w:sz w:val="24"/>
          <w:szCs w:val="24"/>
        </w:rPr>
      </w:pPr>
      <w:ins w:id="88" w:author="Лысенко Константин Владимирович" w:date="2017-04-19T12:21:00Z">
        <w:r>
          <w:rPr>
            <w:sz w:val="24"/>
            <w:szCs w:val="24"/>
          </w:rPr>
          <w:t xml:space="preserve">формулировка вопроса повестки дня общего собрания акционеров, голосование по которому может повлечь возникновение преимущественного права </w:t>
        </w:r>
        <w:r w:rsidRPr="00916A91">
          <w:rPr>
            <w:sz w:val="24"/>
            <w:szCs w:val="24"/>
          </w:rPr>
          <w:t>приобретения размещаемых дополнительных акций и эмиссионных ценных бумаг, конвертируемых в акции</w:t>
        </w:r>
        <w:r>
          <w:rPr>
            <w:sz w:val="24"/>
            <w:szCs w:val="24"/>
          </w:rPr>
          <w:t>;</w:t>
        </w:r>
      </w:ins>
    </w:p>
    <w:p w:rsidR="00D334B5" w:rsidRPr="00B57E34" w:rsidRDefault="00D334B5" w:rsidP="00D334B5">
      <w:pPr>
        <w:pStyle w:val="ConsPlusNormal"/>
        <w:ind w:firstLine="540"/>
        <w:jc w:val="both"/>
        <w:rPr>
          <w:ins w:id="89" w:author="Лысенко Константин Владимирович" w:date="2017-04-19T12:21:00Z"/>
          <w:sz w:val="24"/>
          <w:szCs w:val="24"/>
        </w:rPr>
      </w:pPr>
      <w:ins w:id="90" w:author="Лысенко Константин Владимирович" w:date="2017-04-19T12:21:00Z">
        <w:r>
          <w:rPr>
            <w:sz w:val="24"/>
            <w:szCs w:val="24"/>
          </w:rPr>
          <w:t xml:space="preserve">идентификационные признаки ценных бумаг, у владельцев которых может возникнуть преимущественное право приобретения </w:t>
        </w:r>
        <w:r w:rsidRPr="00916A91">
          <w:rPr>
            <w:sz w:val="24"/>
            <w:szCs w:val="24"/>
          </w:rPr>
          <w:t>размещаемых дополнительных акций и эмиссионных ценных бумаг, конвертируемых в акции</w:t>
        </w:r>
        <w:r>
          <w:rPr>
            <w:sz w:val="24"/>
            <w:szCs w:val="24"/>
          </w:rPr>
          <w:t>.</w:t>
        </w:r>
      </w:ins>
    </w:p>
    <w:p w:rsidR="00D334B5" w:rsidRPr="00916A91" w:rsidRDefault="00D334B5" w:rsidP="00D334B5">
      <w:pPr>
        <w:pStyle w:val="ConsPlusNormal"/>
        <w:ind w:firstLine="540"/>
        <w:jc w:val="both"/>
        <w:rPr>
          <w:ins w:id="91" w:author="Лысенко Константин Владимирович" w:date="2017-04-19T12:21:00Z"/>
          <w:sz w:val="24"/>
          <w:szCs w:val="24"/>
        </w:rPr>
      </w:pPr>
      <w:ins w:id="92" w:author="Лысенко Константин Владимирович" w:date="2017-04-19T12:21:00Z">
        <w:r w:rsidRPr="00916A91">
          <w:rPr>
            <w:sz w:val="24"/>
            <w:szCs w:val="24"/>
          </w:rPr>
          <w:t xml:space="preserve">5.3. </w:t>
        </w:r>
        <w:proofErr w:type="gramStart"/>
        <w:r w:rsidRPr="00916A91">
          <w:rPr>
            <w:sz w:val="24"/>
            <w:szCs w:val="24"/>
          </w:rPr>
          <w:t xml:space="preserve">Эмитент предоставляет центральному депозитарию информацию о включении в повестку дня собрания вопроса о размещении дополнительных акций и эмиссионных ценных бумаг, конвертируемых в акции, в отношении которых возникает преимущественное право их приобретения, в срок не позднее одного дня с момента </w:t>
        </w:r>
        <w:r w:rsidRPr="007154BD">
          <w:rPr>
            <w:sz w:val="24"/>
            <w:szCs w:val="24"/>
          </w:rPr>
          <w:t xml:space="preserve">наступления существенного факта об отдельных решениях, принятых советом директоров (наблюдательным советом) эмитента в соответствии с </w:t>
        </w:r>
        <w:r w:rsidRPr="007154BD">
          <w:fldChar w:fldCharType="begin"/>
        </w:r>
        <w:r w:rsidRPr="007154BD">
          <w:instrText xml:space="preserve"> HYPERLINK "consultantplus://offline/ref=6D0239717027CE40AE59D507C3374B1DF549C475CDA69637C5E35F0F1DD497C1793246F5BC2931CAg2XDP" </w:instrText>
        </w:r>
        <w:r w:rsidRPr="007154BD">
          <w:fldChar w:fldCharType="separate"/>
        </w:r>
        <w:r w:rsidRPr="007154BD">
          <w:rPr>
            <w:color w:val="0000FF"/>
            <w:sz w:val="24"/>
            <w:szCs w:val="24"/>
          </w:rPr>
          <w:t>пунктом 15.1</w:t>
        </w:r>
        <w:r w:rsidRPr="007154BD">
          <w:rPr>
            <w:color w:val="0000FF"/>
            <w:sz w:val="24"/>
            <w:szCs w:val="24"/>
          </w:rPr>
          <w:fldChar w:fldCharType="end"/>
        </w:r>
        <w:r w:rsidRPr="007154BD">
          <w:rPr>
            <w:sz w:val="24"/>
            <w:szCs w:val="24"/>
          </w:rPr>
          <w:t xml:space="preserve"> Положения Банка России от</w:t>
        </w:r>
        <w:proofErr w:type="gramEnd"/>
        <w:r w:rsidRPr="007154BD">
          <w:rPr>
            <w:sz w:val="24"/>
            <w:szCs w:val="24"/>
          </w:rPr>
          <w:t xml:space="preserve"> 30 декабря</w:t>
        </w:r>
        <w:r w:rsidRPr="00916A91">
          <w:rPr>
            <w:sz w:val="24"/>
            <w:szCs w:val="24"/>
          </w:rPr>
          <w:t xml:space="preserve"> 2014 года N 454-П.</w:t>
        </w:r>
      </w:ins>
    </w:p>
    <w:p w:rsidR="001B147A" w:rsidRDefault="00130E52" w:rsidP="00D334B5">
      <w:pPr>
        <w:pStyle w:val="ConsPlusNormal"/>
        <w:ind w:firstLine="540"/>
        <w:jc w:val="both"/>
        <w:rPr>
          <w:ins w:id="93" w:author="Козырева Оксана Витальевна" w:date="2017-03-24T11:56:00Z"/>
          <w:sz w:val="24"/>
          <w:szCs w:val="24"/>
        </w:rPr>
      </w:pPr>
      <w:r w:rsidRPr="00916A91">
        <w:rPr>
          <w:sz w:val="24"/>
          <w:szCs w:val="24"/>
        </w:rPr>
        <w:t>5.</w:t>
      </w:r>
      <w:ins w:id="94" w:author="Козырева Оксана Витальевна" w:date="2017-03-24T11:55:00Z">
        <w:r w:rsidR="001B147A">
          <w:rPr>
            <w:sz w:val="24"/>
            <w:szCs w:val="24"/>
          </w:rPr>
          <w:t>4</w:t>
        </w:r>
      </w:ins>
      <w:del w:id="95" w:author="Козырева Оксана Витальевна" w:date="2017-03-24T11:55:00Z">
        <w:r w:rsidRPr="00916A91" w:rsidDel="001B147A">
          <w:rPr>
            <w:sz w:val="24"/>
            <w:szCs w:val="24"/>
          </w:rPr>
          <w:delText>2</w:delText>
        </w:r>
      </w:del>
      <w:r w:rsidRPr="00916A91">
        <w:rPr>
          <w:sz w:val="24"/>
          <w:szCs w:val="24"/>
        </w:rPr>
        <w:t xml:space="preserve">. Предоставляемая центральному депозитарию информация эмитента о принятии решения о размещении дополнительных акций и эмиссионных ценных бумаг, конвертируемых в акции, в отношении которых возникает преимущественное право их приобретения, должна содержать сведения, которые в соответствии с </w:t>
      </w:r>
      <w:hyperlink r:id="rId23" w:history="1">
        <w:r w:rsidRPr="00916A91">
          <w:rPr>
            <w:color w:val="0000FF"/>
            <w:sz w:val="24"/>
            <w:szCs w:val="24"/>
          </w:rPr>
          <w:t>пунктом 26.2</w:t>
        </w:r>
      </w:hyperlink>
      <w:r w:rsidRPr="00916A91">
        <w:rPr>
          <w:sz w:val="24"/>
          <w:szCs w:val="24"/>
        </w:rPr>
        <w:t xml:space="preserve"> Положения Банка России от 30 декабря 2014 года N 454-П указываются в сообщении о существенном </w:t>
      </w:r>
      <w:proofErr w:type="gramStart"/>
      <w:r w:rsidRPr="00916A91">
        <w:rPr>
          <w:sz w:val="24"/>
          <w:szCs w:val="24"/>
        </w:rPr>
        <w:t>факте</w:t>
      </w:r>
      <w:proofErr w:type="gramEnd"/>
      <w:r w:rsidRPr="00916A91">
        <w:rPr>
          <w:sz w:val="24"/>
          <w:szCs w:val="24"/>
        </w:rPr>
        <w:t xml:space="preserve"> о принятии решения о размещении ценных бумаг</w:t>
      </w:r>
      <w:ins w:id="96" w:author="Лысенко Константин Владимирович" w:date="2016-12-02T13:51:00Z">
        <w:r w:rsidR="00BE7FAE" w:rsidRPr="00916A91">
          <w:rPr>
            <w:sz w:val="24"/>
            <w:szCs w:val="24"/>
          </w:rPr>
          <w:t xml:space="preserve">, </w:t>
        </w:r>
      </w:ins>
      <w:ins w:id="97" w:author="Лысенко Константин Владимирович" w:date="2017-04-19T12:24:00Z">
        <w:r w:rsidR="00D334B5" w:rsidRPr="00916A91">
          <w:rPr>
            <w:sz w:val="24"/>
            <w:szCs w:val="24"/>
          </w:rPr>
          <w:t>а также дату фиксации списка лиц, имеющих преимущественное право приобретения размещаемых дополнительных акций и эмиссионных ценных бумаг, конвертируемых в акции</w:t>
        </w:r>
        <w:r w:rsidR="00D334B5">
          <w:rPr>
            <w:sz w:val="24"/>
            <w:szCs w:val="24"/>
          </w:rPr>
          <w:t>.</w:t>
        </w:r>
      </w:ins>
    </w:p>
    <w:p w:rsidR="00130E52" w:rsidRPr="00916A91" w:rsidRDefault="00130E52">
      <w:pPr>
        <w:pStyle w:val="ConsPlusNormal"/>
        <w:ind w:firstLine="540"/>
        <w:jc w:val="both"/>
        <w:rPr>
          <w:sz w:val="24"/>
          <w:szCs w:val="24"/>
        </w:rPr>
      </w:pPr>
      <w:proofErr w:type="gramStart"/>
      <w:r w:rsidRPr="00916A91">
        <w:rPr>
          <w:sz w:val="24"/>
          <w:szCs w:val="24"/>
        </w:rPr>
        <w:t>5.</w:t>
      </w:r>
      <w:ins w:id="98" w:author="Козырева Оксана Витальевна" w:date="2017-03-24T11:57:00Z">
        <w:r w:rsidR="001B147A">
          <w:rPr>
            <w:sz w:val="24"/>
            <w:szCs w:val="24"/>
          </w:rPr>
          <w:t>5</w:t>
        </w:r>
      </w:ins>
      <w:del w:id="99" w:author="Козырева Оксана Витальевна" w:date="2017-03-24T11:57:00Z">
        <w:r w:rsidRPr="00916A91" w:rsidDel="001B147A">
          <w:rPr>
            <w:sz w:val="24"/>
            <w:szCs w:val="24"/>
          </w:rPr>
          <w:delText>3</w:delText>
        </w:r>
      </w:del>
      <w:r w:rsidRPr="00916A91">
        <w:rPr>
          <w:sz w:val="24"/>
          <w:szCs w:val="24"/>
        </w:rPr>
        <w:t xml:space="preserve">. Эмитент предоставляет центральному депозитарию информацию о принятии решения о размещении дополнительных акций и эмиссионных ценных бумаг, конвертируемых в акции, в отношении которых возникает преимущественное право их приобретения, в срок не позднее одного дня с момента наступления существенного факта о принятии решения о размещении ценных бумаг, являющихся акциями и ценными бумагами, конвертируемыми в акции, определенного в соответствии с </w:t>
      </w:r>
      <w:hyperlink r:id="rId24" w:history="1">
        <w:r w:rsidRPr="00916A91">
          <w:rPr>
            <w:color w:val="0000FF"/>
            <w:sz w:val="24"/>
            <w:szCs w:val="24"/>
          </w:rPr>
          <w:t>пунктом 26.3</w:t>
        </w:r>
        <w:proofErr w:type="gramEnd"/>
      </w:hyperlink>
      <w:r w:rsidRPr="00916A91">
        <w:rPr>
          <w:sz w:val="24"/>
          <w:szCs w:val="24"/>
        </w:rPr>
        <w:t xml:space="preserve"> Положения Банка России от 30 декабря 2014 года N 454-П.</w:t>
      </w:r>
    </w:p>
    <w:p w:rsidR="00130E52" w:rsidRPr="00916A91" w:rsidRDefault="00130E52">
      <w:pPr>
        <w:pStyle w:val="ConsPlusNormal"/>
        <w:ind w:firstLine="540"/>
        <w:jc w:val="both"/>
        <w:rPr>
          <w:sz w:val="24"/>
          <w:szCs w:val="24"/>
        </w:rPr>
      </w:pPr>
      <w:r w:rsidRPr="00916A91">
        <w:rPr>
          <w:sz w:val="24"/>
          <w:szCs w:val="24"/>
        </w:rPr>
        <w:t>5.</w:t>
      </w:r>
      <w:ins w:id="100" w:author="Козырева Оксана Витальевна" w:date="2017-03-24T11:57:00Z">
        <w:r w:rsidR="001B147A">
          <w:rPr>
            <w:sz w:val="24"/>
            <w:szCs w:val="24"/>
          </w:rPr>
          <w:t>6</w:t>
        </w:r>
      </w:ins>
      <w:del w:id="101" w:author="Козырева Оксана Витальевна" w:date="2017-03-24T11:57:00Z">
        <w:r w:rsidRPr="00916A91" w:rsidDel="001B147A">
          <w:rPr>
            <w:sz w:val="24"/>
            <w:szCs w:val="24"/>
          </w:rPr>
          <w:delText>4</w:delText>
        </w:r>
      </w:del>
      <w:r w:rsidRPr="00916A91">
        <w:rPr>
          <w:sz w:val="24"/>
          <w:szCs w:val="24"/>
        </w:rPr>
        <w:t xml:space="preserve">. Предоставляемая центральному депозитарию информация эмитента об утверждении решения о выпуске (дополнительном выпуске) акций и эмиссионных ценных бумаг, конвертируемых в </w:t>
      </w:r>
      <w:r w:rsidRPr="00916A91">
        <w:rPr>
          <w:sz w:val="24"/>
          <w:szCs w:val="24"/>
        </w:rPr>
        <w:lastRenderedPageBreak/>
        <w:t xml:space="preserve">акции, в отношении которых возникает преимущественное право их приобретения, должна содержать сведения, которые в соответствии с требованиями </w:t>
      </w:r>
      <w:hyperlink r:id="rId25" w:history="1">
        <w:r w:rsidRPr="00916A91">
          <w:rPr>
            <w:color w:val="0000FF"/>
            <w:sz w:val="24"/>
            <w:szCs w:val="24"/>
          </w:rPr>
          <w:t>пункта 26.4</w:t>
        </w:r>
      </w:hyperlink>
      <w:r w:rsidRPr="00916A91">
        <w:rPr>
          <w:sz w:val="24"/>
          <w:szCs w:val="24"/>
        </w:rPr>
        <w:t xml:space="preserve"> Положения Банка России от 30 декабря 2014 года N 454-П указываются в сообщении о существенном </w:t>
      </w:r>
      <w:proofErr w:type="gramStart"/>
      <w:r w:rsidRPr="00916A91">
        <w:rPr>
          <w:sz w:val="24"/>
          <w:szCs w:val="24"/>
        </w:rPr>
        <w:t>факте</w:t>
      </w:r>
      <w:proofErr w:type="gramEnd"/>
      <w:r w:rsidRPr="00916A91">
        <w:rPr>
          <w:sz w:val="24"/>
          <w:szCs w:val="24"/>
        </w:rPr>
        <w:t xml:space="preserve"> об утверждении решения о выпуске (дополнительном </w:t>
      </w:r>
      <w:proofErr w:type="gramStart"/>
      <w:r w:rsidRPr="00916A91">
        <w:rPr>
          <w:sz w:val="24"/>
          <w:szCs w:val="24"/>
        </w:rPr>
        <w:t>выпуске</w:t>
      </w:r>
      <w:proofErr w:type="gramEnd"/>
      <w:r w:rsidRPr="00916A91">
        <w:rPr>
          <w:sz w:val="24"/>
          <w:szCs w:val="24"/>
        </w:rPr>
        <w:t>) ценных бумаг.</w:t>
      </w:r>
    </w:p>
    <w:p w:rsidR="00130E52" w:rsidRPr="00916A91" w:rsidRDefault="00130E52">
      <w:pPr>
        <w:pStyle w:val="ConsPlusNormal"/>
        <w:ind w:firstLine="540"/>
        <w:jc w:val="both"/>
        <w:rPr>
          <w:sz w:val="24"/>
          <w:szCs w:val="24"/>
        </w:rPr>
      </w:pPr>
      <w:proofErr w:type="gramStart"/>
      <w:r w:rsidRPr="00916A91">
        <w:rPr>
          <w:sz w:val="24"/>
          <w:szCs w:val="24"/>
        </w:rPr>
        <w:t>5.</w:t>
      </w:r>
      <w:ins w:id="102" w:author="Козырева Оксана Витальевна" w:date="2017-03-24T11:57:00Z">
        <w:r w:rsidR="001B147A">
          <w:rPr>
            <w:sz w:val="24"/>
            <w:szCs w:val="24"/>
          </w:rPr>
          <w:t>7</w:t>
        </w:r>
      </w:ins>
      <w:del w:id="103" w:author="Козырева Оксана Витальевна" w:date="2017-03-24T11:57:00Z">
        <w:r w:rsidRPr="00916A91" w:rsidDel="001B147A">
          <w:rPr>
            <w:sz w:val="24"/>
            <w:szCs w:val="24"/>
          </w:rPr>
          <w:delText>5</w:delText>
        </w:r>
      </w:del>
      <w:r w:rsidRPr="00916A91">
        <w:rPr>
          <w:sz w:val="24"/>
          <w:szCs w:val="24"/>
        </w:rPr>
        <w:t>. Эмитент предоставляет центральному депозитарию информацию об утверждении решения о выпуске (дополнительном выпуске) акций и эмиссионных ценных бумаг, конвертируемых в акции, в отношении которых возникает преимущественное право их приобретения, в срок не позднее одного дня с момента наступления существенного факта об утверждении решения о выпуске (дополнительном выпуске) ценных бумаг, являющихся акциями и ценными бумагами, конвертируемыми в акции, определенного в соответствии</w:t>
      </w:r>
      <w:proofErr w:type="gramEnd"/>
      <w:r w:rsidRPr="00916A91">
        <w:rPr>
          <w:sz w:val="24"/>
          <w:szCs w:val="24"/>
        </w:rPr>
        <w:t xml:space="preserve"> с требованиями </w:t>
      </w:r>
      <w:hyperlink r:id="rId26" w:history="1">
        <w:r w:rsidRPr="00916A91">
          <w:rPr>
            <w:color w:val="0000FF"/>
            <w:sz w:val="24"/>
            <w:szCs w:val="24"/>
          </w:rPr>
          <w:t>пункта 26.5</w:t>
        </w:r>
      </w:hyperlink>
      <w:r w:rsidRPr="00916A91">
        <w:rPr>
          <w:sz w:val="24"/>
          <w:szCs w:val="24"/>
        </w:rPr>
        <w:t xml:space="preserve"> Положения Банка России от 30 декабря 2014 года N 454-П.</w:t>
      </w:r>
    </w:p>
    <w:p w:rsidR="00130E52" w:rsidRPr="00916A91" w:rsidRDefault="00130E52">
      <w:pPr>
        <w:pStyle w:val="ConsPlusNormal"/>
        <w:ind w:firstLine="540"/>
        <w:jc w:val="both"/>
        <w:rPr>
          <w:sz w:val="24"/>
          <w:szCs w:val="24"/>
        </w:rPr>
      </w:pPr>
      <w:r w:rsidRPr="00916A91">
        <w:rPr>
          <w:sz w:val="24"/>
          <w:szCs w:val="24"/>
        </w:rPr>
        <w:t>5.</w:t>
      </w:r>
      <w:ins w:id="104" w:author="Козырева Оксана Витальевна" w:date="2017-03-24T11:58:00Z">
        <w:r w:rsidR="001B147A">
          <w:rPr>
            <w:sz w:val="24"/>
            <w:szCs w:val="24"/>
          </w:rPr>
          <w:t>8</w:t>
        </w:r>
      </w:ins>
      <w:del w:id="105" w:author="Козырева Оксана Витальевна" w:date="2017-03-24T11:58:00Z">
        <w:r w:rsidRPr="00916A91" w:rsidDel="001B147A">
          <w:rPr>
            <w:sz w:val="24"/>
            <w:szCs w:val="24"/>
          </w:rPr>
          <w:delText>6</w:delText>
        </w:r>
      </w:del>
      <w:r w:rsidRPr="00916A91">
        <w:rPr>
          <w:sz w:val="24"/>
          <w:szCs w:val="24"/>
        </w:rPr>
        <w:t>. Предоставляемая центральному депозитарию информация эмитента о государственной регистрации выпуска (дополнительного выпуска) акций и эмиссионных ценных бумаг, конвертируемых в акции, в отношении которых возникает преимущественное право их приобретения, должна содержать:</w:t>
      </w:r>
    </w:p>
    <w:p w:rsidR="00130E52" w:rsidRPr="00916A91" w:rsidRDefault="00130E52">
      <w:pPr>
        <w:pStyle w:val="ConsPlusNormal"/>
        <w:ind w:firstLine="540"/>
        <w:jc w:val="both"/>
        <w:rPr>
          <w:sz w:val="24"/>
          <w:szCs w:val="24"/>
        </w:rPr>
      </w:pPr>
      <w:r w:rsidRPr="00916A91">
        <w:rPr>
          <w:sz w:val="24"/>
          <w:szCs w:val="24"/>
        </w:rPr>
        <w:t xml:space="preserve">сведения, которые в соответствии с требованиями </w:t>
      </w:r>
      <w:hyperlink r:id="rId27" w:history="1">
        <w:r w:rsidRPr="00916A91">
          <w:rPr>
            <w:color w:val="0000FF"/>
            <w:sz w:val="24"/>
            <w:szCs w:val="24"/>
          </w:rPr>
          <w:t>пункта 26.6</w:t>
        </w:r>
      </w:hyperlink>
      <w:r w:rsidRPr="00916A91">
        <w:rPr>
          <w:sz w:val="24"/>
          <w:szCs w:val="24"/>
        </w:rPr>
        <w:t xml:space="preserve"> Положения Банка России от 30 декабря 2014 года N 454-П указываются в сообщении о существенном </w:t>
      </w:r>
      <w:proofErr w:type="gramStart"/>
      <w:r w:rsidRPr="00916A91">
        <w:rPr>
          <w:sz w:val="24"/>
          <w:szCs w:val="24"/>
        </w:rPr>
        <w:t>факте</w:t>
      </w:r>
      <w:proofErr w:type="gramEnd"/>
      <w:r w:rsidRPr="00916A91">
        <w:rPr>
          <w:sz w:val="24"/>
          <w:szCs w:val="24"/>
        </w:rPr>
        <w:t xml:space="preserve"> о государственной регистрации выпуска (дополнительного выпуска) ценных бумаг;</w:t>
      </w:r>
    </w:p>
    <w:p w:rsidR="00130E52" w:rsidRPr="00916A91" w:rsidRDefault="00130E52">
      <w:pPr>
        <w:pStyle w:val="ConsPlusNormal"/>
        <w:ind w:firstLine="540"/>
        <w:jc w:val="both"/>
        <w:rPr>
          <w:sz w:val="24"/>
          <w:szCs w:val="24"/>
        </w:rPr>
      </w:pPr>
      <w:r w:rsidRPr="00916A91">
        <w:rPr>
          <w:sz w:val="24"/>
          <w:szCs w:val="24"/>
        </w:rPr>
        <w:t>текст зарегистрированного решения о выпуске (дополнительном выпуске) акций (зарегистрированного решения о выпуске (дополнительном выпуске) эмиссионных ценных бумаг, конвертируемых в акции), в отношении которых возникает преимущественное право их приобретения.</w:t>
      </w:r>
    </w:p>
    <w:p w:rsidR="00130E52" w:rsidRPr="003535FC" w:rsidRDefault="00130E52">
      <w:pPr>
        <w:pStyle w:val="ConsPlusNormal"/>
        <w:ind w:firstLine="540"/>
        <w:jc w:val="both"/>
        <w:rPr>
          <w:sz w:val="24"/>
          <w:szCs w:val="24"/>
        </w:rPr>
      </w:pPr>
      <w:proofErr w:type="gramStart"/>
      <w:r w:rsidRPr="00916A91">
        <w:rPr>
          <w:sz w:val="24"/>
          <w:szCs w:val="24"/>
        </w:rPr>
        <w:t>5.</w:t>
      </w:r>
      <w:ins w:id="106" w:author="Козырева Оксана Витальевна" w:date="2017-03-24T11:58:00Z">
        <w:r w:rsidR="001B147A">
          <w:rPr>
            <w:sz w:val="24"/>
            <w:szCs w:val="24"/>
          </w:rPr>
          <w:t>9</w:t>
        </w:r>
      </w:ins>
      <w:del w:id="107" w:author="Козырева Оксана Витальевна" w:date="2017-03-24T11:58:00Z">
        <w:r w:rsidRPr="00916A91" w:rsidDel="001B147A">
          <w:rPr>
            <w:sz w:val="24"/>
            <w:szCs w:val="24"/>
          </w:rPr>
          <w:delText>7</w:delText>
        </w:r>
      </w:del>
      <w:r w:rsidRPr="00916A91">
        <w:rPr>
          <w:sz w:val="24"/>
          <w:szCs w:val="24"/>
        </w:rPr>
        <w:t xml:space="preserve">. Эмитент предоставляет центральному депозитарию информацию о государственной регистрации выпуска (дополнительного выпуска) акций и эмиссионных ценных бумаг, конвертируемых в акции, в отношении которых возникает преимущественное право их приобретения, в срок не позднее одного дня с момента наступления существенного факта о государственной регистрации выпуска (дополнительного выпуска) ценных бумаг, определенного в соответствии с требованиями </w:t>
      </w:r>
      <w:hyperlink r:id="rId28" w:history="1">
        <w:r w:rsidRPr="00916A91">
          <w:rPr>
            <w:color w:val="0000FF"/>
            <w:sz w:val="24"/>
            <w:szCs w:val="24"/>
          </w:rPr>
          <w:t>пункта 26.7</w:t>
        </w:r>
      </w:hyperlink>
      <w:r w:rsidRPr="00916A91">
        <w:rPr>
          <w:sz w:val="24"/>
          <w:szCs w:val="24"/>
        </w:rPr>
        <w:t xml:space="preserve"> Положения Банка России от 30 декабря</w:t>
      </w:r>
      <w:proofErr w:type="gramEnd"/>
      <w:r w:rsidRPr="00916A91">
        <w:rPr>
          <w:sz w:val="24"/>
          <w:szCs w:val="24"/>
        </w:rPr>
        <w:t xml:space="preserve"> 2014 года N 454-П.</w:t>
      </w:r>
    </w:p>
    <w:p w:rsidR="00AE03DE" w:rsidRPr="00AE03DE" w:rsidRDefault="00AE03DE" w:rsidP="00AE03DE">
      <w:pPr>
        <w:pStyle w:val="ConsPlusNormal"/>
        <w:ind w:firstLine="540"/>
        <w:jc w:val="both"/>
        <w:rPr>
          <w:sz w:val="24"/>
          <w:szCs w:val="24"/>
        </w:rPr>
      </w:pPr>
      <w:r w:rsidRPr="00AE03DE">
        <w:rPr>
          <w:sz w:val="24"/>
          <w:szCs w:val="24"/>
        </w:rPr>
        <w:t>5.</w:t>
      </w:r>
      <w:del w:id="108" w:author="Лысенко Константин Владимирович" w:date="2017-04-19T12:54:00Z">
        <w:r w:rsidRPr="00AE03DE" w:rsidDel="00AE03DE">
          <w:rPr>
            <w:sz w:val="24"/>
            <w:szCs w:val="24"/>
          </w:rPr>
          <w:delText>8</w:delText>
        </w:r>
      </w:del>
      <w:ins w:id="109" w:author="Лысенко Константин Владимирович" w:date="2017-04-19T12:54:00Z">
        <w:r w:rsidRPr="004C61D1">
          <w:rPr>
            <w:sz w:val="24"/>
            <w:szCs w:val="24"/>
          </w:rPr>
          <w:t>10</w:t>
        </w:r>
      </w:ins>
      <w:r w:rsidRPr="00AE03DE">
        <w:rPr>
          <w:sz w:val="24"/>
          <w:szCs w:val="24"/>
        </w:rPr>
        <w:t>. Предоставляемая центральному депозитарию информация о регистрации изменений</w:t>
      </w:r>
      <w:del w:id="110" w:author="Лысенко Константин Владимирович" w:date="2017-04-19T13:03:00Z">
        <w:r w:rsidRPr="00AE03DE" w:rsidDel="004C61D1">
          <w:rPr>
            <w:sz w:val="24"/>
            <w:szCs w:val="24"/>
          </w:rPr>
          <w:delText>, внесенных</w:delText>
        </w:r>
      </w:del>
      <w:r w:rsidRPr="00AE03DE">
        <w:rPr>
          <w:sz w:val="24"/>
          <w:szCs w:val="24"/>
        </w:rPr>
        <w:t xml:space="preserve"> в решение о выпуске (дополнительном выпуске) акций и эмиссионных ценных бумаг, конвертируемых в акции, </w:t>
      </w:r>
      <w:del w:id="111" w:author="Лысенко Константин Владимирович" w:date="2017-04-19T13:01:00Z">
        <w:r w:rsidRPr="00AE03DE" w:rsidDel="004C61D1">
          <w:rPr>
            <w:sz w:val="24"/>
            <w:szCs w:val="24"/>
          </w:rPr>
          <w:delText>в отношении которых возникает преимущественное право их приобретения</w:delText>
        </w:r>
      </w:del>
      <w:ins w:id="112" w:author="Лысенко Константин Владимирович" w:date="2017-04-19T13:01:00Z">
        <w:r w:rsidR="004C61D1">
          <w:rPr>
            <w:sz w:val="24"/>
            <w:szCs w:val="24"/>
          </w:rPr>
          <w:t xml:space="preserve">касающихся порядка осуществления </w:t>
        </w:r>
      </w:ins>
      <w:ins w:id="113" w:author="Лысенко Константин Владимирович" w:date="2017-04-19T13:02:00Z">
        <w:r w:rsidR="004C61D1">
          <w:rPr>
            <w:sz w:val="24"/>
            <w:szCs w:val="24"/>
          </w:rPr>
          <w:t>преимущественного права приобретения размещаемых ценных бумаг</w:t>
        </w:r>
      </w:ins>
      <w:r w:rsidRPr="00AE03DE">
        <w:rPr>
          <w:sz w:val="24"/>
          <w:szCs w:val="24"/>
        </w:rPr>
        <w:t>, должна содержать:</w:t>
      </w:r>
    </w:p>
    <w:p w:rsidR="00AE03DE" w:rsidRPr="00AE03DE" w:rsidRDefault="00AE03DE" w:rsidP="00AE03DE">
      <w:pPr>
        <w:pStyle w:val="ConsPlusNormal"/>
        <w:ind w:firstLine="540"/>
        <w:jc w:val="both"/>
        <w:rPr>
          <w:sz w:val="24"/>
          <w:szCs w:val="24"/>
        </w:rPr>
      </w:pPr>
      <w:r w:rsidRPr="00AE03DE">
        <w:rPr>
          <w:sz w:val="24"/>
          <w:szCs w:val="24"/>
        </w:rPr>
        <w:t>идентификационные признаки размещаемых дополнительных акций и эмиссионных ценных бумаг, конвертируемых в акции, в отношении которых возникает преимущественное право их приобретения</w:t>
      </w:r>
      <w:ins w:id="114" w:author="Лысенко Константин Владимирович" w:date="2017-04-19T12:55:00Z">
        <w:r w:rsidRPr="00AE03DE">
          <w:rPr>
            <w:sz w:val="24"/>
            <w:szCs w:val="24"/>
          </w:rPr>
          <w:t xml:space="preserve"> (</w:t>
        </w:r>
        <w:r>
          <w:rPr>
            <w:sz w:val="24"/>
            <w:szCs w:val="24"/>
          </w:rPr>
          <w:t>при наличии зарегистрированного Решения о выпуске)</w:t>
        </w:r>
      </w:ins>
      <w:r w:rsidRPr="00AE03DE">
        <w:rPr>
          <w:sz w:val="24"/>
          <w:szCs w:val="24"/>
        </w:rPr>
        <w:t>;</w:t>
      </w:r>
    </w:p>
    <w:p w:rsidR="00AE03DE" w:rsidRPr="004A422B" w:rsidRDefault="00AE03DE" w:rsidP="00AE03DE">
      <w:pPr>
        <w:autoSpaceDE w:val="0"/>
        <w:autoSpaceDN w:val="0"/>
        <w:adjustRightInd w:val="0"/>
        <w:spacing w:after="0" w:line="240" w:lineRule="auto"/>
        <w:ind w:firstLine="540"/>
        <w:jc w:val="both"/>
        <w:rPr>
          <w:ins w:id="115" w:author="Лысенко Константин Владимирович" w:date="2017-04-19T12:56:00Z"/>
          <w:rFonts w:ascii="Calibri" w:eastAsia="Times New Roman" w:hAnsi="Calibri" w:cs="Calibri"/>
          <w:sz w:val="24"/>
          <w:szCs w:val="24"/>
          <w:lang w:eastAsia="ru-RU"/>
        </w:rPr>
      </w:pPr>
      <w:ins w:id="116" w:author="Лысенко Константин Владимирович" w:date="2017-04-19T12:56:00Z">
        <w:r w:rsidRPr="004A422B">
          <w:rPr>
            <w:rFonts w:ascii="Calibri" w:eastAsia="Times New Roman" w:hAnsi="Calibri" w:cs="Calibri"/>
            <w:sz w:val="24"/>
            <w:szCs w:val="24"/>
            <w:lang w:eastAsia="ru-RU"/>
          </w:rPr>
          <w:t xml:space="preserve">орган, принявший </w:t>
        </w:r>
        <w:r w:rsidRPr="00F130A4">
          <w:rPr>
            <w:rFonts w:ascii="Calibri" w:eastAsia="Times New Roman" w:hAnsi="Calibri" w:cs="Calibri"/>
            <w:sz w:val="24"/>
            <w:szCs w:val="24"/>
            <w:lang w:eastAsia="ru-RU"/>
          </w:rPr>
          <w:t>решение о внесении изменений в условия размещения дополнительных акций и эмиссионных ценных бумаг, конвертируемых в акции, в отношении</w:t>
        </w:r>
        <w:r w:rsidRPr="004A422B">
          <w:rPr>
            <w:rFonts w:ascii="Calibri" w:eastAsia="Times New Roman" w:hAnsi="Calibri" w:cs="Calibri"/>
            <w:sz w:val="24"/>
            <w:szCs w:val="24"/>
            <w:lang w:eastAsia="ru-RU"/>
          </w:rPr>
          <w:t xml:space="preserve"> которых возникает преимущественное право их приобретения, а также дату принятия такого решения;</w:t>
        </w:r>
      </w:ins>
    </w:p>
    <w:p w:rsidR="00AE03DE" w:rsidRPr="00AE03DE" w:rsidRDefault="00AE03DE" w:rsidP="00AE03DE">
      <w:pPr>
        <w:pStyle w:val="ConsPlusNormal"/>
        <w:ind w:firstLine="540"/>
        <w:jc w:val="both"/>
        <w:rPr>
          <w:sz w:val="24"/>
          <w:szCs w:val="24"/>
        </w:rPr>
      </w:pPr>
      <w:r w:rsidRPr="00AE03DE">
        <w:rPr>
          <w:sz w:val="24"/>
          <w:szCs w:val="24"/>
        </w:rPr>
        <w:t>дату регистрации изменений,</w:t>
      </w:r>
      <w:ins w:id="117" w:author="Лысенко Константин Владимирович" w:date="2017-04-19T12:57:00Z">
        <w:r>
          <w:rPr>
            <w:sz w:val="24"/>
            <w:szCs w:val="24"/>
          </w:rPr>
          <w:t xml:space="preserve"> касающихся порядка предоставления преимущественного права приобретения размещаемых акций,</w:t>
        </w:r>
      </w:ins>
      <w:r w:rsidRPr="00AE03DE">
        <w:rPr>
          <w:sz w:val="24"/>
          <w:szCs w:val="24"/>
        </w:rPr>
        <w:t xml:space="preserve"> внесенных в решение о выпуске (дополнительном выпуске) акций и эмиссионных ценных бумаг, конвертируемых в акции, в отношении которых возникает преимущественное право их приобретения;</w:t>
      </w:r>
    </w:p>
    <w:p w:rsidR="00AE03DE" w:rsidRDefault="00AE03DE" w:rsidP="00AE03DE">
      <w:pPr>
        <w:pStyle w:val="ConsPlusNormal"/>
        <w:ind w:firstLine="540"/>
        <w:jc w:val="both"/>
        <w:rPr>
          <w:sz w:val="24"/>
          <w:szCs w:val="24"/>
        </w:rPr>
      </w:pPr>
      <w:r w:rsidRPr="00CF39A0">
        <w:rPr>
          <w:sz w:val="24"/>
          <w:szCs w:val="24"/>
        </w:rPr>
        <w:t>текст зарегистрированных изменений в решение о выпуске (дополнительном выпуске) акций (зарегистрированных изменений в решение о выпуске (дополнительном выпуске) эмиссионных ценных бумаг, конвертируемых в акции),</w:t>
      </w:r>
      <w:ins w:id="118" w:author="Лысенко Константин Владимирович" w:date="2017-04-19T12:59:00Z">
        <w:r w:rsidRPr="00CF39A0">
          <w:rPr>
            <w:sz w:val="24"/>
            <w:szCs w:val="24"/>
          </w:rPr>
          <w:t xml:space="preserve"> касающихся порядка предоставления преимущественного права приобретения размещаемых акций, </w:t>
        </w:r>
      </w:ins>
      <w:r w:rsidRPr="00CF39A0">
        <w:rPr>
          <w:sz w:val="24"/>
          <w:szCs w:val="24"/>
        </w:rPr>
        <w:t>в отношении которых возникает преимущественное право их приобретения.</w:t>
      </w:r>
    </w:p>
    <w:p w:rsidR="004C61D1" w:rsidRPr="004C61D1" w:rsidRDefault="004C61D1" w:rsidP="004C61D1">
      <w:pPr>
        <w:pStyle w:val="ConsPlusNormal"/>
        <w:ind w:firstLine="540"/>
        <w:jc w:val="both"/>
        <w:rPr>
          <w:sz w:val="24"/>
          <w:szCs w:val="24"/>
        </w:rPr>
      </w:pPr>
      <w:r w:rsidRPr="004C61D1">
        <w:rPr>
          <w:sz w:val="24"/>
          <w:szCs w:val="24"/>
        </w:rPr>
        <w:t>5.</w:t>
      </w:r>
      <w:del w:id="119" w:author="Лысенко Константин Владимирович" w:date="2017-04-19T13:05:00Z">
        <w:r w:rsidRPr="004C61D1" w:rsidDel="004C61D1">
          <w:rPr>
            <w:sz w:val="24"/>
            <w:szCs w:val="24"/>
          </w:rPr>
          <w:delText>9</w:delText>
        </w:r>
      </w:del>
      <w:ins w:id="120" w:author="Лысенко Константин Владимирович" w:date="2017-04-19T13:05:00Z">
        <w:r>
          <w:rPr>
            <w:sz w:val="24"/>
            <w:szCs w:val="24"/>
          </w:rPr>
          <w:t>11</w:t>
        </w:r>
      </w:ins>
      <w:r w:rsidRPr="004C61D1">
        <w:rPr>
          <w:sz w:val="24"/>
          <w:szCs w:val="24"/>
        </w:rPr>
        <w:t xml:space="preserve">. </w:t>
      </w:r>
      <w:proofErr w:type="gramStart"/>
      <w:r w:rsidRPr="004C61D1">
        <w:rPr>
          <w:sz w:val="24"/>
          <w:szCs w:val="24"/>
        </w:rPr>
        <w:t>Эмитент предоставляет центральному депозитарию информацию о регистрации изменений</w:t>
      </w:r>
      <w:del w:id="121" w:author="Лысенко Константин Владимирович" w:date="2017-04-19T13:05:00Z">
        <w:r w:rsidRPr="004C61D1" w:rsidDel="004C61D1">
          <w:rPr>
            <w:sz w:val="24"/>
            <w:szCs w:val="24"/>
          </w:rPr>
          <w:delText>, внесенных</w:delText>
        </w:r>
      </w:del>
      <w:r w:rsidRPr="004C61D1">
        <w:rPr>
          <w:sz w:val="24"/>
          <w:szCs w:val="24"/>
        </w:rPr>
        <w:t xml:space="preserve"> в решение о выпуске (дополнительном выпуске) акций и эмиссионных ценных бумаг, конвертируемых в акции, </w:t>
      </w:r>
      <w:ins w:id="122" w:author="Лысенко Константин Владимирович" w:date="2017-04-19T13:06:00Z">
        <w:r>
          <w:rPr>
            <w:sz w:val="24"/>
            <w:szCs w:val="24"/>
          </w:rPr>
          <w:t xml:space="preserve">касающихся порядка осуществления преимущественного права их приобретения, внесенных в решение о выпуске (дополнительном выпуске) акций и эмиссионных </w:t>
        </w:r>
        <w:r>
          <w:rPr>
            <w:sz w:val="24"/>
            <w:szCs w:val="24"/>
          </w:rPr>
          <w:lastRenderedPageBreak/>
          <w:t xml:space="preserve">ценных бумаг, конвертируемых в акции, </w:t>
        </w:r>
      </w:ins>
      <w:r w:rsidRPr="004C61D1">
        <w:rPr>
          <w:sz w:val="24"/>
          <w:szCs w:val="24"/>
        </w:rPr>
        <w:t>в отношении которых возникает преимущественное право их приобретения, в срок не позднее трех дней со дня</w:t>
      </w:r>
      <w:proofErr w:type="gramEnd"/>
      <w:r w:rsidRPr="004C61D1">
        <w:rPr>
          <w:sz w:val="24"/>
          <w:szCs w:val="24"/>
        </w:rPr>
        <w:t>, в который эмитент узнал или должен был узнать о регистрации указанных изменений.</w:t>
      </w:r>
    </w:p>
    <w:p w:rsidR="00130E52" w:rsidRPr="00916A91" w:rsidRDefault="00130E52">
      <w:pPr>
        <w:pStyle w:val="ConsPlusNormal"/>
        <w:ind w:firstLine="540"/>
        <w:jc w:val="both"/>
        <w:rPr>
          <w:sz w:val="24"/>
          <w:szCs w:val="24"/>
        </w:rPr>
      </w:pPr>
      <w:r w:rsidRPr="00916A91">
        <w:rPr>
          <w:sz w:val="24"/>
          <w:szCs w:val="24"/>
        </w:rPr>
        <w:t>5.1</w:t>
      </w:r>
      <w:ins w:id="123" w:author="Козырева Оксана Витальевна" w:date="2017-03-24T12:01:00Z">
        <w:r w:rsidR="00E0290E">
          <w:rPr>
            <w:sz w:val="24"/>
            <w:szCs w:val="24"/>
          </w:rPr>
          <w:t>2</w:t>
        </w:r>
      </w:ins>
      <w:del w:id="124" w:author="Козырева Оксана Витальевна" w:date="2017-03-24T12:01:00Z">
        <w:r w:rsidRPr="00916A91" w:rsidDel="00E0290E">
          <w:rPr>
            <w:sz w:val="24"/>
            <w:szCs w:val="24"/>
          </w:rPr>
          <w:delText>0</w:delText>
        </w:r>
      </w:del>
      <w:r w:rsidRPr="00916A91">
        <w:rPr>
          <w:sz w:val="24"/>
          <w:szCs w:val="24"/>
        </w:rPr>
        <w:t>. Предоставляемая центральному депозитарию информация о возможности и порядке осуществления преимущественного права приобретения размещаемых дополнительных акций и эмиссионных ценных бумаг, конвертируемых в акции, должна содержать:</w:t>
      </w:r>
    </w:p>
    <w:p w:rsidR="00130E52" w:rsidRDefault="00130E52">
      <w:pPr>
        <w:pStyle w:val="ConsPlusNormal"/>
        <w:ind w:firstLine="540"/>
        <w:jc w:val="both"/>
        <w:rPr>
          <w:ins w:id="125" w:author="Кругликова Ольга Анатольевна" w:date="2017-03-14T10:07:00Z"/>
          <w:sz w:val="24"/>
          <w:szCs w:val="24"/>
        </w:rPr>
      </w:pPr>
      <w:r w:rsidRPr="00916A91">
        <w:rPr>
          <w:sz w:val="24"/>
          <w:szCs w:val="24"/>
        </w:rPr>
        <w:t>идентификационные признаки размещаемых дополнительных акций и эмиссионных ценных бумаг, конвертируемых в акции;</w:t>
      </w:r>
    </w:p>
    <w:p w:rsidR="004C61D1" w:rsidRPr="00614D4E" w:rsidRDefault="004C61D1" w:rsidP="004C61D1">
      <w:pPr>
        <w:pStyle w:val="ConsPlusNormal"/>
        <w:ind w:firstLine="540"/>
        <w:jc w:val="both"/>
        <w:rPr>
          <w:ins w:id="126" w:author="Лысенко Константин Владимирович" w:date="2017-04-19T13:09:00Z"/>
          <w:sz w:val="24"/>
          <w:szCs w:val="24"/>
        </w:rPr>
      </w:pPr>
      <w:ins w:id="127" w:author="Лысенко Константин Владимирович" w:date="2017-04-19T13:09:00Z">
        <w:r w:rsidRPr="00614D4E">
          <w:rPr>
            <w:sz w:val="24"/>
            <w:szCs w:val="24"/>
          </w:rPr>
          <w:t>срок, в течение которого заявления должны поступить в общество</w:t>
        </w:r>
        <w:r>
          <w:rPr>
            <w:sz w:val="24"/>
            <w:szCs w:val="24"/>
          </w:rPr>
          <w:t>;</w:t>
        </w:r>
      </w:ins>
    </w:p>
    <w:p w:rsidR="004C61D1" w:rsidRPr="00F130A4" w:rsidRDefault="004C61D1" w:rsidP="004C61D1">
      <w:pPr>
        <w:spacing w:after="0" w:line="240" w:lineRule="auto"/>
        <w:ind w:firstLine="567"/>
        <w:jc w:val="both"/>
        <w:rPr>
          <w:ins w:id="128" w:author="Лысенко Константин Владимирович" w:date="2017-04-19T13:09:00Z"/>
          <w:sz w:val="24"/>
          <w:szCs w:val="24"/>
        </w:rPr>
      </w:pPr>
      <w:ins w:id="129" w:author="Лысенко Константин Владимирович" w:date="2017-04-19T13:09:00Z">
        <w:r w:rsidRPr="00614D4E">
          <w:rPr>
            <w:sz w:val="24"/>
            <w:szCs w:val="24"/>
          </w:rPr>
          <w:t xml:space="preserve">дата </w:t>
        </w:r>
        <w:r w:rsidRPr="00F130A4">
          <w:rPr>
            <w:sz w:val="24"/>
            <w:szCs w:val="24"/>
          </w:rPr>
          <w:t>фиксации списка лиц, имеющих преимущественное право приобретения ценных бумаг;</w:t>
        </w:r>
      </w:ins>
    </w:p>
    <w:p w:rsidR="004C61D1" w:rsidRPr="00614D4E" w:rsidRDefault="004C61D1" w:rsidP="004C61D1">
      <w:pPr>
        <w:spacing w:after="0" w:line="240" w:lineRule="auto"/>
        <w:ind w:firstLine="567"/>
        <w:jc w:val="both"/>
        <w:rPr>
          <w:ins w:id="130" w:author="Лысенко Константин Владимирович" w:date="2017-04-19T13:09:00Z"/>
          <w:sz w:val="24"/>
          <w:szCs w:val="24"/>
        </w:rPr>
      </w:pPr>
      <w:ins w:id="131" w:author="Лысенко Константин Владимирович" w:date="2017-04-19T13:09:00Z">
        <w:r w:rsidRPr="00F130A4">
          <w:rPr>
            <w:sz w:val="24"/>
            <w:szCs w:val="24"/>
          </w:rPr>
          <w:t>дата или порядок определения даты</w:t>
        </w:r>
        <w:r>
          <w:rPr>
            <w:sz w:val="24"/>
            <w:szCs w:val="24"/>
          </w:rPr>
          <w:t xml:space="preserve"> </w:t>
        </w:r>
        <w:r w:rsidRPr="00614D4E">
          <w:rPr>
            <w:sz w:val="24"/>
            <w:szCs w:val="24"/>
          </w:rPr>
          <w:t>раскрытия эмитентом информации о цене ценных бумаг, размещаемых посредством реализации  преимущественного права приобретения ценных бумаг;</w:t>
        </w:r>
      </w:ins>
    </w:p>
    <w:p w:rsidR="004C61D1" w:rsidRPr="00614D4E" w:rsidRDefault="004C61D1" w:rsidP="004C61D1">
      <w:pPr>
        <w:spacing w:after="0" w:line="240" w:lineRule="auto"/>
        <w:ind w:firstLine="567"/>
        <w:jc w:val="both"/>
        <w:rPr>
          <w:ins w:id="132" w:author="Лысенко Константин Владимирович" w:date="2017-04-19T13:09:00Z"/>
          <w:sz w:val="24"/>
          <w:szCs w:val="24"/>
        </w:rPr>
      </w:pPr>
      <w:ins w:id="133" w:author="Лысенко Константин Владимирович" w:date="2017-04-19T13:09:00Z">
        <w:r w:rsidRPr="00614D4E">
          <w:rPr>
            <w:sz w:val="24"/>
            <w:szCs w:val="24"/>
          </w:rPr>
          <w:t>адреса Интернет-сайтов, на которых эмитент осуществляет раскрытие информации о цене ценных бумаг, размещаемых посредством реализации  преимущественного права приобретения ценных бумаг;</w:t>
        </w:r>
      </w:ins>
    </w:p>
    <w:p w:rsidR="004C61D1" w:rsidRPr="00614D4E" w:rsidRDefault="004C61D1" w:rsidP="004C61D1">
      <w:pPr>
        <w:spacing w:after="0" w:line="240" w:lineRule="auto"/>
        <w:ind w:firstLine="567"/>
        <w:jc w:val="both"/>
        <w:rPr>
          <w:ins w:id="134" w:author="Лысенко Константин Владимирович" w:date="2017-04-19T13:09:00Z"/>
          <w:sz w:val="24"/>
          <w:szCs w:val="24"/>
        </w:rPr>
      </w:pPr>
      <w:ins w:id="135" w:author="Лысенко Константин Владимирович" w:date="2017-04-19T13:09:00Z">
        <w:r w:rsidRPr="00614D4E">
          <w:rPr>
            <w:sz w:val="24"/>
            <w:szCs w:val="24"/>
          </w:rPr>
          <w:t>банковские реквизиты для  осуществления оплаты ценных бумаг в безналичной форме в рублях РФ, приобретаемых посредством реализации  преимущественного права приобретения ценных бумаг;</w:t>
        </w:r>
      </w:ins>
    </w:p>
    <w:p w:rsidR="004C61D1" w:rsidRPr="00614D4E" w:rsidRDefault="004C61D1" w:rsidP="004C61D1">
      <w:pPr>
        <w:spacing w:after="0" w:line="240" w:lineRule="auto"/>
        <w:ind w:firstLine="567"/>
        <w:jc w:val="both"/>
        <w:rPr>
          <w:ins w:id="136" w:author="Лысенко Константин Владимирович" w:date="2017-04-19T13:09:00Z"/>
          <w:sz w:val="24"/>
          <w:szCs w:val="24"/>
        </w:rPr>
      </w:pPr>
      <w:ins w:id="137" w:author="Лысенко Константин Владимирович" w:date="2017-04-19T13:09:00Z">
        <w:r w:rsidRPr="00614D4E">
          <w:rPr>
            <w:sz w:val="24"/>
            <w:szCs w:val="24"/>
          </w:rPr>
          <w:t>информация об иных (кроме безналичной формы в рублях РФ) формах оплаты ценных бумаг, размещаемых посредством реализации преимущественного права приобретения ценных бумаг (при их наличии);</w:t>
        </w:r>
      </w:ins>
    </w:p>
    <w:p w:rsidR="004C61D1" w:rsidRPr="00614D4E" w:rsidRDefault="004C61D1" w:rsidP="004C61D1">
      <w:pPr>
        <w:spacing w:after="0" w:line="240" w:lineRule="auto"/>
        <w:ind w:firstLine="567"/>
        <w:jc w:val="both"/>
        <w:rPr>
          <w:ins w:id="138" w:author="Лысенко Константин Владимирович" w:date="2017-04-19T13:09:00Z"/>
          <w:sz w:val="24"/>
          <w:szCs w:val="24"/>
        </w:rPr>
      </w:pPr>
      <w:ins w:id="139" w:author="Лысенко Константин Владимирович" w:date="2017-04-19T13:09:00Z">
        <w:r w:rsidRPr="00F130A4">
          <w:rPr>
            <w:sz w:val="24"/>
            <w:szCs w:val="24"/>
          </w:rPr>
          <w:t xml:space="preserve">срок </w:t>
        </w:r>
        <w:r w:rsidRPr="00614D4E">
          <w:rPr>
            <w:sz w:val="24"/>
            <w:szCs w:val="24"/>
          </w:rPr>
          <w:t>для оплаты ценных бумаг, размещаемых посредством реализации  преимущественного права приобретения ценных бумаг, лицами, осуществляющими преимущественное право приобретения ценных бумаг;</w:t>
        </w:r>
      </w:ins>
    </w:p>
    <w:p w:rsidR="004C61D1" w:rsidRPr="003838CB" w:rsidRDefault="004C61D1" w:rsidP="004C61D1">
      <w:pPr>
        <w:spacing w:after="0" w:line="240" w:lineRule="auto"/>
        <w:ind w:firstLine="567"/>
        <w:jc w:val="both"/>
        <w:rPr>
          <w:ins w:id="140" w:author="Лысенко Константин Владимирович" w:date="2017-04-19T13:09:00Z"/>
          <w:sz w:val="24"/>
          <w:szCs w:val="24"/>
        </w:rPr>
      </w:pPr>
      <w:ins w:id="141" w:author="Лысенко Константин Владимирович" w:date="2017-04-19T13:09:00Z">
        <w:r w:rsidRPr="00F130A4">
          <w:rPr>
            <w:sz w:val="24"/>
            <w:szCs w:val="24"/>
          </w:rPr>
          <w:t>дата или период, в течение которого эмитент переведет оплаченные ценные бумаги на лицевой счет центрального депозитария в пользу</w:t>
        </w:r>
        <w:r w:rsidRPr="00614D4E">
          <w:rPr>
            <w:sz w:val="24"/>
            <w:szCs w:val="24"/>
          </w:rPr>
          <w:t xml:space="preserve"> лиц, реализовавших преимущественное право приобретения ценных бумаг.</w:t>
        </w:r>
      </w:ins>
    </w:p>
    <w:p w:rsidR="00927156" w:rsidRDefault="004C61D1" w:rsidP="004C61D1">
      <w:pPr>
        <w:pStyle w:val="ConsPlusNormal"/>
        <w:ind w:firstLine="540"/>
        <w:jc w:val="both"/>
        <w:rPr>
          <w:ins w:id="142" w:author="Кругликова Ольга Анатольевна" w:date="2017-03-14T10:07:00Z"/>
          <w:sz w:val="24"/>
          <w:szCs w:val="24"/>
        </w:rPr>
      </w:pPr>
      <w:ins w:id="143" w:author="Лысенко Константин Владимирович" w:date="2017-04-19T13:09:00Z">
        <w:r w:rsidRPr="00F130A4">
          <w:rPr>
            <w:sz w:val="24"/>
            <w:szCs w:val="24"/>
          </w:rPr>
          <w:t xml:space="preserve">иные </w:t>
        </w:r>
      </w:ins>
      <w:r w:rsidR="00130E52" w:rsidRPr="00F130A4">
        <w:rPr>
          <w:sz w:val="24"/>
          <w:szCs w:val="24"/>
        </w:rPr>
        <w:t>сведения</w:t>
      </w:r>
      <w:r w:rsidR="00130E52" w:rsidRPr="00916A91">
        <w:rPr>
          <w:sz w:val="24"/>
          <w:szCs w:val="24"/>
        </w:rPr>
        <w:t xml:space="preserve">, которые в соответствии с </w:t>
      </w:r>
      <w:hyperlink r:id="rId29" w:history="1">
        <w:r w:rsidR="00130E52" w:rsidRPr="00916A91">
          <w:rPr>
            <w:color w:val="0000FF"/>
            <w:sz w:val="24"/>
            <w:szCs w:val="24"/>
          </w:rPr>
          <w:t>пунктом 1 статьи 41</w:t>
        </w:r>
      </w:hyperlink>
      <w:r w:rsidR="00130E52" w:rsidRPr="00916A91">
        <w:rPr>
          <w:sz w:val="24"/>
          <w:szCs w:val="24"/>
        </w:rPr>
        <w:t xml:space="preserve"> Федерального закона "Об акционерных обществах" должны содержаться в уведомлении о возможности осуществления преимущественного права приобретения размещаемых дополнительных акций и эмиссионных ценных бумаг, конвертируемых в акции.</w:t>
      </w:r>
      <w:ins w:id="144" w:author="Лысенко Константин Владимирович" w:date="2016-11-10T13:26:00Z">
        <w:r w:rsidR="00B43E19" w:rsidRPr="00916A91">
          <w:rPr>
            <w:sz w:val="24"/>
            <w:szCs w:val="24"/>
          </w:rPr>
          <w:t xml:space="preserve"> </w:t>
        </w:r>
      </w:ins>
    </w:p>
    <w:p w:rsidR="00130E52" w:rsidRPr="00614D4E" w:rsidRDefault="00130E52">
      <w:pPr>
        <w:pStyle w:val="ConsPlusNormal"/>
        <w:ind w:firstLine="540"/>
        <w:jc w:val="both"/>
        <w:rPr>
          <w:sz w:val="24"/>
          <w:szCs w:val="24"/>
        </w:rPr>
      </w:pPr>
      <w:proofErr w:type="gramStart"/>
      <w:r w:rsidRPr="00614D4E">
        <w:rPr>
          <w:sz w:val="24"/>
          <w:szCs w:val="24"/>
        </w:rPr>
        <w:t>5.1</w:t>
      </w:r>
      <w:ins w:id="145" w:author="Козырева Оксана Витальевна" w:date="2017-03-24T12:05:00Z">
        <w:r w:rsidR="00E0290E">
          <w:rPr>
            <w:sz w:val="24"/>
            <w:szCs w:val="24"/>
          </w:rPr>
          <w:t>3</w:t>
        </w:r>
      </w:ins>
      <w:del w:id="146" w:author="Козырева Оксана Витальевна" w:date="2017-03-24T12:05:00Z">
        <w:r w:rsidRPr="00614D4E" w:rsidDel="00E0290E">
          <w:rPr>
            <w:sz w:val="24"/>
            <w:szCs w:val="24"/>
          </w:rPr>
          <w:delText>1</w:delText>
        </w:r>
      </w:del>
      <w:r w:rsidRPr="00614D4E">
        <w:rPr>
          <w:sz w:val="24"/>
          <w:szCs w:val="24"/>
        </w:rPr>
        <w:t>. Эмитент предоставляет центральному депозитарию информацию о возможности и порядке осуществления преимущественного права приобретения размещаемых дополнительных акций и эмиссионных ценных бумаг, конвертируемых в акции, в срок не ранее даты государственной регистрации выпуска (дополнительного выпуска) акций и эмиссионных ценных бумаг, конвертируемых в акции, и не позднее даты начала срока действия преимущественного права приобретения указанных ценных бумаг.</w:t>
      </w:r>
      <w:proofErr w:type="gramEnd"/>
    </w:p>
    <w:p w:rsidR="00130E52" w:rsidRPr="00614D4E" w:rsidRDefault="00130E52">
      <w:pPr>
        <w:pStyle w:val="ConsPlusNormal"/>
        <w:ind w:firstLine="540"/>
        <w:jc w:val="both"/>
        <w:rPr>
          <w:sz w:val="24"/>
          <w:szCs w:val="24"/>
        </w:rPr>
      </w:pPr>
      <w:bookmarkStart w:id="147" w:name="P103"/>
      <w:bookmarkEnd w:id="147"/>
      <w:proofErr w:type="gramStart"/>
      <w:r w:rsidRPr="00F130A4">
        <w:rPr>
          <w:sz w:val="24"/>
          <w:szCs w:val="24"/>
        </w:rPr>
        <w:t>5.1</w:t>
      </w:r>
      <w:ins w:id="148" w:author="Козырева Оксана Витальевна" w:date="2017-03-24T12:05:00Z">
        <w:r w:rsidR="00E0290E" w:rsidRPr="00F130A4">
          <w:rPr>
            <w:sz w:val="24"/>
            <w:szCs w:val="24"/>
          </w:rPr>
          <w:t>4</w:t>
        </w:r>
      </w:ins>
      <w:del w:id="149" w:author="Козырева Оксана Витальевна" w:date="2017-03-24T12:05:00Z">
        <w:r w:rsidRPr="00F130A4" w:rsidDel="00E0290E">
          <w:rPr>
            <w:sz w:val="24"/>
            <w:szCs w:val="24"/>
          </w:rPr>
          <w:delText>2</w:delText>
        </w:r>
      </w:del>
      <w:r w:rsidRPr="00F130A4">
        <w:rPr>
          <w:sz w:val="24"/>
          <w:szCs w:val="24"/>
        </w:rPr>
        <w:t>. Информация о цене размещения дополнительных акций и эмиссионных ценных бумаг, конвертируемых</w:t>
      </w:r>
      <w:r w:rsidRPr="00614D4E">
        <w:rPr>
          <w:sz w:val="24"/>
          <w:szCs w:val="24"/>
        </w:rPr>
        <w:t xml:space="preserve"> в акции, предоставляется центральному депозитарию в соответствии с настоящим пунктом, в случае если цена размещения или порядок ее определения не установлены решением, являющимся основанием для размещения дополнительных акций или эмиссионных ценных бумаг, конвертируемых в акции, и указанная информация не предоставляется центральному депозитарию в составе информации о возможности и</w:t>
      </w:r>
      <w:proofErr w:type="gramEnd"/>
      <w:r w:rsidRPr="00614D4E">
        <w:rPr>
          <w:sz w:val="24"/>
          <w:szCs w:val="24"/>
        </w:rPr>
        <w:t xml:space="preserve"> </w:t>
      </w:r>
      <w:proofErr w:type="gramStart"/>
      <w:r w:rsidRPr="00614D4E">
        <w:rPr>
          <w:sz w:val="24"/>
          <w:szCs w:val="24"/>
        </w:rPr>
        <w:t>порядке</w:t>
      </w:r>
      <w:proofErr w:type="gramEnd"/>
      <w:r w:rsidRPr="00614D4E">
        <w:rPr>
          <w:sz w:val="24"/>
          <w:szCs w:val="24"/>
        </w:rPr>
        <w:t xml:space="preserve"> осуществления преимущественного права приобретения размещаемых дополнительных акций и эмиссионных ценных бумаг, конвертируемых в акции.</w:t>
      </w:r>
    </w:p>
    <w:p w:rsidR="00130E52" w:rsidRPr="00614D4E" w:rsidRDefault="00130E52">
      <w:pPr>
        <w:pStyle w:val="ConsPlusNormal"/>
        <w:ind w:firstLine="540"/>
        <w:jc w:val="both"/>
        <w:rPr>
          <w:sz w:val="24"/>
          <w:szCs w:val="24"/>
        </w:rPr>
      </w:pPr>
      <w:r w:rsidRPr="00614D4E">
        <w:rPr>
          <w:sz w:val="24"/>
          <w:szCs w:val="24"/>
        </w:rPr>
        <w:t>Предоставляемая центральному депозитарию в соответствии с настоящим пунктом информация о цене размещения дополнительных акций и эмиссионных ценных бумаг, конвертируемых в акции, должна содержать:</w:t>
      </w:r>
    </w:p>
    <w:p w:rsidR="00130E52" w:rsidRPr="00614D4E" w:rsidRDefault="00130E52">
      <w:pPr>
        <w:pStyle w:val="ConsPlusNormal"/>
        <w:ind w:firstLine="540"/>
        <w:jc w:val="both"/>
        <w:rPr>
          <w:sz w:val="24"/>
          <w:szCs w:val="24"/>
        </w:rPr>
      </w:pPr>
      <w:r w:rsidRPr="00614D4E">
        <w:rPr>
          <w:sz w:val="24"/>
          <w:szCs w:val="24"/>
        </w:rPr>
        <w:t>идентификационные признаки размещаемых дополнительных акций и эмиссионных ценных бумаг, конвертируемых в акции;</w:t>
      </w:r>
    </w:p>
    <w:p w:rsidR="00130E52" w:rsidRPr="00614D4E" w:rsidRDefault="00130E52">
      <w:pPr>
        <w:pStyle w:val="ConsPlusNormal"/>
        <w:ind w:firstLine="540"/>
        <w:jc w:val="both"/>
        <w:rPr>
          <w:sz w:val="24"/>
          <w:szCs w:val="24"/>
        </w:rPr>
      </w:pPr>
      <w:r w:rsidRPr="00614D4E">
        <w:rPr>
          <w:sz w:val="24"/>
          <w:szCs w:val="24"/>
        </w:rPr>
        <w:t>цену размещения дополнительных акций и эмиссионных ценных бумаг, конвертируемых в акции, или порядок ее определения, в том числе при осуществлении преимущественного права приобретения указанных ценных бумаг.</w:t>
      </w:r>
    </w:p>
    <w:p w:rsidR="00130E52" w:rsidRPr="00614D4E" w:rsidRDefault="00130E52">
      <w:pPr>
        <w:pStyle w:val="ConsPlusNormal"/>
        <w:ind w:firstLine="540"/>
        <w:jc w:val="both"/>
        <w:rPr>
          <w:sz w:val="24"/>
          <w:szCs w:val="24"/>
        </w:rPr>
      </w:pPr>
      <w:r w:rsidRPr="00614D4E">
        <w:rPr>
          <w:sz w:val="24"/>
          <w:szCs w:val="24"/>
        </w:rPr>
        <w:lastRenderedPageBreak/>
        <w:t>5.1</w:t>
      </w:r>
      <w:ins w:id="150" w:author="Козырева Оксана Витальевна" w:date="2017-03-24T12:05:00Z">
        <w:r w:rsidR="00E0290E">
          <w:rPr>
            <w:sz w:val="24"/>
            <w:szCs w:val="24"/>
          </w:rPr>
          <w:t>5</w:t>
        </w:r>
      </w:ins>
      <w:del w:id="151" w:author="Козырева Оксана Витальевна" w:date="2017-03-24T12:05:00Z">
        <w:r w:rsidRPr="00614D4E" w:rsidDel="00E0290E">
          <w:rPr>
            <w:sz w:val="24"/>
            <w:szCs w:val="24"/>
          </w:rPr>
          <w:delText>3</w:delText>
        </w:r>
      </w:del>
      <w:r w:rsidRPr="00614D4E">
        <w:rPr>
          <w:sz w:val="24"/>
          <w:szCs w:val="24"/>
        </w:rPr>
        <w:t xml:space="preserve">. Эмитент в соответствии с </w:t>
      </w:r>
      <w:hyperlink w:anchor="P103" w:history="1">
        <w:r w:rsidRPr="00614D4E">
          <w:rPr>
            <w:color w:val="0000FF"/>
            <w:sz w:val="24"/>
            <w:szCs w:val="24"/>
          </w:rPr>
          <w:t>пунктом 5.12</w:t>
        </w:r>
      </w:hyperlink>
      <w:r w:rsidRPr="00614D4E">
        <w:rPr>
          <w:sz w:val="24"/>
          <w:szCs w:val="24"/>
        </w:rPr>
        <w:t xml:space="preserve"> настоящего Положения предоставляет центральному депозитарию информацию о цене размещения дополнительных акций и эмиссионных ценных бумаг, конвертируемых в акции, в срок не ранее даты окончания срока действия преимущественного права приобретения указанных ценных бумаг и не позднее даты начала срока их размещения.</w:t>
      </w:r>
    </w:p>
    <w:p w:rsidR="00130E52" w:rsidRPr="00614D4E" w:rsidRDefault="00130E52">
      <w:pPr>
        <w:pStyle w:val="ConsPlusNormal"/>
        <w:ind w:firstLine="540"/>
        <w:jc w:val="both"/>
        <w:rPr>
          <w:sz w:val="24"/>
          <w:szCs w:val="24"/>
        </w:rPr>
      </w:pPr>
      <w:r w:rsidRPr="00614D4E">
        <w:rPr>
          <w:sz w:val="24"/>
          <w:szCs w:val="24"/>
        </w:rPr>
        <w:t>5.1</w:t>
      </w:r>
      <w:ins w:id="152" w:author="Козырева Оксана Витальевна" w:date="2017-03-24T12:06:00Z">
        <w:r w:rsidR="00E0290E">
          <w:rPr>
            <w:sz w:val="24"/>
            <w:szCs w:val="24"/>
          </w:rPr>
          <w:t>6</w:t>
        </w:r>
      </w:ins>
      <w:del w:id="153" w:author="Козырева Оксана Витальевна" w:date="2017-03-24T12:06:00Z">
        <w:r w:rsidRPr="00614D4E" w:rsidDel="00E0290E">
          <w:rPr>
            <w:sz w:val="24"/>
            <w:szCs w:val="24"/>
          </w:rPr>
          <w:delText>4</w:delText>
        </w:r>
      </w:del>
      <w:r w:rsidRPr="00614D4E">
        <w:rPr>
          <w:sz w:val="24"/>
          <w:szCs w:val="24"/>
        </w:rPr>
        <w:t>. Предоставляемая центральному депозитарию информация об итогах осуществления преимущественного права приобретения размещаемых дополнительных акций и эмиссионных ценных бумаг, конвертируемых в акции, должна содержать:</w:t>
      </w:r>
    </w:p>
    <w:p w:rsidR="00130E52" w:rsidRPr="00614D4E" w:rsidRDefault="00130E52">
      <w:pPr>
        <w:pStyle w:val="ConsPlusNormal"/>
        <w:ind w:firstLine="540"/>
        <w:jc w:val="both"/>
        <w:rPr>
          <w:sz w:val="24"/>
          <w:szCs w:val="24"/>
        </w:rPr>
      </w:pPr>
      <w:r w:rsidRPr="00614D4E">
        <w:rPr>
          <w:sz w:val="24"/>
          <w:szCs w:val="24"/>
        </w:rPr>
        <w:t>идентификационные признаки размещаемых дополнительных акций и эмиссионных ценных бумаг, конвертируемых в акции;</w:t>
      </w:r>
    </w:p>
    <w:p w:rsidR="00130E52" w:rsidRPr="00614D4E" w:rsidRDefault="00130E52">
      <w:pPr>
        <w:pStyle w:val="ConsPlusNormal"/>
        <w:ind w:firstLine="540"/>
        <w:jc w:val="both"/>
        <w:rPr>
          <w:sz w:val="24"/>
          <w:szCs w:val="24"/>
        </w:rPr>
      </w:pPr>
      <w:r w:rsidRPr="00614D4E">
        <w:rPr>
          <w:sz w:val="24"/>
          <w:szCs w:val="24"/>
        </w:rPr>
        <w:t>общее количество размещаемых дополнительных акций и эмиссионных ценных бумаг, конвертируемых в акции;</w:t>
      </w:r>
    </w:p>
    <w:p w:rsidR="00130E52" w:rsidRPr="00614D4E" w:rsidRDefault="00130E52">
      <w:pPr>
        <w:pStyle w:val="ConsPlusNormal"/>
        <w:ind w:firstLine="540"/>
        <w:jc w:val="both"/>
        <w:rPr>
          <w:sz w:val="24"/>
          <w:szCs w:val="24"/>
        </w:rPr>
      </w:pPr>
      <w:r w:rsidRPr="00614D4E">
        <w:rPr>
          <w:sz w:val="24"/>
          <w:szCs w:val="24"/>
        </w:rPr>
        <w:t>количество дополнительных акций и эмиссионных ценных бумаг, конвертируемых в акции, размещенных в результате осуществления преимущественного права их приобретения;</w:t>
      </w:r>
    </w:p>
    <w:p w:rsidR="00130E52" w:rsidRPr="00614D4E" w:rsidRDefault="00130E52">
      <w:pPr>
        <w:pStyle w:val="ConsPlusNormal"/>
        <w:ind w:firstLine="540"/>
        <w:jc w:val="both"/>
        <w:rPr>
          <w:sz w:val="24"/>
          <w:szCs w:val="24"/>
        </w:rPr>
      </w:pPr>
      <w:r w:rsidRPr="00614D4E">
        <w:rPr>
          <w:sz w:val="24"/>
          <w:szCs w:val="24"/>
        </w:rPr>
        <w:t>количество дробных акций, размещенных в результате осуществления преимущественного права их приобретения, и совокупную номинальную стоимость указанных дробных акций.</w:t>
      </w:r>
    </w:p>
    <w:p w:rsidR="00130E52" w:rsidRPr="00614D4E" w:rsidRDefault="00130E52">
      <w:pPr>
        <w:pStyle w:val="ConsPlusNormal"/>
        <w:ind w:firstLine="540"/>
        <w:jc w:val="both"/>
        <w:rPr>
          <w:ins w:id="154" w:author="Лысенко Константин Владимирович" w:date="2016-11-10T13:29:00Z"/>
          <w:sz w:val="24"/>
          <w:szCs w:val="24"/>
        </w:rPr>
      </w:pPr>
      <w:proofErr w:type="gramStart"/>
      <w:r w:rsidRPr="00614D4E">
        <w:rPr>
          <w:sz w:val="24"/>
          <w:szCs w:val="24"/>
        </w:rPr>
        <w:t>5.1</w:t>
      </w:r>
      <w:ins w:id="155" w:author="Козырева Оксана Витальевна" w:date="2017-03-24T12:06:00Z">
        <w:r w:rsidR="00E0290E">
          <w:rPr>
            <w:sz w:val="24"/>
            <w:szCs w:val="24"/>
          </w:rPr>
          <w:t>7</w:t>
        </w:r>
      </w:ins>
      <w:del w:id="156" w:author="Козырева Оксана Витальевна" w:date="2017-03-24T12:06:00Z">
        <w:r w:rsidRPr="00614D4E" w:rsidDel="00E0290E">
          <w:rPr>
            <w:sz w:val="24"/>
            <w:szCs w:val="24"/>
          </w:rPr>
          <w:delText>5</w:delText>
        </w:r>
      </w:del>
      <w:r w:rsidRPr="00614D4E">
        <w:rPr>
          <w:sz w:val="24"/>
          <w:szCs w:val="24"/>
        </w:rPr>
        <w:t>. Эмитент предоставляет центральному депозитарию информацию об итогах осуществления преимущественного права приобретения размещаемых дополнительных акций и эмиссионных ценных бумаг, конвертируемых в акции, в течение пяти рабочих дней после дня окончания срока действия преимущественного права приобретения указанных ценных бумаг, а если цена размещения указанных ценных бумаг для лиц, осуществляющих преимущественное право, определяется после окончания срока его действия, - в течение пяти рабочих</w:t>
      </w:r>
      <w:proofErr w:type="gramEnd"/>
      <w:r w:rsidRPr="00614D4E">
        <w:rPr>
          <w:sz w:val="24"/>
          <w:szCs w:val="24"/>
        </w:rPr>
        <w:t xml:space="preserve"> дней со дня истечения установленного срока оплаты ценных бумаг лицами, осуществляющими преимущественное право их приобретения.</w:t>
      </w:r>
    </w:p>
    <w:p w:rsidR="008357A4" w:rsidRDefault="008357A4" w:rsidP="008357A4">
      <w:pPr>
        <w:pStyle w:val="ConsPlusNormal"/>
        <w:ind w:firstLine="540"/>
        <w:jc w:val="both"/>
        <w:rPr>
          <w:ins w:id="157" w:author="Лысенко Константин Владимирович" w:date="2017-04-19T13:21:00Z"/>
          <w:sz w:val="24"/>
          <w:szCs w:val="24"/>
        </w:rPr>
      </w:pPr>
      <w:ins w:id="158" w:author="Лысенко Константин Владимирович" w:date="2017-04-19T13:21:00Z">
        <w:r w:rsidRPr="008357A4">
          <w:rPr>
            <w:sz w:val="24"/>
            <w:szCs w:val="24"/>
          </w:rPr>
          <w:t xml:space="preserve">5.18. Эмитент предоставляет центральному депозитарию информацию об изменении порядка </w:t>
        </w:r>
        <w:r w:rsidRPr="00F130A4">
          <w:rPr>
            <w:sz w:val="24"/>
            <w:szCs w:val="24"/>
          </w:rPr>
          <w:t>осуществления преимущественного</w:t>
        </w:r>
        <w:r>
          <w:rPr>
            <w:sz w:val="24"/>
            <w:szCs w:val="24"/>
          </w:rPr>
          <w:t xml:space="preserve"> права при размещении дополнительного выпуска акций </w:t>
        </w:r>
        <w:r w:rsidRPr="008357A4">
          <w:rPr>
            <w:sz w:val="24"/>
            <w:szCs w:val="24"/>
          </w:rPr>
          <w:t>и эмиссионных ценных бумаг, конвертируемых в акции</w:t>
        </w:r>
        <w:r>
          <w:rPr>
            <w:sz w:val="24"/>
            <w:szCs w:val="24"/>
          </w:rPr>
          <w:t>. Предоставляемая информация должна содержать:</w:t>
        </w:r>
      </w:ins>
    </w:p>
    <w:p w:rsidR="008357A4" w:rsidRPr="008357A4" w:rsidRDefault="008357A4" w:rsidP="008357A4">
      <w:pPr>
        <w:autoSpaceDE w:val="0"/>
        <w:autoSpaceDN w:val="0"/>
        <w:adjustRightInd w:val="0"/>
        <w:spacing w:after="0" w:line="240" w:lineRule="auto"/>
        <w:ind w:firstLine="540"/>
        <w:jc w:val="both"/>
        <w:rPr>
          <w:ins w:id="159" w:author="Лысенко Константин Владимирович" w:date="2017-04-19T13:21:00Z"/>
          <w:rFonts w:ascii="Calibri" w:eastAsia="Times New Roman" w:hAnsi="Calibri" w:cs="Calibri"/>
          <w:sz w:val="24"/>
          <w:szCs w:val="24"/>
          <w:lang w:eastAsia="ru-RU"/>
        </w:rPr>
      </w:pPr>
      <w:ins w:id="160" w:author="Лысенко Константин Владимирович" w:date="2017-04-19T13:21:00Z">
        <w:r w:rsidRPr="008357A4">
          <w:rPr>
            <w:rFonts w:ascii="Calibri" w:eastAsia="Times New Roman" w:hAnsi="Calibri" w:cs="Calibri"/>
            <w:sz w:val="24"/>
            <w:szCs w:val="24"/>
            <w:lang w:eastAsia="ru-RU"/>
          </w:rPr>
          <w:t>идентификационные признаки размещаемых дополнительных акций и эмиссионных ценных бумаг, конвертируемых в акции, в отношении которых возникало преимущественное право их приобретения (при наличии зарегистрированного Решения о выпуске);</w:t>
        </w:r>
      </w:ins>
    </w:p>
    <w:p w:rsidR="008357A4" w:rsidRPr="008357A4" w:rsidRDefault="008357A4" w:rsidP="008357A4">
      <w:pPr>
        <w:autoSpaceDE w:val="0"/>
        <w:autoSpaceDN w:val="0"/>
        <w:adjustRightInd w:val="0"/>
        <w:spacing w:after="0" w:line="240" w:lineRule="auto"/>
        <w:ind w:firstLine="540"/>
        <w:jc w:val="both"/>
        <w:rPr>
          <w:ins w:id="161" w:author="Лысенко Константин Владимирович" w:date="2017-04-19T13:21:00Z"/>
          <w:rFonts w:ascii="Calibri" w:eastAsia="Times New Roman" w:hAnsi="Calibri" w:cs="Calibri"/>
          <w:sz w:val="24"/>
          <w:szCs w:val="24"/>
          <w:lang w:eastAsia="ru-RU"/>
        </w:rPr>
      </w:pPr>
      <w:ins w:id="162" w:author="Лысенко Константин Владимирович" w:date="2017-04-19T13:21:00Z">
        <w:r w:rsidRPr="008357A4">
          <w:rPr>
            <w:rFonts w:ascii="Calibri" w:eastAsia="Times New Roman" w:hAnsi="Calibri" w:cs="Calibri"/>
            <w:sz w:val="24"/>
            <w:szCs w:val="24"/>
            <w:lang w:eastAsia="ru-RU"/>
          </w:rPr>
          <w:t>орган, принявший решение о размещении дополнительных акций и эмиссионных ценных бумаг, конвертируемых в акции, в отношении которых возникало преимущественное право их приобретения, а также дату принятия такого решения;</w:t>
        </w:r>
      </w:ins>
    </w:p>
    <w:p w:rsidR="008357A4" w:rsidRDefault="008357A4" w:rsidP="008357A4">
      <w:pPr>
        <w:pStyle w:val="ConsPlusNormal"/>
        <w:ind w:firstLine="540"/>
        <w:jc w:val="both"/>
        <w:rPr>
          <w:ins w:id="163" w:author="Лысенко Константин Владимирович" w:date="2017-04-19T13:21:00Z"/>
          <w:sz w:val="24"/>
          <w:szCs w:val="24"/>
        </w:rPr>
      </w:pPr>
      <w:ins w:id="164" w:author="Лысенко Константин Владимирович" w:date="2017-04-19T13:21:00Z">
        <w:r w:rsidRPr="00F130A4">
          <w:rPr>
            <w:sz w:val="24"/>
            <w:szCs w:val="24"/>
          </w:rPr>
          <w:t>орган, принявший решение об изменении условий размещения ценных  бумаг, касающихся порядка осуществления преимущественного права при размещении</w:t>
        </w:r>
        <w:r>
          <w:rPr>
            <w:sz w:val="24"/>
            <w:szCs w:val="24"/>
          </w:rPr>
          <w:t xml:space="preserve"> дополнительного выпуска акций </w:t>
        </w:r>
        <w:r w:rsidRPr="008357A4">
          <w:rPr>
            <w:sz w:val="24"/>
            <w:szCs w:val="24"/>
          </w:rPr>
          <w:t>и эмиссионных ценных бумаг, конвертируемых в акции;</w:t>
        </w:r>
        <w:r>
          <w:rPr>
            <w:sz w:val="24"/>
            <w:szCs w:val="24"/>
          </w:rPr>
          <w:t xml:space="preserve"> </w:t>
        </w:r>
      </w:ins>
    </w:p>
    <w:p w:rsidR="008357A4" w:rsidRDefault="008357A4" w:rsidP="008357A4">
      <w:pPr>
        <w:pStyle w:val="ConsPlusNormal"/>
        <w:ind w:firstLine="540"/>
        <w:jc w:val="both"/>
        <w:rPr>
          <w:ins w:id="165" w:author="Лысенко Константин Владимирович" w:date="2017-04-19T13:21:00Z"/>
          <w:sz w:val="24"/>
          <w:szCs w:val="24"/>
        </w:rPr>
      </w:pPr>
      <w:ins w:id="166" w:author="Лысенко Константин Владимирович" w:date="2017-04-19T13:21:00Z">
        <w:r>
          <w:rPr>
            <w:sz w:val="24"/>
            <w:szCs w:val="24"/>
          </w:rPr>
          <w:t xml:space="preserve">дата принятия решения </w:t>
        </w:r>
        <w:r w:rsidRPr="00E029F0">
          <w:rPr>
            <w:sz w:val="24"/>
            <w:szCs w:val="24"/>
          </w:rPr>
          <w:t>об изменении условий размещения ценных  бумаг, касающихся порядка предоставления осуществления преимущественного права при размещении дополнительного выпуска акций и эмиссионных ценных бумаг, конвертируемых в акции</w:t>
        </w:r>
        <w:proofErr w:type="gramStart"/>
        <w:r>
          <w:rPr>
            <w:sz w:val="24"/>
            <w:szCs w:val="24"/>
          </w:rPr>
          <w:t xml:space="preserve"> ;</w:t>
        </w:r>
        <w:proofErr w:type="gramEnd"/>
      </w:ins>
    </w:p>
    <w:p w:rsidR="008357A4" w:rsidRDefault="008357A4" w:rsidP="008357A4">
      <w:pPr>
        <w:pStyle w:val="ConsPlusNormal"/>
        <w:ind w:firstLine="540"/>
        <w:jc w:val="both"/>
        <w:rPr>
          <w:ins w:id="167" w:author="Лысенко Константин Владимирович" w:date="2017-04-19T13:21:00Z"/>
          <w:sz w:val="24"/>
          <w:szCs w:val="24"/>
        </w:rPr>
      </w:pPr>
      <w:ins w:id="168" w:author="Лысенко Константин Владимирович" w:date="2017-04-19T13:21:00Z">
        <w:r>
          <w:rPr>
            <w:sz w:val="24"/>
            <w:szCs w:val="24"/>
          </w:rPr>
          <w:t xml:space="preserve">описание основных изменений, </w:t>
        </w:r>
        <w:r w:rsidRPr="00E029F0">
          <w:rPr>
            <w:sz w:val="24"/>
            <w:szCs w:val="24"/>
          </w:rPr>
          <w:t>касающихся порядка предоставления осуществления преимущественного права при размещении дополнительного выпуска акций и эмиссионных ценных бумаг, конвертируемых в акции</w:t>
        </w:r>
        <w:r>
          <w:rPr>
            <w:sz w:val="24"/>
            <w:szCs w:val="24"/>
          </w:rPr>
          <w:t xml:space="preserve"> (в том числе, </w:t>
        </w:r>
        <w:proofErr w:type="gramStart"/>
        <w:r>
          <w:rPr>
            <w:sz w:val="24"/>
            <w:szCs w:val="24"/>
          </w:rPr>
          <w:t>но</w:t>
        </w:r>
        <w:proofErr w:type="gramEnd"/>
        <w:r>
          <w:rPr>
            <w:sz w:val="24"/>
            <w:szCs w:val="24"/>
          </w:rPr>
          <w:t xml:space="preserve"> не ограничиваясь, срок и порядок осуществления преимущественного права приобретения, срок и порядок оплаты, срок и порядок зачисления размещаемых ценных  бумаг)</w:t>
        </w:r>
      </w:ins>
    </w:p>
    <w:p w:rsidR="008357A4" w:rsidRPr="00614D4E" w:rsidRDefault="008357A4" w:rsidP="008357A4">
      <w:pPr>
        <w:pStyle w:val="ConsPlusNormal"/>
        <w:ind w:firstLine="540"/>
        <w:jc w:val="both"/>
        <w:rPr>
          <w:ins w:id="169" w:author="Лысенко Константин Владимирович" w:date="2017-04-19T13:21:00Z"/>
          <w:sz w:val="24"/>
          <w:szCs w:val="24"/>
        </w:rPr>
      </w:pPr>
      <w:ins w:id="170" w:author="Лысенко Константин Владимирович" w:date="2017-04-19T13:21:00Z">
        <w:r w:rsidRPr="008357A4">
          <w:rPr>
            <w:sz w:val="24"/>
            <w:szCs w:val="24"/>
          </w:rPr>
          <w:t xml:space="preserve">5.19.  </w:t>
        </w:r>
        <w:proofErr w:type="gramStart"/>
        <w:r w:rsidRPr="008357A4">
          <w:rPr>
            <w:sz w:val="24"/>
            <w:szCs w:val="24"/>
          </w:rPr>
          <w:t xml:space="preserve">Эмитент предоставляет центральному депозитарию информацию </w:t>
        </w:r>
        <w:r w:rsidRPr="00F130A4">
          <w:rPr>
            <w:sz w:val="24"/>
            <w:szCs w:val="24"/>
          </w:rPr>
          <w:t>об изменении порядка осуществления преимущественного права приобретения</w:t>
        </w:r>
        <w:r w:rsidRPr="008357A4" w:rsidDel="00791CA2">
          <w:rPr>
            <w:sz w:val="24"/>
            <w:szCs w:val="24"/>
          </w:rPr>
          <w:t xml:space="preserve"> </w:t>
        </w:r>
        <w:r w:rsidRPr="008357A4">
          <w:rPr>
            <w:sz w:val="24"/>
            <w:szCs w:val="24"/>
          </w:rPr>
          <w:t>в срок не ранее даты государственной регистрации изменений в решение о выпуске (дополнительном выпуске) акций и эмиссионных ценных бумаг, конвертируемых в акции, но в любом случае не позднее даты начала (возобновления) срока действия преимущественного права приобретения указанных ценных бумаг</w:t>
        </w:r>
        <w:r w:rsidRPr="008357A4">
          <w:t>.</w:t>
        </w:r>
        <w:del w:id="171" w:author="Козырева Оксана Витальевна" w:date="2017-03-24T12:06:00Z">
          <w:r w:rsidRPr="008357A4" w:rsidDel="00E0290E">
            <w:delText xml:space="preserve"> </w:delText>
          </w:r>
        </w:del>
        <w:proofErr w:type="gramEnd"/>
      </w:ins>
    </w:p>
    <w:p w:rsidR="00130E52" w:rsidRPr="00614D4E" w:rsidRDefault="00130E52">
      <w:pPr>
        <w:pStyle w:val="ConsPlusNormal"/>
        <w:jc w:val="both"/>
        <w:rPr>
          <w:sz w:val="24"/>
          <w:szCs w:val="24"/>
        </w:rPr>
      </w:pPr>
    </w:p>
    <w:p w:rsidR="00130E52" w:rsidRPr="00614D4E" w:rsidRDefault="00130E52">
      <w:pPr>
        <w:pStyle w:val="ConsPlusNormal"/>
        <w:ind w:firstLine="540"/>
        <w:jc w:val="both"/>
        <w:outlineLvl w:val="1"/>
        <w:rPr>
          <w:sz w:val="24"/>
          <w:szCs w:val="24"/>
        </w:rPr>
      </w:pPr>
      <w:r w:rsidRPr="00614D4E">
        <w:rPr>
          <w:sz w:val="24"/>
          <w:szCs w:val="24"/>
        </w:rPr>
        <w:t>Глава 6. Перечень информации, связанной с осуществлением права на получение акций эмитента при их размещении посредством конвертации или распределения среди акционеров</w:t>
      </w:r>
    </w:p>
    <w:p w:rsidR="00130E52" w:rsidRPr="00614D4E" w:rsidRDefault="00130E52">
      <w:pPr>
        <w:pStyle w:val="ConsPlusNormal"/>
        <w:jc w:val="both"/>
        <w:rPr>
          <w:sz w:val="24"/>
          <w:szCs w:val="24"/>
        </w:rPr>
      </w:pPr>
    </w:p>
    <w:p w:rsidR="00130E52" w:rsidRDefault="00130E52">
      <w:pPr>
        <w:pStyle w:val="ConsPlusNormal"/>
        <w:ind w:firstLine="540"/>
        <w:jc w:val="both"/>
        <w:rPr>
          <w:sz w:val="24"/>
          <w:szCs w:val="24"/>
        </w:rPr>
      </w:pPr>
      <w:r w:rsidRPr="00614D4E">
        <w:rPr>
          <w:sz w:val="24"/>
          <w:szCs w:val="24"/>
        </w:rPr>
        <w:t>6.1. Эмитент предоставляет центральному депозитарию следующую информацию, связанную с осуществлением права на получение акций эмитента при их размещении посредством конвертации или распределения среди акционеров:</w:t>
      </w:r>
    </w:p>
    <w:p w:rsidR="00F840A7" w:rsidRPr="00614D4E" w:rsidRDefault="00F840A7" w:rsidP="00F840A7">
      <w:pPr>
        <w:pStyle w:val="ConsPlusNormal"/>
        <w:ind w:firstLine="540"/>
        <w:jc w:val="both"/>
        <w:rPr>
          <w:ins w:id="172" w:author="Лысенко Константин Владимирович" w:date="2017-04-19T13:23:00Z"/>
          <w:sz w:val="24"/>
          <w:szCs w:val="24"/>
        </w:rPr>
      </w:pPr>
      <w:ins w:id="173" w:author="Лысенко Константин Владимирович" w:date="2017-04-12T14:59:00Z">
        <w:r w:rsidRPr="00614D4E">
          <w:rPr>
            <w:sz w:val="24"/>
            <w:szCs w:val="24"/>
          </w:rPr>
          <w:t>о включении в повестку дня собрания вопроса о размещении акций, размещаемых посредством конвертации или распределения среди акционеров</w:t>
        </w:r>
      </w:ins>
      <w:ins w:id="174" w:author="Лысенко Константин Владимирович" w:date="2017-04-19T13:23:00Z">
        <w:r>
          <w:rPr>
            <w:sz w:val="24"/>
            <w:szCs w:val="24"/>
          </w:rPr>
          <w:t>, если решение принимается общим собранием акционеров;</w:t>
        </w:r>
      </w:ins>
    </w:p>
    <w:p w:rsidR="00130E52" w:rsidRDefault="00130E52">
      <w:pPr>
        <w:pStyle w:val="ConsPlusNormal"/>
        <w:ind w:firstLine="540"/>
        <w:jc w:val="both"/>
        <w:rPr>
          <w:ins w:id="175" w:author="Кругликова Ольга Анатольевна" w:date="2017-03-20T13:43:00Z"/>
          <w:sz w:val="24"/>
          <w:szCs w:val="24"/>
        </w:rPr>
      </w:pPr>
      <w:r w:rsidRPr="00614D4E">
        <w:rPr>
          <w:sz w:val="24"/>
          <w:szCs w:val="24"/>
        </w:rPr>
        <w:t>о принятии решения о размещении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об утверждении решения о выпуске (дополнительном выпуске)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о государственной регистрации выпуска (дополнительного выпуска) акций, размещаемых посредством конвертации или распределения среди акционеров;</w:t>
      </w:r>
    </w:p>
    <w:p w:rsidR="008838F0" w:rsidRDefault="008838F0">
      <w:pPr>
        <w:pStyle w:val="ConsPlusNormal"/>
        <w:ind w:firstLine="540"/>
        <w:jc w:val="both"/>
        <w:rPr>
          <w:ins w:id="176" w:author="Лысенко Константин Владимирович" w:date="2017-04-12T17:33:00Z"/>
          <w:sz w:val="24"/>
          <w:szCs w:val="24"/>
        </w:rPr>
      </w:pPr>
      <w:ins w:id="177" w:author="Лысенко Константин Владимирович" w:date="2017-04-12T17:33:00Z">
        <w:r>
          <w:rPr>
            <w:sz w:val="24"/>
            <w:szCs w:val="24"/>
          </w:rPr>
          <w:t xml:space="preserve">о принятии решения об изменении условий </w:t>
        </w:r>
        <w:r w:rsidRPr="00614D4E">
          <w:rPr>
            <w:sz w:val="24"/>
            <w:szCs w:val="24"/>
          </w:rPr>
          <w:t>размещения ценных бумаг посредством конвертации или распределения</w:t>
        </w:r>
        <w:r>
          <w:rPr>
            <w:sz w:val="24"/>
            <w:szCs w:val="24"/>
          </w:rPr>
          <w:t>;</w:t>
        </w:r>
      </w:ins>
    </w:p>
    <w:p w:rsidR="00130E52" w:rsidRPr="00614D4E" w:rsidRDefault="00130E52">
      <w:pPr>
        <w:pStyle w:val="ConsPlusNormal"/>
        <w:ind w:firstLine="540"/>
        <w:jc w:val="both"/>
        <w:rPr>
          <w:sz w:val="24"/>
          <w:szCs w:val="24"/>
        </w:rPr>
      </w:pPr>
      <w:r w:rsidRPr="00614D4E">
        <w:rPr>
          <w:sz w:val="24"/>
          <w:szCs w:val="24"/>
        </w:rPr>
        <w:t>о регистрации изменений, внесенных в решение о выпуске (дополнительном выпуске)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 xml:space="preserve">о направлении регистратору эмитента документа, являющегося основанием для размещения акций посредством конвертации или распределения среди акционеров (указанная информация центральному депозитарию эмитентом не предоставляется, в случае если обыкновенные акции или привилегированные акции другого типа размещаются путем конвертации в </w:t>
      </w:r>
      <w:proofErr w:type="gramStart"/>
      <w:r w:rsidRPr="00614D4E">
        <w:rPr>
          <w:sz w:val="24"/>
          <w:szCs w:val="24"/>
        </w:rPr>
        <w:t>них</w:t>
      </w:r>
      <w:proofErr w:type="gramEnd"/>
      <w:r w:rsidRPr="00614D4E">
        <w:rPr>
          <w:sz w:val="24"/>
          <w:szCs w:val="24"/>
        </w:rPr>
        <w:t xml:space="preserve"> ранее размещенных привилегированных акций определенного типа по требованию акционеров - их владельцев);</w:t>
      </w:r>
    </w:p>
    <w:p w:rsidR="00130E52" w:rsidRPr="00614D4E" w:rsidRDefault="00130E52">
      <w:pPr>
        <w:pStyle w:val="ConsPlusNormal"/>
        <w:ind w:firstLine="540"/>
        <w:jc w:val="both"/>
        <w:rPr>
          <w:sz w:val="24"/>
          <w:szCs w:val="24"/>
        </w:rPr>
      </w:pPr>
      <w:r w:rsidRPr="00614D4E">
        <w:rPr>
          <w:sz w:val="24"/>
          <w:szCs w:val="24"/>
        </w:rPr>
        <w:t>о сроке, в течение которого акционерами - владельцами привилегированных акций определенного типа могут быть заявлены требования об их конвертации в обыкновенные акции или привилегированные акции другого типа;</w:t>
      </w:r>
    </w:p>
    <w:p w:rsidR="00130E52" w:rsidRPr="00614D4E" w:rsidRDefault="00130E52">
      <w:pPr>
        <w:pStyle w:val="ConsPlusNormal"/>
        <w:ind w:firstLine="540"/>
        <w:jc w:val="both"/>
        <w:rPr>
          <w:sz w:val="24"/>
          <w:szCs w:val="24"/>
        </w:rPr>
      </w:pPr>
      <w:r w:rsidRPr="00614D4E">
        <w:rPr>
          <w:sz w:val="24"/>
          <w:szCs w:val="24"/>
        </w:rPr>
        <w:t>о государственной регистрации отчета об итогах выпуска (дополнительного выпуска) акций, размещенных посредством конвертации или распределения среди акционеров.</w:t>
      </w:r>
    </w:p>
    <w:p w:rsidR="00473FC4" w:rsidRDefault="00473FC4" w:rsidP="00473FC4">
      <w:pPr>
        <w:pStyle w:val="ConsPlusNormal"/>
        <w:ind w:firstLine="540"/>
        <w:jc w:val="both"/>
        <w:rPr>
          <w:ins w:id="178" w:author="Лысенко Константин Владимирович" w:date="2017-04-12T15:02:00Z"/>
          <w:sz w:val="24"/>
          <w:szCs w:val="24"/>
        </w:rPr>
      </w:pPr>
      <w:ins w:id="179" w:author="Лысенко Константин Владимирович" w:date="2017-04-12T15:02:00Z">
        <w:r>
          <w:rPr>
            <w:sz w:val="24"/>
            <w:szCs w:val="24"/>
          </w:rPr>
          <w:t>6</w:t>
        </w:r>
        <w:r w:rsidRPr="00916A91">
          <w:rPr>
            <w:sz w:val="24"/>
            <w:szCs w:val="24"/>
          </w:rPr>
          <w:t xml:space="preserve">.2. Предоставляемая центральному депозитарию информация эмитента о включении в повестку дня </w:t>
        </w:r>
        <w:r>
          <w:rPr>
            <w:sz w:val="24"/>
            <w:szCs w:val="24"/>
          </w:rPr>
          <w:t xml:space="preserve">общего </w:t>
        </w:r>
        <w:r w:rsidRPr="00916A91">
          <w:rPr>
            <w:sz w:val="24"/>
            <w:szCs w:val="24"/>
          </w:rPr>
          <w:t xml:space="preserve">собрания </w:t>
        </w:r>
        <w:r>
          <w:rPr>
            <w:sz w:val="24"/>
            <w:szCs w:val="24"/>
          </w:rPr>
          <w:t xml:space="preserve">акционеров </w:t>
        </w:r>
        <w:r w:rsidRPr="00916A91">
          <w:rPr>
            <w:sz w:val="24"/>
            <w:szCs w:val="24"/>
          </w:rPr>
          <w:t xml:space="preserve">вопроса о </w:t>
        </w:r>
      </w:ins>
      <w:ins w:id="180" w:author="Лысенко Константин Владимирович" w:date="2017-04-12T15:04:00Z">
        <w:r w:rsidRPr="00614D4E">
          <w:rPr>
            <w:sz w:val="24"/>
            <w:szCs w:val="24"/>
          </w:rPr>
          <w:t>размещении акций, размещаемых посредством конвертации или распределения среди акционе</w:t>
        </w:r>
        <w:r w:rsidR="004853B5">
          <w:rPr>
            <w:sz w:val="24"/>
            <w:szCs w:val="24"/>
          </w:rPr>
          <w:t>ров</w:t>
        </w:r>
        <w:r>
          <w:rPr>
            <w:sz w:val="24"/>
            <w:szCs w:val="24"/>
          </w:rPr>
          <w:t xml:space="preserve">, </w:t>
        </w:r>
      </w:ins>
      <w:ins w:id="181" w:author="Лысенко Константин Владимирович" w:date="2017-04-12T16:46:00Z">
        <w:r w:rsidR="00B57E34">
          <w:rPr>
            <w:sz w:val="24"/>
            <w:szCs w:val="24"/>
          </w:rPr>
          <w:t xml:space="preserve">если решение принимается общим собранием акционеров, </w:t>
        </w:r>
      </w:ins>
      <w:ins w:id="182" w:author="Лысенко Константин Владимирович" w:date="2017-04-12T15:02:00Z">
        <w:r w:rsidRPr="00916A91">
          <w:rPr>
            <w:sz w:val="24"/>
            <w:szCs w:val="24"/>
          </w:rPr>
          <w:t>должна содержать</w:t>
        </w:r>
        <w:r>
          <w:rPr>
            <w:sz w:val="24"/>
            <w:szCs w:val="24"/>
          </w:rPr>
          <w:t>:</w:t>
        </w:r>
      </w:ins>
    </w:p>
    <w:p w:rsidR="00473FC4" w:rsidRDefault="00473FC4" w:rsidP="00473FC4">
      <w:pPr>
        <w:pStyle w:val="ConsPlusNormal"/>
        <w:ind w:firstLine="540"/>
        <w:jc w:val="both"/>
        <w:rPr>
          <w:ins w:id="183" w:author="Лысенко Константин Владимирович" w:date="2017-04-12T15:02:00Z"/>
          <w:sz w:val="24"/>
          <w:szCs w:val="24"/>
        </w:rPr>
      </w:pPr>
      <w:ins w:id="184" w:author="Лысенко Константин Владимирович" w:date="2017-04-12T15:02:00Z">
        <w:r w:rsidRPr="007479BC">
          <w:rPr>
            <w:sz w:val="24"/>
            <w:szCs w:val="24"/>
          </w:rPr>
          <w:t>полное фирменное наименование общества и место нахождения общества;</w:t>
        </w:r>
      </w:ins>
    </w:p>
    <w:p w:rsidR="00473FC4" w:rsidRDefault="00473FC4" w:rsidP="00473FC4">
      <w:pPr>
        <w:pStyle w:val="ConsPlusNormal"/>
        <w:ind w:firstLine="540"/>
        <w:jc w:val="both"/>
        <w:rPr>
          <w:ins w:id="185" w:author="Лысенко Константин Владимирович" w:date="2017-04-12T15:02:00Z"/>
          <w:sz w:val="24"/>
          <w:szCs w:val="24"/>
        </w:rPr>
      </w:pPr>
      <w:ins w:id="186" w:author="Лысенко Константин Владимирович" w:date="2017-04-12T15:02:00Z">
        <w:r w:rsidRPr="007479BC">
          <w:rPr>
            <w:sz w:val="24"/>
            <w:szCs w:val="24"/>
          </w:rPr>
          <w:t>форма проведения общего собрания акционеров (собрание или заочное голосование);</w:t>
        </w:r>
      </w:ins>
    </w:p>
    <w:p w:rsidR="00473FC4" w:rsidRDefault="00473FC4" w:rsidP="00473FC4">
      <w:pPr>
        <w:pStyle w:val="ConsPlusNormal"/>
        <w:ind w:firstLine="540"/>
        <w:jc w:val="both"/>
        <w:rPr>
          <w:ins w:id="187" w:author="Лысенко Константин Владимирович" w:date="2017-04-12T15:02:00Z"/>
          <w:sz w:val="24"/>
          <w:szCs w:val="24"/>
        </w:rPr>
      </w:pPr>
      <w:ins w:id="188" w:author="Лысенко Константин Владимирович" w:date="2017-04-12T15:02:00Z">
        <w:r>
          <w:rPr>
            <w:sz w:val="24"/>
            <w:szCs w:val="24"/>
          </w:rPr>
          <w:t>дата проведения собрания;</w:t>
        </w:r>
      </w:ins>
    </w:p>
    <w:p w:rsidR="00473FC4" w:rsidRDefault="00473FC4" w:rsidP="00473FC4">
      <w:pPr>
        <w:pStyle w:val="ConsPlusNormal"/>
        <w:ind w:firstLine="540"/>
        <w:jc w:val="both"/>
        <w:rPr>
          <w:ins w:id="189" w:author="Лысенко Константин Владимирович" w:date="2017-04-12T15:02:00Z"/>
          <w:sz w:val="24"/>
          <w:szCs w:val="24"/>
        </w:rPr>
      </w:pPr>
      <w:ins w:id="190" w:author="Лысенко Константин Владимирович" w:date="2017-04-12T15:02:00Z">
        <w:r w:rsidRPr="007479BC">
          <w:rPr>
            <w:sz w:val="24"/>
            <w:szCs w:val="24"/>
          </w:rPr>
          <w:t>дата составления списка лиц, имеющих право на участие в общем собрании акционеров;</w:t>
        </w:r>
      </w:ins>
    </w:p>
    <w:p w:rsidR="00473FC4" w:rsidRDefault="00473FC4" w:rsidP="00473FC4">
      <w:pPr>
        <w:pStyle w:val="ConsPlusNormal"/>
        <w:ind w:firstLine="540"/>
        <w:jc w:val="both"/>
        <w:rPr>
          <w:ins w:id="191" w:author="Лысенко Константин Владимирович" w:date="2017-04-12T15:02:00Z"/>
          <w:sz w:val="24"/>
          <w:szCs w:val="24"/>
        </w:rPr>
      </w:pPr>
      <w:ins w:id="192" w:author="Лысенко Константин Владимирович" w:date="2017-04-12T15:02:00Z">
        <w:r>
          <w:rPr>
            <w:sz w:val="24"/>
            <w:szCs w:val="24"/>
          </w:rPr>
          <w:t xml:space="preserve">идентификационные признаки ценных бумаг, имеющих право голоса на общем собрании акционеров, повестка дня которого содержит </w:t>
        </w:r>
        <w:r w:rsidRPr="00916A91">
          <w:rPr>
            <w:sz w:val="24"/>
            <w:szCs w:val="24"/>
          </w:rPr>
          <w:t xml:space="preserve">вопрос о размещении </w:t>
        </w:r>
      </w:ins>
      <w:ins w:id="193" w:author="Лысенко Константин Владимирович" w:date="2017-04-12T15:07:00Z">
        <w:r w:rsidRPr="00614D4E">
          <w:rPr>
            <w:sz w:val="24"/>
            <w:szCs w:val="24"/>
          </w:rPr>
          <w:t>акций, размещаемых посредством конвертации или распределения среди акционеров</w:t>
        </w:r>
      </w:ins>
      <w:ins w:id="194" w:author="Лысенко Константин Владимирович" w:date="2017-04-12T15:02:00Z">
        <w:r>
          <w:rPr>
            <w:sz w:val="24"/>
            <w:szCs w:val="24"/>
          </w:rPr>
          <w:t>;</w:t>
        </w:r>
      </w:ins>
    </w:p>
    <w:p w:rsidR="00473FC4" w:rsidRDefault="00473FC4" w:rsidP="00473FC4">
      <w:pPr>
        <w:pStyle w:val="ConsPlusNormal"/>
        <w:ind w:firstLine="540"/>
        <w:jc w:val="both"/>
        <w:rPr>
          <w:ins w:id="195" w:author="Лысенко Константин Владимирович" w:date="2017-04-12T15:02:00Z"/>
          <w:sz w:val="24"/>
          <w:szCs w:val="24"/>
        </w:rPr>
      </w:pPr>
      <w:ins w:id="196" w:author="Лысенко Константин Владимирович" w:date="2017-04-12T15:02:00Z">
        <w:r>
          <w:rPr>
            <w:sz w:val="24"/>
            <w:szCs w:val="24"/>
          </w:rPr>
          <w:t>формулировка вопроса повестки дня общего собрания акционеров, голосование по которому может повлечь возникновение права</w:t>
        </w:r>
      </w:ins>
      <w:ins w:id="197" w:author="Лысенко Константин Владимирович" w:date="2017-04-12T15:10:00Z">
        <w:r w:rsidR="004853B5">
          <w:rPr>
            <w:sz w:val="24"/>
            <w:szCs w:val="24"/>
          </w:rPr>
          <w:t xml:space="preserve"> на получение </w:t>
        </w:r>
      </w:ins>
      <w:ins w:id="198" w:author="Лысенко Константин Владимирович" w:date="2017-04-12T15:11:00Z">
        <w:r w:rsidR="004853B5">
          <w:rPr>
            <w:sz w:val="24"/>
            <w:szCs w:val="24"/>
          </w:rPr>
          <w:t>акций эмитента при их размещении посредством конвертации или распределения среди акционеров</w:t>
        </w:r>
      </w:ins>
      <w:ins w:id="199" w:author="Лысенко Константин Владимирович" w:date="2017-04-12T15:02:00Z">
        <w:r>
          <w:rPr>
            <w:sz w:val="24"/>
            <w:szCs w:val="24"/>
          </w:rPr>
          <w:t>;</w:t>
        </w:r>
      </w:ins>
    </w:p>
    <w:p w:rsidR="00473FC4" w:rsidRPr="00864F53" w:rsidRDefault="00473FC4" w:rsidP="00473FC4">
      <w:pPr>
        <w:pStyle w:val="ConsPlusNormal"/>
        <w:ind w:firstLine="540"/>
        <w:jc w:val="both"/>
        <w:rPr>
          <w:ins w:id="200" w:author="Лысенко Константин Владимирович" w:date="2017-04-12T15:02:00Z"/>
          <w:sz w:val="24"/>
          <w:szCs w:val="24"/>
        </w:rPr>
      </w:pPr>
      <w:ins w:id="201" w:author="Лысенко Константин Владимирович" w:date="2017-04-12T15:02:00Z">
        <w:r>
          <w:rPr>
            <w:sz w:val="24"/>
            <w:szCs w:val="24"/>
          </w:rPr>
          <w:t xml:space="preserve">идентификационные признаки ценных бумаг, у владельцев которых может возникнуть право </w:t>
        </w:r>
      </w:ins>
      <w:ins w:id="202" w:author="Лысенко Константин Владимирович" w:date="2017-04-12T15:12:00Z">
        <w:r w:rsidR="004853B5">
          <w:rPr>
            <w:sz w:val="24"/>
            <w:szCs w:val="24"/>
          </w:rPr>
          <w:t>на получение акций эмитента при их размещении посредством конвертации или распределения среди акционеров</w:t>
        </w:r>
      </w:ins>
      <w:ins w:id="203" w:author="Лысенко Константин Владимирович" w:date="2017-04-12T15:02:00Z">
        <w:r>
          <w:rPr>
            <w:sz w:val="24"/>
            <w:szCs w:val="24"/>
          </w:rPr>
          <w:t>.</w:t>
        </w:r>
      </w:ins>
    </w:p>
    <w:p w:rsidR="00473FC4" w:rsidRPr="00916A91" w:rsidRDefault="004853B5" w:rsidP="00473FC4">
      <w:pPr>
        <w:pStyle w:val="ConsPlusNormal"/>
        <w:ind w:firstLine="540"/>
        <w:jc w:val="both"/>
        <w:rPr>
          <w:ins w:id="204" w:author="Лысенко Константин Владимирович" w:date="2017-04-12T15:02:00Z"/>
          <w:sz w:val="24"/>
          <w:szCs w:val="24"/>
        </w:rPr>
      </w:pPr>
      <w:ins w:id="205" w:author="Лысенко Константин Владимирович" w:date="2017-04-12T15:14:00Z">
        <w:r>
          <w:rPr>
            <w:sz w:val="24"/>
            <w:szCs w:val="24"/>
          </w:rPr>
          <w:t>6</w:t>
        </w:r>
      </w:ins>
      <w:ins w:id="206" w:author="Лысенко Константин Владимирович" w:date="2017-04-12T15:02:00Z">
        <w:r w:rsidR="00473FC4" w:rsidRPr="00916A91">
          <w:rPr>
            <w:sz w:val="24"/>
            <w:szCs w:val="24"/>
          </w:rPr>
          <w:t xml:space="preserve">.3. </w:t>
        </w:r>
        <w:proofErr w:type="gramStart"/>
        <w:r w:rsidR="00473FC4" w:rsidRPr="00916A91">
          <w:rPr>
            <w:sz w:val="24"/>
            <w:szCs w:val="24"/>
          </w:rPr>
          <w:t xml:space="preserve">Эмитент предоставляет центральному депозитарию информацию о включении в повестку дня собрания вопроса </w:t>
        </w:r>
      </w:ins>
      <w:ins w:id="207" w:author="Лысенко Константин Владимирович" w:date="2017-04-12T15:13:00Z">
        <w:r w:rsidRPr="00916A91">
          <w:rPr>
            <w:sz w:val="24"/>
            <w:szCs w:val="24"/>
          </w:rPr>
          <w:t xml:space="preserve">о </w:t>
        </w:r>
        <w:r w:rsidRPr="00614D4E">
          <w:rPr>
            <w:sz w:val="24"/>
            <w:szCs w:val="24"/>
          </w:rPr>
          <w:t>размещении акций, размещаемых посредством конвертации или распределения среди акционе</w:t>
        </w:r>
        <w:r>
          <w:rPr>
            <w:sz w:val="24"/>
            <w:szCs w:val="24"/>
          </w:rPr>
          <w:t>ров</w:t>
        </w:r>
      </w:ins>
      <w:ins w:id="208" w:author="Лысенко Константин Владимирович" w:date="2017-04-12T15:02:00Z">
        <w:r w:rsidR="00473FC4" w:rsidRPr="00473FC4">
          <w:rPr>
            <w:sz w:val="24"/>
            <w:szCs w:val="24"/>
          </w:rPr>
          <w:t xml:space="preserve">, </w:t>
        </w:r>
      </w:ins>
      <w:ins w:id="209" w:author="Лысенко Константин Владимирович" w:date="2017-04-12T16:47:00Z">
        <w:r w:rsidR="00B57E34">
          <w:rPr>
            <w:sz w:val="24"/>
            <w:szCs w:val="24"/>
          </w:rPr>
          <w:t xml:space="preserve">если решение принимается общим собранием акционеров, </w:t>
        </w:r>
      </w:ins>
      <w:ins w:id="210" w:author="Лысенко Константин Владимирович" w:date="2017-04-12T15:02:00Z">
        <w:r w:rsidR="00473FC4" w:rsidRPr="00473FC4">
          <w:rPr>
            <w:sz w:val="24"/>
            <w:szCs w:val="24"/>
          </w:rPr>
          <w:t xml:space="preserve">в срок не позднее одного дня с момента наступления существенного факта об отдельных решениях, принятых советом директоров (наблюдательным советом) эмитента в соответствии с </w:t>
        </w:r>
      </w:ins>
      <w:r w:rsidR="00473FC4" w:rsidRPr="00473FC4">
        <w:fldChar w:fldCharType="begin"/>
      </w:r>
      <w:r w:rsidR="00473FC4" w:rsidRPr="004853B5">
        <w:instrText xml:space="preserve"> HYPERLINK "consultantplus://offline/ref=6D0239717027CE40AE59D507C3374B1DF549C475CDA69637C5E35F0F1DD497C1793246F5BC2931CAg2XDP" </w:instrText>
      </w:r>
      <w:r w:rsidR="00473FC4" w:rsidRPr="00473FC4">
        <w:fldChar w:fldCharType="separate"/>
      </w:r>
      <w:ins w:id="211" w:author="Лысенко Константин Владимирович" w:date="2017-04-12T15:02:00Z">
        <w:r w:rsidR="00473FC4" w:rsidRPr="00473FC4">
          <w:rPr>
            <w:color w:val="0000FF"/>
            <w:sz w:val="24"/>
            <w:szCs w:val="24"/>
          </w:rPr>
          <w:t xml:space="preserve">пунктом </w:t>
        </w:r>
        <w:r w:rsidR="00473FC4" w:rsidRPr="004853B5">
          <w:rPr>
            <w:color w:val="0000FF"/>
            <w:sz w:val="24"/>
            <w:szCs w:val="24"/>
          </w:rPr>
          <w:t>15.1</w:t>
        </w:r>
        <w:r w:rsidR="00473FC4" w:rsidRPr="00473FC4">
          <w:rPr>
            <w:color w:val="0000FF"/>
            <w:sz w:val="24"/>
            <w:szCs w:val="24"/>
          </w:rPr>
          <w:fldChar w:fldCharType="end"/>
        </w:r>
        <w:r w:rsidR="00473FC4" w:rsidRPr="00473FC4">
          <w:rPr>
            <w:sz w:val="24"/>
            <w:szCs w:val="24"/>
          </w:rPr>
          <w:t xml:space="preserve"> Положения Банка России от 30 декабря 2014</w:t>
        </w:r>
        <w:proofErr w:type="gramEnd"/>
        <w:r w:rsidR="00473FC4" w:rsidRPr="00473FC4">
          <w:rPr>
            <w:sz w:val="24"/>
            <w:szCs w:val="24"/>
          </w:rPr>
          <w:t xml:space="preserve"> года N 454-П.</w:t>
        </w:r>
      </w:ins>
    </w:p>
    <w:p w:rsidR="00130E52" w:rsidRPr="00614D4E" w:rsidRDefault="00130E52">
      <w:pPr>
        <w:pStyle w:val="ConsPlusNormal"/>
        <w:ind w:firstLine="540"/>
        <w:jc w:val="both"/>
        <w:rPr>
          <w:sz w:val="24"/>
          <w:szCs w:val="24"/>
        </w:rPr>
      </w:pPr>
      <w:r w:rsidRPr="00614D4E">
        <w:rPr>
          <w:sz w:val="24"/>
          <w:szCs w:val="24"/>
        </w:rPr>
        <w:t>6.</w:t>
      </w:r>
      <w:del w:id="212" w:author="Лысенко Константин Владимирович" w:date="2017-04-19T13:23:00Z">
        <w:r w:rsidRPr="00614D4E" w:rsidDel="00F840A7">
          <w:rPr>
            <w:sz w:val="24"/>
            <w:szCs w:val="24"/>
          </w:rPr>
          <w:delText>2</w:delText>
        </w:r>
      </w:del>
      <w:ins w:id="213" w:author="Лысенко Константин Владимирович" w:date="2017-04-19T13:23:00Z">
        <w:r w:rsidR="00F840A7">
          <w:rPr>
            <w:sz w:val="24"/>
            <w:szCs w:val="24"/>
          </w:rPr>
          <w:t>4</w:t>
        </w:r>
      </w:ins>
      <w:r w:rsidRPr="00614D4E">
        <w:rPr>
          <w:sz w:val="24"/>
          <w:szCs w:val="24"/>
        </w:rPr>
        <w:t xml:space="preserve">. Предоставляемая центральному депозитарию информация эмитента о принятии решения о </w:t>
      </w:r>
      <w:r w:rsidRPr="00614D4E">
        <w:rPr>
          <w:sz w:val="24"/>
          <w:szCs w:val="24"/>
        </w:rPr>
        <w:lastRenderedPageBreak/>
        <w:t xml:space="preserve">размещении акций, размещаемых посредством конвертации или распределения среди акционеров, должна содержать сведения, которые в соответствии с </w:t>
      </w:r>
      <w:hyperlink r:id="rId30" w:history="1">
        <w:r w:rsidRPr="00614D4E">
          <w:rPr>
            <w:color w:val="0000FF"/>
            <w:sz w:val="24"/>
            <w:szCs w:val="24"/>
          </w:rPr>
          <w:t>пунктом 26.2</w:t>
        </w:r>
      </w:hyperlink>
      <w:r w:rsidRPr="00614D4E">
        <w:rPr>
          <w:sz w:val="24"/>
          <w:szCs w:val="24"/>
        </w:rPr>
        <w:t xml:space="preserve"> Положения Банка России от 30 декабря 2014 года N 454-П указываются в сообщении о существенном </w:t>
      </w:r>
      <w:proofErr w:type="gramStart"/>
      <w:r w:rsidRPr="00614D4E">
        <w:rPr>
          <w:sz w:val="24"/>
          <w:szCs w:val="24"/>
        </w:rPr>
        <w:t>факте</w:t>
      </w:r>
      <w:proofErr w:type="gramEnd"/>
      <w:r w:rsidRPr="00614D4E">
        <w:rPr>
          <w:sz w:val="24"/>
          <w:szCs w:val="24"/>
        </w:rPr>
        <w:t xml:space="preserve"> о принятии решения о размещении ценных бумаг.</w:t>
      </w:r>
    </w:p>
    <w:p w:rsidR="00130E52" w:rsidRPr="00614D4E" w:rsidRDefault="00130E52">
      <w:pPr>
        <w:pStyle w:val="ConsPlusNormal"/>
        <w:ind w:firstLine="540"/>
        <w:jc w:val="both"/>
        <w:rPr>
          <w:sz w:val="24"/>
          <w:szCs w:val="24"/>
        </w:rPr>
      </w:pPr>
      <w:r w:rsidRPr="00614D4E">
        <w:rPr>
          <w:sz w:val="24"/>
          <w:szCs w:val="24"/>
        </w:rPr>
        <w:t>6.</w:t>
      </w:r>
      <w:del w:id="214" w:author="Лысенко Константин Владимирович" w:date="2017-04-19T13:23:00Z">
        <w:r w:rsidRPr="00614D4E" w:rsidDel="00F840A7">
          <w:rPr>
            <w:sz w:val="24"/>
            <w:szCs w:val="24"/>
          </w:rPr>
          <w:delText>3</w:delText>
        </w:r>
      </w:del>
      <w:ins w:id="215" w:author="Лысенко Константин Владимирович" w:date="2017-04-19T13:23:00Z">
        <w:r w:rsidR="00F840A7">
          <w:rPr>
            <w:sz w:val="24"/>
            <w:szCs w:val="24"/>
          </w:rPr>
          <w:t>5</w:t>
        </w:r>
      </w:ins>
      <w:r w:rsidRPr="00614D4E">
        <w:rPr>
          <w:sz w:val="24"/>
          <w:szCs w:val="24"/>
        </w:rPr>
        <w:t xml:space="preserve">. </w:t>
      </w:r>
      <w:proofErr w:type="gramStart"/>
      <w:r w:rsidRPr="00614D4E">
        <w:rPr>
          <w:sz w:val="24"/>
          <w:szCs w:val="24"/>
        </w:rPr>
        <w:t xml:space="preserve">Эмитент предоставляет центральному депозитарию информацию о принятии решения о размещении акций, размещаемых посредством конвертации или распределения среди акционеров, в срок не позднее одного дня с момента наступления существенного факта о принятии решения о размещении ценных бумаг, определенного в соответствии с </w:t>
      </w:r>
      <w:hyperlink r:id="rId31" w:history="1">
        <w:r w:rsidRPr="00614D4E">
          <w:rPr>
            <w:color w:val="0000FF"/>
            <w:sz w:val="24"/>
            <w:szCs w:val="24"/>
          </w:rPr>
          <w:t>пунктом 26.3</w:t>
        </w:r>
      </w:hyperlink>
      <w:r w:rsidRPr="00614D4E">
        <w:rPr>
          <w:sz w:val="24"/>
          <w:szCs w:val="24"/>
        </w:rPr>
        <w:t xml:space="preserve"> Положения Банка России от 30 декабря 2014 года N 454-П.</w:t>
      </w:r>
      <w:proofErr w:type="gramEnd"/>
    </w:p>
    <w:p w:rsidR="00130E52" w:rsidRPr="00614D4E" w:rsidRDefault="00130E52">
      <w:pPr>
        <w:pStyle w:val="ConsPlusNormal"/>
        <w:ind w:firstLine="540"/>
        <w:jc w:val="both"/>
        <w:rPr>
          <w:sz w:val="24"/>
          <w:szCs w:val="24"/>
        </w:rPr>
      </w:pPr>
      <w:r w:rsidRPr="00614D4E">
        <w:rPr>
          <w:sz w:val="24"/>
          <w:szCs w:val="24"/>
        </w:rPr>
        <w:t>6.</w:t>
      </w:r>
      <w:del w:id="216" w:author="Лысенко Константин Владимирович" w:date="2017-04-19T13:23:00Z">
        <w:r w:rsidRPr="00614D4E" w:rsidDel="00F840A7">
          <w:rPr>
            <w:sz w:val="24"/>
            <w:szCs w:val="24"/>
          </w:rPr>
          <w:delText>4</w:delText>
        </w:r>
      </w:del>
      <w:ins w:id="217" w:author="Лысенко Константин Владимирович" w:date="2017-04-19T13:23:00Z">
        <w:r w:rsidR="00F840A7">
          <w:rPr>
            <w:sz w:val="24"/>
            <w:szCs w:val="24"/>
          </w:rPr>
          <w:t>6</w:t>
        </w:r>
      </w:ins>
      <w:r w:rsidRPr="00614D4E">
        <w:rPr>
          <w:sz w:val="24"/>
          <w:szCs w:val="24"/>
        </w:rPr>
        <w:t xml:space="preserve">. Предоставляемая центральному депозитарию информация эмитента об утверждении решения о выпуске (дополнительном выпуске) акций, размещаемых посредством конвертации или распределения среди акционеров, должна содержать сведения, которые в соответствии с </w:t>
      </w:r>
      <w:hyperlink r:id="rId32" w:history="1">
        <w:r w:rsidRPr="00614D4E">
          <w:rPr>
            <w:color w:val="0000FF"/>
            <w:sz w:val="24"/>
            <w:szCs w:val="24"/>
          </w:rPr>
          <w:t>пунктом 26.4</w:t>
        </w:r>
      </w:hyperlink>
      <w:r w:rsidRPr="00614D4E">
        <w:rPr>
          <w:sz w:val="24"/>
          <w:szCs w:val="24"/>
        </w:rPr>
        <w:t xml:space="preserve"> Положения Банка России от 30 декабря 2014 года N 454-П указываются в сообщении о существенном </w:t>
      </w:r>
      <w:proofErr w:type="gramStart"/>
      <w:r w:rsidRPr="00614D4E">
        <w:rPr>
          <w:sz w:val="24"/>
          <w:szCs w:val="24"/>
        </w:rPr>
        <w:t>факте</w:t>
      </w:r>
      <w:proofErr w:type="gramEnd"/>
      <w:r w:rsidRPr="00614D4E">
        <w:rPr>
          <w:sz w:val="24"/>
          <w:szCs w:val="24"/>
        </w:rPr>
        <w:t xml:space="preserve"> об утверждении решения о выпуске (дополнительном выпуске) ценных бумаг.</w:t>
      </w:r>
    </w:p>
    <w:p w:rsidR="00130E52" w:rsidRPr="00614D4E" w:rsidRDefault="00130E52">
      <w:pPr>
        <w:pStyle w:val="ConsPlusNormal"/>
        <w:ind w:firstLine="540"/>
        <w:jc w:val="both"/>
        <w:rPr>
          <w:sz w:val="24"/>
          <w:szCs w:val="24"/>
        </w:rPr>
      </w:pPr>
      <w:r w:rsidRPr="00614D4E">
        <w:rPr>
          <w:sz w:val="24"/>
          <w:szCs w:val="24"/>
        </w:rPr>
        <w:t>6.</w:t>
      </w:r>
      <w:del w:id="218" w:author="Лысенко Константин Владимирович" w:date="2017-04-19T13:23:00Z">
        <w:r w:rsidRPr="00614D4E" w:rsidDel="00F840A7">
          <w:rPr>
            <w:sz w:val="24"/>
            <w:szCs w:val="24"/>
          </w:rPr>
          <w:delText>5</w:delText>
        </w:r>
      </w:del>
      <w:ins w:id="219" w:author="Лысенко Константин Владимирович" w:date="2017-04-19T13:23:00Z">
        <w:r w:rsidR="00F840A7">
          <w:rPr>
            <w:sz w:val="24"/>
            <w:szCs w:val="24"/>
          </w:rPr>
          <w:t>7</w:t>
        </w:r>
      </w:ins>
      <w:r w:rsidRPr="00614D4E">
        <w:rPr>
          <w:sz w:val="24"/>
          <w:szCs w:val="24"/>
        </w:rPr>
        <w:t xml:space="preserve">. </w:t>
      </w:r>
      <w:proofErr w:type="gramStart"/>
      <w:r w:rsidRPr="00614D4E">
        <w:rPr>
          <w:sz w:val="24"/>
          <w:szCs w:val="24"/>
        </w:rPr>
        <w:t xml:space="preserve">Эмитент предоставляет центральному депозитарию информацию об утверждении решения о выпуске (дополнительном выпуске) акций, размещаемых посредством конвертации или распределения среди акционеров, в срок не позднее одного дня с момента наступления существенного факта об утверждении решения о выпуске (дополнительном выпуске) ценных бумаг, определенного в соответствии с </w:t>
      </w:r>
      <w:hyperlink r:id="rId33" w:history="1">
        <w:r w:rsidRPr="00614D4E">
          <w:rPr>
            <w:color w:val="0000FF"/>
            <w:sz w:val="24"/>
            <w:szCs w:val="24"/>
          </w:rPr>
          <w:t>пунктом 26.5</w:t>
        </w:r>
      </w:hyperlink>
      <w:r w:rsidRPr="00614D4E">
        <w:rPr>
          <w:sz w:val="24"/>
          <w:szCs w:val="24"/>
        </w:rPr>
        <w:t xml:space="preserve"> Положения Банка России от 30 декабря 2014 года N 454-П.</w:t>
      </w:r>
      <w:proofErr w:type="gramEnd"/>
    </w:p>
    <w:p w:rsidR="00130E52" w:rsidRPr="00614D4E" w:rsidRDefault="00130E52">
      <w:pPr>
        <w:pStyle w:val="ConsPlusNormal"/>
        <w:ind w:firstLine="540"/>
        <w:jc w:val="both"/>
        <w:rPr>
          <w:sz w:val="24"/>
          <w:szCs w:val="24"/>
        </w:rPr>
      </w:pPr>
      <w:r w:rsidRPr="00614D4E">
        <w:rPr>
          <w:sz w:val="24"/>
          <w:szCs w:val="24"/>
        </w:rPr>
        <w:t>6.</w:t>
      </w:r>
      <w:del w:id="220" w:author="Лысенко Константин Владимирович" w:date="2017-04-19T13:24:00Z">
        <w:r w:rsidRPr="00614D4E" w:rsidDel="00F840A7">
          <w:rPr>
            <w:sz w:val="24"/>
            <w:szCs w:val="24"/>
          </w:rPr>
          <w:delText>6</w:delText>
        </w:r>
      </w:del>
      <w:ins w:id="221" w:author="Лысенко Константин Владимирович" w:date="2017-04-19T13:24:00Z">
        <w:r w:rsidR="00F840A7">
          <w:rPr>
            <w:sz w:val="24"/>
            <w:szCs w:val="24"/>
          </w:rPr>
          <w:t>8</w:t>
        </w:r>
      </w:ins>
      <w:r w:rsidRPr="00614D4E">
        <w:rPr>
          <w:sz w:val="24"/>
          <w:szCs w:val="24"/>
        </w:rPr>
        <w:t>. Предоставляемая центральному депозитарию информация эмитента о государственной регистрации выпуска (дополнительного выпуска) акций, размещаемых посредством конвертации или распределения среди акционеров, должна содержать:</w:t>
      </w:r>
    </w:p>
    <w:p w:rsidR="00130E52" w:rsidRPr="00614D4E" w:rsidRDefault="00130E52">
      <w:pPr>
        <w:pStyle w:val="ConsPlusNormal"/>
        <w:ind w:firstLine="540"/>
        <w:jc w:val="both"/>
        <w:rPr>
          <w:sz w:val="24"/>
          <w:szCs w:val="24"/>
        </w:rPr>
      </w:pPr>
      <w:r w:rsidRPr="00614D4E">
        <w:rPr>
          <w:sz w:val="24"/>
          <w:szCs w:val="24"/>
        </w:rPr>
        <w:t xml:space="preserve">сведения, которые в соответствии с </w:t>
      </w:r>
      <w:hyperlink r:id="rId34" w:history="1">
        <w:r w:rsidRPr="00614D4E">
          <w:rPr>
            <w:color w:val="0000FF"/>
            <w:sz w:val="24"/>
            <w:szCs w:val="24"/>
          </w:rPr>
          <w:t>пунктом 26.6</w:t>
        </w:r>
      </w:hyperlink>
      <w:r w:rsidRPr="00614D4E">
        <w:rPr>
          <w:sz w:val="24"/>
          <w:szCs w:val="24"/>
        </w:rPr>
        <w:t xml:space="preserve"> Положения Банка России от 30 декабря 2014 года N 454-П указываются в сообщении о существенном </w:t>
      </w:r>
      <w:proofErr w:type="gramStart"/>
      <w:r w:rsidRPr="00614D4E">
        <w:rPr>
          <w:sz w:val="24"/>
          <w:szCs w:val="24"/>
        </w:rPr>
        <w:t>факте</w:t>
      </w:r>
      <w:proofErr w:type="gramEnd"/>
      <w:r w:rsidRPr="00614D4E">
        <w:rPr>
          <w:sz w:val="24"/>
          <w:szCs w:val="24"/>
        </w:rPr>
        <w:t xml:space="preserve"> о государственной регистрации выпуска (дополнительного выпуска) ценных бумаг;</w:t>
      </w:r>
    </w:p>
    <w:p w:rsidR="00130E52" w:rsidRPr="00614D4E" w:rsidRDefault="00130E52">
      <w:pPr>
        <w:pStyle w:val="ConsPlusNormal"/>
        <w:ind w:firstLine="540"/>
        <w:jc w:val="both"/>
        <w:rPr>
          <w:sz w:val="24"/>
          <w:szCs w:val="24"/>
        </w:rPr>
      </w:pPr>
      <w:r w:rsidRPr="00614D4E">
        <w:rPr>
          <w:sz w:val="24"/>
          <w:szCs w:val="24"/>
        </w:rPr>
        <w:t>текст зарегистрированного решения о выпуске (дополнительном выпуске)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6.</w:t>
      </w:r>
      <w:del w:id="222" w:author="Лысенко Константин Владимирович" w:date="2017-04-19T13:24:00Z">
        <w:r w:rsidRPr="00614D4E" w:rsidDel="00F840A7">
          <w:rPr>
            <w:sz w:val="24"/>
            <w:szCs w:val="24"/>
          </w:rPr>
          <w:delText>7</w:delText>
        </w:r>
      </w:del>
      <w:ins w:id="223" w:author="Лысенко Константин Владимирович" w:date="2017-04-19T13:24:00Z">
        <w:r w:rsidR="00F840A7">
          <w:rPr>
            <w:sz w:val="24"/>
            <w:szCs w:val="24"/>
          </w:rPr>
          <w:t>9</w:t>
        </w:r>
      </w:ins>
      <w:r w:rsidRPr="00614D4E">
        <w:rPr>
          <w:sz w:val="24"/>
          <w:szCs w:val="24"/>
        </w:rPr>
        <w:t xml:space="preserve">. </w:t>
      </w:r>
      <w:proofErr w:type="gramStart"/>
      <w:r w:rsidRPr="00614D4E">
        <w:rPr>
          <w:sz w:val="24"/>
          <w:szCs w:val="24"/>
        </w:rPr>
        <w:t xml:space="preserve">Эмитент предоставляет центральному депозитарию информацию о государственной регистрации выпуска (дополнительного выпуска) акций, размещаемых посредством конвертации или распределения среди акционеров, в срок не позднее одного дня с момента наступления существенного факта о государственной регистрации выпуска (дополнительного выпуска) ценных бумаг, определенного в соответствии с </w:t>
      </w:r>
      <w:hyperlink r:id="rId35" w:history="1">
        <w:r w:rsidRPr="00614D4E">
          <w:rPr>
            <w:color w:val="0000FF"/>
            <w:sz w:val="24"/>
            <w:szCs w:val="24"/>
          </w:rPr>
          <w:t>пунктом 26.7</w:t>
        </w:r>
      </w:hyperlink>
      <w:r w:rsidRPr="00614D4E">
        <w:rPr>
          <w:sz w:val="24"/>
          <w:szCs w:val="24"/>
        </w:rPr>
        <w:t xml:space="preserve"> Положения Банка России от 30 декабря 2014 года N 454-П.</w:t>
      </w:r>
      <w:proofErr w:type="gramEnd"/>
    </w:p>
    <w:p w:rsidR="008B76A7" w:rsidRPr="003B0BCD" w:rsidRDefault="00F840A7" w:rsidP="008B76A7">
      <w:pPr>
        <w:pStyle w:val="ConsPlusNormal"/>
        <w:ind w:firstLine="540"/>
        <w:jc w:val="both"/>
        <w:rPr>
          <w:ins w:id="224" w:author="Лысенко Константин Владимирович" w:date="2017-04-12T17:44:00Z"/>
          <w:sz w:val="24"/>
          <w:szCs w:val="24"/>
        </w:rPr>
      </w:pPr>
      <w:ins w:id="225" w:author="Лысенко Константин Владимирович" w:date="2017-04-12T17:44:00Z">
        <w:r>
          <w:rPr>
            <w:sz w:val="24"/>
            <w:szCs w:val="24"/>
          </w:rPr>
          <w:t>6.</w:t>
        </w:r>
      </w:ins>
      <w:ins w:id="226" w:author="Лысенко Константин Владимирович" w:date="2017-04-19T13:24:00Z">
        <w:r>
          <w:rPr>
            <w:sz w:val="24"/>
            <w:szCs w:val="24"/>
          </w:rPr>
          <w:t>10</w:t>
        </w:r>
      </w:ins>
      <w:ins w:id="227" w:author="Лысенко Константин Владимирович" w:date="2017-04-12T17:44:00Z">
        <w:r w:rsidR="008B76A7" w:rsidRPr="00614D4E">
          <w:rPr>
            <w:sz w:val="24"/>
            <w:szCs w:val="24"/>
          </w:rPr>
          <w:t xml:space="preserve">. Предоставляемая центральному депозитарию информация эмитента </w:t>
        </w:r>
        <w:r w:rsidR="008B76A7">
          <w:rPr>
            <w:sz w:val="24"/>
            <w:szCs w:val="24"/>
          </w:rPr>
          <w:t xml:space="preserve">о принятии решения об изменении условий </w:t>
        </w:r>
        <w:r w:rsidR="008B76A7" w:rsidRPr="00614D4E">
          <w:rPr>
            <w:sz w:val="24"/>
            <w:szCs w:val="24"/>
          </w:rPr>
          <w:t>размещения ценных бумаг посредством конвертации или распределения должна содержать</w:t>
        </w:r>
        <w:r w:rsidR="008B76A7">
          <w:rPr>
            <w:sz w:val="24"/>
            <w:szCs w:val="24"/>
          </w:rPr>
          <w:t>:</w:t>
        </w:r>
      </w:ins>
    </w:p>
    <w:p w:rsidR="008B76A7" w:rsidRDefault="008B76A7" w:rsidP="008B76A7">
      <w:pPr>
        <w:pStyle w:val="ConsPlusNormal"/>
        <w:ind w:firstLine="540"/>
        <w:jc w:val="both"/>
        <w:rPr>
          <w:ins w:id="228" w:author="Лысенко Константин Владимирович" w:date="2017-04-12T17:44:00Z"/>
          <w:sz w:val="24"/>
          <w:szCs w:val="24"/>
        </w:rPr>
      </w:pPr>
      <w:ins w:id="229" w:author="Лысенко Константин Владимирович" w:date="2017-04-12T17:44:00Z">
        <w:r>
          <w:rPr>
            <w:sz w:val="24"/>
            <w:szCs w:val="24"/>
          </w:rPr>
          <w:t>идентификационные признаки размещаемых ценных бумаг;</w:t>
        </w:r>
      </w:ins>
    </w:p>
    <w:p w:rsidR="008B76A7" w:rsidRDefault="008B76A7" w:rsidP="008B76A7">
      <w:pPr>
        <w:pStyle w:val="ConsPlusNormal"/>
        <w:ind w:firstLine="540"/>
        <w:jc w:val="both"/>
        <w:rPr>
          <w:ins w:id="230" w:author="Лысенко Константин Владимирович" w:date="2017-04-12T17:44:00Z"/>
          <w:sz w:val="24"/>
          <w:szCs w:val="24"/>
        </w:rPr>
      </w:pPr>
      <w:ins w:id="231" w:author="Лысенко Константин Владимирович" w:date="2017-04-12T17:44:00Z">
        <w:r>
          <w:rPr>
            <w:sz w:val="24"/>
            <w:szCs w:val="24"/>
          </w:rPr>
          <w:t>причина вносимых изменений;</w:t>
        </w:r>
      </w:ins>
    </w:p>
    <w:p w:rsidR="008B76A7" w:rsidRDefault="008B76A7" w:rsidP="008B76A7">
      <w:pPr>
        <w:pStyle w:val="ConsPlusNormal"/>
        <w:ind w:firstLine="540"/>
        <w:jc w:val="both"/>
        <w:rPr>
          <w:ins w:id="232" w:author="Лысенко Константин Владимирович" w:date="2017-04-12T17:44:00Z"/>
          <w:sz w:val="24"/>
          <w:szCs w:val="24"/>
        </w:rPr>
      </w:pPr>
      <w:ins w:id="233" w:author="Лысенко Константин Владимирович" w:date="2017-04-12T17:44:00Z">
        <w:r>
          <w:rPr>
            <w:sz w:val="24"/>
            <w:szCs w:val="24"/>
          </w:rPr>
          <w:t>содержание вносимых изменений;</w:t>
        </w:r>
      </w:ins>
    </w:p>
    <w:p w:rsidR="008B76A7" w:rsidRDefault="008B76A7" w:rsidP="008B76A7">
      <w:pPr>
        <w:pStyle w:val="ConsPlusNormal"/>
        <w:ind w:firstLine="540"/>
        <w:jc w:val="both"/>
        <w:rPr>
          <w:ins w:id="234" w:author="Лысенко Константин Владимирович" w:date="2017-04-12T17:44:00Z"/>
          <w:sz w:val="24"/>
          <w:szCs w:val="24"/>
        </w:rPr>
      </w:pPr>
      <w:ins w:id="235" w:author="Лысенко Константин Владимирович" w:date="2017-04-12T17:44:00Z">
        <w:r>
          <w:rPr>
            <w:sz w:val="24"/>
            <w:szCs w:val="24"/>
          </w:rPr>
          <w:t xml:space="preserve">орган эмитента, принявший решение о внесении изменений в порядок размещения ценных бумаг посредством </w:t>
        </w:r>
        <w:r w:rsidRPr="00614D4E">
          <w:rPr>
            <w:sz w:val="24"/>
            <w:szCs w:val="24"/>
          </w:rPr>
          <w:t>конвертации или распределения</w:t>
        </w:r>
        <w:r>
          <w:rPr>
            <w:sz w:val="24"/>
            <w:szCs w:val="24"/>
          </w:rPr>
          <w:t>;</w:t>
        </w:r>
      </w:ins>
    </w:p>
    <w:p w:rsidR="008B76A7" w:rsidRDefault="008B76A7" w:rsidP="008B76A7">
      <w:pPr>
        <w:pStyle w:val="ConsPlusNormal"/>
        <w:ind w:firstLine="540"/>
        <w:jc w:val="both"/>
        <w:rPr>
          <w:ins w:id="236" w:author="Лысенко Константин Владимирович" w:date="2017-04-12T17:44:00Z"/>
          <w:sz w:val="24"/>
          <w:szCs w:val="24"/>
        </w:rPr>
      </w:pPr>
      <w:ins w:id="237" w:author="Лысенко Константин Владимирович" w:date="2017-04-12T17:44:00Z">
        <w:r>
          <w:rPr>
            <w:sz w:val="24"/>
            <w:szCs w:val="24"/>
          </w:rPr>
          <w:t xml:space="preserve">дата принятия решения о внесении изменений в порядок размещения ценных бумаг посредством </w:t>
        </w:r>
        <w:r w:rsidRPr="00614D4E">
          <w:rPr>
            <w:sz w:val="24"/>
            <w:szCs w:val="24"/>
          </w:rPr>
          <w:t>конвертации или распределения</w:t>
        </w:r>
        <w:r>
          <w:rPr>
            <w:sz w:val="24"/>
            <w:szCs w:val="24"/>
          </w:rPr>
          <w:t>;</w:t>
        </w:r>
      </w:ins>
    </w:p>
    <w:p w:rsidR="008B76A7" w:rsidRPr="00614D4E" w:rsidRDefault="00F840A7" w:rsidP="008B76A7">
      <w:pPr>
        <w:pStyle w:val="ConsPlusNormal"/>
        <w:ind w:firstLine="567"/>
        <w:jc w:val="both"/>
        <w:rPr>
          <w:ins w:id="238" w:author="Лысенко Константин Владимирович" w:date="2017-04-12T17:44:00Z"/>
          <w:color w:val="1F497D"/>
          <w:sz w:val="24"/>
          <w:szCs w:val="24"/>
        </w:rPr>
      </w:pPr>
      <w:ins w:id="239" w:author="Лысенко Константин Владимирович" w:date="2017-04-12T17:44:00Z">
        <w:r>
          <w:rPr>
            <w:color w:val="1F497D"/>
            <w:sz w:val="24"/>
            <w:szCs w:val="24"/>
          </w:rPr>
          <w:t>6.</w:t>
        </w:r>
      </w:ins>
      <w:ins w:id="240" w:author="Лысенко Константин Владимирович" w:date="2017-04-19T13:24:00Z">
        <w:r>
          <w:rPr>
            <w:color w:val="1F497D"/>
            <w:sz w:val="24"/>
            <w:szCs w:val="24"/>
          </w:rPr>
          <w:t>11</w:t>
        </w:r>
      </w:ins>
      <w:ins w:id="241" w:author="Лысенко Константин Владимирович" w:date="2017-04-12T17:44:00Z">
        <w:r w:rsidR="008B76A7" w:rsidRPr="00614D4E">
          <w:rPr>
            <w:color w:val="1F497D"/>
            <w:sz w:val="24"/>
            <w:szCs w:val="24"/>
          </w:rPr>
          <w:t xml:space="preserve">. Эмитент предоставляет центральному депозитарию информацию </w:t>
        </w:r>
        <w:r w:rsidR="008B76A7">
          <w:rPr>
            <w:color w:val="1F497D"/>
            <w:sz w:val="24"/>
            <w:szCs w:val="24"/>
          </w:rPr>
          <w:t xml:space="preserve">о принятии решения об изменении условий </w:t>
        </w:r>
        <w:r w:rsidR="008B76A7" w:rsidRPr="00614D4E">
          <w:rPr>
            <w:sz w:val="24"/>
            <w:szCs w:val="24"/>
          </w:rPr>
          <w:t xml:space="preserve">размещения ценных бумаг посредством конвертации или распределения </w:t>
        </w:r>
        <w:r w:rsidR="008B76A7" w:rsidRPr="00614D4E">
          <w:rPr>
            <w:color w:val="1F497D"/>
            <w:sz w:val="24"/>
            <w:szCs w:val="24"/>
          </w:rPr>
          <w:t>в сро</w:t>
        </w:r>
        <w:r w:rsidR="008B76A7">
          <w:rPr>
            <w:color w:val="1F497D"/>
            <w:sz w:val="24"/>
            <w:szCs w:val="24"/>
          </w:rPr>
          <w:t xml:space="preserve">к не позднее 3 (трех) дней с момента принятия такого решения. </w:t>
        </w:r>
        <w:r w:rsidR="008B76A7" w:rsidRPr="0097728D">
          <w:rPr>
            <w:color w:val="1F497D"/>
            <w:sz w:val="24"/>
            <w:szCs w:val="24"/>
          </w:rPr>
          <w:t>В случае раскрытия Эмитентом информации в соответствии с настоящим пунктом в форме существенного факта, информация  должна быть  направлена центральному депозитарию не позднее одного дня с момента наступления соответствующего существенного факта</w:t>
        </w:r>
        <w:r w:rsidR="008B76A7">
          <w:rPr>
            <w:color w:val="1F497D"/>
            <w:sz w:val="24"/>
            <w:szCs w:val="24"/>
          </w:rPr>
          <w:t>.</w:t>
        </w:r>
      </w:ins>
    </w:p>
    <w:p w:rsidR="00130E52" w:rsidRPr="00614D4E" w:rsidRDefault="00130E52">
      <w:pPr>
        <w:pStyle w:val="ConsPlusNormal"/>
        <w:ind w:firstLine="540"/>
        <w:jc w:val="both"/>
        <w:rPr>
          <w:sz w:val="24"/>
          <w:szCs w:val="24"/>
        </w:rPr>
      </w:pPr>
      <w:r w:rsidRPr="00614D4E">
        <w:rPr>
          <w:sz w:val="24"/>
          <w:szCs w:val="24"/>
        </w:rPr>
        <w:t>6.</w:t>
      </w:r>
      <w:ins w:id="242" w:author="Лысенко Константин Владимирович" w:date="2017-04-12T17:45:00Z">
        <w:r w:rsidR="00F840A7">
          <w:rPr>
            <w:sz w:val="24"/>
            <w:szCs w:val="24"/>
          </w:rPr>
          <w:t>1</w:t>
        </w:r>
      </w:ins>
      <w:ins w:id="243" w:author="Лысенко Константин Владимирович" w:date="2017-04-19T13:24:00Z">
        <w:r w:rsidR="00F840A7">
          <w:rPr>
            <w:sz w:val="24"/>
            <w:szCs w:val="24"/>
          </w:rPr>
          <w:t>2</w:t>
        </w:r>
      </w:ins>
      <w:del w:id="244" w:author="Лысенко Константин Владимирович" w:date="2017-04-12T17:45:00Z">
        <w:r w:rsidRPr="00614D4E" w:rsidDel="008B76A7">
          <w:rPr>
            <w:sz w:val="24"/>
            <w:szCs w:val="24"/>
          </w:rPr>
          <w:delText>8</w:delText>
        </w:r>
      </w:del>
      <w:r w:rsidRPr="00614D4E">
        <w:rPr>
          <w:sz w:val="24"/>
          <w:szCs w:val="24"/>
        </w:rPr>
        <w:t xml:space="preserve">. Предоставляемая центральному депозитарию информация о регистрации изменений, внесенных в решение о выпуске (дополнительном выпуске) акций, размещаемых посредством </w:t>
      </w:r>
      <w:r w:rsidRPr="00614D4E">
        <w:rPr>
          <w:sz w:val="24"/>
          <w:szCs w:val="24"/>
        </w:rPr>
        <w:lastRenderedPageBreak/>
        <w:t>конвертации или распределения среди акционеров, должна содержать:</w:t>
      </w:r>
    </w:p>
    <w:p w:rsidR="00130E52" w:rsidRPr="00614D4E" w:rsidRDefault="00130E52">
      <w:pPr>
        <w:pStyle w:val="ConsPlusNormal"/>
        <w:ind w:firstLine="540"/>
        <w:jc w:val="both"/>
        <w:rPr>
          <w:sz w:val="24"/>
          <w:szCs w:val="24"/>
        </w:rPr>
      </w:pPr>
      <w:r w:rsidRPr="00614D4E">
        <w:rPr>
          <w:sz w:val="24"/>
          <w:szCs w:val="24"/>
        </w:rPr>
        <w:t>идентификационные признаки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дату регистрации изменений, внесенных в решение о выпуске (дополнительном выпуске)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текст зарегистрированных изменений в решение о выпуске (дополнительном выпуске) акций, размещаемых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6.</w:t>
      </w:r>
      <w:ins w:id="245" w:author="Лысенко Константин Владимирович" w:date="2017-04-12T17:45:00Z">
        <w:r w:rsidR="00F840A7">
          <w:rPr>
            <w:sz w:val="24"/>
            <w:szCs w:val="24"/>
          </w:rPr>
          <w:t>1</w:t>
        </w:r>
      </w:ins>
      <w:ins w:id="246" w:author="Лысенко Константин Владимирович" w:date="2017-04-19T13:24:00Z">
        <w:r w:rsidR="00F840A7">
          <w:rPr>
            <w:sz w:val="24"/>
            <w:szCs w:val="24"/>
          </w:rPr>
          <w:t>3</w:t>
        </w:r>
      </w:ins>
      <w:del w:id="247" w:author="Лысенко Константин Владимирович" w:date="2017-04-12T17:45:00Z">
        <w:r w:rsidRPr="00614D4E" w:rsidDel="008B76A7">
          <w:rPr>
            <w:sz w:val="24"/>
            <w:szCs w:val="24"/>
          </w:rPr>
          <w:delText>9</w:delText>
        </w:r>
      </w:del>
      <w:r w:rsidRPr="00614D4E">
        <w:rPr>
          <w:sz w:val="24"/>
          <w:szCs w:val="24"/>
        </w:rPr>
        <w:t>. Эмитент предоставляет центральному депозитарию информацию о регистрации изменений, внесенных в решение о выпуске (дополнительном выпуске) акций, размещаемых посредством конвертации или распределения среди акционеров, в срок не позднее трех дней со дня, в который эмитент узнал или должен был узнать о регистрации указанных изменений.</w:t>
      </w:r>
    </w:p>
    <w:p w:rsidR="00130E52" w:rsidRPr="00614D4E" w:rsidRDefault="00130E52">
      <w:pPr>
        <w:pStyle w:val="ConsPlusNormal"/>
        <w:ind w:firstLine="540"/>
        <w:jc w:val="both"/>
        <w:rPr>
          <w:sz w:val="24"/>
          <w:szCs w:val="24"/>
        </w:rPr>
      </w:pPr>
      <w:r w:rsidRPr="00614D4E">
        <w:rPr>
          <w:sz w:val="24"/>
          <w:szCs w:val="24"/>
        </w:rPr>
        <w:t>6.1</w:t>
      </w:r>
      <w:ins w:id="248" w:author="Лысенко Константин Владимирович" w:date="2017-04-19T13:24:00Z">
        <w:r w:rsidR="00F840A7">
          <w:rPr>
            <w:sz w:val="24"/>
            <w:szCs w:val="24"/>
          </w:rPr>
          <w:t>4</w:t>
        </w:r>
      </w:ins>
      <w:del w:id="249" w:author="Лысенко Константин Владимирович" w:date="2017-04-12T17:45:00Z">
        <w:r w:rsidRPr="00614D4E" w:rsidDel="008B76A7">
          <w:rPr>
            <w:sz w:val="24"/>
            <w:szCs w:val="24"/>
          </w:rPr>
          <w:delText>0</w:delText>
        </w:r>
      </w:del>
      <w:r w:rsidRPr="00614D4E">
        <w:rPr>
          <w:sz w:val="24"/>
          <w:szCs w:val="24"/>
        </w:rPr>
        <w:t>. Предоставляемая центральному депозитарию информация эмитента о направлении регистратору эмитента документа, являющегося основанием для размещения акций посредством конвертации или распределения среди акционеров, должна содержать:</w:t>
      </w:r>
    </w:p>
    <w:p w:rsidR="00130E52" w:rsidRPr="00614D4E" w:rsidRDefault="00130E52">
      <w:pPr>
        <w:pStyle w:val="ConsPlusNormal"/>
        <w:ind w:firstLine="540"/>
        <w:jc w:val="both"/>
        <w:rPr>
          <w:sz w:val="24"/>
          <w:szCs w:val="24"/>
        </w:rPr>
      </w:pPr>
      <w:r w:rsidRPr="00614D4E">
        <w:rPr>
          <w:sz w:val="24"/>
          <w:szCs w:val="24"/>
        </w:rPr>
        <w:t>идентификационные признаки акций, размещаемых посредством конвертации или распределения среди акционеров;</w:t>
      </w:r>
    </w:p>
    <w:p w:rsidR="00130E52" w:rsidRDefault="00130E52">
      <w:pPr>
        <w:pStyle w:val="ConsPlusNormal"/>
        <w:ind w:firstLine="540"/>
        <w:jc w:val="both"/>
        <w:rPr>
          <w:sz w:val="24"/>
          <w:szCs w:val="24"/>
        </w:rPr>
      </w:pPr>
      <w:proofErr w:type="gramStart"/>
      <w:r w:rsidRPr="00614D4E">
        <w:rPr>
          <w:sz w:val="24"/>
          <w:szCs w:val="24"/>
        </w:rPr>
        <w:t>способ размещения акций, а в случае если акции размещаются посредством конвертации - также вид конвертации (конвертация акций в акции с большей номинальной стоимостью; конвертация акций в акции с меньшей номинальной стоимостью; конвертация при консолидации акций; конвертация при дроблении акций; конвертация привилегированных акций в привилегированные акции того же типа с иным объемом прав;</w:t>
      </w:r>
      <w:proofErr w:type="gramEnd"/>
      <w:r w:rsidRPr="00614D4E">
        <w:rPr>
          <w:sz w:val="24"/>
          <w:szCs w:val="24"/>
        </w:rPr>
        <w:t xml:space="preserve"> конвертация привилегированных акций в обыкновенные акции или привилегированные акции другого типа; иной вид конвертации);</w:t>
      </w:r>
    </w:p>
    <w:p w:rsidR="00130E52" w:rsidRPr="00614D4E" w:rsidRDefault="00130E52">
      <w:pPr>
        <w:pStyle w:val="ConsPlusNormal"/>
        <w:ind w:firstLine="540"/>
        <w:jc w:val="both"/>
        <w:rPr>
          <w:sz w:val="24"/>
          <w:szCs w:val="24"/>
        </w:rPr>
      </w:pPr>
      <w:r w:rsidRPr="00614D4E">
        <w:rPr>
          <w:sz w:val="24"/>
          <w:szCs w:val="24"/>
        </w:rPr>
        <w:t>вид документа, являющегося основанием для размещения акций посредством конвертации или распределения среди акционеров (зарегистрированное решение о выпуске (дополнительном выпуске) акций; иной документ);</w:t>
      </w:r>
    </w:p>
    <w:p w:rsidR="00130E52" w:rsidRPr="00614D4E" w:rsidRDefault="00130E52">
      <w:pPr>
        <w:pStyle w:val="ConsPlusNormal"/>
        <w:ind w:firstLine="540"/>
        <w:jc w:val="both"/>
        <w:rPr>
          <w:sz w:val="24"/>
          <w:szCs w:val="24"/>
        </w:rPr>
      </w:pPr>
      <w:r w:rsidRPr="00614D4E">
        <w:rPr>
          <w:sz w:val="24"/>
          <w:szCs w:val="24"/>
        </w:rPr>
        <w:t>дату направления регистратору эмитента документа, являющегося основанием для размещения акций посредством конвертации или распределения среди акционеров;</w:t>
      </w:r>
    </w:p>
    <w:p w:rsidR="00130E52" w:rsidRPr="00614D4E" w:rsidRDefault="00130E52">
      <w:pPr>
        <w:pStyle w:val="ConsPlusNormal"/>
        <w:ind w:firstLine="540"/>
        <w:jc w:val="both"/>
        <w:rPr>
          <w:sz w:val="24"/>
          <w:szCs w:val="24"/>
        </w:rPr>
      </w:pPr>
      <w:r w:rsidRPr="00614D4E">
        <w:rPr>
          <w:sz w:val="24"/>
          <w:szCs w:val="24"/>
        </w:rPr>
        <w:t>дату конвертации акций или распределения акций среди акционеров.</w:t>
      </w:r>
    </w:p>
    <w:p w:rsidR="00130E52" w:rsidRPr="00614D4E" w:rsidRDefault="00130E52">
      <w:pPr>
        <w:pStyle w:val="ConsPlusNormal"/>
        <w:ind w:firstLine="540"/>
        <w:jc w:val="both"/>
        <w:rPr>
          <w:sz w:val="24"/>
          <w:szCs w:val="24"/>
        </w:rPr>
      </w:pPr>
      <w:r w:rsidRPr="00614D4E">
        <w:rPr>
          <w:sz w:val="24"/>
          <w:szCs w:val="24"/>
        </w:rPr>
        <w:t>6.1</w:t>
      </w:r>
      <w:ins w:id="250" w:author="Лысенко Константин Владимирович" w:date="2017-04-19T13:24:00Z">
        <w:r w:rsidR="00F840A7">
          <w:rPr>
            <w:sz w:val="24"/>
            <w:szCs w:val="24"/>
          </w:rPr>
          <w:t>5</w:t>
        </w:r>
      </w:ins>
      <w:del w:id="251" w:author="Лысенко Константин Владимирович" w:date="2017-04-12T17:45:00Z">
        <w:r w:rsidRPr="00614D4E" w:rsidDel="008B76A7">
          <w:rPr>
            <w:sz w:val="24"/>
            <w:szCs w:val="24"/>
          </w:rPr>
          <w:delText>1</w:delText>
        </w:r>
      </w:del>
      <w:r w:rsidRPr="00614D4E">
        <w:rPr>
          <w:sz w:val="24"/>
          <w:szCs w:val="24"/>
        </w:rPr>
        <w:t>. Эмитент предоставляет центральному депозитарию информацию о направлении регистратору эмитента документа, являющегося основанием для размещения акций посредством конвертации или распределения среди акционеров, в день направления регистратору эмитента указанного документа.</w:t>
      </w:r>
    </w:p>
    <w:p w:rsidR="00130E52" w:rsidRPr="00614D4E" w:rsidRDefault="00130E52">
      <w:pPr>
        <w:pStyle w:val="ConsPlusNormal"/>
        <w:ind w:firstLine="540"/>
        <w:jc w:val="both"/>
        <w:rPr>
          <w:sz w:val="24"/>
          <w:szCs w:val="24"/>
        </w:rPr>
      </w:pPr>
      <w:r w:rsidRPr="00614D4E">
        <w:rPr>
          <w:sz w:val="24"/>
          <w:szCs w:val="24"/>
        </w:rPr>
        <w:t>6.1</w:t>
      </w:r>
      <w:ins w:id="252" w:author="Лысенко Константин Владимирович" w:date="2017-04-19T13:24:00Z">
        <w:r w:rsidR="00F840A7">
          <w:rPr>
            <w:sz w:val="24"/>
            <w:szCs w:val="24"/>
          </w:rPr>
          <w:t>6</w:t>
        </w:r>
      </w:ins>
      <w:del w:id="253" w:author="Лысенко Константин Владимирович" w:date="2017-04-12T17:45:00Z">
        <w:r w:rsidRPr="00614D4E" w:rsidDel="008B76A7">
          <w:rPr>
            <w:sz w:val="24"/>
            <w:szCs w:val="24"/>
          </w:rPr>
          <w:delText>2</w:delText>
        </w:r>
      </w:del>
      <w:r w:rsidRPr="00614D4E">
        <w:rPr>
          <w:sz w:val="24"/>
          <w:szCs w:val="24"/>
        </w:rPr>
        <w:t>. Предоставляемая центральному депозитарию информация эмитента о сроке, в течение которого акционерами - владельцами привилегированных акций определенного типа могут быть заявлены требования об их конвертации в обыкновенные акции или привилегированные акции другого типа, должна содержать:</w:t>
      </w:r>
    </w:p>
    <w:p w:rsidR="00130E52" w:rsidRPr="00614D4E" w:rsidRDefault="00130E52">
      <w:pPr>
        <w:pStyle w:val="ConsPlusNormal"/>
        <w:ind w:firstLine="540"/>
        <w:jc w:val="both"/>
        <w:rPr>
          <w:sz w:val="24"/>
          <w:szCs w:val="24"/>
        </w:rPr>
      </w:pPr>
      <w:r w:rsidRPr="00614D4E">
        <w:rPr>
          <w:sz w:val="24"/>
          <w:szCs w:val="24"/>
        </w:rPr>
        <w:t>идентификационные признаки привилегированных акций определенного типа, акционерами-владельцами которых могут быть заявлены требования об их конвертации в размещаемые обыкновенные акции или привилегированные акции другого типа;</w:t>
      </w:r>
    </w:p>
    <w:p w:rsidR="00130E52" w:rsidRPr="00614D4E" w:rsidRDefault="00130E52">
      <w:pPr>
        <w:pStyle w:val="ConsPlusNormal"/>
        <w:ind w:firstLine="540"/>
        <w:jc w:val="both"/>
        <w:rPr>
          <w:sz w:val="24"/>
          <w:szCs w:val="24"/>
        </w:rPr>
      </w:pPr>
      <w:r w:rsidRPr="00614D4E">
        <w:rPr>
          <w:sz w:val="24"/>
          <w:szCs w:val="24"/>
        </w:rPr>
        <w:t xml:space="preserve">идентификационные признаки обыкновенных акций или привилегированных акций другого типа, которые размещаются посредством конвертации в </w:t>
      </w:r>
      <w:proofErr w:type="gramStart"/>
      <w:r w:rsidRPr="00614D4E">
        <w:rPr>
          <w:sz w:val="24"/>
          <w:szCs w:val="24"/>
        </w:rPr>
        <w:t>них</w:t>
      </w:r>
      <w:proofErr w:type="gramEnd"/>
      <w:r w:rsidRPr="00614D4E">
        <w:rPr>
          <w:sz w:val="24"/>
          <w:szCs w:val="24"/>
        </w:rPr>
        <w:t xml:space="preserve"> ранее размещенных привилегированных акций определенного типа;</w:t>
      </w:r>
    </w:p>
    <w:p w:rsidR="00130E52" w:rsidRPr="00614D4E" w:rsidRDefault="00130E52">
      <w:pPr>
        <w:pStyle w:val="ConsPlusNormal"/>
        <w:ind w:firstLine="540"/>
        <w:jc w:val="both"/>
        <w:rPr>
          <w:sz w:val="24"/>
          <w:szCs w:val="24"/>
        </w:rPr>
      </w:pPr>
      <w:r w:rsidRPr="00614D4E">
        <w:rPr>
          <w:sz w:val="24"/>
          <w:szCs w:val="24"/>
        </w:rPr>
        <w:t>способ размещения акций (конвертация) и вид конвертации (конвертация привилегированных акций в обыкновенные акции или привилегированные акции другого типа по требованию акционеров - владельцев привилегированных акций);</w:t>
      </w:r>
    </w:p>
    <w:p w:rsidR="00130E52" w:rsidRPr="00614D4E" w:rsidRDefault="00130E52">
      <w:pPr>
        <w:pStyle w:val="ConsPlusNormal"/>
        <w:ind w:firstLine="540"/>
        <w:jc w:val="both"/>
        <w:rPr>
          <w:sz w:val="24"/>
          <w:szCs w:val="24"/>
        </w:rPr>
      </w:pPr>
      <w:r w:rsidRPr="00614D4E">
        <w:rPr>
          <w:sz w:val="24"/>
          <w:szCs w:val="24"/>
        </w:rPr>
        <w:t>дату начала срока, в течение которого акционерами - владельцами привилегированных акций могут быть заявлены требования об их конвертации в размещаемые обыкновенные акции или привилегированные акции другого типа;</w:t>
      </w:r>
    </w:p>
    <w:p w:rsidR="00130E52" w:rsidRPr="00614D4E" w:rsidRDefault="00130E52">
      <w:pPr>
        <w:pStyle w:val="ConsPlusNormal"/>
        <w:ind w:firstLine="540"/>
        <w:jc w:val="both"/>
        <w:rPr>
          <w:sz w:val="24"/>
          <w:szCs w:val="24"/>
        </w:rPr>
      </w:pPr>
      <w:r w:rsidRPr="00614D4E">
        <w:rPr>
          <w:sz w:val="24"/>
          <w:szCs w:val="24"/>
        </w:rPr>
        <w:t>дату (порядок определения даты) окончания срока, в течение которого акционерами - владельцами привилегированных акций могут быть заявлены требования об их конвертации в размещаемые обыкновенные акции или привилегированные акции другого типа.</w:t>
      </w:r>
    </w:p>
    <w:p w:rsidR="00130E52" w:rsidRPr="00614D4E" w:rsidRDefault="00130E52">
      <w:pPr>
        <w:pStyle w:val="ConsPlusNormal"/>
        <w:ind w:firstLine="540"/>
        <w:jc w:val="both"/>
        <w:rPr>
          <w:sz w:val="24"/>
          <w:szCs w:val="24"/>
        </w:rPr>
      </w:pPr>
      <w:r w:rsidRPr="00614D4E">
        <w:rPr>
          <w:sz w:val="24"/>
          <w:szCs w:val="24"/>
        </w:rPr>
        <w:lastRenderedPageBreak/>
        <w:t>6.1</w:t>
      </w:r>
      <w:ins w:id="254" w:author="Лысенко Константин Владимирович" w:date="2017-04-19T13:25:00Z">
        <w:r w:rsidR="00F840A7">
          <w:rPr>
            <w:sz w:val="24"/>
            <w:szCs w:val="24"/>
          </w:rPr>
          <w:t>7</w:t>
        </w:r>
      </w:ins>
      <w:del w:id="255" w:author="Лысенко Константин Владимирович" w:date="2017-04-12T17:45:00Z">
        <w:r w:rsidRPr="00614D4E" w:rsidDel="008B76A7">
          <w:rPr>
            <w:sz w:val="24"/>
            <w:szCs w:val="24"/>
          </w:rPr>
          <w:delText>3</w:delText>
        </w:r>
      </w:del>
      <w:r w:rsidRPr="00614D4E">
        <w:rPr>
          <w:sz w:val="24"/>
          <w:szCs w:val="24"/>
        </w:rPr>
        <w:t xml:space="preserve">. Эмитент предоставляет центральному депозитарию информацию о сроке, в течение которого акционерами - владельцами привилегированных акций определенного типа могут быть заявлены требования об их конвертации в обыкновенные акции или привилегированные акции другого типа, в срок не ранее чем за 30 дней и не </w:t>
      </w:r>
      <w:proofErr w:type="gramStart"/>
      <w:r w:rsidRPr="00614D4E">
        <w:rPr>
          <w:sz w:val="24"/>
          <w:szCs w:val="24"/>
        </w:rPr>
        <w:t>позднее</w:t>
      </w:r>
      <w:proofErr w:type="gramEnd"/>
      <w:r w:rsidRPr="00614D4E">
        <w:rPr>
          <w:sz w:val="24"/>
          <w:szCs w:val="24"/>
        </w:rPr>
        <w:t xml:space="preserve"> чем за семь дней до даты начала срока, в течение которого акционерами - владельцами привилегированных акций могут быть заявлены требования об их конвертации в размещаемые обыкновенные акции или привилегированные акции другого типа.</w:t>
      </w:r>
    </w:p>
    <w:p w:rsidR="00130E52" w:rsidRPr="00614D4E" w:rsidRDefault="00130E52">
      <w:pPr>
        <w:pStyle w:val="ConsPlusNormal"/>
        <w:ind w:firstLine="540"/>
        <w:jc w:val="both"/>
        <w:rPr>
          <w:sz w:val="24"/>
          <w:szCs w:val="24"/>
        </w:rPr>
      </w:pPr>
      <w:r w:rsidRPr="00614D4E">
        <w:rPr>
          <w:sz w:val="24"/>
          <w:szCs w:val="24"/>
        </w:rPr>
        <w:t>6.1</w:t>
      </w:r>
      <w:ins w:id="256" w:author="Лысенко Константин Владимирович" w:date="2017-04-19T13:25:00Z">
        <w:r w:rsidR="00F840A7">
          <w:rPr>
            <w:sz w:val="24"/>
            <w:szCs w:val="24"/>
          </w:rPr>
          <w:t>8</w:t>
        </w:r>
      </w:ins>
      <w:del w:id="257" w:author="Лысенко Константин Владимирович" w:date="2017-04-12T17:45:00Z">
        <w:r w:rsidRPr="00614D4E" w:rsidDel="008B76A7">
          <w:rPr>
            <w:sz w:val="24"/>
            <w:szCs w:val="24"/>
          </w:rPr>
          <w:delText>4</w:delText>
        </w:r>
      </w:del>
      <w:r w:rsidRPr="00614D4E">
        <w:rPr>
          <w:sz w:val="24"/>
          <w:szCs w:val="24"/>
        </w:rPr>
        <w:t xml:space="preserve">. Предоставляемая центральному депозитарию информация эмитента о государственной регистрации отчета об итогах выпуска (дополнительного выпуска) акций, размещенных посредством конвертации или распределения среди акционеров, должна содержать сведения, которые в соответствии с </w:t>
      </w:r>
      <w:hyperlink r:id="rId36" w:history="1">
        <w:r w:rsidRPr="00614D4E">
          <w:rPr>
            <w:color w:val="0000FF"/>
            <w:sz w:val="24"/>
            <w:szCs w:val="24"/>
          </w:rPr>
          <w:t>пунктом 26.15</w:t>
        </w:r>
      </w:hyperlink>
      <w:r w:rsidRPr="00614D4E">
        <w:rPr>
          <w:sz w:val="24"/>
          <w:szCs w:val="24"/>
        </w:rPr>
        <w:t xml:space="preserve"> Положения Банка России от 30 декабря 2014 года N 454-П в сообщении о существенном </w:t>
      </w:r>
      <w:proofErr w:type="gramStart"/>
      <w:r w:rsidRPr="00614D4E">
        <w:rPr>
          <w:sz w:val="24"/>
          <w:szCs w:val="24"/>
        </w:rPr>
        <w:t>факте</w:t>
      </w:r>
      <w:proofErr w:type="gramEnd"/>
      <w:r w:rsidRPr="00614D4E">
        <w:rPr>
          <w:sz w:val="24"/>
          <w:szCs w:val="24"/>
        </w:rPr>
        <w:t xml:space="preserve"> о государственной регистрации отчета об итогах выпуска (дополнительного выпуска) ценных бумаг.</w:t>
      </w:r>
    </w:p>
    <w:p w:rsidR="00130E52" w:rsidRPr="00614D4E" w:rsidRDefault="00130E52">
      <w:pPr>
        <w:pStyle w:val="ConsPlusNormal"/>
        <w:ind w:firstLine="540"/>
        <w:jc w:val="both"/>
        <w:rPr>
          <w:ins w:id="258" w:author="Лысенко Константин Владимирович" w:date="2016-11-10T13:37:00Z"/>
          <w:sz w:val="24"/>
          <w:szCs w:val="24"/>
        </w:rPr>
      </w:pPr>
      <w:proofErr w:type="gramStart"/>
      <w:r w:rsidRPr="00614D4E">
        <w:rPr>
          <w:sz w:val="24"/>
          <w:szCs w:val="24"/>
        </w:rPr>
        <w:t>6.1</w:t>
      </w:r>
      <w:ins w:id="259" w:author="Лысенко Константин Владимирович" w:date="2017-04-19T13:25:00Z">
        <w:r w:rsidR="00F840A7">
          <w:rPr>
            <w:sz w:val="24"/>
            <w:szCs w:val="24"/>
          </w:rPr>
          <w:t>9</w:t>
        </w:r>
      </w:ins>
      <w:del w:id="260" w:author="Лысенко Константин Владимирович" w:date="2017-04-12T17:45:00Z">
        <w:r w:rsidRPr="00614D4E" w:rsidDel="008B76A7">
          <w:rPr>
            <w:sz w:val="24"/>
            <w:szCs w:val="24"/>
          </w:rPr>
          <w:delText>5</w:delText>
        </w:r>
      </w:del>
      <w:r w:rsidRPr="00614D4E">
        <w:rPr>
          <w:sz w:val="24"/>
          <w:szCs w:val="24"/>
        </w:rPr>
        <w:t xml:space="preserve">. Эмитент предоставляет центральному депозитарию информацию о государственной регистрации отчета об итогах выпуска (дополнительного выпуска) акций, размещенных посредством конвертации или распределения среди акционеров, в срок не позднее одного дня с момента наступления существенного факта о государственной регистрации отчета об итогах выпуска (дополнительного выпуска) ценных бумаг, определенного в соответствии с </w:t>
      </w:r>
      <w:hyperlink r:id="rId37" w:history="1">
        <w:r w:rsidRPr="00614D4E">
          <w:rPr>
            <w:color w:val="0000FF"/>
            <w:sz w:val="24"/>
            <w:szCs w:val="24"/>
          </w:rPr>
          <w:t>пунктом 26.16</w:t>
        </w:r>
      </w:hyperlink>
      <w:r w:rsidRPr="00614D4E">
        <w:rPr>
          <w:sz w:val="24"/>
          <w:szCs w:val="24"/>
        </w:rPr>
        <w:t xml:space="preserve"> Положения Банка России от 30 декабря 2014 года N</w:t>
      </w:r>
      <w:proofErr w:type="gramEnd"/>
      <w:r w:rsidRPr="00614D4E">
        <w:rPr>
          <w:sz w:val="24"/>
          <w:szCs w:val="24"/>
        </w:rPr>
        <w:t xml:space="preserve"> 454-П.</w:t>
      </w:r>
    </w:p>
    <w:p w:rsidR="00614D4E" w:rsidRDefault="00614D4E" w:rsidP="004C363A">
      <w:pPr>
        <w:pStyle w:val="ConsPlusNormal"/>
        <w:ind w:firstLine="567"/>
        <w:jc w:val="both"/>
        <w:rPr>
          <w:sz w:val="24"/>
          <w:szCs w:val="24"/>
        </w:rPr>
      </w:pPr>
    </w:p>
    <w:p w:rsidR="008B76A7" w:rsidRPr="00B57E34" w:rsidDel="00E82AF0" w:rsidRDefault="008B76A7" w:rsidP="004C363A">
      <w:pPr>
        <w:pStyle w:val="ConsPlusNormal"/>
        <w:ind w:firstLine="567"/>
        <w:jc w:val="both"/>
        <w:rPr>
          <w:del w:id="261" w:author="Кругликова Ольга Анатольевна" w:date="2017-03-20T14:10:00Z"/>
          <w:sz w:val="24"/>
          <w:szCs w:val="24"/>
        </w:rPr>
      </w:pPr>
    </w:p>
    <w:p w:rsidR="00130E52" w:rsidRPr="00B57E34" w:rsidRDefault="00130E52">
      <w:pPr>
        <w:pStyle w:val="ConsPlusNormal"/>
        <w:ind w:firstLine="540"/>
        <w:jc w:val="both"/>
        <w:outlineLvl w:val="1"/>
        <w:rPr>
          <w:sz w:val="24"/>
          <w:szCs w:val="24"/>
        </w:rPr>
      </w:pPr>
      <w:r w:rsidRPr="00B57E34">
        <w:rPr>
          <w:sz w:val="24"/>
          <w:szCs w:val="24"/>
        </w:rPr>
        <w:t>Глава 7. Перечень информации, связанной с осуществлением права продать акции эмитенту, решение о приобретении которых принято эмитентом в соответствии со статьей 72 Федерального закона "Об акционерных обществах", и права требовать выкупа акций эмитентом в соответствии со статьей 75 Федерального закона "Об акционерных обществах"</w:t>
      </w:r>
    </w:p>
    <w:p w:rsidR="00130E52" w:rsidRPr="00B57E34" w:rsidRDefault="00130E52">
      <w:pPr>
        <w:pStyle w:val="ConsPlusNormal"/>
        <w:jc w:val="both"/>
        <w:rPr>
          <w:sz w:val="24"/>
          <w:szCs w:val="24"/>
        </w:rPr>
      </w:pPr>
    </w:p>
    <w:p w:rsidR="00130E52" w:rsidRPr="00B57E34" w:rsidRDefault="00130E52">
      <w:pPr>
        <w:pStyle w:val="ConsPlusNormal"/>
        <w:ind w:firstLine="540"/>
        <w:jc w:val="both"/>
        <w:rPr>
          <w:sz w:val="24"/>
          <w:szCs w:val="24"/>
        </w:rPr>
      </w:pPr>
      <w:r w:rsidRPr="00B57E34">
        <w:rPr>
          <w:sz w:val="24"/>
          <w:szCs w:val="24"/>
        </w:rPr>
        <w:t xml:space="preserve">7.1. Эмитент предоставляет центральному депозитарию следующую информацию, связанную с осуществлением права продать акции эмитенту, решение о приобретении которых принято эмитентом в соответствии со </w:t>
      </w:r>
      <w:hyperlink r:id="rId38" w:history="1">
        <w:r w:rsidRPr="00B57E34">
          <w:rPr>
            <w:color w:val="0000FF"/>
            <w:sz w:val="24"/>
            <w:szCs w:val="24"/>
          </w:rPr>
          <w:t>статьей 72</w:t>
        </w:r>
      </w:hyperlink>
      <w:r w:rsidRPr="00B57E34">
        <w:rPr>
          <w:sz w:val="24"/>
          <w:szCs w:val="24"/>
        </w:rPr>
        <w:t xml:space="preserve"> Федерального закона "Об акционерных обществах", или права требовать выкупа акций эмитентом в соответствии со </w:t>
      </w:r>
      <w:hyperlink r:id="rId39" w:history="1">
        <w:r w:rsidRPr="00B57E34">
          <w:rPr>
            <w:color w:val="0000FF"/>
            <w:sz w:val="24"/>
            <w:szCs w:val="24"/>
          </w:rPr>
          <w:t>статьей 75</w:t>
        </w:r>
      </w:hyperlink>
      <w:r w:rsidRPr="00B57E34">
        <w:rPr>
          <w:sz w:val="24"/>
          <w:szCs w:val="24"/>
        </w:rPr>
        <w:t xml:space="preserve"> Федерального закона "Об акционерных обществах":</w:t>
      </w:r>
    </w:p>
    <w:p w:rsidR="00F840A7" w:rsidRPr="00576443" w:rsidRDefault="00F840A7" w:rsidP="00F840A7">
      <w:pPr>
        <w:pStyle w:val="ConsPlusNormal"/>
        <w:ind w:firstLine="540"/>
        <w:jc w:val="both"/>
        <w:rPr>
          <w:ins w:id="262" w:author="Лысенко Константин Владимирович" w:date="2017-04-19T13:25:00Z"/>
          <w:sz w:val="24"/>
          <w:szCs w:val="24"/>
        </w:rPr>
      </w:pPr>
      <w:ins w:id="263" w:author="Лысенко Константин Владимирович" w:date="2017-04-19T13:25:00Z">
        <w:r w:rsidRPr="00916A91">
          <w:rPr>
            <w:sz w:val="24"/>
            <w:szCs w:val="24"/>
          </w:rPr>
          <w:t xml:space="preserve">о включении в повестку дня </w:t>
        </w:r>
        <w:r>
          <w:rPr>
            <w:sz w:val="24"/>
            <w:szCs w:val="24"/>
          </w:rPr>
          <w:t xml:space="preserve">общего </w:t>
        </w:r>
        <w:r w:rsidRPr="00916A91">
          <w:rPr>
            <w:sz w:val="24"/>
            <w:szCs w:val="24"/>
          </w:rPr>
          <w:t xml:space="preserve">собрания </w:t>
        </w:r>
        <w:r>
          <w:rPr>
            <w:sz w:val="24"/>
            <w:szCs w:val="24"/>
          </w:rPr>
          <w:t>акционеров вопросов, процедура голосования п</w:t>
        </w:r>
        <w:r w:rsidRPr="00916A91">
          <w:rPr>
            <w:sz w:val="24"/>
            <w:szCs w:val="24"/>
          </w:rPr>
          <w:t xml:space="preserve">о </w:t>
        </w:r>
        <w:r>
          <w:rPr>
            <w:sz w:val="24"/>
            <w:szCs w:val="24"/>
          </w:rPr>
          <w:t xml:space="preserve">которым может повлечь возникновение прав акционеров - </w:t>
        </w:r>
        <w:r w:rsidRPr="00576443">
          <w:rPr>
            <w:sz w:val="24"/>
            <w:szCs w:val="24"/>
          </w:rPr>
          <w:t>владельцев акций</w:t>
        </w:r>
        <w:r>
          <w:rPr>
            <w:sz w:val="24"/>
            <w:szCs w:val="24"/>
          </w:rPr>
          <w:t xml:space="preserve"> определенных категорий (типов) - </w:t>
        </w:r>
        <w:r w:rsidRPr="00576443">
          <w:rPr>
            <w:sz w:val="24"/>
            <w:szCs w:val="24"/>
          </w:rPr>
          <w:t>продать эмитенту или  требовать выкупа эмитентом принадлежащих им акций;</w:t>
        </w:r>
      </w:ins>
    </w:p>
    <w:p w:rsidR="00130E52" w:rsidRPr="00B57E34" w:rsidRDefault="00130E52">
      <w:pPr>
        <w:pStyle w:val="ConsPlusNormal"/>
        <w:ind w:firstLine="540"/>
        <w:jc w:val="both"/>
        <w:rPr>
          <w:sz w:val="24"/>
          <w:szCs w:val="24"/>
        </w:rPr>
      </w:pPr>
      <w:r w:rsidRPr="00B57E34">
        <w:rPr>
          <w:sz w:val="24"/>
          <w:szCs w:val="24"/>
        </w:rPr>
        <w:t>о возникновен</w:t>
      </w:r>
      <w:proofErr w:type="gramStart"/>
      <w:r w:rsidRPr="00B57E34">
        <w:rPr>
          <w:sz w:val="24"/>
          <w:szCs w:val="24"/>
        </w:rPr>
        <w:t>ии у а</w:t>
      </w:r>
      <w:proofErr w:type="gramEnd"/>
      <w:r w:rsidRPr="00B57E34">
        <w:rPr>
          <w:sz w:val="24"/>
          <w:szCs w:val="24"/>
        </w:rPr>
        <w:t>кционеров - владельцев акций определенных категорий (типов) права продать эмитенту принадлежащие им акции или права требовать выкупа эмитентом принадлежащих им акций;</w:t>
      </w:r>
    </w:p>
    <w:p w:rsidR="00130E52" w:rsidRPr="00B57E34" w:rsidRDefault="00130E52">
      <w:pPr>
        <w:pStyle w:val="ConsPlusNormal"/>
        <w:ind w:firstLine="540"/>
        <w:jc w:val="both"/>
        <w:rPr>
          <w:sz w:val="24"/>
          <w:szCs w:val="24"/>
        </w:rPr>
      </w:pPr>
      <w:r w:rsidRPr="00B57E34">
        <w:rPr>
          <w:sz w:val="24"/>
          <w:szCs w:val="24"/>
        </w:rPr>
        <w:t>об итогах предъявления акционерами - владельцами акций определенных категорий (типов) заявлений о продаже эмитенту принадлежащих им акций или требований о выкупе эмитентом принадлежащих им акций;</w:t>
      </w:r>
    </w:p>
    <w:p w:rsidR="00130E52" w:rsidRPr="00B57E34" w:rsidDel="003535FC" w:rsidRDefault="00130E52">
      <w:pPr>
        <w:pStyle w:val="ConsPlusNormal"/>
        <w:ind w:firstLine="540"/>
        <w:jc w:val="both"/>
        <w:rPr>
          <w:del w:id="264" w:author="Лысенко Константин Владимирович" w:date="2017-04-19T13:51:00Z"/>
          <w:sz w:val="24"/>
          <w:szCs w:val="24"/>
        </w:rPr>
      </w:pPr>
      <w:del w:id="265" w:author="Лысенко Константин Владимирович" w:date="2017-04-19T13:51:00Z">
        <w:r w:rsidRPr="00B57E34" w:rsidDel="003535FC">
          <w:rPr>
            <w:sz w:val="24"/>
            <w:szCs w:val="24"/>
          </w:rPr>
          <w:delText>о направлении денежных средств, подлежащих выплате акционерам - владельцам акций определенных категорий (типов) при их приобретении или выкупе эмитентом;</w:delText>
        </w:r>
      </w:del>
    </w:p>
    <w:p w:rsidR="00130E52" w:rsidRPr="00B57E34" w:rsidRDefault="00130E52">
      <w:pPr>
        <w:pStyle w:val="ConsPlusNormal"/>
        <w:ind w:firstLine="540"/>
        <w:jc w:val="both"/>
        <w:rPr>
          <w:ins w:id="266" w:author="Лысенко Константин Владимирович" w:date="2016-11-10T13:47:00Z"/>
          <w:sz w:val="24"/>
          <w:szCs w:val="24"/>
        </w:rPr>
      </w:pPr>
      <w:r w:rsidRPr="00B57E34">
        <w:rPr>
          <w:sz w:val="24"/>
          <w:szCs w:val="24"/>
        </w:rPr>
        <w:t>об исполнении эмитентом обязанности по выплате денежных сре</w:t>
      </w:r>
      <w:proofErr w:type="gramStart"/>
      <w:r w:rsidRPr="00B57E34">
        <w:rPr>
          <w:sz w:val="24"/>
          <w:szCs w:val="24"/>
        </w:rPr>
        <w:t>дств дл</w:t>
      </w:r>
      <w:proofErr w:type="gramEnd"/>
      <w:r w:rsidRPr="00B57E34">
        <w:rPr>
          <w:sz w:val="24"/>
          <w:szCs w:val="24"/>
        </w:rPr>
        <w:t>я приобретения или выкупа акций определенных категорий (типов) их эмитентом</w:t>
      </w:r>
      <w:ins w:id="267" w:author="Козырева Оксана Витальевна" w:date="2017-03-24T12:43:00Z">
        <w:r w:rsidR="00E62BCA">
          <w:rPr>
            <w:sz w:val="24"/>
            <w:szCs w:val="24"/>
          </w:rPr>
          <w:t>;</w:t>
        </w:r>
      </w:ins>
      <w:del w:id="268" w:author="Козырева Оксана Витальевна" w:date="2017-03-24T12:43:00Z">
        <w:r w:rsidRPr="00B57E34" w:rsidDel="00E62BCA">
          <w:rPr>
            <w:sz w:val="24"/>
            <w:szCs w:val="24"/>
          </w:rPr>
          <w:delText>.</w:delText>
        </w:r>
      </w:del>
    </w:p>
    <w:p w:rsidR="00F840A7" w:rsidDel="00E62BCA" w:rsidRDefault="00F840A7" w:rsidP="00F840A7">
      <w:pPr>
        <w:pStyle w:val="ConsPlusNormal"/>
        <w:ind w:firstLine="540"/>
        <w:jc w:val="both"/>
        <w:rPr>
          <w:ins w:id="269" w:author="Лысенко Константин Владимирович" w:date="2017-04-19T13:25:00Z"/>
          <w:del w:id="270" w:author="Козырева Оксана Витальевна" w:date="2017-03-24T12:44:00Z"/>
          <w:sz w:val="24"/>
          <w:szCs w:val="24"/>
        </w:rPr>
      </w:pPr>
      <w:ins w:id="271" w:author="Лысенко Константин Владимирович" w:date="2017-04-19T13:25:00Z">
        <w:r>
          <w:rPr>
            <w:sz w:val="24"/>
            <w:szCs w:val="24"/>
          </w:rPr>
          <w:t xml:space="preserve">об изменении параметров направленной информации о возникшем праве продать </w:t>
        </w:r>
        <w:r w:rsidRPr="00A71BC4">
          <w:rPr>
            <w:sz w:val="24"/>
            <w:szCs w:val="24"/>
          </w:rPr>
          <w:t>эмитенту или  требовать выкупа эмитентом принадлежащих им акций</w:t>
        </w:r>
        <w:r>
          <w:rPr>
            <w:sz w:val="24"/>
            <w:szCs w:val="24"/>
          </w:rPr>
          <w:t>.</w:t>
        </w:r>
        <w:r w:rsidRPr="004B16D9" w:rsidDel="004B16D9">
          <w:rPr>
            <w:sz w:val="24"/>
            <w:szCs w:val="24"/>
          </w:rPr>
          <w:t xml:space="preserve"> </w:t>
        </w:r>
      </w:ins>
    </w:p>
    <w:p w:rsidR="00F840A7" w:rsidRDefault="00F840A7" w:rsidP="00F840A7">
      <w:pPr>
        <w:pStyle w:val="ConsPlusNormal"/>
        <w:ind w:firstLine="540"/>
        <w:jc w:val="both"/>
        <w:rPr>
          <w:ins w:id="272" w:author="Лысенко Константин Владимирович" w:date="2017-04-19T13:26:00Z"/>
          <w:sz w:val="24"/>
          <w:szCs w:val="24"/>
        </w:rPr>
      </w:pPr>
      <w:ins w:id="273" w:author="Лысенко Константин Владимирович" w:date="2017-04-19T13:26:00Z">
        <w:r>
          <w:rPr>
            <w:sz w:val="24"/>
            <w:szCs w:val="24"/>
          </w:rPr>
          <w:t xml:space="preserve">7.2. </w:t>
        </w:r>
        <w:r w:rsidRPr="00FB0986">
          <w:rPr>
            <w:sz w:val="24"/>
            <w:szCs w:val="24"/>
          </w:rPr>
          <w:t>Предоставляемая центральному депозитарию информация эмитента</w:t>
        </w:r>
        <w:r>
          <w:rPr>
            <w:sz w:val="24"/>
            <w:szCs w:val="24"/>
          </w:rPr>
          <w:t xml:space="preserve"> </w:t>
        </w:r>
        <w:r w:rsidRPr="00916A91">
          <w:rPr>
            <w:sz w:val="24"/>
            <w:szCs w:val="24"/>
          </w:rPr>
          <w:t xml:space="preserve">о включении в повестку дня </w:t>
        </w:r>
        <w:r>
          <w:rPr>
            <w:sz w:val="24"/>
            <w:szCs w:val="24"/>
          </w:rPr>
          <w:t xml:space="preserve">общего </w:t>
        </w:r>
        <w:r w:rsidRPr="00916A91">
          <w:rPr>
            <w:sz w:val="24"/>
            <w:szCs w:val="24"/>
          </w:rPr>
          <w:t xml:space="preserve">собрания </w:t>
        </w:r>
        <w:r>
          <w:rPr>
            <w:sz w:val="24"/>
            <w:szCs w:val="24"/>
          </w:rPr>
          <w:t>акционеров вопросов, процедура голосования п</w:t>
        </w:r>
        <w:r w:rsidRPr="00916A91">
          <w:rPr>
            <w:sz w:val="24"/>
            <w:szCs w:val="24"/>
          </w:rPr>
          <w:t xml:space="preserve">о </w:t>
        </w:r>
        <w:r>
          <w:rPr>
            <w:sz w:val="24"/>
            <w:szCs w:val="24"/>
          </w:rPr>
          <w:t xml:space="preserve">которым может повлечь возникновение прав акционеров - </w:t>
        </w:r>
        <w:r w:rsidRPr="00576443">
          <w:rPr>
            <w:sz w:val="24"/>
            <w:szCs w:val="24"/>
          </w:rPr>
          <w:t>владельцев акций</w:t>
        </w:r>
        <w:r>
          <w:rPr>
            <w:sz w:val="24"/>
            <w:szCs w:val="24"/>
          </w:rPr>
          <w:t xml:space="preserve"> определенных категорий (типов) - </w:t>
        </w:r>
        <w:r w:rsidRPr="00576443">
          <w:rPr>
            <w:sz w:val="24"/>
            <w:szCs w:val="24"/>
          </w:rPr>
          <w:t>продать эмитенту или  требовать выкупа эмитентом принадлежащих им акций</w:t>
        </w:r>
        <w:r>
          <w:rPr>
            <w:sz w:val="24"/>
            <w:szCs w:val="24"/>
          </w:rPr>
          <w:t xml:space="preserve"> </w:t>
        </w:r>
        <w:r w:rsidRPr="00FB0986">
          <w:rPr>
            <w:sz w:val="24"/>
            <w:szCs w:val="24"/>
          </w:rPr>
          <w:t>должна содержать:</w:t>
        </w:r>
      </w:ins>
    </w:p>
    <w:p w:rsidR="00F840A7" w:rsidRDefault="00F840A7" w:rsidP="00F840A7">
      <w:pPr>
        <w:pStyle w:val="ConsPlusNormal"/>
        <w:ind w:firstLine="540"/>
        <w:jc w:val="both"/>
        <w:rPr>
          <w:ins w:id="274" w:author="Лысенко Константин Владимирович" w:date="2017-04-19T13:26:00Z"/>
          <w:sz w:val="24"/>
          <w:szCs w:val="24"/>
        </w:rPr>
      </w:pPr>
      <w:ins w:id="275" w:author="Лысенко Константин Владимирович" w:date="2017-04-19T13:26:00Z">
        <w:r w:rsidRPr="007479BC">
          <w:rPr>
            <w:sz w:val="24"/>
            <w:szCs w:val="24"/>
          </w:rPr>
          <w:t>полное фирменное наименование общества и место нахождения общества;</w:t>
        </w:r>
      </w:ins>
    </w:p>
    <w:p w:rsidR="00F840A7" w:rsidRDefault="00F840A7" w:rsidP="00F840A7">
      <w:pPr>
        <w:pStyle w:val="ConsPlusNormal"/>
        <w:ind w:firstLine="540"/>
        <w:jc w:val="both"/>
        <w:rPr>
          <w:ins w:id="276" w:author="Лысенко Константин Владимирович" w:date="2017-04-19T13:26:00Z"/>
          <w:sz w:val="24"/>
          <w:szCs w:val="24"/>
        </w:rPr>
      </w:pPr>
      <w:ins w:id="277" w:author="Лысенко Константин Владимирович" w:date="2017-04-19T13:26:00Z">
        <w:r w:rsidRPr="007479BC">
          <w:rPr>
            <w:sz w:val="24"/>
            <w:szCs w:val="24"/>
          </w:rPr>
          <w:t>форма проведения общего собрания акционеров (собрание или заочное голосование);</w:t>
        </w:r>
      </w:ins>
    </w:p>
    <w:p w:rsidR="00F840A7" w:rsidRDefault="00F840A7" w:rsidP="00F840A7">
      <w:pPr>
        <w:pStyle w:val="ConsPlusNormal"/>
        <w:ind w:firstLine="540"/>
        <w:jc w:val="both"/>
        <w:rPr>
          <w:ins w:id="278" w:author="Лысенко Константин Владимирович" w:date="2017-04-19T13:26:00Z"/>
          <w:sz w:val="24"/>
          <w:szCs w:val="24"/>
        </w:rPr>
      </w:pPr>
      <w:ins w:id="279" w:author="Лысенко Константин Владимирович" w:date="2017-04-19T13:26:00Z">
        <w:r>
          <w:rPr>
            <w:sz w:val="24"/>
            <w:szCs w:val="24"/>
          </w:rPr>
          <w:lastRenderedPageBreak/>
          <w:t>дата проведения собрания;</w:t>
        </w:r>
      </w:ins>
    </w:p>
    <w:p w:rsidR="00F840A7" w:rsidRDefault="00F840A7" w:rsidP="00F840A7">
      <w:pPr>
        <w:pStyle w:val="ConsPlusNormal"/>
        <w:ind w:firstLine="540"/>
        <w:jc w:val="both"/>
        <w:rPr>
          <w:ins w:id="280" w:author="Лысенко Константин Владимирович" w:date="2017-04-19T13:26:00Z"/>
          <w:sz w:val="24"/>
          <w:szCs w:val="24"/>
        </w:rPr>
      </w:pPr>
      <w:ins w:id="281" w:author="Лысенко Константин Владимирович" w:date="2017-04-19T13:26:00Z">
        <w:r w:rsidRPr="007479BC">
          <w:rPr>
            <w:sz w:val="24"/>
            <w:szCs w:val="24"/>
          </w:rPr>
          <w:t>дата составления списка лиц, имеющих право на участие в общем собрании акционеров;</w:t>
        </w:r>
      </w:ins>
    </w:p>
    <w:p w:rsidR="00F840A7" w:rsidRDefault="00F840A7" w:rsidP="00F840A7">
      <w:pPr>
        <w:pStyle w:val="ConsPlusNormal"/>
        <w:ind w:firstLine="540"/>
        <w:jc w:val="both"/>
        <w:rPr>
          <w:ins w:id="282" w:author="Лысенко Константин Владимирович" w:date="2017-04-19T13:26:00Z"/>
          <w:sz w:val="24"/>
          <w:szCs w:val="24"/>
        </w:rPr>
      </w:pPr>
      <w:ins w:id="283" w:author="Лысенко Константин Владимирович" w:date="2017-04-19T13:26:00Z">
        <w:r>
          <w:rPr>
            <w:sz w:val="24"/>
            <w:szCs w:val="24"/>
          </w:rPr>
          <w:t xml:space="preserve">идентификационные признаки ценных бумаг, имеющих право голоса на общем собрании акционеров, повестка дня которого содержит </w:t>
        </w:r>
        <w:r w:rsidRPr="00916A91">
          <w:rPr>
            <w:sz w:val="24"/>
            <w:szCs w:val="24"/>
          </w:rPr>
          <w:t>вопрос</w:t>
        </w:r>
        <w:r>
          <w:rPr>
            <w:sz w:val="24"/>
            <w:szCs w:val="24"/>
          </w:rPr>
          <w:t>,</w:t>
        </w:r>
        <w:r w:rsidRPr="00916A91">
          <w:rPr>
            <w:sz w:val="24"/>
            <w:szCs w:val="24"/>
          </w:rPr>
          <w:t xml:space="preserve"> </w:t>
        </w:r>
        <w:r>
          <w:rPr>
            <w:sz w:val="24"/>
            <w:szCs w:val="24"/>
          </w:rPr>
          <w:t>процедура голосования п</w:t>
        </w:r>
        <w:r w:rsidRPr="00916A91">
          <w:rPr>
            <w:sz w:val="24"/>
            <w:szCs w:val="24"/>
          </w:rPr>
          <w:t xml:space="preserve">о </w:t>
        </w:r>
        <w:r>
          <w:rPr>
            <w:sz w:val="24"/>
            <w:szCs w:val="24"/>
          </w:rPr>
          <w:t xml:space="preserve">которому может повлечь возникновение прав акционеров - </w:t>
        </w:r>
        <w:r w:rsidRPr="00576443">
          <w:rPr>
            <w:sz w:val="24"/>
            <w:szCs w:val="24"/>
          </w:rPr>
          <w:t>владельцев акций</w:t>
        </w:r>
        <w:r>
          <w:rPr>
            <w:sz w:val="24"/>
            <w:szCs w:val="24"/>
          </w:rPr>
          <w:t xml:space="preserve"> определенных категорий (типов) - </w:t>
        </w:r>
        <w:r w:rsidRPr="00576443">
          <w:rPr>
            <w:sz w:val="24"/>
            <w:szCs w:val="24"/>
          </w:rPr>
          <w:t>продать эмитенту или  требовать выкупа эмитентом принадлежащих им акций;</w:t>
        </w:r>
      </w:ins>
    </w:p>
    <w:p w:rsidR="00F840A7" w:rsidRDefault="00F840A7" w:rsidP="00F840A7">
      <w:pPr>
        <w:pStyle w:val="ConsPlusNormal"/>
        <w:ind w:firstLine="540"/>
        <w:jc w:val="both"/>
        <w:rPr>
          <w:ins w:id="284" w:author="Лысенко Константин Владимирович" w:date="2017-04-19T13:26:00Z"/>
          <w:sz w:val="24"/>
          <w:szCs w:val="24"/>
        </w:rPr>
      </w:pPr>
      <w:ins w:id="285" w:author="Лысенко Константин Владимирович" w:date="2017-04-19T13:26:00Z">
        <w:r>
          <w:rPr>
            <w:sz w:val="24"/>
            <w:szCs w:val="24"/>
          </w:rPr>
          <w:t>номе</w:t>
        </w:r>
        <w:proofErr w:type="gramStart"/>
        <w:r>
          <w:rPr>
            <w:sz w:val="24"/>
            <w:szCs w:val="24"/>
          </w:rPr>
          <w:t>р(</w:t>
        </w:r>
        <w:proofErr w:type="gramEnd"/>
        <w:r>
          <w:rPr>
            <w:sz w:val="24"/>
            <w:szCs w:val="24"/>
          </w:rPr>
          <w:t>-а) и формулировка(-и) вопроса(-</w:t>
        </w:r>
        <w:proofErr w:type="spellStart"/>
        <w:r>
          <w:rPr>
            <w:sz w:val="24"/>
            <w:szCs w:val="24"/>
          </w:rPr>
          <w:t>ов</w:t>
        </w:r>
        <w:proofErr w:type="spellEnd"/>
        <w:r>
          <w:rPr>
            <w:sz w:val="24"/>
            <w:szCs w:val="24"/>
          </w:rPr>
          <w:t xml:space="preserve">) повестки дня общего собрания акционеров, голосование по которому(-ым) может(-гут) повлечь возникновение прав акционеров - </w:t>
        </w:r>
        <w:r w:rsidRPr="00576443">
          <w:rPr>
            <w:sz w:val="24"/>
            <w:szCs w:val="24"/>
          </w:rPr>
          <w:t>владельцев акций</w:t>
        </w:r>
        <w:r>
          <w:rPr>
            <w:sz w:val="24"/>
            <w:szCs w:val="24"/>
          </w:rPr>
          <w:t xml:space="preserve"> определенных категорий (типов) - </w:t>
        </w:r>
        <w:r w:rsidRPr="00576443">
          <w:rPr>
            <w:sz w:val="24"/>
            <w:szCs w:val="24"/>
          </w:rPr>
          <w:t>продать эмитенту или  требовать выкупа эмитентом принадлежащих им акций;</w:t>
        </w:r>
      </w:ins>
    </w:p>
    <w:p w:rsidR="00F840A7" w:rsidRDefault="00F840A7" w:rsidP="00F840A7">
      <w:pPr>
        <w:pStyle w:val="ConsPlusNormal"/>
        <w:ind w:firstLine="540"/>
        <w:jc w:val="both"/>
        <w:rPr>
          <w:ins w:id="286" w:author="Лысенко Константин Владимирович" w:date="2017-04-19T13:26:00Z"/>
          <w:sz w:val="24"/>
          <w:szCs w:val="24"/>
        </w:rPr>
      </w:pPr>
      <w:ins w:id="287" w:author="Лысенко Константин Владимирович" w:date="2017-04-19T13:26:00Z">
        <w:r>
          <w:rPr>
            <w:sz w:val="24"/>
            <w:szCs w:val="24"/>
          </w:rPr>
          <w:t xml:space="preserve">идентификационные признаки ценных бумаг, у владельцев которых в результате процедуры голосования могут возникать права </w:t>
        </w:r>
        <w:r w:rsidRPr="00576443">
          <w:rPr>
            <w:sz w:val="24"/>
            <w:szCs w:val="24"/>
          </w:rPr>
          <w:t>продать эмитенту или  требовать выкупа эмитентом принадлежащих им акций</w:t>
        </w:r>
        <w:r>
          <w:rPr>
            <w:sz w:val="24"/>
            <w:szCs w:val="24"/>
          </w:rPr>
          <w:t>.</w:t>
        </w:r>
      </w:ins>
    </w:p>
    <w:p w:rsidR="00F840A7" w:rsidRPr="00FB0986" w:rsidRDefault="00F840A7" w:rsidP="00F840A7">
      <w:pPr>
        <w:pStyle w:val="ConsPlusNormal"/>
        <w:ind w:firstLine="540"/>
        <w:jc w:val="both"/>
        <w:rPr>
          <w:ins w:id="288" w:author="Лысенко Константин Владимирович" w:date="2017-04-19T13:26:00Z"/>
          <w:sz w:val="24"/>
          <w:szCs w:val="24"/>
        </w:rPr>
      </w:pPr>
      <w:ins w:id="289" w:author="Лысенко Константин Владимирович" w:date="2017-04-19T13:26:00Z">
        <w:r w:rsidRPr="00FB0986">
          <w:rPr>
            <w:sz w:val="24"/>
            <w:szCs w:val="24"/>
          </w:rPr>
          <w:t>дату окончания срока, установленного для предъявления требований акционеров о выкупе э</w:t>
        </w:r>
        <w:r>
          <w:rPr>
            <w:sz w:val="24"/>
            <w:szCs w:val="24"/>
          </w:rPr>
          <w:t>митентом принадлежащих им акций;</w:t>
        </w:r>
      </w:ins>
    </w:p>
    <w:p w:rsidR="00F840A7" w:rsidRDefault="00F840A7" w:rsidP="00F840A7">
      <w:pPr>
        <w:pStyle w:val="ConsPlusNormal"/>
        <w:ind w:firstLine="540"/>
        <w:jc w:val="both"/>
        <w:rPr>
          <w:ins w:id="290" w:author="Лысенко Константин Владимирович" w:date="2017-04-19T13:26:00Z"/>
          <w:sz w:val="24"/>
          <w:szCs w:val="24"/>
        </w:rPr>
      </w:pPr>
      <w:proofErr w:type="gramStart"/>
      <w:ins w:id="291" w:author="Лысенко Константин Владимирович" w:date="2017-04-19T13:26:00Z">
        <w:r w:rsidRPr="00FB0986">
          <w:rPr>
            <w:sz w:val="24"/>
            <w:szCs w:val="24"/>
          </w:rPr>
          <w:t xml:space="preserve">сведения о цене и порядке осуществления выкупа эмитентом акций, которые в соответствии с </w:t>
        </w:r>
        <w:r>
          <w:fldChar w:fldCharType="begin"/>
        </w:r>
        <w:r>
          <w:instrText xml:space="preserve"> HYPERLINK "consultantplus://offline/ref=6D0239717027CE40AE59D507C3374B1DF549C978C4A79637C5E35F0F1DD497C1793246F5BC2931CBg2XDP" </w:instrText>
        </w:r>
        <w:r>
          <w:fldChar w:fldCharType="separate"/>
        </w:r>
        <w:r w:rsidRPr="00B57E34">
          <w:rPr>
            <w:sz w:val="24"/>
            <w:szCs w:val="24"/>
          </w:rPr>
          <w:t>пунктом 2 статьи 76</w:t>
        </w:r>
        <w:r>
          <w:rPr>
            <w:sz w:val="24"/>
            <w:szCs w:val="24"/>
          </w:rPr>
          <w:fldChar w:fldCharType="end"/>
        </w:r>
        <w:r w:rsidRPr="00FB0986">
          <w:rPr>
            <w:sz w:val="24"/>
            <w:szCs w:val="24"/>
          </w:rPr>
          <w:t xml:space="preserve"> Федерального закона "Об акционерных обществах" должны содержаться в сообщении акционерам о проведении общего собрания акционеров, повестка дня которого включает вопросы, голосование по которым может в соответствии с Федеральным </w:t>
        </w:r>
        <w:r>
          <w:fldChar w:fldCharType="begin"/>
        </w:r>
        <w:r>
          <w:instrText xml:space="preserve"> HYPERLINK "consultantplus://offline/ref=6D0239717027CE40AE59D507C3374B1DF549C978C4A79637C5E35F0F1DgDX4P" </w:instrText>
        </w:r>
        <w:r>
          <w:fldChar w:fldCharType="separate"/>
        </w:r>
        <w:r w:rsidRPr="00B57E34">
          <w:rPr>
            <w:sz w:val="24"/>
            <w:szCs w:val="24"/>
          </w:rPr>
          <w:t>законом</w:t>
        </w:r>
        <w:r>
          <w:rPr>
            <w:sz w:val="24"/>
            <w:szCs w:val="24"/>
          </w:rPr>
          <w:fldChar w:fldCharType="end"/>
        </w:r>
        <w:r w:rsidRPr="00FB0986">
          <w:rPr>
            <w:sz w:val="24"/>
            <w:szCs w:val="24"/>
          </w:rPr>
          <w:t xml:space="preserve"> "Об акционерных обществах" повлечь возникновение права т</w:t>
        </w:r>
        <w:r>
          <w:rPr>
            <w:sz w:val="24"/>
            <w:szCs w:val="24"/>
          </w:rPr>
          <w:t>ребовать выкупа эмитентом акций.</w:t>
        </w:r>
        <w:proofErr w:type="gramEnd"/>
      </w:ins>
    </w:p>
    <w:p w:rsidR="00F840A7" w:rsidRPr="00916A91" w:rsidRDefault="00F840A7" w:rsidP="00F840A7">
      <w:pPr>
        <w:pStyle w:val="ConsPlusNormal"/>
        <w:ind w:firstLine="540"/>
        <w:jc w:val="both"/>
        <w:rPr>
          <w:ins w:id="292" w:author="Лысенко Константин Владимирович" w:date="2017-04-19T13:26:00Z"/>
          <w:sz w:val="24"/>
          <w:szCs w:val="24"/>
        </w:rPr>
      </w:pPr>
      <w:ins w:id="293" w:author="Лысенко Константин Владимирович" w:date="2017-04-19T13:26:00Z">
        <w:r>
          <w:rPr>
            <w:sz w:val="24"/>
            <w:szCs w:val="24"/>
          </w:rPr>
          <w:t xml:space="preserve">7.3. </w:t>
        </w:r>
        <w:proofErr w:type="gramStart"/>
        <w:r w:rsidRPr="00FB0986">
          <w:rPr>
            <w:sz w:val="24"/>
            <w:szCs w:val="24"/>
          </w:rPr>
          <w:t xml:space="preserve">Эмитент предоставляет центральному депозитарию информацию о </w:t>
        </w:r>
        <w:r w:rsidRPr="00916A91">
          <w:rPr>
            <w:sz w:val="24"/>
            <w:szCs w:val="24"/>
          </w:rPr>
          <w:t xml:space="preserve">включении в повестку дня </w:t>
        </w:r>
        <w:r>
          <w:rPr>
            <w:sz w:val="24"/>
            <w:szCs w:val="24"/>
          </w:rPr>
          <w:t xml:space="preserve">общего </w:t>
        </w:r>
        <w:r w:rsidRPr="00916A91">
          <w:rPr>
            <w:sz w:val="24"/>
            <w:szCs w:val="24"/>
          </w:rPr>
          <w:t xml:space="preserve">собрания </w:t>
        </w:r>
        <w:r>
          <w:rPr>
            <w:sz w:val="24"/>
            <w:szCs w:val="24"/>
          </w:rPr>
          <w:t>акционеров вопросов, процедура голосования п</w:t>
        </w:r>
        <w:r w:rsidRPr="00916A91">
          <w:rPr>
            <w:sz w:val="24"/>
            <w:szCs w:val="24"/>
          </w:rPr>
          <w:t xml:space="preserve">о </w:t>
        </w:r>
        <w:r>
          <w:rPr>
            <w:sz w:val="24"/>
            <w:szCs w:val="24"/>
          </w:rPr>
          <w:t xml:space="preserve">которым может повлечь возникновение прав акционеров - </w:t>
        </w:r>
        <w:r w:rsidRPr="00576443">
          <w:rPr>
            <w:sz w:val="24"/>
            <w:szCs w:val="24"/>
          </w:rPr>
          <w:t>владельцев акций</w:t>
        </w:r>
        <w:r>
          <w:rPr>
            <w:sz w:val="24"/>
            <w:szCs w:val="24"/>
          </w:rPr>
          <w:t xml:space="preserve"> определенных категорий (типов) - </w:t>
        </w:r>
        <w:r w:rsidRPr="00576443">
          <w:rPr>
            <w:sz w:val="24"/>
            <w:szCs w:val="24"/>
          </w:rPr>
          <w:t>продать эмитенту или  требовать выкупа эмитентом принадлежащих им акций</w:t>
        </w:r>
        <w:r w:rsidRPr="00FB0986">
          <w:rPr>
            <w:sz w:val="24"/>
            <w:szCs w:val="24"/>
          </w:rPr>
          <w:t xml:space="preserve"> в срок </w:t>
        </w:r>
        <w:r w:rsidRPr="00916A91">
          <w:rPr>
            <w:sz w:val="24"/>
            <w:szCs w:val="24"/>
          </w:rPr>
          <w:t xml:space="preserve">в срок не позднее одного дня с момента наступления существенного факта </w:t>
        </w:r>
        <w:r>
          <w:rPr>
            <w:sz w:val="24"/>
            <w:szCs w:val="24"/>
          </w:rPr>
          <w:t xml:space="preserve">об отдельных решениях, принятых советом директоров (наблюдательным советом) эмитентом </w:t>
        </w:r>
        <w:r w:rsidRPr="00916A91">
          <w:rPr>
            <w:sz w:val="24"/>
            <w:szCs w:val="24"/>
          </w:rPr>
          <w:t>в</w:t>
        </w:r>
        <w:proofErr w:type="gramEnd"/>
        <w:r w:rsidRPr="00916A91">
          <w:rPr>
            <w:sz w:val="24"/>
            <w:szCs w:val="24"/>
          </w:rPr>
          <w:t xml:space="preserve"> </w:t>
        </w:r>
        <w:proofErr w:type="gramStart"/>
        <w:r w:rsidRPr="00916A91">
          <w:rPr>
            <w:sz w:val="24"/>
            <w:szCs w:val="24"/>
          </w:rPr>
          <w:t>соответствии</w:t>
        </w:r>
        <w:proofErr w:type="gramEnd"/>
        <w:r w:rsidRPr="00916A91">
          <w:rPr>
            <w:sz w:val="24"/>
            <w:szCs w:val="24"/>
          </w:rPr>
          <w:t xml:space="preserve"> с </w:t>
        </w:r>
        <w:r w:rsidRPr="00916A91">
          <w:rPr>
            <w:sz w:val="24"/>
            <w:szCs w:val="24"/>
          </w:rPr>
          <w:fldChar w:fldCharType="begin"/>
        </w:r>
        <w:r w:rsidRPr="00916A91">
          <w:rPr>
            <w:sz w:val="24"/>
            <w:szCs w:val="24"/>
          </w:rPr>
          <w:instrText xml:space="preserve"> HYPERLINK "consultantplus://offline/ref=6D0239717027CE40AE59D507C3374B1DF549C475CDA69637C5E35F0F1DD497C1793246F5BC2931CAg2XDP" </w:instrText>
        </w:r>
        <w:r w:rsidRPr="00916A91">
          <w:rPr>
            <w:sz w:val="24"/>
            <w:szCs w:val="24"/>
          </w:rPr>
          <w:fldChar w:fldCharType="separate"/>
        </w:r>
        <w:r w:rsidRPr="00916A91">
          <w:rPr>
            <w:color w:val="0000FF"/>
            <w:sz w:val="24"/>
            <w:szCs w:val="24"/>
          </w:rPr>
          <w:t>пунктом 1</w:t>
        </w:r>
        <w:r>
          <w:rPr>
            <w:color w:val="0000FF"/>
            <w:sz w:val="24"/>
            <w:szCs w:val="24"/>
          </w:rPr>
          <w:t>5</w:t>
        </w:r>
        <w:del w:id="294" w:author="Лысенко Константин Владимирович" w:date="2017-04-12T15:43:00Z">
          <w:r w:rsidRPr="00916A91" w:rsidDel="00D46541">
            <w:rPr>
              <w:color w:val="0000FF"/>
              <w:sz w:val="24"/>
              <w:szCs w:val="24"/>
            </w:rPr>
            <w:delText>4</w:delText>
          </w:r>
        </w:del>
        <w:r w:rsidRPr="00916A91">
          <w:rPr>
            <w:color w:val="0000FF"/>
            <w:sz w:val="24"/>
            <w:szCs w:val="24"/>
          </w:rPr>
          <w:t>.1</w:t>
        </w:r>
        <w:r w:rsidRPr="00916A91">
          <w:rPr>
            <w:color w:val="0000FF"/>
            <w:sz w:val="24"/>
            <w:szCs w:val="24"/>
          </w:rPr>
          <w:fldChar w:fldCharType="end"/>
        </w:r>
        <w:r w:rsidRPr="00916A91">
          <w:rPr>
            <w:sz w:val="24"/>
            <w:szCs w:val="24"/>
          </w:rPr>
          <w:t xml:space="preserve"> Положения Банка России от 30 декабря 2014 года N 454-П.</w:t>
        </w:r>
      </w:ins>
    </w:p>
    <w:p w:rsidR="00130E52" w:rsidRPr="00FB0986" w:rsidRDefault="00130E52">
      <w:pPr>
        <w:pStyle w:val="ConsPlusNormal"/>
        <w:ind w:firstLine="540"/>
        <w:jc w:val="both"/>
        <w:rPr>
          <w:sz w:val="24"/>
          <w:szCs w:val="24"/>
        </w:rPr>
      </w:pPr>
      <w:r w:rsidRPr="00FB0986">
        <w:rPr>
          <w:sz w:val="24"/>
          <w:szCs w:val="24"/>
        </w:rPr>
        <w:t>7.</w:t>
      </w:r>
      <w:ins w:id="295" w:author="Козырева Оксана Витальевна" w:date="2017-03-24T13:05:00Z">
        <w:r w:rsidR="003A2776">
          <w:rPr>
            <w:sz w:val="24"/>
            <w:szCs w:val="24"/>
          </w:rPr>
          <w:t>4</w:t>
        </w:r>
      </w:ins>
      <w:del w:id="296" w:author="Козырева Оксана Витальевна" w:date="2017-03-24T13:05:00Z">
        <w:r w:rsidRPr="00FB0986" w:rsidDel="003A2776">
          <w:rPr>
            <w:sz w:val="24"/>
            <w:szCs w:val="24"/>
          </w:rPr>
          <w:delText>2</w:delText>
        </w:r>
      </w:del>
      <w:r w:rsidRPr="00FB0986">
        <w:rPr>
          <w:sz w:val="24"/>
          <w:szCs w:val="24"/>
        </w:rPr>
        <w:t>. Предоставляемая центральному депозитарию информация эмитента о возникновен</w:t>
      </w:r>
      <w:proofErr w:type="gramStart"/>
      <w:r w:rsidRPr="00FB0986">
        <w:rPr>
          <w:sz w:val="24"/>
          <w:szCs w:val="24"/>
        </w:rPr>
        <w:t>ии у а</w:t>
      </w:r>
      <w:proofErr w:type="gramEnd"/>
      <w:r w:rsidRPr="00FB0986">
        <w:rPr>
          <w:sz w:val="24"/>
          <w:szCs w:val="24"/>
        </w:rPr>
        <w:t>кционеров - владельцев акций определенных категорий (типов) права продать эмитенту принадлежащие им акции должна содержать:</w:t>
      </w:r>
    </w:p>
    <w:p w:rsidR="00130E52" w:rsidRPr="00FB0986" w:rsidRDefault="00130E52">
      <w:pPr>
        <w:pStyle w:val="ConsPlusNormal"/>
        <w:ind w:firstLine="540"/>
        <w:jc w:val="both"/>
        <w:rPr>
          <w:sz w:val="24"/>
          <w:szCs w:val="24"/>
        </w:rPr>
      </w:pPr>
      <w:r w:rsidRPr="00FB0986">
        <w:rPr>
          <w:sz w:val="24"/>
          <w:szCs w:val="24"/>
        </w:rPr>
        <w:t>идентификационные признаки приобретаемых эмитентом акций;</w:t>
      </w:r>
    </w:p>
    <w:p w:rsidR="00130E52" w:rsidRPr="00FB0986" w:rsidRDefault="00130E52">
      <w:pPr>
        <w:pStyle w:val="ConsPlusNormal"/>
        <w:ind w:firstLine="540"/>
        <w:jc w:val="both"/>
        <w:rPr>
          <w:sz w:val="24"/>
          <w:szCs w:val="24"/>
        </w:rPr>
      </w:pPr>
      <w:r w:rsidRPr="00FB0986">
        <w:rPr>
          <w:sz w:val="24"/>
          <w:szCs w:val="24"/>
        </w:rPr>
        <w:t xml:space="preserve">сведения, которые в соответствии с </w:t>
      </w:r>
      <w:hyperlink r:id="rId40" w:history="1">
        <w:r w:rsidRPr="00FB0986">
          <w:rPr>
            <w:color w:val="0000FF"/>
            <w:sz w:val="24"/>
            <w:szCs w:val="24"/>
          </w:rPr>
          <w:t>пунктом 5 статьи 72</w:t>
        </w:r>
      </w:hyperlink>
      <w:r w:rsidRPr="00FB0986">
        <w:rPr>
          <w:sz w:val="24"/>
          <w:szCs w:val="24"/>
        </w:rPr>
        <w:t xml:space="preserve"> Федерального закона "Об акционерных обществах" должны содержаться в уведомлении о приобретении эмитентом размещенных им акций определенных категорий (типов);</w:t>
      </w:r>
    </w:p>
    <w:p w:rsidR="00130E52" w:rsidRPr="00FB0986" w:rsidRDefault="00130E52">
      <w:pPr>
        <w:pStyle w:val="ConsPlusNormal"/>
        <w:ind w:firstLine="540"/>
        <w:jc w:val="both"/>
        <w:rPr>
          <w:ins w:id="297" w:author="Лысенко Константин Владимирович" w:date="2016-11-22T13:44:00Z"/>
          <w:sz w:val="24"/>
          <w:szCs w:val="24"/>
        </w:rPr>
      </w:pPr>
      <w:r w:rsidRPr="00FB0986">
        <w:rPr>
          <w:sz w:val="24"/>
          <w:szCs w:val="24"/>
        </w:rPr>
        <w:t>наименование органа управления эмитента, принявшего решение о приобретении эмитентом размещенных им акций определенных категорий (типов), дату принятия указанного решения, дату составления и номер протокола собрания (заседания) органа управления эмитента, на котором принято указанное решение.</w:t>
      </w:r>
    </w:p>
    <w:p w:rsidR="00130E52" w:rsidRPr="00FB0986" w:rsidRDefault="00130E52">
      <w:pPr>
        <w:pStyle w:val="ConsPlusNormal"/>
        <w:ind w:firstLine="540"/>
        <w:jc w:val="both"/>
        <w:rPr>
          <w:sz w:val="24"/>
          <w:szCs w:val="24"/>
        </w:rPr>
      </w:pPr>
      <w:r w:rsidRPr="00FB0986">
        <w:rPr>
          <w:sz w:val="24"/>
          <w:szCs w:val="24"/>
        </w:rPr>
        <w:t>7.</w:t>
      </w:r>
      <w:del w:id="298" w:author="Лысенко Константин Владимирович" w:date="2017-04-19T13:27:00Z">
        <w:r w:rsidRPr="00FB0986" w:rsidDel="00F840A7">
          <w:rPr>
            <w:sz w:val="24"/>
            <w:szCs w:val="24"/>
          </w:rPr>
          <w:delText>3</w:delText>
        </w:r>
      </w:del>
      <w:ins w:id="299" w:author="Лысенко Константин Владимирович" w:date="2017-04-19T13:27:00Z">
        <w:r w:rsidR="00F840A7">
          <w:rPr>
            <w:sz w:val="24"/>
            <w:szCs w:val="24"/>
          </w:rPr>
          <w:t>5</w:t>
        </w:r>
      </w:ins>
      <w:r w:rsidRPr="00FB0986">
        <w:rPr>
          <w:sz w:val="24"/>
          <w:szCs w:val="24"/>
        </w:rPr>
        <w:t xml:space="preserve">. </w:t>
      </w:r>
      <w:proofErr w:type="gramStart"/>
      <w:r w:rsidRPr="00FB0986">
        <w:rPr>
          <w:sz w:val="24"/>
          <w:szCs w:val="24"/>
        </w:rPr>
        <w:t xml:space="preserve">Эмитент предоставляет центральному депозитарию информацию о </w:t>
      </w:r>
      <w:ins w:id="300" w:author="Лысенко Константин Владимирович" w:date="2017-04-19T13:26:00Z">
        <w:r w:rsidR="00F840A7">
          <w:rPr>
            <w:sz w:val="24"/>
            <w:szCs w:val="24"/>
          </w:rPr>
          <w:t>возможности возникновения</w:t>
        </w:r>
      </w:ins>
      <w:ins w:id="301" w:author="Кругликова Ольга Анатольевна" w:date="2017-03-24T18:57:00Z">
        <w:r w:rsidR="002F10C9">
          <w:rPr>
            <w:sz w:val="24"/>
            <w:szCs w:val="24"/>
          </w:rPr>
          <w:t xml:space="preserve"> </w:t>
        </w:r>
      </w:ins>
      <w:r w:rsidRPr="00FB0986">
        <w:rPr>
          <w:sz w:val="24"/>
          <w:szCs w:val="24"/>
        </w:rPr>
        <w:t xml:space="preserve">у акционеров - владельцев акций определенных категорий (типов) права продать эмитенту принадлежащие им акции в срок не ранее даты принятия уполномоченным органом управления эмитента решения о приобретении эмитентом размещенных им акций определенных категорий (типов) и не позднее срока, до которого в соответствии с </w:t>
      </w:r>
      <w:hyperlink r:id="rId41" w:history="1">
        <w:r w:rsidRPr="00FB0986">
          <w:rPr>
            <w:color w:val="0000FF"/>
            <w:sz w:val="24"/>
            <w:szCs w:val="24"/>
          </w:rPr>
          <w:t>пунктом 5 статьи 72</w:t>
        </w:r>
      </w:hyperlink>
      <w:r w:rsidRPr="00FB0986">
        <w:rPr>
          <w:sz w:val="24"/>
          <w:szCs w:val="24"/>
        </w:rPr>
        <w:t xml:space="preserve"> Федерального закона "Об акционерных обществах" акционеры</w:t>
      </w:r>
      <w:proofErr w:type="gramEnd"/>
      <w:r w:rsidRPr="00FB0986">
        <w:rPr>
          <w:sz w:val="24"/>
          <w:szCs w:val="24"/>
        </w:rPr>
        <w:t xml:space="preserve"> - владельцы акций определенных категорий (типов) должны быть уведомлены о приобретении эмитентом принадлежащих им акций.</w:t>
      </w:r>
    </w:p>
    <w:p w:rsidR="00130E52" w:rsidRPr="00FB0986" w:rsidRDefault="00130E52">
      <w:pPr>
        <w:pStyle w:val="ConsPlusNormal"/>
        <w:ind w:firstLine="540"/>
        <w:jc w:val="both"/>
        <w:rPr>
          <w:sz w:val="24"/>
          <w:szCs w:val="24"/>
        </w:rPr>
      </w:pPr>
      <w:r w:rsidRPr="00FB0986">
        <w:rPr>
          <w:sz w:val="24"/>
          <w:szCs w:val="24"/>
        </w:rPr>
        <w:t>7.</w:t>
      </w:r>
      <w:ins w:id="302" w:author="Лысенко Константин Владимирович" w:date="2017-04-19T13:26:00Z">
        <w:r w:rsidR="00F840A7">
          <w:rPr>
            <w:sz w:val="24"/>
            <w:szCs w:val="24"/>
          </w:rPr>
          <w:t>6</w:t>
        </w:r>
      </w:ins>
      <w:del w:id="303" w:author="Лысенко Константин Владимирович" w:date="2017-04-19T13:26:00Z">
        <w:r w:rsidRPr="00FB0986" w:rsidDel="00F840A7">
          <w:rPr>
            <w:sz w:val="24"/>
            <w:szCs w:val="24"/>
          </w:rPr>
          <w:delText>4</w:delText>
        </w:r>
      </w:del>
      <w:r w:rsidRPr="00FB0986">
        <w:rPr>
          <w:sz w:val="24"/>
          <w:szCs w:val="24"/>
        </w:rPr>
        <w:t xml:space="preserve">. Предоставляемая центральному депозитарию информация эмитента о </w:t>
      </w:r>
      <w:ins w:id="304" w:author="Лысенко Константин Владимирович" w:date="2017-04-19T13:27:00Z">
        <w:r w:rsidR="00F840A7">
          <w:rPr>
            <w:sz w:val="24"/>
            <w:szCs w:val="24"/>
          </w:rPr>
          <w:t xml:space="preserve">возможности возникновения </w:t>
        </w:r>
      </w:ins>
      <w:r w:rsidRPr="00FB0986">
        <w:rPr>
          <w:sz w:val="24"/>
          <w:szCs w:val="24"/>
        </w:rPr>
        <w:t>у акционеров - владельцев акций определенных категорий (типов) права требовать выкупа эмитентом принадлежащих им акций должна содержать:</w:t>
      </w:r>
    </w:p>
    <w:p w:rsidR="00130E52" w:rsidRPr="00FB0986" w:rsidRDefault="00130E52">
      <w:pPr>
        <w:pStyle w:val="ConsPlusNormal"/>
        <w:ind w:firstLine="540"/>
        <w:jc w:val="both"/>
        <w:rPr>
          <w:sz w:val="24"/>
          <w:szCs w:val="24"/>
        </w:rPr>
      </w:pPr>
      <w:r w:rsidRPr="00FB0986">
        <w:rPr>
          <w:sz w:val="24"/>
          <w:szCs w:val="24"/>
        </w:rPr>
        <w:t>идентификационные признаки выкупаемых эмитентом акций;</w:t>
      </w:r>
    </w:p>
    <w:p w:rsidR="00130E52" w:rsidRPr="00FB0986" w:rsidRDefault="00130E52">
      <w:pPr>
        <w:pStyle w:val="ConsPlusNormal"/>
        <w:ind w:firstLine="540"/>
        <w:jc w:val="both"/>
        <w:rPr>
          <w:sz w:val="24"/>
          <w:szCs w:val="24"/>
        </w:rPr>
      </w:pPr>
      <w:proofErr w:type="gramStart"/>
      <w:r w:rsidRPr="00FB0986">
        <w:rPr>
          <w:sz w:val="24"/>
          <w:szCs w:val="24"/>
        </w:rPr>
        <w:t xml:space="preserve">сведения о цене и порядке осуществления выкупа эмитентом акций, которые в соответствии с </w:t>
      </w:r>
      <w:hyperlink r:id="rId42" w:history="1">
        <w:r w:rsidRPr="00FB0986">
          <w:rPr>
            <w:color w:val="0000FF"/>
            <w:sz w:val="24"/>
            <w:szCs w:val="24"/>
          </w:rPr>
          <w:t>пунктом 2 статьи 76</w:t>
        </w:r>
      </w:hyperlink>
      <w:r w:rsidRPr="00FB0986">
        <w:rPr>
          <w:sz w:val="24"/>
          <w:szCs w:val="24"/>
        </w:rPr>
        <w:t xml:space="preserve"> Федерального закона "Об акционерных обществах" должны содержаться в </w:t>
      </w:r>
      <w:r w:rsidRPr="00FB0986">
        <w:rPr>
          <w:sz w:val="24"/>
          <w:szCs w:val="24"/>
        </w:rPr>
        <w:lastRenderedPageBreak/>
        <w:t xml:space="preserve">сообщении акционерам о проведении общего собрания акционеров, повестка дня которого включает вопросы, голосование по которым может в соответствии с Федеральным </w:t>
      </w:r>
      <w:hyperlink r:id="rId43" w:history="1">
        <w:r w:rsidRPr="00FB0986">
          <w:rPr>
            <w:color w:val="0000FF"/>
            <w:sz w:val="24"/>
            <w:szCs w:val="24"/>
          </w:rPr>
          <w:t>законом</w:t>
        </w:r>
      </w:hyperlink>
      <w:r w:rsidRPr="00FB0986">
        <w:rPr>
          <w:sz w:val="24"/>
          <w:szCs w:val="24"/>
        </w:rPr>
        <w:t xml:space="preserve"> "Об акционерных обществах" повлечь возникновение права требовать выкупа эмитентом акций;</w:t>
      </w:r>
      <w:proofErr w:type="gramEnd"/>
    </w:p>
    <w:p w:rsidR="00130E52" w:rsidRPr="00FB0986" w:rsidRDefault="00130E52">
      <w:pPr>
        <w:pStyle w:val="ConsPlusNormal"/>
        <w:ind w:firstLine="540"/>
        <w:jc w:val="both"/>
        <w:rPr>
          <w:sz w:val="24"/>
          <w:szCs w:val="24"/>
        </w:rPr>
      </w:pPr>
      <w:r w:rsidRPr="00FB0986">
        <w:rPr>
          <w:sz w:val="24"/>
          <w:szCs w:val="24"/>
        </w:rPr>
        <w:t xml:space="preserve">вопросы повестки дня общего собрания акционеров, голосование по которым в соответствии с Федеральным </w:t>
      </w:r>
      <w:hyperlink r:id="rId44" w:history="1">
        <w:r w:rsidRPr="00FB0986">
          <w:rPr>
            <w:color w:val="0000FF"/>
            <w:sz w:val="24"/>
            <w:szCs w:val="24"/>
          </w:rPr>
          <w:t>законом</w:t>
        </w:r>
      </w:hyperlink>
      <w:r w:rsidRPr="00FB0986">
        <w:rPr>
          <w:sz w:val="24"/>
          <w:szCs w:val="24"/>
        </w:rPr>
        <w:t xml:space="preserve"> "Об акционерных обществах" повлекло возникновение права требовать выкупа эмитентом акций;</w:t>
      </w:r>
    </w:p>
    <w:p w:rsidR="00130E52" w:rsidRPr="00FB0986" w:rsidRDefault="00130E52">
      <w:pPr>
        <w:pStyle w:val="ConsPlusNormal"/>
        <w:ind w:firstLine="540"/>
        <w:jc w:val="both"/>
        <w:rPr>
          <w:sz w:val="24"/>
          <w:szCs w:val="24"/>
        </w:rPr>
      </w:pPr>
      <w:r w:rsidRPr="00FB0986">
        <w:rPr>
          <w:sz w:val="24"/>
          <w:szCs w:val="24"/>
        </w:rPr>
        <w:t xml:space="preserve">дату проведения, дату составления и номер протокола общего собрания акционеров, принявшего решения по вопросам, голосование по которым в соответствии с Федеральным </w:t>
      </w:r>
      <w:hyperlink r:id="rId45" w:history="1">
        <w:r w:rsidRPr="00FB0986">
          <w:rPr>
            <w:color w:val="0000FF"/>
            <w:sz w:val="24"/>
            <w:szCs w:val="24"/>
          </w:rPr>
          <w:t>законом</w:t>
        </w:r>
      </w:hyperlink>
      <w:r w:rsidRPr="00FB0986">
        <w:rPr>
          <w:sz w:val="24"/>
          <w:szCs w:val="24"/>
        </w:rPr>
        <w:t xml:space="preserve"> "Об акционерных обществах" повлекло возникновение права требовать выкупа эмитентом акций;</w:t>
      </w:r>
    </w:p>
    <w:p w:rsidR="00130E52" w:rsidRPr="00FB0986" w:rsidRDefault="00130E52">
      <w:pPr>
        <w:pStyle w:val="ConsPlusNormal"/>
        <w:ind w:firstLine="540"/>
        <w:jc w:val="both"/>
        <w:rPr>
          <w:ins w:id="305" w:author="Лысенко Константин Владимирович" w:date="2016-11-30T15:51:00Z"/>
          <w:sz w:val="24"/>
          <w:szCs w:val="24"/>
        </w:rPr>
      </w:pPr>
      <w:r w:rsidRPr="00FB0986">
        <w:rPr>
          <w:sz w:val="24"/>
          <w:szCs w:val="24"/>
        </w:rPr>
        <w:t>дату окончания срока, установленного для предъявления требований акционеров о выкупе эмитентом принадлежащих им акций.</w:t>
      </w:r>
    </w:p>
    <w:p w:rsidR="00130E52" w:rsidRPr="00FB0986" w:rsidRDefault="00130E52">
      <w:pPr>
        <w:pStyle w:val="ConsPlusNormal"/>
        <w:ind w:firstLine="540"/>
        <w:jc w:val="both"/>
        <w:rPr>
          <w:sz w:val="24"/>
          <w:szCs w:val="24"/>
        </w:rPr>
      </w:pPr>
      <w:r w:rsidRPr="00FB0986">
        <w:rPr>
          <w:sz w:val="24"/>
          <w:szCs w:val="24"/>
        </w:rPr>
        <w:t>7.</w:t>
      </w:r>
      <w:del w:id="306" w:author="Лысенко Константин Владимирович" w:date="2017-04-19T13:50:00Z">
        <w:r w:rsidRPr="00FB0986" w:rsidDel="003535FC">
          <w:rPr>
            <w:sz w:val="24"/>
            <w:szCs w:val="24"/>
          </w:rPr>
          <w:delText>5</w:delText>
        </w:r>
      </w:del>
      <w:ins w:id="307" w:author="Лысенко Константин Владимирович" w:date="2017-04-19T13:50:00Z">
        <w:r w:rsidR="003535FC" w:rsidRPr="00520E36">
          <w:rPr>
            <w:sz w:val="24"/>
            <w:szCs w:val="24"/>
          </w:rPr>
          <w:t>7</w:t>
        </w:r>
      </w:ins>
      <w:r w:rsidRPr="00FB0986">
        <w:rPr>
          <w:sz w:val="24"/>
          <w:szCs w:val="24"/>
        </w:rPr>
        <w:t xml:space="preserve">. </w:t>
      </w:r>
      <w:proofErr w:type="gramStart"/>
      <w:r w:rsidRPr="00FB0986">
        <w:rPr>
          <w:sz w:val="24"/>
          <w:szCs w:val="24"/>
        </w:rPr>
        <w:t xml:space="preserve">Эмитент предоставляет центральному депозитарию информацию о </w:t>
      </w:r>
      <w:del w:id="308" w:author="Кругликова Ольга Анатольевна" w:date="2017-03-24T18:56:00Z">
        <w:r w:rsidRPr="00FB0986" w:rsidDel="002F10C9">
          <w:rPr>
            <w:sz w:val="24"/>
            <w:szCs w:val="24"/>
          </w:rPr>
          <w:delText xml:space="preserve">возникновении </w:delText>
        </w:r>
      </w:del>
      <w:ins w:id="309" w:author="Кругликова Ольга Анатольевна" w:date="2017-03-24T18:56:00Z">
        <w:r w:rsidR="002F10C9">
          <w:rPr>
            <w:sz w:val="24"/>
            <w:szCs w:val="24"/>
          </w:rPr>
          <w:t>возможности</w:t>
        </w:r>
        <w:r w:rsidR="002F10C9" w:rsidRPr="00FB0986">
          <w:rPr>
            <w:sz w:val="24"/>
            <w:szCs w:val="24"/>
          </w:rPr>
          <w:t xml:space="preserve"> </w:t>
        </w:r>
      </w:ins>
      <w:r w:rsidRPr="00FB0986">
        <w:rPr>
          <w:sz w:val="24"/>
          <w:szCs w:val="24"/>
        </w:rPr>
        <w:t xml:space="preserve">у акционеров - владельцев акций определенных категорий (типов) права требовать выкупа эмитентом принадлежащих им акций в срок не позднее одного дня со дня составления протокола (дня истечения срока, установленного законодательством Российской Федерации для составления протокола) общего собрания акционеров, принявшего решения по вопросам, голосование по которым в соответствии с Федеральным </w:t>
      </w:r>
      <w:hyperlink r:id="rId46" w:history="1">
        <w:r w:rsidRPr="00FB0986">
          <w:rPr>
            <w:color w:val="0000FF"/>
            <w:sz w:val="24"/>
            <w:szCs w:val="24"/>
          </w:rPr>
          <w:t>законом</w:t>
        </w:r>
      </w:hyperlink>
      <w:r w:rsidRPr="00FB0986">
        <w:rPr>
          <w:sz w:val="24"/>
          <w:szCs w:val="24"/>
        </w:rPr>
        <w:t xml:space="preserve"> "Об акционерных обществах" повлекло</w:t>
      </w:r>
      <w:proofErr w:type="gramEnd"/>
      <w:r w:rsidRPr="00FB0986">
        <w:rPr>
          <w:sz w:val="24"/>
          <w:szCs w:val="24"/>
        </w:rPr>
        <w:t xml:space="preserve"> возникновение права требовать выкупа эмитентом акций.</w:t>
      </w:r>
    </w:p>
    <w:p w:rsidR="00130E52" w:rsidRPr="00FB0986" w:rsidRDefault="00130E52">
      <w:pPr>
        <w:pStyle w:val="ConsPlusNormal"/>
        <w:ind w:firstLine="540"/>
        <w:jc w:val="both"/>
        <w:rPr>
          <w:sz w:val="24"/>
          <w:szCs w:val="24"/>
        </w:rPr>
      </w:pPr>
      <w:r w:rsidRPr="00FB0986">
        <w:rPr>
          <w:sz w:val="24"/>
          <w:szCs w:val="24"/>
        </w:rPr>
        <w:t>7.</w:t>
      </w:r>
      <w:del w:id="310" w:author="Лысенко Константин Владимирович" w:date="2017-04-19T13:50:00Z">
        <w:r w:rsidRPr="00FB0986" w:rsidDel="003535FC">
          <w:rPr>
            <w:sz w:val="24"/>
            <w:szCs w:val="24"/>
          </w:rPr>
          <w:delText>6</w:delText>
        </w:r>
      </w:del>
      <w:ins w:id="311" w:author="Лысенко Константин Владимирович" w:date="2017-04-19T13:50:00Z">
        <w:r w:rsidR="003535FC" w:rsidRPr="00520E36">
          <w:rPr>
            <w:sz w:val="24"/>
            <w:szCs w:val="24"/>
          </w:rPr>
          <w:t>8</w:t>
        </w:r>
      </w:ins>
      <w:r w:rsidRPr="00FB0986">
        <w:rPr>
          <w:sz w:val="24"/>
          <w:szCs w:val="24"/>
        </w:rPr>
        <w:t>. Предоставляемая центральному депозитарию информация эмитента об итогах предъявления акционерами - владельцами акций определенных категорий (типов) заявлений о продаже эмитенту принадлежащих им акций или требований о выкупе эмитентом принадлежащих им акций должна содержать:</w:t>
      </w:r>
    </w:p>
    <w:p w:rsidR="00130E52" w:rsidRPr="00FB0986" w:rsidRDefault="00130E52">
      <w:pPr>
        <w:pStyle w:val="ConsPlusNormal"/>
        <w:ind w:firstLine="540"/>
        <w:jc w:val="both"/>
        <w:rPr>
          <w:sz w:val="24"/>
          <w:szCs w:val="24"/>
        </w:rPr>
      </w:pPr>
      <w:r w:rsidRPr="00FB0986">
        <w:rPr>
          <w:sz w:val="24"/>
          <w:szCs w:val="24"/>
        </w:rPr>
        <w:t>идентификационные признаки приобретаемых или выкупаемых эмитентом акций;</w:t>
      </w:r>
    </w:p>
    <w:p w:rsidR="00130E52" w:rsidRPr="00FB0986" w:rsidRDefault="00130E52">
      <w:pPr>
        <w:pStyle w:val="ConsPlusNormal"/>
        <w:ind w:firstLine="540"/>
        <w:jc w:val="both"/>
        <w:rPr>
          <w:sz w:val="24"/>
          <w:szCs w:val="24"/>
        </w:rPr>
      </w:pPr>
      <w:r w:rsidRPr="00FB0986">
        <w:rPr>
          <w:sz w:val="24"/>
          <w:szCs w:val="24"/>
        </w:rPr>
        <w:t xml:space="preserve">общее количество акций каждой категории (типа), в отношении которых </w:t>
      </w:r>
      <w:del w:id="312" w:author="Лысенко Константин Владимирович" w:date="2016-11-10T13:40:00Z">
        <w:r w:rsidRPr="00FB0986" w:rsidDel="0001346D">
          <w:rPr>
            <w:sz w:val="24"/>
            <w:szCs w:val="24"/>
          </w:rPr>
          <w:delText xml:space="preserve">поступили </w:delText>
        </w:r>
      </w:del>
      <w:commentRangeStart w:id="313"/>
      <w:ins w:id="314" w:author="Кругликова Ольга Анатольевна" w:date="2017-03-20T14:35:00Z">
        <w:r w:rsidR="000F633B">
          <w:rPr>
            <w:sz w:val="24"/>
            <w:szCs w:val="24"/>
          </w:rPr>
          <w:t>эмитентом б</w:t>
        </w:r>
      </w:ins>
      <w:ins w:id="315" w:author="Кругликова Ольга Анатольевна" w:date="2017-03-20T14:36:00Z">
        <w:r w:rsidR="000F633B">
          <w:rPr>
            <w:sz w:val="24"/>
            <w:szCs w:val="24"/>
          </w:rPr>
          <w:t>ы</w:t>
        </w:r>
      </w:ins>
      <w:ins w:id="316" w:author="Кругликова Ольга Анатольевна" w:date="2017-03-20T14:35:00Z">
        <w:r w:rsidR="000F633B">
          <w:rPr>
            <w:sz w:val="24"/>
            <w:szCs w:val="24"/>
          </w:rPr>
          <w:t xml:space="preserve">ли приняты </w:t>
        </w:r>
      </w:ins>
      <w:commentRangeEnd w:id="313"/>
      <w:ins w:id="317" w:author="Лысенко Константин Владимирович" w:date="2016-11-10T13:40:00Z">
        <w:del w:id="318" w:author="Кругликова Ольга Анатольевна" w:date="2017-03-20T14:36:00Z">
          <w:r w:rsidR="0001346D" w:rsidRPr="00FB0986" w:rsidDel="000F633B">
            <w:rPr>
              <w:rStyle w:val="a3"/>
              <w:rFonts w:asciiTheme="minorHAnsi" w:eastAsiaTheme="minorHAnsi" w:hAnsiTheme="minorHAnsi" w:cstheme="minorBidi"/>
              <w:sz w:val="24"/>
              <w:szCs w:val="24"/>
              <w:lang w:eastAsia="en-US"/>
            </w:rPr>
            <w:commentReference w:id="313"/>
          </w:r>
        </w:del>
      </w:ins>
      <w:r w:rsidRPr="00FB0986">
        <w:rPr>
          <w:sz w:val="24"/>
          <w:szCs w:val="24"/>
        </w:rPr>
        <w:t>заявления</w:t>
      </w:r>
      <w:r w:rsidR="0046118D" w:rsidRPr="00FB0986">
        <w:rPr>
          <w:sz w:val="24"/>
          <w:szCs w:val="24"/>
        </w:rPr>
        <w:t xml:space="preserve"> </w:t>
      </w:r>
      <w:r w:rsidRPr="00FB0986">
        <w:rPr>
          <w:sz w:val="24"/>
          <w:szCs w:val="24"/>
        </w:rPr>
        <w:t>об их продаже эмитенту или требования о выкупе эмитентом принадлежащих им акций;</w:t>
      </w:r>
      <w:ins w:id="319" w:author="Терехина Екатерина Александровна" w:date="2017-03-01T19:05:00Z">
        <w:r w:rsidR="0046118D" w:rsidRPr="00FB0986">
          <w:rPr>
            <w:sz w:val="24"/>
            <w:szCs w:val="24"/>
          </w:rPr>
          <w:t xml:space="preserve"> </w:t>
        </w:r>
      </w:ins>
    </w:p>
    <w:p w:rsidR="00130E52" w:rsidRPr="00FB0986" w:rsidRDefault="00130E52">
      <w:pPr>
        <w:pStyle w:val="ConsPlusNormal"/>
        <w:ind w:firstLine="540"/>
        <w:jc w:val="both"/>
        <w:rPr>
          <w:ins w:id="320" w:author="Лысенко Константин Владимирович" w:date="2016-11-10T13:41:00Z"/>
          <w:sz w:val="24"/>
          <w:szCs w:val="24"/>
        </w:rPr>
      </w:pPr>
      <w:commentRangeStart w:id="321"/>
      <w:r w:rsidRPr="00FB0986">
        <w:rPr>
          <w:sz w:val="24"/>
          <w:szCs w:val="24"/>
        </w:rPr>
        <w:t xml:space="preserve">количество акций каждой категории (типа), которое приобретается эмитентом с учетом ограничений, установленных </w:t>
      </w:r>
      <w:hyperlink r:id="rId47" w:history="1">
        <w:r w:rsidRPr="00FB0986">
          <w:rPr>
            <w:color w:val="0000FF"/>
            <w:sz w:val="24"/>
            <w:szCs w:val="24"/>
          </w:rPr>
          <w:t>статьей 72</w:t>
        </w:r>
      </w:hyperlink>
      <w:r w:rsidRPr="00FB0986">
        <w:rPr>
          <w:sz w:val="24"/>
          <w:szCs w:val="24"/>
        </w:rPr>
        <w:t xml:space="preserve"> Федерального закона "Об акционерных обществах", или выкупается эмитентом с учетом ограничений, установленных </w:t>
      </w:r>
      <w:hyperlink r:id="rId48" w:history="1">
        <w:r w:rsidRPr="00FB0986">
          <w:rPr>
            <w:color w:val="0000FF"/>
            <w:sz w:val="24"/>
            <w:szCs w:val="24"/>
          </w:rPr>
          <w:t>статьей 76</w:t>
        </w:r>
      </w:hyperlink>
      <w:r w:rsidRPr="00FB0986">
        <w:rPr>
          <w:sz w:val="24"/>
          <w:szCs w:val="24"/>
        </w:rPr>
        <w:t xml:space="preserve"> Федерального закона "Об акционерных обществах".</w:t>
      </w:r>
      <w:commentRangeEnd w:id="321"/>
      <w:r w:rsidR="0001346D" w:rsidRPr="00FB0986">
        <w:rPr>
          <w:rStyle w:val="a3"/>
          <w:rFonts w:asciiTheme="minorHAnsi" w:eastAsiaTheme="minorHAnsi" w:hAnsiTheme="minorHAnsi" w:cstheme="minorBidi"/>
          <w:sz w:val="24"/>
          <w:szCs w:val="24"/>
          <w:lang w:eastAsia="en-US"/>
        </w:rPr>
        <w:commentReference w:id="321"/>
      </w:r>
    </w:p>
    <w:p w:rsidR="00130E52" w:rsidRPr="00FB0986" w:rsidRDefault="00130E52">
      <w:pPr>
        <w:pStyle w:val="ConsPlusNormal"/>
        <w:ind w:firstLine="540"/>
        <w:jc w:val="both"/>
        <w:rPr>
          <w:sz w:val="24"/>
          <w:szCs w:val="24"/>
        </w:rPr>
      </w:pPr>
      <w:r w:rsidRPr="00FB0986">
        <w:rPr>
          <w:sz w:val="24"/>
          <w:szCs w:val="24"/>
        </w:rPr>
        <w:t>7.</w:t>
      </w:r>
      <w:del w:id="322" w:author="Лысенко Константин Владимирович" w:date="2017-04-19T13:50:00Z">
        <w:r w:rsidRPr="00FB0986" w:rsidDel="003535FC">
          <w:rPr>
            <w:sz w:val="24"/>
            <w:szCs w:val="24"/>
          </w:rPr>
          <w:delText>7</w:delText>
        </w:r>
      </w:del>
      <w:ins w:id="323" w:author="Лысенко Константин Владимирович" w:date="2017-04-19T13:50:00Z">
        <w:r w:rsidR="003535FC" w:rsidRPr="00CF39A0">
          <w:rPr>
            <w:sz w:val="24"/>
            <w:szCs w:val="24"/>
          </w:rPr>
          <w:t>9</w:t>
        </w:r>
      </w:ins>
      <w:r w:rsidRPr="00FB0986">
        <w:rPr>
          <w:sz w:val="24"/>
          <w:szCs w:val="24"/>
        </w:rPr>
        <w:t xml:space="preserve">. </w:t>
      </w:r>
      <w:proofErr w:type="gramStart"/>
      <w:r w:rsidRPr="00FB0986">
        <w:rPr>
          <w:sz w:val="24"/>
          <w:szCs w:val="24"/>
        </w:rPr>
        <w:t>Эмитент предоставляет центральному депозитарию информацию об итогах предъявления акционерами - владельцами акций определенных категорий (типов) заявлений о продаже эмитенту принадлежащих им акций или требований о выкупе эмитентом принадлежащих им акций в срок не позднее одного дня со дня составления протокола (дня истечения срока, установленного законодательством Российской Федерации для составления протокола) заседания (собрания) уполномоченного органа управления эмитента, на котором принято решение об</w:t>
      </w:r>
      <w:proofErr w:type="gramEnd"/>
      <w:r w:rsidRPr="00FB0986">
        <w:rPr>
          <w:sz w:val="24"/>
          <w:szCs w:val="24"/>
        </w:rPr>
        <w:t xml:space="preserve"> </w:t>
      </w:r>
      <w:proofErr w:type="gramStart"/>
      <w:r w:rsidRPr="00FB0986">
        <w:rPr>
          <w:sz w:val="24"/>
          <w:szCs w:val="24"/>
        </w:rPr>
        <w:t>утверждении отчета об итогах предъявления акционерами заявлений о продаже принадлежащих им акций, или требований о выкупе эмитентом принадлежащих им акций, а если указанное решение принято единоличным исполнительным органом эмитента - не позднее одного дня со дня его принятия.</w:t>
      </w:r>
      <w:proofErr w:type="gramEnd"/>
    </w:p>
    <w:p w:rsidR="00130E52" w:rsidRPr="00FB0986" w:rsidDel="004D3C78" w:rsidRDefault="00130E52">
      <w:pPr>
        <w:pStyle w:val="ConsPlusNormal"/>
        <w:ind w:firstLine="540"/>
        <w:jc w:val="both"/>
        <w:rPr>
          <w:del w:id="324" w:author="Кругликова Ольга Анатольевна" w:date="2017-03-10T12:34:00Z"/>
          <w:sz w:val="24"/>
          <w:szCs w:val="24"/>
        </w:rPr>
      </w:pPr>
      <w:del w:id="325" w:author="Кругликова Ольга Анатольевна" w:date="2017-03-10T12:34:00Z">
        <w:r w:rsidRPr="00FB0986" w:rsidDel="004D3C78">
          <w:rPr>
            <w:sz w:val="24"/>
            <w:szCs w:val="24"/>
          </w:rPr>
          <w:delText>7.8. Предоставляемая центральному депозитарию информация эмитента о направлении денежных средств, подлежащих выплате акционерам - владельцам акций определенных категорий (типов) при их приобретении или выкупе эмитентом, должна содержать:</w:delText>
        </w:r>
      </w:del>
    </w:p>
    <w:p w:rsidR="00130E52" w:rsidRPr="00FB0986" w:rsidDel="004D3C78" w:rsidRDefault="00130E52">
      <w:pPr>
        <w:pStyle w:val="ConsPlusNormal"/>
        <w:ind w:firstLine="540"/>
        <w:jc w:val="both"/>
        <w:rPr>
          <w:del w:id="326" w:author="Кругликова Ольга Анатольевна" w:date="2017-03-10T12:34:00Z"/>
          <w:sz w:val="24"/>
          <w:szCs w:val="24"/>
        </w:rPr>
      </w:pPr>
      <w:del w:id="327" w:author="Кругликова Ольга Анатольевна" w:date="2017-03-10T12:34:00Z">
        <w:r w:rsidRPr="00FB0986" w:rsidDel="004D3C78">
          <w:rPr>
            <w:sz w:val="24"/>
            <w:szCs w:val="24"/>
          </w:rPr>
          <w:delText>идентификационные признаки приобретаемых или выкупаемых эмитентом акций;</w:delText>
        </w:r>
      </w:del>
    </w:p>
    <w:p w:rsidR="00130E52" w:rsidRPr="00FB0986" w:rsidDel="004D3C78" w:rsidRDefault="00130E52">
      <w:pPr>
        <w:pStyle w:val="ConsPlusNormal"/>
        <w:ind w:firstLine="540"/>
        <w:jc w:val="both"/>
        <w:rPr>
          <w:del w:id="328" w:author="Кругликова Ольга Анатольевна" w:date="2017-03-10T12:34:00Z"/>
          <w:sz w:val="24"/>
          <w:szCs w:val="24"/>
        </w:rPr>
      </w:pPr>
      <w:del w:id="329" w:author="Кругликова Ольга Анатольевна" w:date="2017-03-10T12:34:00Z">
        <w:r w:rsidRPr="00FB0986" w:rsidDel="004D3C78">
          <w:rPr>
            <w:sz w:val="24"/>
            <w:szCs w:val="24"/>
          </w:rPr>
          <w:delText>общее количество акций каждой категории (типа), для приобретения или выкупа которых эмитент направляет денежные средства;</w:delText>
        </w:r>
      </w:del>
    </w:p>
    <w:p w:rsidR="00130E52" w:rsidRPr="00FB0986" w:rsidDel="004D3C78" w:rsidRDefault="00130E52">
      <w:pPr>
        <w:pStyle w:val="ConsPlusNormal"/>
        <w:ind w:firstLine="540"/>
        <w:jc w:val="both"/>
        <w:rPr>
          <w:del w:id="330" w:author="Кругликова Ольга Анатольевна" w:date="2017-03-10T12:34:00Z"/>
          <w:sz w:val="24"/>
          <w:szCs w:val="24"/>
        </w:rPr>
      </w:pPr>
      <w:del w:id="331" w:author="Кругликова Ольга Анатольевна" w:date="2017-03-10T12:34:00Z">
        <w:r w:rsidRPr="00FB0986" w:rsidDel="004D3C78">
          <w:rPr>
            <w:sz w:val="24"/>
            <w:szCs w:val="24"/>
          </w:rPr>
          <w:delText>цену приобретения или выкупа эмитентом одной акции каждой категории (типа);</w:delText>
        </w:r>
      </w:del>
    </w:p>
    <w:p w:rsidR="00130E52" w:rsidRPr="00FB0986" w:rsidDel="004D3C78" w:rsidRDefault="00130E52">
      <w:pPr>
        <w:pStyle w:val="ConsPlusNormal"/>
        <w:ind w:firstLine="540"/>
        <w:jc w:val="both"/>
        <w:rPr>
          <w:del w:id="332" w:author="Кругликова Ольга Анатольевна" w:date="2017-03-10T12:34:00Z"/>
          <w:sz w:val="24"/>
          <w:szCs w:val="24"/>
        </w:rPr>
      </w:pPr>
      <w:del w:id="333" w:author="Кругликова Ольга Анатольевна" w:date="2017-03-10T12:34:00Z">
        <w:r w:rsidRPr="00FB0986" w:rsidDel="004D3C78">
          <w:rPr>
            <w:sz w:val="24"/>
            <w:szCs w:val="24"/>
          </w:rPr>
          <w:delText>порядок приобретения или выкупа эмитентом размещенных им акций;</w:delText>
        </w:r>
      </w:del>
    </w:p>
    <w:p w:rsidR="00130E52" w:rsidRPr="00FB0986" w:rsidDel="004D3C78" w:rsidRDefault="00130E52">
      <w:pPr>
        <w:pStyle w:val="ConsPlusNormal"/>
        <w:ind w:firstLine="540"/>
        <w:jc w:val="both"/>
        <w:rPr>
          <w:del w:id="334" w:author="Кругликова Ольга Анатольевна" w:date="2017-03-10T12:34:00Z"/>
          <w:sz w:val="24"/>
          <w:szCs w:val="24"/>
        </w:rPr>
      </w:pPr>
      <w:del w:id="335" w:author="Кругликова Ольга Анатольевна" w:date="2017-03-10T12:34:00Z">
        <w:r w:rsidRPr="00FB0986" w:rsidDel="004D3C78">
          <w:rPr>
            <w:sz w:val="24"/>
            <w:szCs w:val="24"/>
          </w:rPr>
          <w:delText>общий размер направляемых эмитентом денежных средств для приобретения или выкупа акций;</w:delText>
        </w:r>
      </w:del>
    </w:p>
    <w:p w:rsidR="00130E52" w:rsidRPr="00FB0986" w:rsidDel="004D3C78" w:rsidRDefault="00130E52">
      <w:pPr>
        <w:pStyle w:val="ConsPlusNormal"/>
        <w:ind w:firstLine="540"/>
        <w:jc w:val="both"/>
        <w:rPr>
          <w:del w:id="336" w:author="Кругликова Ольга Анатольевна" w:date="2017-03-10T12:34:00Z"/>
          <w:sz w:val="24"/>
          <w:szCs w:val="24"/>
        </w:rPr>
      </w:pPr>
      <w:del w:id="337" w:author="Кругликова Ольга Анатольевна" w:date="2017-03-10T12:34:00Z">
        <w:r w:rsidRPr="00FB0986" w:rsidDel="004D3C78">
          <w:rPr>
            <w:sz w:val="24"/>
            <w:szCs w:val="24"/>
          </w:rPr>
          <w:delText>дату направления эмитентом денежных средств для приобретения или выкупа акций депозитарию, учитывающему права на акции, которому открыт лицевой счет номинального держателя в реестре владельцев ценных бумаг эмитента.</w:delText>
        </w:r>
      </w:del>
    </w:p>
    <w:p w:rsidR="00130E52" w:rsidRPr="00FB0986" w:rsidDel="004D3C78" w:rsidRDefault="00130E52">
      <w:pPr>
        <w:pStyle w:val="ConsPlusNormal"/>
        <w:ind w:firstLine="540"/>
        <w:jc w:val="both"/>
        <w:rPr>
          <w:del w:id="338" w:author="Кругликова Ольга Анатольевна" w:date="2017-03-10T12:34:00Z"/>
          <w:sz w:val="24"/>
          <w:szCs w:val="24"/>
        </w:rPr>
      </w:pPr>
      <w:del w:id="339" w:author="Кругликова Ольга Анатольевна" w:date="2017-03-10T12:34:00Z">
        <w:r w:rsidRPr="00FB0986" w:rsidDel="004D3C78">
          <w:rPr>
            <w:sz w:val="24"/>
            <w:szCs w:val="24"/>
          </w:rPr>
          <w:lastRenderedPageBreak/>
          <w:delText>7.9. Эмитент предоставляет центральному депозитарию информацию о направлении денежных средств, подлежащих выплате акционерам - владельцам акций определенных категорий (типов) при их приобретении или выкупе эмитентом, в день направления (перечисления) денежных средств депозитарию, учитывающему права на акции, которому открыт лицевой счет номинального держателя в реестре владельцев ценных бумаг эмитента.</w:delText>
        </w:r>
      </w:del>
    </w:p>
    <w:p w:rsidR="00130E52" w:rsidRPr="00FB0986" w:rsidRDefault="00130E52" w:rsidP="004D3C78">
      <w:pPr>
        <w:pStyle w:val="ConsPlusNormal"/>
        <w:ind w:firstLine="540"/>
        <w:jc w:val="both"/>
        <w:rPr>
          <w:sz w:val="24"/>
          <w:szCs w:val="24"/>
        </w:rPr>
      </w:pPr>
      <w:r w:rsidRPr="00FB0986">
        <w:rPr>
          <w:sz w:val="24"/>
          <w:szCs w:val="24"/>
        </w:rPr>
        <w:t xml:space="preserve">7.10. Предоставляемая центральному депозитарию информация эмитента </w:t>
      </w:r>
      <w:proofErr w:type="gramStart"/>
      <w:r w:rsidRPr="00FB0986">
        <w:rPr>
          <w:sz w:val="24"/>
          <w:szCs w:val="24"/>
        </w:rPr>
        <w:t>о</w:t>
      </w:r>
      <w:proofErr w:type="gramEnd"/>
      <w:r w:rsidR="005D6264">
        <w:rPr>
          <w:sz w:val="24"/>
          <w:szCs w:val="24"/>
        </w:rPr>
        <w:t xml:space="preserve"> </w:t>
      </w:r>
      <w:r w:rsidRPr="00FB0986">
        <w:rPr>
          <w:sz w:val="24"/>
          <w:szCs w:val="24"/>
        </w:rPr>
        <w:t xml:space="preserve">исполнении обязанности по выплате денежных средств для приобретения или выкупа акций определенных категорий (типов) их эмитентом </w:t>
      </w:r>
      <w:ins w:id="340" w:author="Кругликова Ольга Анатольевна" w:date="2017-03-14T10:57:00Z">
        <w:r w:rsidR="005D6264">
          <w:rPr>
            <w:sz w:val="24"/>
            <w:szCs w:val="24"/>
          </w:rPr>
          <w:t xml:space="preserve">в отношении всех выкупаемых акций </w:t>
        </w:r>
      </w:ins>
      <w:r w:rsidRPr="00FB0986">
        <w:rPr>
          <w:sz w:val="24"/>
          <w:szCs w:val="24"/>
        </w:rPr>
        <w:t>должна содержать:</w:t>
      </w:r>
    </w:p>
    <w:p w:rsidR="00130E52" w:rsidRPr="00FB0986" w:rsidRDefault="00130E52" w:rsidP="00944192">
      <w:pPr>
        <w:pStyle w:val="ConsPlusNormal"/>
        <w:ind w:firstLine="540"/>
        <w:jc w:val="both"/>
        <w:rPr>
          <w:sz w:val="24"/>
          <w:szCs w:val="24"/>
        </w:rPr>
      </w:pPr>
      <w:r w:rsidRPr="00FB0986">
        <w:rPr>
          <w:sz w:val="24"/>
          <w:szCs w:val="24"/>
        </w:rPr>
        <w:t>идентификационные признаки приобретаемых или выкупаемых эмитентом акций;</w:t>
      </w:r>
    </w:p>
    <w:p w:rsidR="00130E52" w:rsidRPr="00FB0986" w:rsidRDefault="00130E52" w:rsidP="00971DD0">
      <w:pPr>
        <w:pStyle w:val="ConsPlusNormal"/>
        <w:ind w:firstLine="540"/>
        <w:jc w:val="both"/>
        <w:rPr>
          <w:sz w:val="24"/>
          <w:szCs w:val="24"/>
        </w:rPr>
      </w:pPr>
      <w:r w:rsidRPr="00FB0986">
        <w:rPr>
          <w:sz w:val="24"/>
          <w:szCs w:val="24"/>
        </w:rPr>
        <w:t>общее количество акций каждой категории (типа), в отношении которых эмитентом исполнена обязанность по выплате денежных средств;</w:t>
      </w:r>
    </w:p>
    <w:p w:rsidR="00130E52" w:rsidRPr="00FB0986" w:rsidRDefault="00130E52" w:rsidP="00C44213">
      <w:pPr>
        <w:pStyle w:val="ConsPlusNormal"/>
        <w:ind w:firstLine="540"/>
        <w:jc w:val="both"/>
        <w:rPr>
          <w:sz w:val="24"/>
          <w:szCs w:val="24"/>
        </w:rPr>
      </w:pPr>
      <w:r w:rsidRPr="00FB0986">
        <w:rPr>
          <w:sz w:val="24"/>
          <w:szCs w:val="24"/>
        </w:rPr>
        <w:t>общий размер выплаченных эмитентом денежных сре</w:t>
      </w:r>
      <w:proofErr w:type="gramStart"/>
      <w:r w:rsidRPr="00FB0986">
        <w:rPr>
          <w:sz w:val="24"/>
          <w:szCs w:val="24"/>
        </w:rPr>
        <w:t>дств дл</w:t>
      </w:r>
      <w:proofErr w:type="gramEnd"/>
      <w:r w:rsidRPr="00FB0986">
        <w:rPr>
          <w:sz w:val="24"/>
          <w:szCs w:val="24"/>
        </w:rPr>
        <w:t>я приобретения или выкупа акций;</w:t>
      </w:r>
    </w:p>
    <w:p w:rsidR="00C5615C" w:rsidRPr="00FB0986" w:rsidRDefault="00130E52">
      <w:pPr>
        <w:pStyle w:val="ConsPlusNormal"/>
        <w:ind w:firstLine="540"/>
        <w:jc w:val="both"/>
        <w:rPr>
          <w:ins w:id="341" w:author="Кругликова Ольга Анатольевна" w:date="2017-03-13T17:52:00Z"/>
          <w:sz w:val="24"/>
          <w:szCs w:val="24"/>
        </w:rPr>
      </w:pPr>
      <w:r w:rsidRPr="00FB0986">
        <w:rPr>
          <w:sz w:val="24"/>
          <w:szCs w:val="24"/>
        </w:rPr>
        <w:t>размер денежных средств, подлежащих выплате в расчете на одну приобретаемую или выкупаемую эмитентом акцию каждой категории (типа).</w:t>
      </w:r>
    </w:p>
    <w:p w:rsidR="0001346D" w:rsidRPr="00F130A4" w:rsidDel="00C5615C" w:rsidRDefault="00BC6FB1">
      <w:pPr>
        <w:pStyle w:val="ConsPlusNormal"/>
        <w:ind w:firstLine="540"/>
        <w:jc w:val="both"/>
        <w:rPr>
          <w:del w:id="342" w:author="Кругликова Ольга Анатольевна" w:date="2017-03-13T17:52:00Z"/>
          <w:sz w:val="24"/>
          <w:szCs w:val="24"/>
        </w:rPr>
      </w:pPr>
      <w:ins w:id="343" w:author="Лысенко Константин Владимирович" w:date="2017-04-19T16:15:00Z">
        <w:r>
          <w:rPr>
            <w:sz w:val="24"/>
            <w:szCs w:val="24"/>
          </w:rPr>
          <w:t>н</w:t>
        </w:r>
      </w:ins>
      <w:commentRangeStart w:id="344"/>
      <w:ins w:id="345" w:author="Лысенко Константин Владимирович" w:date="2016-11-10T13:46:00Z">
        <w:r w:rsidR="0001346D" w:rsidRPr="00FB0986">
          <w:rPr>
            <w:sz w:val="24"/>
            <w:szCs w:val="24"/>
          </w:rPr>
          <w:t>аименование</w:t>
        </w:r>
      </w:ins>
      <w:ins w:id="346" w:author="Кругликова Ольга Анатольевна" w:date="2017-03-20T14:43:00Z">
        <w:r w:rsidR="00181015">
          <w:rPr>
            <w:sz w:val="24"/>
            <w:szCs w:val="24"/>
          </w:rPr>
          <w:t xml:space="preserve"> и реквизит</w:t>
        </w:r>
      </w:ins>
      <w:ins w:id="347" w:author="Кругликова Ольга Анатольевна" w:date="2017-03-20T14:48:00Z">
        <w:r w:rsidR="00181015">
          <w:rPr>
            <w:sz w:val="24"/>
            <w:szCs w:val="24"/>
          </w:rPr>
          <w:t>ы</w:t>
        </w:r>
      </w:ins>
      <w:ins w:id="348" w:author="Лысенко Константин Владимирович" w:date="2016-11-10T13:46:00Z">
        <w:r w:rsidR="0001346D" w:rsidRPr="00FB0986">
          <w:rPr>
            <w:sz w:val="24"/>
            <w:szCs w:val="24"/>
          </w:rPr>
          <w:t xml:space="preserve"> нотариуса</w:t>
        </w:r>
        <w:commentRangeEnd w:id="344"/>
        <w:r w:rsidR="0001346D" w:rsidRPr="00F130A4">
          <w:rPr>
            <w:rStyle w:val="a3"/>
            <w:sz w:val="24"/>
            <w:szCs w:val="24"/>
          </w:rPr>
          <w:commentReference w:id="344"/>
        </w:r>
      </w:ins>
      <w:ins w:id="349" w:author="Кругликова Ольга Анатольевна" w:date="2017-03-14T10:55:00Z">
        <w:r w:rsidR="005D6264">
          <w:rPr>
            <w:sz w:val="24"/>
            <w:szCs w:val="24"/>
          </w:rPr>
          <w:t xml:space="preserve">, </w:t>
        </w:r>
      </w:ins>
      <w:ins w:id="350" w:author="Кругликова Ольга Анатольевна" w:date="2017-03-20T14:43:00Z">
        <w:r w:rsidR="00181015">
          <w:rPr>
            <w:sz w:val="24"/>
            <w:szCs w:val="24"/>
          </w:rPr>
          <w:t xml:space="preserve">в депозит </w:t>
        </w:r>
      </w:ins>
      <w:ins w:id="351" w:author="Кругликова Ольга Анатольевна" w:date="2017-03-14T10:55:00Z">
        <w:r w:rsidR="005D6264">
          <w:rPr>
            <w:sz w:val="24"/>
            <w:szCs w:val="24"/>
          </w:rPr>
          <w:t>которо</w:t>
        </w:r>
      </w:ins>
      <w:ins w:id="352" w:author="Кругликова Ольга Анатольевна" w:date="2017-03-20T14:43:00Z">
        <w:r w:rsidR="00181015">
          <w:rPr>
            <w:sz w:val="24"/>
            <w:szCs w:val="24"/>
          </w:rPr>
          <w:t>го</w:t>
        </w:r>
      </w:ins>
      <w:ins w:id="353" w:author="Кругликова Ольга Анатольевна" w:date="2017-03-14T10:55:00Z">
        <w:r w:rsidR="005D6264">
          <w:rPr>
            <w:sz w:val="24"/>
            <w:szCs w:val="24"/>
          </w:rPr>
          <w:t xml:space="preserve"> перечисляются денежные средства за выкупленные обществом акции, в случае невозможност</w:t>
        </w:r>
      </w:ins>
      <w:ins w:id="354" w:author="Кругликова Ольга Анатольевна" w:date="2017-03-14T10:56:00Z">
        <w:r w:rsidR="005D6264">
          <w:rPr>
            <w:sz w:val="24"/>
            <w:szCs w:val="24"/>
          </w:rPr>
          <w:t>и</w:t>
        </w:r>
      </w:ins>
      <w:ins w:id="355" w:author="Кругликова Ольга Анатольевна" w:date="2017-03-14T10:55:00Z">
        <w:r w:rsidR="005D6264">
          <w:rPr>
            <w:sz w:val="24"/>
            <w:szCs w:val="24"/>
          </w:rPr>
          <w:t xml:space="preserve"> зачисления денежных средств на банковский счет по обстоятельствам, не зависящим от общества</w:t>
        </w:r>
      </w:ins>
      <w:ins w:id="356" w:author="Кругликова Ольга Анатольевна" w:date="2017-03-14T10:56:00Z">
        <w:r w:rsidR="005D6264">
          <w:rPr>
            <w:sz w:val="24"/>
            <w:szCs w:val="24"/>
          </w:rPr>
          <w:t>.</w:t>
        </w:r>
      </w:ins>
      <w:ins w:id="357" w:author="Терехина Екатерина Александровна" w:date="2017-03-01T19:20:00Z">
        <w:del w:id="358" w:author="Кругликова Ольга Анатольевна" w:date="2017-03-14T10:56:00Z">
          <w:r w:rsidR="005D0AE4" w:rsidRPr="00F130A4" w:rsidDel="005D6264">
            <w:rPr>
              <w:sz w:val="24"/>
              <w:szCs w:val="24"/>
            </w:rPr>
            <w:delText xml:space="preserve"> </w:delText>
          </w:r>
        </w:del>
      </w:ins>
    </w:p>
    <w:p w:rsidR="00130E52" w:rsidRPr="00F130A4" w:rsidDel="005D6264" w:rsidRDefault="00130E52">
      <w:pPr>
        <w:pStyle w:val="ConsPlusNormal"/>
        <w:ind w:firstLine="540"/>
        <w:jc w:val="both"/>
        <w:rPr>
          <w:ins w:id="359" w:author="Лысенко Константин Владимирович" w:date="2016-11-10T13:47:00Z"/>
          <w:del w:id="360" w:author="Кругликова Ольга Анатольевна" w:date="2017-03-14T10:59:00Z"/>
          <w:sz w:val="24"/>
          <w:szCs w:val="24"/>
        </w:rPr>
      </w:pPr>
      <w:r w:rsidRPr="00F130A4">
        <w:rPr>
          <w:sz w:val="24"/>
          <w:szCs w:val="24"/>
        </w:rPr>
        <w:t>7.</w:t>
      </w:r>
      <w:r w:rsidRPr="003535FC">
        <w:rPr>
          <w:sz w:val="24"/>
          <w:szCs w:val="24"/>
        </w:rPr>
        <w:t>11</w:t>
      </w:r>
      <w:r w:rsidRPr="00F130A4">
        <w:rPr>
          <w:sz w:val="24"/>
          <w:szCs w:val="24"/>
        </w:rPr>
        <w:t>. Эмитент предоставляет центральному депозитарию информацию об исполнении обязанности по выплате денежных сре</w:t>
      </w:r>
      <w:proofErr w:type="gramStart"/>
      <w:r w:rsidRPr="00F130A4">
        <w:rPr>
          <w:sz w:val="24"/>
          <w:szCs w:val="24"/>
        </w:rPr>
        <w:t>дств дл</w:t>
      </w:r>
      <w:proofErr w:type="gramEnd"/>
      <w:r w:rsidRPr="00F130A4">
        <w:rPr>
          <w:sz w:val="24"/>
          <w:szCs w:val="24"/>
        </w:rPr>
        <w:t>я приобретения или выкупа акций определенных категорий (типов) их эмитентом в срок не позднее одного дня со дня, в который эмитент</w:t>
      </w:r>
      <w:ins w:id="361" w:author="Кругликова Ольга Анатольевна" w:date="2017-03-14T10:59:00Z">
        <w:r w:rsidR="005D6264">
          <w:rPr>
            <w:sz w:val="24"/>
            <w:szCs w:val="24"/>
          </w:rPr>
          <w:t xml:space="preserve"> исполнил обязанность по перечислению денежных средств, включая перечисление на депозит нотариуса</w:t>
        </w:r>
      </w:ins>
      <w:r w:rsidRPr="00F130A4">
        <w:rPr>
          <w:sz w:val="24"/>
          <w:szCs w:val="24"/>
        </w:rPr>
        <w:t xml:space="preserve"> </w:t>
      </w:r>
      <w:del w:id="362" w:author="Кругликова Ольга Анатольевна" w:date="2017-03-14T10:59:00Z">
        <w:r w:rsidRPr="00F130A4" w:rsidDel="005D6264">
          <w:rPr>
            <w:sz w:val="24"/>
            <w:szCs w:val="24"/>
          </w:rPr>
          <w:delText>узнал или должен был узнать о получении направленных денежных средств депозитарием, учитывающим права на акции, которому открыт лицевой счет номинального держателя в реестре владельцев ценных бумаг эмитента.</w:delText>
        </w:r>
      </w:del>
    </w:p>
    <w:p w:rsidR="00CB37AD" w:rsidRDefault="00CB37AD" w:rsidP="00CB37AD">
      <w:pPr>
        <w:pStyle w:val="ConsPlusNormal"/>
        <w:ind w:firstLine="540"/>
        <w:jc w:val="both"/>
        <w:rPr>
          <w:ins w:id="363" w:author="Лысенко Константин Владимирович" w:date="2017-04-19T13:34:00Z"/>
          <w:sz w:val="24"/>
          <w:szCs w:val="24"/>
        </w:rPr>
      </w:pPr>
      <w:ins w:id="364" w:author="Лысенко Константин Владимирович" w:date="2017-04-19T13:34:00Z">
        <w:r w:rsidRPr="00F130A4">
          <w:rPr>
            <w:sz w:val="24"/>
            <w:szCs w:val="24"/>
          </w:rPr>
          <w:t>7.1</w:t>
        </w:r>
      </w:ins>
      <w:ins w:id="365" w:author="Лысенко Константин Владимирович" w:date="2017-04-19T13:52:00Z">
        <w:r w:rsidR="003535FC" w:rsidRPr="00CF39A0">
          <w:rPr>
            <w:sz w:val="24"/>
            <w:szCs w:val="24"/>
          </w:rPr>
          <w:t>2</w:t>
        </w:r>
      </w:ins>
      <w:ins w:id="366" w:author="Лысенко Константин Владимирович" w:date="2017-04-19T13:34:00Z">
        <w:r w:rsidRPr="00F130A4">
          <w:rPr>
            <w:sz w:val="24"/>
            <w:szCs w:val="24"/>
          </w:rPr>
          <w:t xml:space="preserve">. Предоставляемая центральному депозитарию информация эмитента </w:t>
        </w:r>
        <w:r>
          <w:rPr>
            <w:sz w:val="24"/>
            <w:szCs w:val="24"/>
          </w:rPr>
          <w:t xml:space="preserve">об изменении параметров направленной информации о возникшем праве продать </w:t>
        </w:r>
        <w:r w:rsidRPr="00A71BC4">
          <w:rPr>
            <w:sz w:val="24"/>
            <w:szCs w:val="24"/>
          </w:rPr>
          <w:t>эмитенту или  требовать выкупа эмитентом принадлежащих им акций</w:t>
        </w:r>
        <w:r>
          <w:rPr>
            <w:sz w:val="24"/>
            <w:szCs w:val="24"/>
          </w:rPr>
          <w:t xml:space="preserve"> должна содержать:</w:t>
        </w:r>
      </w:ins>
    </w:p>
    <w:p w:rsidR="00CB37AD" w:rsidRPr="00CB37AD" w:rsidRDefault="00CB37AD" w:rsidP="00CB37AD">
      <w:pPr>
        <w:autoSpaceDE w:val="0"/>
        <w:autoSpaceDN w:val="0"/>
        <w:adjustRightInd w:val="0"/>
        <w:spacing w:after="0" w:line="240" w:lineRule="auto"/>
        <w:ind w:firstLine="540"/>
        <w:jc w:val="both"/>
        <w:rPr>
          <w:ins w:id="367" w:author="Лысенко Константин Владимирович" w:date="2017-04-19T13:34:00Z"/>
          <w:rFonts w:ascii="Calibri" w:eastAsia="Times New Roman" w:hAnsi="Calibri" w:cs="Calibri"/>
          <w:sz w:val="24"/>
          <w:szCs w:val="24"/>
          <w:lang w:eastAsia="ru-RU"/>
        </w:rPr>
      </w:pPr>
      <w:ins w:id="368" w:author="Лысенко Константин Владимирович" w:date="2017-04-19T13:34:00Z">
        <w:r w:rsidRPr="00CB37AD">
          <w:rPr>
            <w:rFonts w:ascii="Calibri" w:eastAsia="Times New Roman" w:hAnsi="Calibri" w:cs="Calibri"/>
            <w:sz w:val="24"/>
            <w:szCs w:val="24"/>
            <w:lang w:eastAsia="ru-RU"/>
          </w:rPr>
          <w:t>идентификационные признаки выкупаемых эмиссионных ценных бумаг;</w:t>
        </w:r>
      </w:ins>
    </w:p>
    <w:p w:rsidR="00CB37AD" w:rsidRPr="00CB37AD" w:rsidRDefault="00CB37AD" w:rsidP="00CB37AD">
      <w:pPr>
        <w:autoSpaceDE w:val="0"/>
        <w:autoSpaceDN w:val="0"/>
        <w:adjustRightInd w:val="0"/>
        <w:spacing w:after="0" w:line="240" w:lineRule="auto"/>
        <w:ind w:firstLine="540"/>
        <w:jc w:val="both"/>
        <w:rPr>
          <w:ins w:id="369" w:author="Лысенко Константин Владимирович" w:date="2017-04-19T13:34:00Z"/>
          <w:rFonts w:ascii="Calibri" w:eastAsia="Times New Roman" w:hAnsi="Calibri" w:cs="Calibri"/>
          <w:sz w:val="24"/>
          <w:szCs w:val="24"/>
          <w:lang w:eastAsia="ru-RU"/>
        </w:rPr>
      </w:pPr>
      <w:ins w:id="370" w:author="Лысенко Константин Владимирович" w:date="2017-04-19T13:34:00Z">
        <w:r w:rsidRPr="00CB37AD">
          <w:rPr>
            <w:rFonts w:ascii="Calibri" w:eastAsia="Times New Roman" w:hAnsi="Calibri" w:cs="Calibri"/>
            <w:sz w:val="24"/>
            <w:szCs w:val="24"/>
            <w:lang w:eastAsia="ru-RU"/>
          </w:rPr>
          <w:t>орган, принявший решение, которое повлекло за собой право акционера продать эмитенту или  требовать выкупа эмитентом принадлежащих им акций;</w:t>
        </w:r>
      </w:ins>
    </w:p>
    <w:p w:rsidR="00CB37AD" w:rsidRPr="00CB37AD" w:rsidRDefault="00CB37AD" w:rsidP="00CB37AD">
      <w:pPr>
        <w:autoSpaceDE w:val="0"/>
        <w:autoSpaceDN w:val="0"/>
        <w:adjustRightInd w:val="0"/>
        <w:spacing w:after="0" w:line="240" w:lineRule="auto"/>
        <w:ind w:firstLine="540"/>
        <w:jc w:val="both"/>
        <w:rPr>
          <w:ins w:id="371" w:author="Лысенко Константин Владимирович" w:date="2017-04-19T13:34:00Z"/>
          <w:rFonts w:ascii="Calibri" w:eastAsia="Times New Roman" w:hAnsi="Calibri" w:cs="Calibri"/>
          <w:sz w:val="24"/>
          <w:szCs w:val="24"/>
          <w:lang w:eastAsia="ru-RU"/>
        </w:rPr>
      </w:pPr>
      <w:ins w:id="372" w:author="Лысенко Константин Владимирович" w:date="2017-04-19T13:34:00Z">
        <w:r w:rsidRPr="00CB37AD">
          <w:rPr>
            <w:rFonts w:ascii="Calibri" w:eastAsia="Times New Roman" w:hAnsi="Calibri" w:cs="Calibri"/>
            <w:sz w:val="24"/>
            <w:szCs w:val="24"/>
            <w:lang w:eastAsia="ru-RU"/>
          </w:rPr>
          <w:t>дата принятия такого решения;</w:t>
        </w:r>
      </w:ins>
    </w:p>
    <w:p w:rsidR="00CB37AD" w:rsidRPr="00CB37AD" w:rsidRDefault="00CB37AD" w:rsidP="00CB37AD">
      <w:pPr>
        <w:autoSpaceDE w:val="0"/>
        <w:autoSpaceDN w:val="0"/>
        <w:adjustRightInd w:val="0"/>
        <w:spacing w:after="0" w:line="240" w:lineRule="auto"/>
        <w:ind w:firstLine="540"/>
        <w:jc w:val="both"/>
        <w:rPr>
          <w:ins w:id="373" w:author="Лысенко Константин Владимирович" w:date="2017-04-19T13:34:00Z"/>
          <w:rFonts w:ascii="Calibri" w:eastAsia="Times New Roman" w:hAnsi="Calibri" w:cs="Calibri"/>
          <w:sz w:val="24"/>
          <w:szCs w:val="24"/>
          <w:lang w:eastAsia="ru-RU"/>
        </w:rPr>
      </w:pPr>
      <w:ins w:id="374" w:author="Лысенко Константин Владимирович" w:date="2017-04-19T13:34:00Z">
        <w:r w:rsidRPr="00CB37AD">
          <w:rPr>
            <w:rFonts w:ascii="Calibri" w:eastAsia="Times New Roman" w:hAnsi="Calibri" w:cs="Calibri"/>
            <w:sz w:val="24"/>
            <w:szCs w:val="24"/>
            <w:lang w:eastAsia="ru-RU"/>
          </w:rPr>
          <w:t>основание для принятия решений об изменении параметров направленной информации о возникшем праве продать эмитенту или  требовать выкупа эмитентом принадлежащих им акций, а также дату принятия такого решения;</w:t>
        </w:r>
      </w:ins>
    </w:p>
    <w:p w:rsidR="00CB37AD" w:rsidRDefault="00CB37AD" w:rsidP="00CB37AD">
      <w:pPr>
        <w:pStyle w:val="ConsPlusNormal"/>
        <w:ind w:firstLine="540"/>
        <w:jc w:val="both"/>
        <w:rPr>
          <w:ins w:id="375" w:author="Лысенко Константин Владимирович" w:date="2017-04-19T13:34:00Z"/>
          <w:sz w:val="24"/>
          <w:szCs w:val="24"/>
        </w:rPr>
      </w:pPr>
      <w:ins w:id="376" w:author="Лысенко Константин Владимирович" w:date="2017-04-19T13:34:00Z">
        <w:r>
          <w:rPr>
            <w:sz w:val="24"/>
            <w:szCs w:val="24"/>
          </w:rPr>
          <w:t>информация о произведенных изменениях в ранее предоставленных сведениях.</w:t>
        </w:r>
      </w:ins>
    </w:p>
    <w:p w:rsidR="00CB37AD" w:rsidRPr="00FB0986" w:rsidRDefault="003535FC" w:rsidP="00CB37AD">
      <w:pPr>
        <w:pStyle w:val="ConsPlusNormal"/>
        <w:ind w:firstLine="540"/>
        <w:jc w:val="both"/>
        <w:rPr>
          <w:ins w:id="377" w:author="Лысенко Константин Владимирович" w:date="2017-04-19T13:34:00Z"/>
          <w:sz w:val="24"/>
          <w:szCs w:val="24"/>
        </w:rPr>
      </w:pPr>
      <w:ins w:id="378" w:author="Лысенко Константин Владимирович" w:date="2017-04-19T13:34:00Z">
        <w:r>
          <w:rPr>
            <w:sz w:val="24"/>
            <w:szCs w:val="24"/>
          </w:rPr>
          <w:t>7.1</w:t>
        </w:r>
      </w:ins>
      <w:ins w:id="379" w:author="Лысенко Константин Владимирович" w:date="2017-04-19T13:52:00Z">
        <w:r w:rsidRPr="00CF39A0">
          <w:rPr>
            <w:sz w:val="24"/>
            <w:szCs w:val="24"/>
          </w:rPr>
          <w:t>3</w:t>
        </w:r>
      </w:ins>
      <w:ins w:id="380" w:author="Лысенко Константин Владимирович" w:date="2017-04-19T13:34:00Z">
        <w:r w:rsidR="00CB37AD" w:rsidRPr="00CB37AD">
          <w:rPr>
            <w:sz w:val="24"/>
            <w:szCs w:val="24"/>
          </w:rPr>
          <w:t>. Эмитент предоставляет центральному депозитарию информацию об</w:t>
        </w:r>
        <w:r w:rsidR="00CB37AD">
          <w:rPr>
            <w:sz w:val="24"/>
            <w:szCs w:val="24"/>
          </w:rPr>
          <w:t xml:space="preserve"> изменении параметров направленной информации о возникшем праве продать </w:t>
        </w:r>
        <w:r w:rsidR="00CB37AD" w:rsidRPr="00A71BC4">
          <w:rPr>
            <w:sz w:val="24"/>
            <w:szCs w:val="24"/>
          </w:rPr>
          <w:t>эмитенту или  требовать выкупа эмитентом принадлежащих им акций</w:t>
        </w:r>
        <w:r w:rsidR="00CB37AD">
          <w:rPr>
            <w:sz w:val="24"/>
            <w:szCs w:val="24"/>
          </w:rPr>
          <w:t xml:space="preserve"> не позднее одного дня с момента утверждения соответствующих документов</w:t>
        </w:r>
        <w:del w:id="381" w:author="Козырева Оксана Витальевна" w:date="2017-03-23T14:55:00Z">
          <w:r w:rsidR="00CB37AD" w:rsidDel="001F2582">
            <w:rPr>
              <w:sz w:val="24"/>
              <w:szCs w:val="24"/>
            </w:rPr>
            <w:delText>.</w:delText>
          </w:r>
          <w:r w:rsidR="00CB37AD" w:rsidRPr="004B16D9" w:rsidDel="001F2582">
            <w:rPr>
              <w:sz w:val="24"/>
              <w:szCs w:val="24"/>
            </w:rPr>
            <w:delText xml:space="preserve"> </w:delText>
          </w:r>
        </w:del>
      </w:ins>
    </w:p>
    <w:p w:rsidR="00CB37AD" w:rsidRPr="00EE5964" w:rsidRDefault="00CB37AD" w:rsidP="00CB37AD">
      <w:pPr>
        <w:pStyle w:val="ConsPlusNormal"/>
        <w:ind w:firstLine="567"/>
        <w:jc w:val="both"/>
        <w:rPr>
          <w:ins w:id="382" w:author="Лысенко Константин Владимирович" w:date="2017-04-19T13:34:00Z"/>
          <w:sz w:val="24"/>
          <w:szCs w:val="24"/>
        </w:rPr>
      </w:pPr>
    </w:p>
    <w:p w:rsidR="00130E52" w:rsidRPr="00EE5964" w:rsidRDefault="00130E52" w:rsidP="00436238">
      <w:pPr>
        <w:pStyle w:val="ConsPlusNormal"/>
        <w:ind w:firstLine="567"/>
        <w:jc w:val="both"/>
        <w:rPr>
          <w:sz w:val="24"/>
          <w:szCs w:val="24"/>
        </w:rPr>
      </w:pPr>
    </w:p>
    <w:p w:rsidR="003E4737" w:rsidRPr="00EE5964" w:rsidRDefault="003E4737">
      <w:pPr>
        <w:pStyle w:val="ConsPlusNormal"/>
        <w:jc w:val="both"/>
        <w:rPr>
          <w:sz w:val="24"/>
          <w:szCs w:val="24"/>
        </w:rPr>
      </w:pPr>
    </w:p>
    <w:p w:rsidR="00130E52" w:rsidRPr="00EE5964" w:rsidRDefault="00130E52">
      <w:pPr>
        <w:pStyle w:val="ConsPlusNormal"/>
        <w:ind w:firstLine="540"/>
        <w:jc w:val="both"/>
        <w:outlineLvl w:val="1"/>
        <w:rPr>
          <w:sz w:val="24"/>
          <w:szCs w:val="24"/>
        </w:rPr>
      </w:pPr>
      <w:bookmarkStart w:id="383" w:name="P194"/>
      <w:bookmarkEnd w:id="383"/>
      <w:r w:rsidRPr="00EE5964">
        <w:rPr>
          <w:sz w:val="24"/>
          <w:szCs w:val="24"/>
        </w:rPr>
        <w:t xml:space="preserve">Глава 8. </w:t>
      </w:r>
      <w:proofErr w:type="gramStart"/>
      <w:r w:rsidRPr="00EE5964">
        <w:rPr>
          <w:sz w:val="24"/>
          <w:szCs w:val="24"/>
        </w:rPr>
        <w:t>Перечень информации, связанной с осуществлением права продать акции и эмиссионные ценные бумаги, конвертируемые в такие акции, лицу, сделавшему добровольное или обязательное предложение об их приобретении в соответствии со статьями 84.1 или 84.2 Федерального закона "Об акционерных обществах", права требовать выкупа акций и эмиссионных ценных бумаг, конвертируемых в акции, лицом, указанным в пункте 1 статьи 84.7 Федерального закона "Об акционерных обществах</w:t>
      </w:r>
      <w:proofErr w:type="gramEnd"/>
      <w:r w:rsidRPr="00EE5964">
        <w:rPr>
          <w:sz w:val="24"/>
          <w:szCs w:val="24"/>
        </w:rPr>
        <w:t>", или права лица, указанного в пункте 1 статьи 84.8 Федерального закона "Об акционерных обществах", выкупить у акционеров, указанных в пункте 1 статьи 84.1 Федерального закона "Об акционерных обществах", а также у владельцев эмиссионных ценных бумаг, конвертируемых в такие акции, указанные ценные бумаги</w:t>
      </w:r>
    </w:p>
    <w:p w:rsidR="00130E52" w:rsidRPr="00EE5964" w:rsidRDefault="00130E52">
      <w:pPr>
        <w:pStyle w:val="ConsPlusNormal"/>
        <w:jc w:val="both"/>
        <w:rPr>
          <w:sz w:val="24"/>
          <w:szCs w:val="24"/>
        </w:rPr>
      </w:pPr>
    </w:p>
    <w:p w:rsidR="00130E52" w:rsidRPr="00C25C55" w:rsidRDefault="00130E52">
      <w:pPr>
        <w:pStyle w:val="ConsPlusNormal"/>
        <w:ind w:firstLine="540"/>
        <w:jc w:val="both"/>
        <w:rPr>
          <w:sz w:val="24"/>
          <w:szCs w:val="24"/>
        </w:rPr>
      </w:pPr>
      <w:r w:rsidRPr="00EE5964">
        <w:rPr>
          <w:sz w:val="24"/>
          <w:szCs w:val="24"/>
        </w:rPr>
        <w:t xml:space="preserve">8.1. </w:t>
      </w:r>
      <w:proofErr w:type="gramStart"/>
      <w:r w:rsidRPr="00EE5964">
        <w:rPr>
          <w:sz w:val="24"/>
          <w:szCs w:val="24"/>
        </w:rPr>
        <w:t xml:space="preserve">Эмитент предоставляет центральному депозитарию следующую информацию, связанную с осуществлением права продать акции и эмиссионные ценные бумаги, конвертируемые в такие акции, лицу, сделавшему добровольное или обязательное предложение об их приобретении в соответствии со </w:t>
      </w:r>
      <w:hyperlink r:id="rId49" w:history="1">
        <w:r w:rsidRPr="00C25C55">
          <w:rPr>
            <w:color w:val="0000FF"/>
            <w:sz w:val="24"/>
            <w:szCs w:val="24"/>
          </w:rPr>
          <w:t>статьями 84.1</w:t>
        </w:r>
      </w:hyperlink>
      <w:r w:rsidRPr="00C25C55">
        <w:rPr>
          <w:sz w:val="24"/>
          <w:szCs w:val="24"/>
        </w:rPr>
        <w:t xml:space="preserve"> или </w:t>
      </w:r>
      <w:hyperlink r:id="rId50" w:history="1">
        <w:r w:rsidRPr="00C25C55">
          <w:rPr>
            <w:color w:val="0000FF"/>
            <w:sz w:val="24"/>
            <w:szCs w:val="24"/>
          </w:rPr>
          <w:t>84.2</w:t>
        </w:r>
      </w:hyperlink>
      <w:r w:rsidRPr="00C25C55">
        <w:rPr>
          <w:sz w:val="24"/>
          <w:szCs w:val="24"/>
        </w:rPr>
        <w:t xml:space="preserve"> Федерального закона "Об акционерных обществах", права требовать выкупа акций и эмиссионных ценных бумаг, конвертируемых в акции, лицом, указанным в </w:t>
      </w:r>
      <w:hyperlink r:id="rId51" w:history="1">
        <w:r w:rsidRPr="00C25C55">
          <w:rPr>
            <w:color w:val="0000FF"/>
            <w:sz w:val="24"/>
            <w:szCs w:val="24"/>
          </w:rPr>
          <w:t>пункте 1 статьи 84.7</w:t>
        </w:r>
      </w:hyperlink>
      <w:r w:rsidRPr="00C25C55">
        <w:rPr>
          <w:sz w:val="24"/>
          <w:szCs w:val="24"/>
        </w:rPr>
        <w:t xml:space="preserve"> Федерального</w:t>
      </w:r>
      <w:proofErr w:type="gramEnd"/>
      <w:r w:rsidRPr="00C25C55">
        <w:rPr>
          <w:sz w:val="24"/>
          <w:szCs w:val="24"/>
        </w:rPr>
        <w:t xml:space="preserve"> закона "Об акционерных обществах", или права лица, указанного в </w:t>
      </w:r>
      <w:hyperlink r:id="rId52" w:history="1">
        <w:r w:rsidRPr="00C25C55">
          <w:rPr>
            <w:color w:val="0000FF"/>
            <w:sz w:val="24"/>
            <w:szCs w:val="24"/>
          </w:rPr>
          <w:t>пункте 1 статьи 84.8</w:t>
        </w:r>
      </w:hyperlink>
      <w:r w:rsidRPr="00C25C55">
        <w:rPr>
          <w:sz w:val="24"/>
          <w:szCs w:val="24"/>
        </w:rPr>
        <w:t xml:space="preserve"> Федерального закона "Об акционерных обществах", выкупить у акционеров, указанных в </w:t>
      </w:r>
      <w:hyperlink r:id="rId53" w:history="1">
        <w:r w:rsidRPr="00C25C55">
          <w:rPr>
            <w:color w:val="0000FF"/>
            <w:sz w:val="24"/>
            <w:szCs w:val="24"/>
          </w:rPr>
          <w:t>пункте 1 статьи 84.1</w:t>
        </w:r>
      </w:hyperlink>
      <w:r w:rsidRPr="00C25C55">
        <w:rPr>
          <w:sz w:val="24"/>
          <w:szCs w:val="24"/>
        </w:rPr>
        <w:t xml:space="preserve"> Федерального закона "Об акционерных обществах", а также у владельцев эмиссионных ценных бумаг, конвертируемых в такие акции, указанные ценные бумаги:</w:t>
      </w:r>
    </w:p>
    <w:p w:rsidR="00130E52" w:rsidRPr="00C25C55" w:rsidRDefault="00130E52">
      <w:pPr>
        <w:pStyle w:val="ConsPlusNormal"/>
        <w:ind w:firstLine="540"/>
        <w:jc w:val="both"/>
        <w:rPr>
          <w:sz w:val="24"/>
          <w:szCs w:val="24"/>
        </w:rPr>
      </w:pPr>
      <w:proofErr w:type="gramStart"/>
      <w:r w:rsidRPr="00C25C55">
        <w:rPr>
          <w:sz w:val="24"/>
          <w:szCs w:val="24"/>
        </w:rPr>
        <w:t xml:space="preserve">о поступлении эмитенту добровольного или обязательного предложения, предусмотренного </w:t>
      </w:r>
      <w:hyperlink r:id="rId54" w:history="1">
        <w:r w:rsidRPr="00C25C55">
          <w:rPr>
            <w:color w:val="0000FF"/>
            <w:sz w:val="24"/>
            <w:szCs w:val="24"/>
          </w:rPr>
          <w:t>статьями 84.1</w:t>
        </w:r>
      </w:hyperlink>
      <w:r w:rsidRPr="00C25C55">
        <w:rPr>
          <w:sz w:val="24"/>
          <w:szCs w:val="24"/>
        </w:rPr>
        <w:t xml:space="preserve"> или </w:t>
      </w:r>
      <w:hyperlink r:id="rId55" w:history="1">
        <w:r w:rsidRPr="00C25C55">
          <w:rPr>
            <w:color w:val="0000FF"/>
            <w:sz w:val="24"/>
            <w:szCs w:val="24"/>
          </w:rPr>
          <w:t>84.2</w:t>
        </w:r>
      </w:hyperlink>
      <w:r w:rsidRPr="00C25C55">
        <w:rPr>
          <w:sz w:val="24"/>
          <w:szCs w:val="24"/>
        </w:rPr>
        <w:t xml:space="preserve"> Федерального закона "Об акционерных обществах", внесенных в указанное добровольное или обязательное предложение изменениях, поступлении эмитенту уведомления о праве требовать выкупа акций и эмиссионных ценных бумаг, конвертируемых в акции, предусмотренного </w:t>
      </w:r>
      <w:hyperlink r:id="rId56" w:history="1">
        <w:r w:rsidRPr="00C25C55">
          <w:rPr>
            <w:color w:val="0000FF"/>
            <w:sz w:val="24"/>
            <w:szCs w:val="24"/>
          </w:rPr>
          <w:t>статьей 84.7</w:t>
        </w:r>
      </w:hyperlink>
      <w:r w:rsidRPr="00C25C55">
        <w:rPr>
          <w:sz w:val="24"/>
          <w:szCs w:val="24"/>
        </w:rPr>
        <w:t xml:space="preserve"> Федерального закона "Об акционерных обществах", или требования о выкупе акций и эмиссионных ценных бумаг, конвертируемых в акции</w:t>
      </w:r>
      <w:proofErr w:type="gramEnd"/>
      <w:r w:rsidRPr="00C25C55">
        <w:rPr>
          <w:sz w:val="24"/>
          <w:szCs w:val="24"/>
        </w:rPr>
        <w:t xml:space="preserve">, предусмотренного </w:t>
      </w:r>
      <w:hyperlink r:id="rId57" w:history="1">
        <w:r w:rsidRPr="00C25C55">
          <w:rPr>
            <w:color w:val="0000FF"/>
            <w:sz w:val="24"/>
            <w:szCs w:val="24"/>
          </w:rPr>
          <w:t>статьей 84.8</w:t>
        </w:r>
      </w:hyperlink>
      <w:r w:rsidRPr="00C25C55">
        <w:rPr>
          <w:sz w:val="24"/>
          <w:szCs w:val="24"/>
        </w:rPr>
        <w:t xml:space="preserve"> Федерального закона "Об акционерных обществах";</w:t>
      </w:r>
    </w:p>
    <w:p w:rsidR="00130E52" w:rsidRPr="00C25C55" w:rsidRDefault="00130E52">
      <w:pPr>
        <w:pStyle w:val="ConsPlusNormal"/>
        <w:ind w:firstLine="540"/>
        <w:jc w:val="both"/>
        <w:rPr>
          <w:sz w:val="24"/>
          <w:szCs w:val="24"/>
        </w:rPr>
      </w:pPr>
      <w:proofErr w:type="gramStart"/>
      <w:r w:rsidRPr="00C25C55">
        <w:rPr>
          <w:sz w:val="24"/>
          <w:szCs w:val="24"/>
        </w:rPr>
        <w:t xml:space="preserve">о направлении эмитентом владельцам ценных бумаг поступившего ему добровольного или обязательного предложения о приобретении акций и эмиссионных ценных бумаг, конвертируемых в акции, предусмотренного </w:t>
      </w:r>
      <w:hyperlink r:id="rId58" w:history="1">
        <w:r w:rsidRPr="00C25C55">
          <w:rPr>
            <w:color w:val="0000FF"/>
            <w:sz w:val="24"/>
            <w:szCs w:val="24"/>
          </w:rPr>
          <w:t>статьями 84.1</w:t>
        </w:r>
      </w:hyperlink>
      <w:r w:rsidRPr="00C25C55">
        <w:rPr>
          <w:sz w:val="24"/>
          <w:szCs w:val="24"/>
        </w:rPr>
        <w:t xml:space="preserve"> или </w:t>
      </w:r>
      <w:hyperlink r:id="rId59" w:history="1">
        <w:r w:rsidRPr="00C25C55">
          <w:rPr>
            <w:color w:val="0000FF"/>
            <w:sz w:val="24"/>
            <w:szCs w:val="24"/>
          </w:rPr>
          <w:t>84.2</w:t>
        </w:r>
      </w:hyperlink>
      <w:r w:rsidRPr="00C25C55">
        <w:rPr>
          <w:sz w:val="24"/>
          <w:szCs w:val="24"/>
        </w:rPr>
        <w:t xml:space="preserve"> Федерального закона "Об акционерных обществах", внесенных в указанное добровольное или обязательное предложение изменениях, уведомления о праве требовать выкупа акций и эмиссионных ценных бумаг, конвертируемых в акции, предусмотренного </w:t>
      </w:r>
      <w:hyperlink r:id="rId60" w:history="1">
        <w:r w:rsidRPr="00C25C55">
          <w:rPr>
            <w:color w:val="0000FF"/>
            <w:sz w:val="24"/>
            <w:szCs w:val="24"/>
          </w:rPr>
          <w:t>статьей 84.7</w:t>
        </w:r>
      </w:hyperlink>
      <w:r w:rsidRPr="00C25C55">
        <w:rPr>
          <w:sz w:val="24"/>
          <w:szCs w:val="24"/>
        </w:rPr>
        <w:t xml:space="preserve"> Федерального закона "Об акционерных</w:t>
      </w:r>
      <w:proofErr w:type="gramEnd"/>
      <w:r w:rsidRPr="00C25C55">
        <w:rPr>
          <w:sz w:val="24"/>
          <w:szCs w:val="24"/>
        </w:rPr>
        <w:t xml:space="preserve"> </w:t>
      </w:r>
      <w:proofErr w:type="gramStart"/>
      <w:r w:rsidRPr="00C25C55">
        <w:rPr>
          <w:sz w:val="24"/>
          <w:szCs w:val="24"/>
        </w:rPr>
        <w:t>обществах</w:t>
      </w:r>
      <w:proofErr w:type="gramEnd"/>
      <w:r w:rsidRPr="00C25C55">
        <w:rPr>
          <w:sz w:val="24"/>
          <w:szCs w:val="24"/>
        </w:rPr>
        <w:t xml:space="preserve">", или требования о выкупе акций и эмиссионных ценных бумаг, конвертируемых в акции, предусмотренного </w:t>
      </w:r>
      <w:hyperlink r:id="rId61" w:history="1">
        <w:r w:rsidRPr="00C25C55">
          <w:rPr>
            <w:color w:val="0000FF"/>
            <w:sz w:val="24"/>
            <w:szCs w:val="24"/>
          </w:rPr>
          <w:t>статьей 84.8</w:t>
        </w:r>
      </w:hyperlink>
      <w:r w:rsidRPr="00C25C55">
        <w:rPr>
          <w:sz w:val="24"/>
          <w:szCs w:val="24"/>
        </w:rPr>
        <w:t xml:space="preserve"> Федерального закона "Об акционерных обществах";</w:t>
      </w:r>
    </w:p>
    <w:p w:rsidR="00130E52" w:rsidRPr="00CF39A0" w:rsidRDefault="00130E52">
      <w:pPr>
        <w:pStyle w:val="ConsPlusNormal"/>
        <w:ind w:firstLine="540"/>
        <w:jc w:val="both"/>
        <w:rPr>
          <w:ins w:id="384" w:author="Лысенко Константин Владимирович" w:date="2016-11-10T13:53:00Z"/>
          <w:sz w:val="24"/>
          <w:szCs w:val="24"/>
        </w:rPr>
      </w:pPr>
      <w:r w:rsidRPr="00C25C55">
        <w:rPr>
          <w:sz w:val="24"/>
          <w:szCs w:val="24"/>
        </w:rPr>
        <w:t>о поступлении эмитенту отчета об итогах принятия добровольного или обязательного предложения о приобретении акций и эмиссионных ценных бумаг, конвертируемых в акции.</w:t>
      </w:r>
    </w:p>
    <w:p w:rsidR="00C5615C" w:rsidRPr="00C25C55" w:rsidRDefault="00130E52">
      <w:pPr>
        <w:pStyle w:val="ConsPlusNormal"/>
        <w:ind w:firstLine="540"/>
        <w:jc w:val="both"/>
        <w:rPr>
          <w:ins w:id="385" w:author="Кругликова Ольга Анатольевна" w:date="2017-03-13T17:53:00Z"/>
          <w:sz w:val="24"/>
          <w:szCs w:val="24"/>
        </w:rPr>
      </w:pPr>
      <w:r w:rsidRPr="00C25C55">
        <w:rPr>
          <w:sz w:val="24"/>
          <w:szCs w:val="24"/>
        </w:rPr>
        <w:t xml:space="preserve">8.2. Предоставляемая центральному депозитарию информация эмитента о поступлении эмитенту добровольного или обязательного предложения, предусмотренного </w:t>
      </w:r>
      <w:hyperlink r:id="rId62" w:history="1">
        <w:r w:rsidRPr="00C25C55">
          <w:rPr>
            <w:color w:val="0000FF"/>
            <w:sz w:val="24"/>
            <w:szCs w:val="24"/>
          </w:rPr>
          <w:t>статьями 84.1</w:t>
        </w:r>
      </w:hyperlink>
      <w:r w:rsidRPr="00C25C55">
        <w:rPr>
          <w:sz w:val="24"/>
          <w:szCs w:val="24"/>
        </w:rPr>
        <w:t xml:space="preserve"> или </w:t>
      </w:r>
      <w:hyperlink r:id="rId63" w:history="1">
        <w:r w:rsidRPr="00C25C55">
          <w:rPr>
            <w:color w:val="0000FF"/>
            <w:sz w:val="24"/>
            <w:szCs w:val="24"/>
          </w:rPr>
          <w:t>84.2</w:t>
        </w:r>
      </w:hyperlink>
      <w:r w:rsidRPr="00C25C55">
        <w:rPr>
          <w:sz w:val="24"/>
          <w:szCs w:val="24"/>
        </w:rPr>
        <w:t xml:space="preserve"> Федерального закона "Об акционерных обществах", должна содержать сведения, которые в соответствии с </w:t>
      </w:r>
      <w:hyperlink r:id="rId64" w:history="1">
        <w:r w:rsidRPr="00C25C55">
          <w:rPr>
            <w:color w:val="0000FF"/>
            <w:sz w:val="24"/>
            <w:szCs w:val="24"/>
          </w:rPr>
          <w:t>пунктом 39.2</w:t>
        </w:r>
      </w:hyperlink>
      <w:r w:rsidRPr="00C25C55">
        <w:rPr>
          <w:sz w:val="24"/>
          <w:szCs w:val="24"/>
        </w:rPr>
        <w:t xml:space="preserve"> Положения Банка России от 30 декабря 2014 года N 454-П указываются в сообщении о существенном </w:t>
      </w:r>
      <w:proofErr w:type="gramStart"/>
      <w:r w:rsidRPr="00C25C55">
        <w:rPr>
          <w:sz w:val="24"/>
          <w:szCs w:val="24"/>
        </w:rPr>
        <w:t>факте</w:t>
      </w:r>
      <w:proofErr w:type="gramEnd"/>
      <w:r w:rsidRPr="00C25C55">
        <w:rPr>
          <w:sz w:val="24"/>
          <w:szCs w:val="24"/>
        </w:rPr>
        <w:t xml:space="preserve"> о поступившем эмитенту в соответствии с </w:t>
      </w:r>
      <w:hyperlink r:id="rId65" w:history="1">
        <w:r w:rsidRPr="00C25C55">
          <w:rPr>
            <w:color w:val="0000FF"/>
            <w:sz w:val="24"/>
            <w:szCs w:val="24"/>
          </w:rPr>
          <w:t>главой XI.1</w:t>
        </w:r>
      </w:hyperlink>
      <w:r w:rsidRPr="00C25C55">
        <w:rPr>
          <w:sz w:val="24"/>
          <w:szCs w:val="24"/>
        </w:rPr>
        <w:t xml:space="preserve"> Федерального закона "Об акционерных </w:t>
      </w:r>
      <w:proofErr w:type="gramStart"/>
      <w:r w:rsidRPr="00C25C55">
        <w:rPr>
          <w:sz w:val="24"/>
          <w:szCs w:val="24"/>
        </w:rPr>
        <w:t>обществах</w:t>
      </w:r>
      <w:proofErr w:type="gramEnd"/>
      <w:r w:rsidRPr="00C25C55">
        <w:rPr>
          <w:sz w:val="24"/>
          <w:szCs w:val="24"/>
        </w:rPr>
        <w:t>" добровольном, в том числе конкурирующем, или обязательном предложении о приобретении его ценных бумаг</w:t>
      </w:r>
      <w:ins w:id="386" w:author="Кругликова Ольга Анатольевна" w:date="2017-03-13T17:53:00Z">
        <w:r w:rsidR="00C5615C" w:rsidRPr="00C25C55">
          <w:rPr>
            <w:sz w:val="24"/>
            <w:szCs w:val="24"/>
          </w:rPr>
          <w:t>;</w:t>
        </w:r>
      </w:ins>
      <w:del w:id="387" w:author="Кругликова Ольга Анатольевна" w:date="2017-03-13T17:53:00Z">
        <w:r w:rsidRPr="00C25C55" w:rsidDel="00C5615C">
          <w:rPr>
            <w:sz w:val="24"/>
            <w:szCs w:val="24"/>
          </w:rPr>
          <w:delText>.</w:delText>
        </w:r>
      </w:del>
    </w:p>
    <w:p w:rsidR="00C5615C" w:rsidRPr="00C25C55" w:rsidRDefault="00C5615C">
      <w:pPr>
        <w:pStyle w:val="ConsPlusNormal"/>
        <w:ind w:firstLine="540"/>
        <w:jc w:val="both"/>
        <w:rPr>
          <w:ins w:id="388" w:author="Кругликова Ольга Анатольевна" w:date="2017-03-13T17:54:00Z"/>
          <w:sz w:val="24"/>
          <w:szCs w:val="24"/>
        </w:rPr>
      </w:pPr>
      <w:commentRangeStart w:id="389"/>
      <w:ins w:id="390" w:author="Кругликова Ольга Анатольевна" w:date="2017-03-13T17:53:00Z">
        <w:r w:rsidRPr="00C25C55">
          <w:rPr>
            <w:sz w:val="24"/>
            <w:szCs w:val="24"/>
          </w:rPr>
          <w:t>Т</w:t>
        </w:r>
      </w:ins>
      <w:ins w:id="391" w:author="Лысенко Константин Владимирович" w:date="2016-11-10T13:50:00Z">
        <w:r w:rsidR="0087743A" w:rsidRPr="00C25C55">
          <w:rPr>
            <w:sz w:val="24"/>
            <w:szCs w:val="24"/>
          </w:rPr>
          <w:t>екст поступившего эмитенту добровольного или обязательного предложения о приобретении акций и эмиссионных ценных бумаг, конвертируемых в акции, внесенных в указанное добровольное или обязательное предложение изменений, уведомления о праве требовать выкупа акций и эмиссионных ценных бумаг, конвертируемых в акции, или требования о выкупе акций и эмиссионных ценных бумаг, конвертируемых в акции</w:t>
        </w:r>
        <w:proofErr w:type="gramStart"/>
        <w:r w:rsidR="0087743A" w:rsidRPr="00C25C55">
          <w:rPr>
            <w:sz w:val="24"/>
            <w:szCs w:val="24"/>
          </w:rPr>
          <w:t>.</w:t>
        </w:r>
        <w:commentRangeEnd w:id="389"/>
        <w:r w:rsidR="0087743A" w:rsidRPr="00C25C55">
          <w:rPr>
            <w:rStyle w:val="a3"/>
            <w:rFonts w:asciiTheme="minorHAnsi" w:eastAsiaTheme="minorHAnsi" w:hAnsiTheme="minorHAnsi" w:cstheme="minorBidi"/>
            <w:sz w:val="24"/>
            <w:szCs w:val="24"/>
            <w:lang w:eastAsia="en-US"/>
          </w:rPr>
          <w:commentReference w:id="389"/>
        </w:r>
      </w:ins>
      <w:ins w:id="392" w:author="Лысенко Константин Владимирович" w:date="2016-11-22T13:48:00Z">
        <w:r w:rsidR="00580ADB" w:rsidRPr="00C25C55">
          <w:rPr>
            <w:sz w:val="24"/>
            <w:szCs w:val="24"/>
          </w:rPr>
          <w:t>;</w:t>
        </w:r>
      </w:ins>
      <w:proofErr w:type="gramEnd"/>
    </w:p>
    <w:p w:rsidR="00130E52" w:rsidRPr="00C25C55" w:rsidRDefault="00130E52">
      <w:pPr>
        <w:pStyle w:val="ConsPlusNormal"/>
        <w:ind w:firstLine="540"/>
        <w:jc w:val="both"/>
        <w:rPr>
          <w:sz w:val="24"/>
          <w:szCs w:val="24"/>
        </w:rPr>
      </w:pPr>
      <w:r w:rsidRPr="00C25C55">
        <w:rPr>
          <w:sz w:val="24"/>
          <w:szCs w:val="24"/>
        </w:rPr>
        <w:t xml:space="preserve">8.3. </w:t>
      </w:r>
      <w:proofErr w:type="gramStart"/>
      <w:r w:rsidRPr="00C25C55">
        <w:rPr>
          <w:sz w:val="24"/>
          <w:szCs w:val="24"/>
        </w:rPr>
        <w:t xml:space="preserve">Эмитент предоставляет центральному депозитарию информацию о поступлении эмитенту добровольного или обязательного предложения, предусмотренного </w:t>
      </w:r>
      <w:hyperlink r:id="rId66" w:history="1">
        <w:r w:rsidRPr="00C25C55">
          <w:rPr>
            <w:color w:val="0000FF"/>
            <w:sz w:val="24"/>
            <w:szCs w:val="24"/>
          </w:rPr>
          <w:t>статьями 84.1</w:t>
        </w:r>
      </w:hyperlink>
      <w:r w:rsidRPr="00C25C55">
        <w:rPr>
          <w:sz w:val="24"/>
          <w:szCs w:val="24"/>
        </w:rPr>
        <w:t xml:space="preserve"> или </w:t>
      </w:r>
      <w:hyperlink r:id="rId67" w:history="1">
        <w:r w:rsidRPr="00C25C55">
          <w:rPr>
            <w:color w:val="0000FF"/>
            <w:sz w:val="24"/>
            <w:szCs w:val="24"/>
          </w:rPr>
          <w:t>84.2</w:t>
        </w:r>
      </w:hyperlink>
      <w:r w:rsidRPr="00C25C55">
        <w:rPr>
          <w:sz w:val="24"/>
          <w:szCs w:val="24"/>
        </w:rPr>
        <w:t xml:space="preserve"> Федерального закона "Об акционерных обществах", в срок не позднее одного дня с момента наступления существенного факта о поступившем эмитенту в соответствии с </w:t>
      </w:r>
      <w:hyperlink r:id="rId68" w:history="1">
        <w:r w:rsidRPr="00C25C55">
          <w:rPr>
            <w:color w:val="0000FF"/>
            <w:sz w:val="24"/>
            <w:szCs w:val="24"/>
          </w:rPr>
          <w:t>главой XI.1</w:t>
        </w:r>
      </w:hyperlink>
      <w:r w:rsidRPr="00C25C55">
        <w:rPr>
          <w:sz w:val="24"/>
          <w:szCs w:val="24"/>
        </w:rPr>
        <w:t xml:space="preserve"> Федерального закона "Об акционерных обществах" добровольном, в том числе конкурирующем, или обязательном предложении о приобретении его ценных бумаг</w:t>
      </w:r>
      <w:proofErr w:type="gramEnd"/>
      <w:r w:rsidRPr="00C25C55">
        <w:rPr>
          <w:sz w:val="24"/>
          <w:szCs w:val="24"/>
        </w:rPr>
        <w:t xml:space="preserve">, </w:t>
      </w:r>
      <w:proofErr w:type="gramStart"/>
      <w:r w:rsidRPr="00C25C55">
        <w:rPr>
          <w:sz w:val="24"/>
          <w:szCs w:val="24"/>
        </w:rPr>
        <w:t xml:space="preserve">или с момента наступления существенного факта об изменениях, внесенных в поступившее эмитенту в соответствии с </w:t>
      </w:r>
      <w:hyperlink r:id="rId69" w:history="1">
        <w:r w:rsidRPr="00C25C55">
          <w:rPr>
            <w:color w:val="0000FF"/>
            <w:sz w:val="24"/>
            <w:szCs w:val="24"/>
          </w:rPr>
          <w:t>главой XI.1</w:t>
        </w:r>
      </w:hyperlink>
      <w:r w:rsidRPr="00C25C55">
        <w:rPr>
          <w:sz w:val="24"/>
          <w:szCs w:val="24"/>
        </w:rPr>
        <w:t xml:space="preserve"> Федерального закона "Об акционерных обществах" добровольное, в том числе конкурирующее, или обязательное предложение о приобретении его ценных бумаг, определенного согласно </w:t>
      </w:r>
      <w:hyperlink r:id="rId70" w:history="1">
        <w:r w:rsidRPr="00C25C55">
          <w:rPr>
            <w:color w:val="0000FF"/>
            <w:sz w:val="24"/>
            <w:szCs w:val="24"/>
          </w:rPr>
          <w:t>пункту 39.3</w:t>
        </w:r>
      </w:hyperlink>
      <w:r w:rsidRPr="00C25C55">
        <w:rPr>
          <w:sz w:val="24"/>
          <w:szCs w:val="24"/>
        </w:rPr>
        <w:t xml:space="preserve"> Положения Банка России от 30 декабря 2014 года N 454-П.</w:t>
      </w:r>
      <w:proofErr w:type="gramEnd"/>
    </w:p>
    <w:p w:rsidR="00130E52" w:rsidRPr="00C25C55" w:rsidRDefault="00130E52">
      <w:pPr>
        <w:pStyle w:val="ConsPlusNormal"/>
        <w:ind w:firstLine="540"/>
        <w:jc w:val="both"/>
        <w:rPr>
          <w:sz w:val="24"/>
          <w:szCs w:val="24"/>
        </w:rPr>
      </w:pPr>
      <w:r w:rsidRPr="00C25C55">
        <w:rPr>
          <w:sz w:val="24"/>
          <w:szCs w:val="24"/>
        </w:rPr>
        <w:t xml:space="preserve">8.4. Предоставляемая центральному депозитарию информация эмитента об изменениях, внесенных в поступившее эмитенту добровольное или обязательное предложение, предусмотренное </w:t>
      </w:r>
      <w:hyperlink r:id="rId71" w:history="1">
        <w:r w:rsidRPr="00C25C55">
          <w:rPr>
            <w:color w:val="0000FF"/>
            <w:sz w:val="24"/>
            <w:szCs w:val="24"/>
          </w:rPr>
          <w:t>статьями 84.1</w:t>
        </w:r>
      </w:hyperlink>
      <w:r w:rsidRPr="00C25C55">
        <w:rPr>
          <w:sz w:val="24"/>
          <w:szCs w:val="24"/>
        </w:rPr>
        <w:t xml:space="preserve"> или </w:t>
      </w:r>
      <w:hyperlink r:id="rId72" w:history="1">
        <w:r w:rsidRPr="00C25C55">
          <w:rPr>
            <w:color w:val="0000FF"/>
            <w:sz w:val="24"/>
            <w:szCs w:val="24"/>
          </w:rPr>
          <w:t>84.2</w:t>
        </w:r>
      </w:hyperlink>
      <w:r w:rsidRPr="00C25C55">
        <w:rPr>
          <w:sz w:val="24"/>
          <w:szCs w:val="24"/>
        </w:rPr>
        <w:t xml:space="preserve"> Федерального закона "Об акционерных обществах", должна содержать сведения, которые в соответствии с </w:t>
      </w:r>
      <w:hyperlink r:id="rId73" w:history="1">
        <w:r w:rsidRPr="00C25C55">
          <w:rPr>
            <w:color w:val="0000FF"/>
            <w:sz w:val="24"/>
            <w:szCs w:val="24"/>
          </w:rPr>
          <w:t>пунктом 39.4</w:t>
        </w:r>
      </w:hyperlink>
      <w:r w:rsidRPr="00C25C55">
        <w:rPr>
          <w:sz w:val="24"/>
          <w:szCs w:val="24"/>
        </w:rPr>
        <w:t xml:space="preserve"> Положения Банка России от 30 декабря 2014 года N 454-П указываются в сообщении о существенном </w:t>
      </w:r>
      <w:proofErr w:type="gramStart"/>
      <w:r w:rsidRPr="00C25C55">
        <w:rPr>
          <w:sz w:val="24"/>
          <w:szCs w:val="24"/>
        </w:rPr>
        <w:t>факте</w:t>
      </w:r>
      <w:proofErr w:type="gramEnd"/>
      <w:r w:rsidRPr="00C25C55">
        <w:rPr>
          <w:sz w:val="24"/>
          <w:szCs w:val="24"/>
        </w:rPr>
        <w:t xml:space="preserve"> об изменениях, внесенных в поступившее эмитенту в соответствии с </w:t>
      </w:r>
      <w:hyperlink r:id="rId74" w:history="1">
        <w:r w:rsidRPr="00C25C55">
          <w:rPr>
            <w:color w:val="0000FF"/>
            <w:sz w:val="24"/>
            <w:szCs w:val="24"/>
          </w:rPr>
          <w:t>главой XI.1</w:t>
        </w:r>
      </w:hyperlink>
      <w:r w:rsidRPr="00C25C55">
        <w:rPr>
          <w:sz w:val="24"/>
          <w:szCs w:val="24"/>
        </w:rPr>
        <w:t xml:space="preserve"> Федерального закона "Об акционерных обществах" добровольное, в том числе конкурирующее, или обязательное предложение о приобретении его ценных бумаг.</w:t>
      </w:r>
    </w:p>
    <w:p w:rsidR="00130E52" w:rsidRPr="00C25C55" w:rsidRDefault="00130E52">
      <w:pPr>
        <w:pStyle w:val="ConsPlusNormal"/>
        <w:ind w:firstLine="540"/>
        <w:jc w:val="both"/>
        <w:rPr>
          <w:sz w:val="24"/>
          <w:szCs w:val="24"/>
        </w:rPr>
      </w:pPr>
      <w:r w:rsidRPr="00C25C55">
        <w:rPr>
          <w:sz w:val="24"/>
          <w:szCs w:val="24"/>
        </w:rPr>
        <w:t xml:space="preserve">8.5. </w:t>
      </w:r>
      <w:proofErr w:type="gramStart"/>
      <w:r w:rsidRPr="00C25C55">
        <w:rPr>
          <w:sz w:val="24"/>
          <w:szCs w:val="24"/>
        </w:rPr>
        <w:t xml:space="preserve">Эмитент предоставляет центральному депозитарию информацию об изменениях, внесенных в поступившее эмитенту добровольное или обязательное предложение, предусмотренное </w:t>
      </w:r>
      <w:hyperlink r:id="rId75" w:history="1">
        <w:r w:rsidRPr="00C25C55">
          <w:rPr>
            <w:color w:val="0000FF"/>
            <w:sz w:val="24"/>
            <w:szCs w:val="24"/>
          </w:rPr>
          <w:t>статьями 84.1</w:t>
        </w:r>
      </w:hyperlink>
      <w:r w:rsidRPr="00C25C55">
        <w:rPr>
          <w:sz w:val="24"/>
          <w:szCs w:val="24"/>
        </w:rPr>
        <w:t xml:space="preserve"> или </w:t>
      </w:r>
      <w:hyperlink r:id="rId76" w:history="1">
        <w:r w:rsidRPr="00C25C55">
          <w:rPr>
            <w:color w:val="0000FF"/>
            <w:sz w:val="24"/>
            <w:szCs w:val="24"/>
          </w:rPr>
          <w:t>84.2</w:t>
        </w:r>
      </w:hyperlink>
      <w:r w:rsidRPr="00C25C55">
        <w:rPr>
          <w:sz w:val="24"/>
          <w:szCs w:val="24"/>
        </w:rPr>
        <w:t xml:space="preserve"> Федерального закона "Об акционерных обществах", в срок не позднее одного дня с момента наступления существенного факта об изменениях, внесенных в поступившее эмитенту в соответствии с </w:t>
      </w:r>
      <w:hyperlink r:id="rId77" w:history="1">
        <w:r w:rsidRPr="00C25C55">
          <w:rPr>
            <w:color w:val="0000FF"/>
            <w:sz w:val="24"/>
            <w:szCs w:val="24"/>
          </w:rPr>
          <w:t>главой XI.1</w:t>
        </w:r>
      </w:hyperlink>
      <w:r w:rsidRPr="00C25C55">
        <w:rPr>
          <w:sz w:val="24"/>
          <w:szCs w:val="24"/>
        </w:rPr>
        <w:t xml:space="preserve"> Федерального закона "Об акционерных обществах" добровольное, в том числе конкурирующее, или обязательное</w:t>
      </w:r>
      <w:proofErr w:type="gramEnd"/>
      <w:r w:rsidRPr="00C25C55">
        <w:rPr>
          <w:sz w:val="24"/>
          <w:szCs w:val="24"/>
        </w:rPr>
        <w:t xml:space="preserve"> предложение о приобретении его ценных бумаг, определенного согласно </w:t>
      </w:r>
      <w:hyperlink r:id="rId78" w:history="1">
        <w:r w:rsidRPr="00C25C55">
          <w:rPr>
            <w:color w:val="0000FF"/>
            <w:sz w:val="24"/>
            <w:szCs w:val="24"/>
          </w:rPr>
          <w:t>пункту 39.5</w:t>
        </w:r>
      </w:hyperlink>
      <w:r w:rsidRPr="00C25C55">
        <w:rPr>
          <w:sz w:val="24"/>
          <w:szCs w:val="24"/>
        </w:rPr>
        <w:t xml:space="preserve"> Положения Банка России от 30 декабря 2014 года N 454-П.</w:t>
      </w:r>
    </w:p>
    <w:p w:rsidR="007E65BC" w:rsidRDefault="00130E52">
      <w:pPr>
        <w:pStyle w:val="ConsPlusNormal"/>
        <w:ind w:firstLine="540"/>
        <w:jc w:val="both"/>
        <w:rPr>
          <w:ins w:id="393" w:author="Кругликова Ольга Анатольевна" w:date="2017-03-14T11:18:00Z"/>
          <w:sz w:val="24"/>
          <w:szCs w:val="24"/>
        </w:rPr>
      </w:pPr>
      <w:r w:rsidRPr="00C25C55">
        <w:rPr>
          <w:sz w:val="24"/>
          <w:szCs w:val="24"/>
        </w:rPr>
        <w:t xml:space="preserve">8.6. </w:t>
      </w:r>
      <w:proofErr w:type="gramStart"/>
      <w:r w:rsidRPr="00C25C55">
        <w:rPr>
          <w:sz w:val="24"/>
          <w:szCs w:val="24"/>
        </w:rPr>
        <w:t xml:space="preserve">Предоставляемая центральному депозитарию информация эмитента о поступлении эмитенту уведомления о праве требовать выкупа акций и эмиссионных ценных бумаг, конвертируемых в акции, предусмотренного </w:t>
      </w:r>
      <w:hyperlink r:id="rId79" w:history="1">
        <w:r w:rsidRPr="00C25C55">
          <w:rPr>
            <w:color w:val="0000FF"/>
            <w:sz w:val="24"/>
            <w:szCs w:val="24"/>
          </w:rPr>
          <w:t>статьей 84.7</w:t>
        </w:r>
      </w:hyperlink>
      <w:r w:rsidRPr="00C25C55">
        <w:rPr>
          <w:sz w:val="24"/>
          <w:szCs w:val="24"/>
        </w:rPr>
        <w:t xml:space="preserve"> Федерального закона "Об акционерных обществах", или требования о выкупе акций и эмиссионных ценных бумаг, конвертируемых в акции, предусмотренного </w:t>
      </w:r>
      <w:hyperlink r:id="rId80" w:history="1">
        <w:r w:rsidRPr="00C25C55">
          <w:rPr>
            <w:color w:val="0000FF"/>
            <w:sz w:val="24"/>
            <w:szCs w:val="24"/>
          </w:rPr>
          <w:t>статьей 84.8</w:t>
        </w:r>
      </w:hyperlink>
      <w:r w:rsidRPr="00C25C55">
        <w:rPr>
          <w:sz w:val="24"/>
          <w:szCs w:val="24"/>
        </w:rPr>
        <w:t xml:space="preserve"> Федерального закона "Об акционерных обществах", должна содержать сведения, которые в соответствии с </w:t>
      </w:r>
      <w:hyperlink r:id="rId81" w:history="1">
        <w:r w:rsidRPr="00C25C55">
          <w:rPr>
            <w:color w:val="0000FF"/>
            <w:sz w:val="24"/>
            <w:szCs w:val="24"/>
          </w:rPr>
          <w:t>пунктом 40.2</w:t>
        </w:r>
      </w:hyperlink>
      <w:r w:rsidRPr="00C25C55">
        <w:rPr>
          <w:sz w:val="24"/>
          <w:szCs w:val="24"/>
        </w:rPr>
        <w:t xml:space="preserve"> Положения Банка</w:t>
      </w:r>
      <w:proofErr w:type="gramEnd"/>
      <w:r w:rsidRPr="00C25C55">
        <w:rPr>
          <w:sz w:val="24"/>
          <w:szCs w:val="24"/>
        </w:rPr>
        <w:t xml:space="preserve"> России от 30 декабря 2014 года N 454-П указываются в сообщении о существенном </w:t>
      </w:r>
      <w:proofErr w:type="gramStart"/>
      <w:r w:rsidRPr="00C25C55">
        <w:rPr>
          <w:sz w:val="24"/>
          <w:szCs w:val="24"/>
        </w:rPr>
        <w:t>факте</w:t>
      </w:r>
      <w:proofErr w:type="gramEnd"/>
      <w:r w:rsidRPr="00C25C55">
        <w:rPr>
          <w:sz w:val="24"/>
          <w:szCs w:val="24"/>
        </w:rPr>
        <w:t xml:space="preserve"> о поступившем эмитенту в соответствии с </w:t>
      </w:r>
      <w:hyperlink r:id="rId82" w:history="1">
        <w:r w:rsidRPr="00C25C55">
          <w:rPr>
            <w:color w:val="0000FF"/>
            <w:sz w:val="24"/>
            <w:szCs w:val="24"/>
          </w:rPr>
          <w:t>главой XI.1</w:t>
        </w:r>
      </w:hyperlink>
      <w:r w:rsidRPr="00C25C55">
        <w:rPr>
          <w:sz w:val="24"/>
          <w:szCs w:val="24"/>
        </w:rPr>
        <w:t xml:space="preserve"> Федерального закона "Об акционерных обществах" уведомлении о праве требовать выкупа эмиссионных ценных бумаг эмитента или требовании о выкупе эмиссионных ценных бумаг эмитента.</w:t>
      </w:r>
    </w:p>
    <w:p w:rsidR="00130E52" w:rsidRPr="00C25C55" w:rsidRDefault="00130E52">
      <w:pPr>
        <w:pStyle w:val="ConsPlusNormal"/>
        <w:ind w:firstLine="540"/>
        <w:jc w:val="both"/>
        <w:rPr>
          <w:sz w:val="24"/>
          <w:szCs w:val="24"/>
        </w:rPr>
      </w:pPr>
    </w:p>
    <w:p w:rsidR="00130E52" w:rsidRPr="00C25C55" w:rsidRDefault="00130E52">
      <w:pPr>
        <w:pStyle w:val="ConsPlusNormal"/>
        <w:ind w:firstLine="540"/>
        <w:jc w:val="both"/>
        <w:rPr>
          <w:sz w:val="24"/>
          <w:szCs w:val="24"/>
        </w:rPr>
      </w:pPr>
      <w:r w:rsidRPr="00C25C55">
        <w:rPr>
          <w:sz w:val="24"/>
          <w:szCs w:val="24"/>
        </w:rPr>
        <w:t xml:space="preserve">8.7. </w:t>
      </w:r>
      <w:proofErr w:type="gramStart"/>
      <w:r w:rsidRPr="00C25C55">
        <w:rPr>
          <w:sz w:val="24"/>
          <w:szCs w:val="24"/>
        </w:rPr>
        <w:t xml:space="preserve">Эмитент предоставляет центральному депозитарию информацию о поступлении эмитенту уведомления о праве требовать выкупа акций и эмиссионных ценных бумаг, конвертируемых в акции, предусмотренного </w:t>
      </w:r>
      <w:hyperlink r:id="rId83" w:history="1">
        <w:r w:rsidRPr="00C25C55">
          <w:rPr>
            <w:color w:val="0000FF"/>
            <w:sz w:val="24"/>
            <w:szCs w:val="24"/>
          </w:rPr>
          <w:t>статьей 84.7</w:t>
        </w:r>
      </w:hyperlink>
      <w:r w:rsidRPr="00C25C55">
        <w:rPr>
          <w:sz w:val="24"/>
          <w:szCs w:val="24"/>
        </w:rPr>
        <w:t xml:space="preserve"> Федерального закона "Об акционерных обществах", или требования о выкупе акций и эмиссионных ценных бумаг, конвертируемых в акции, предусмотренного </w:t>
      </w:r>
      <w:hyperlink r:id="rId84" w:history="1">
        <w:r w:rsidRPr="00C25C55">
          <w:rPr>
            <w:color w:val="0000FF"/>
            <w:sz w:val="24"/>
            <w:szCs w:val="24"/>
          </w:rPr>
          <w:t>статьей 84.8</w:t>
        </w:r>
      </w:hyperlink>
      <w:r w:rsidRPr="00C25C55">
        <w:rPr>
          <w:sz w:val="24"/>
          <w:szCs w:val="24"/>
        </w:rPr>
        <w:t xml:space="preserve"> Федерального закона "Об акционерных обществах", в срок не позднее одного дня с момента наступления существенного факта</w:t>
      </w:r>
      <w:proofErr w:type="gramEnd"/>
      <w:r w:rsidRPr="00C25C55">
        <w:rPr>
          <w:sz w:val="24"/>
          <w:szCs w:val="24"/>
        </w:rPr>
        <w:t xml:space="preserve"> о поступившем эмитенту в соответствии с </w:t>
      </w:r>
      <w:hyperlink r:id="rId85" w:history="1">
        <w:r w:rsidRPr="00C25C55">
          <w:rPr>
            <w:color w:val="0000FF"/>
            <w:sz w:val="24"/>
            <w:szCs w:val="24"/>
          </w:rPr>
          <w:t>главой XI.1</w:t>
        </w:r>
      </w:hyperlink>
      <w:r w:rsidRPr="00C25C55">
        <w:rPr>
          <w:sz w:val="24"/>
          <w:szCs w:val="24"/>
        </w:rPr>
        <w:t xml:space="preserve"> Федерального закона "Об акционерных обществах" уведомлении о праве требовать выкупа эмиссионных ценных бумаг эмитента или требовании о выкупе эмиссионных ценных бумаг эмитента, определенного согласно </w:t>
      </w:r>
      <w:hyperlink r:id="rId86" w:history="1">
        <w:r w:rsidRPr="00C25C55">
          <w:rPr>
            <w:color w:val="0000FF"/>
            <w:sz w:val="24"/>
            <w:szCs w:val="24"/>
          </w:rPr>
          <w:t>пункту 40.3</w:t>
        </w:r>
      </w:hyperlink>
      <w:r w:rsidRPr="00C25C55">
        <w:rPr>
          <w:sz w:val="24"/>
          <w:szCs w:val="24"/>
        </w:rPr>
        <w:t xml:space="preserve"> Положения Банка России от 30 декабря 2014 года N 454-П.</w:t>
      </w:r>
    </w:p>
    <w:p w:rsidR="00130E52" w:rsidRPr="00C25C55" w:rsidRDefault="00130E52">
      <w:pPr>
        <w:pStyle w:val="ConsPlusNormal"/>
        <w:ind w:firstLine="540"/>
        <w:jc w:val="both"/>
        <w:rPr>
          <w:sz w:val="24"/>
          <w:szCs w:val="24"/>
        </w:rPr>
      </w:pPr>
      <w:r w:rsidRPr="00C25C55">
        <w:rPr>
          <w:sz w:val="24"/>
          <w:szCs w:val="24"/>
        </w:rPr>
        <w:t xml:space="preserve">8.8. </w:t>
      </w:r>
      <w:proofErr w:type="gramStart"/>
      <w:r w:rsidRPr="00C25C55">
        <w:rPr>
          <w:sz w:val="24"/>
          <w:szCs w:val="24"/>
        </w:rPr>
        <w:t xml:space="preserve">Предоставляемая центральному депозитарию информация эмитента о направлении им владельцам ценных бумаг поступившего ему добровольного или обязательного предложения о приобретении акций и эмиссионных ценных бумаг, конвертируемых в акции, предусмотренного </w:t>
      </w:r>
      <w:hyperlink r:id="rId87" w:history="1">
        <w:r w:rsidRPr="00C25C55">
          <w:rPr>
            <w:color w:val="0000FF"/>
            <w:sz w:val="24"/>
            <w:szCs w:val="24"/>
          </w:rPr>
          <w:t>статьями 84.1</w:t>
        </w:r>
      </w:hyperlink>
      <w:r w:rsidRPr="00C25C55">
        <w:rPr>
          <w:sz w:val="24"/>
          <w:szCs w:val="24"/>
        </w:rPr>
        <w:t xml:space="preserve"> или </w:t>
      </w:r>
      <w:hyperlink r:id="rId88" w:history="1">
        <w:r w:rsidRPr="00C25C55">
          <w:rPr>
            <w:color w:val="0000FF"/>
            <w:sz w:val="24"/>
            <w:szCs w:val="24"/>
          </w:rPr>
          <w:t>84.2</w:t>
        </w:r>
      </w:hyperlink>
      <w:r w:rsidRPr="00C25C55">
        <w:rPr>
          <w:sz w:val="24"/>
          <w:szCs w:val="24"/>
        </w:rPr>
        <w:t xml:space="preserve"> Федерального закона "Об акционерных обществах", внесенных в указанное добровольное или обязательное предложение изменений, уведомления о праве требовать выкупа акций и эмиссионных ценных бумаг, конвертируемых в акции, предусмотренного </w:t>
      </w:r>
      <w:hyperlink r:id="rId89" w:history="1">
        <w:r w:rsidRPr="00C25C55">
          <w:rPr>
            <w:color w:val="0000FF"/>
            <w:sz w:val="24"/>
            <w:szCs w:val="24"/>
          </w:rPr>
          <w:t>статьей</w:t>
        </w:r>
        <w:proofErr w:type="gramEnd"/>
        <w:r w:rsidRPr="00C25C55">
          <w:rPr>
            <w:color w:val="0000FF"/>
            <w:sz w:val="24"/>
            <w:szCs w:val="24"/>
          </w:rPr>
          <w:t xml:space="preserve"> 84.7</w:t>
        </w:r>
      </w:hyperlink>
      <w:r w:rsidRPr="00C25C55">
        <w:rPr>
          <w:sz w:val="24"/>
          <w:szCs w:val="24"/>
        </w:rPr>
        <w:t xml:space="preserve"> Федерального закона "Об акционерных обществах", или требования о выкупе акций и эмиссионных ценных бумаг, конвертируемых в акции, предусмотренного </w:t>
      </w:r>
      <w:hyperlink r:id="rId90" w:history="1">
        <w:r w:rsidRPr="00C25C55">
          <w:rPr>
            <w:color w:val="0000FF"/>
            <w:sz w:val="24"/>
            <w:szCs w:val="24"/>
          </w:rPr>
          <w:t>статьей 84.8</w:t>
        </w:r>
      </w:hyperlink>
      <w:r w:rsidRPr="00C25C55">
        <w:rPr>
          <w:sz w:val="24"/>
          <w:szCs w:val="24"/>
        </w:rPr>
        <w:t xml:space="preserve"> Федерального закона "Об акционерных обществах", должна содержать:</w:t>
      </w:r>
    </w:p>
    <w:p w:rsidR="00130E52" w:rsidRPr="00C25C55" w:rsidRDefault="00130E52">
      <w:pPr>
        <w:pStyle w:val="ConsPlusNormal"/>
        <w:ind w:firstLine="540"/>
        <w:jc w:val="both"/>
        <w:rPr>
          <w:sz w:val="24"/>
          <w:szCs w:val="24"/>
        </w:rPr>
      </w:pPr>
      <w:r w:rsidRPr="00C25C55">
        <w:rPr>
          <w:sz w:val="24"/>
          <w:szCs w:val="24"/>
        </w:rPr>
        <w:t>идентификационные признаки приобретаемых или выкупаемых акций и эмиссионных ценных бумаг, конвертируемых в акции;</w:t>
      </w:r>
    </w:p>
    <w:p w:rsidR="00130E52" w:rsidRPr="00C25C55" w:rsidRDefault="00130E52">
      <w:pPr>
        <w:pStyle w:val="ConsPlusNormal"/>
        <w:ind w:firstLine="540"/>
        <w:jc w:val="both"/>
        <w:rPr>
          <w:sz w:val="24"/>
          <w:szCs w:val="24"/>
        </w:rPr>
      </w:pPr>
      <w:proofErr w:type="gramStart"/>
      <w:r w:rsidRPr="00C25C55">
        <w:rPr>
          <w:sz w:val="24"/>
          <w:szCs w:val="24"/>
        </w:rPr>
        <w:t>дату направления эмитентом владельцам ценных бумаг поступившего ему добровольного или обязательного предложения о приобретении акций и эмиссионных ценных бумаг, конвертируемых в акции, внесенных в указанное добровольное или обязательное предложение изменений, уведомления о праве требовать выкупа акций и эмиссионных ценных бумаг, конвертируемых в акции или требования о выкупе акций и эмиссионных ценных бумаг, конвертируемых в акции;</w:t>
      </w:r>
      <w:proofErr w:type="gramEnd"/>
    </w:p>
    <w:p w:rsidR="002534C8" w:rsidRPr="00EE539D" w:rsidRDefault="002534C8" w:rsidP="002534C8">
      <w:pPr>
        <w:pStyle w:val="ConsPlusNormal"/>
        <w:ind w:firstLine="540"/>
        <w:jc w:val="both"/>
      </w:pPr>
      <w:commentRangeStart w:id="394"/>
      <w:del w:id="395" w:author="Кругликова Ольга Анатольевна" w:date="2017-03-24T19:09:00Z">
        <w:r w:rsidRPr="00C25C55" w:rsidDel="002534C8">
          <w:rPr>
            <w:sz w:val="24"/>
            <w:szCs w:val="24"/>
          </w:rPr>
          <w:delText xml:space="preserve">текст поступившего эмитенту добровольного или обязательного предложения о приобретении акций и эмиссионных ценных бумаг, конвертируемых в акции, внесенных в указанное добровольное или обязательное предложение изменений, уведомления о праве требовать выкупа акций и </w:delText>
        </w:r>
        <w:r w:rsidRPr="00C25C55" w:rsidDel="002534C8">
          <w:rPr>
            <w:sz w:val="24"/>
            <w:szCs w:val="24"/>
          </w:rPr>
          <w:lastRenderedPageBreak/>
          <w:delText>эмиссионных ценных бумаг, конвертируемых в акции, или требования о выкупе акций и эмиссионных ценных бумаг, конвертируемых в акции;</w:delText>
        </w:r>
      </w:del>
      <w:commentRangeEnd w:id="394"/>
      <w:r w:rsidRPr="00EE539D">
        <w:rPr>
          <w:rStyle w:val="a3"/>
        </w:rPr>
        <w:commentReference w:id="394"/>
      </w:r>
    </w:p>
    <w:p w:rsidR="00130E52" w:rsidRPr="00F130A4" w:rsidRDefault="00130E52">
      <w:pPr>
        <w:pStyle w:val="ConsPlusNormal"/>
        <w:ind w:firstLine="540"/>
        <w:jc w:val="both"/>
        <w:rPr>
          <w:sz w:val="24"/>
          <w:szCs w:val="24"/>
        </w:rPr>
      </w:pPr>
      <w:proofErr w:type="gramStart"/>
      <w:r w:rsidRPr="00F130A4">
        <w:rPr>
          <w:sz w:val="24"/>
          <w:szCs w:val="24"/>
        </w:rPr>
        <w:t>текст резолютивной части отчета оценщика о рыночной стоимости приобретаемых или выкупаемых акций и эмиссионных ценных бумаг, конвертируемых в акции, в случае если указанный отчет оценщика предоставляется лицом, направившим добровольное или обязательное предложение о приобретении акций и эмиссионных ценных бумаг, конвертируемых в акции, уведомление о праве требовать выкупа акций и эмиссионных ценных бумаг, конвертируемых в акции, требование о выкупе акций и</w:t>
      </w:r>
      <w:proofErr w:type="gramEnd"/>
      <w:r w:rsidRPr="00F130A4">
        <w:rPr>
          <w:sz w:val="24"/>
          <w:szCs w:val="24"/>
        </w:rPr>
        <w:t xml:space="preserve"> эмиссионных ценных бумаг, конвертируемых в акции;</w:t>
      </w:r>
    </w:p>
    <w:p w:rsidR="00130E52" w:rsidRPr="00F130A4" w:rsidRDefault="00130E52">
      <w:pPr>
        <w:pStyle w:val="ConsPlusNormal"/>
        <w:ind w:firstLine="540"/>
        <w:jc w:val="both"/>
        <w:rPr>
          <w:sz w:val="24"/>
          <w:szCs w:val="24"/>
        </w:rPr>
      </w:pPr>
      <w:proofErr w:type="gramStart"/>
      <w:r w:rsidRPr="00F130A4">
        <w:rPr>
          <w:sz w:val="24"/>
          <w:szCs w:val="24"/>
        </w:rPr>
        <w:t>принятые советом директоров (наблюдательным советом) эмитента рекомендации в отношении полученных эмитентом добровольного или обязательного предложения о приобретении акций и эмиссионных ценных бумаг, конвертируемых в акции, внесенных в указанное добровольное или обязательное предложение изменений, уведомления о праве требовать выкупа акций и эмиссионных ценных бумаг, конвертируемых в акции, требования о выкупе акций и эмиссионных ценных бумаг, конвертируемых в акции;</w:t>
      </w:r>
      <w:proofErr w:type="gramEnd"/>
    </w:p>
    <w:p w:rsidR="0021202C" w:rsidRPr="00F130A4" w:rsidRDefault="00130E52" w:rsidP="0021202C">
      <w:pPr>
        <w:pStyle w:val="ConsPlusNormal"/>
        <w:ind w:firstLine="540"/>
        <w:jc w:val="both"/>
        <w:rPr>
          <w:ins w:id="396" w:author="Лысенко Константин Владимирович" w:date="2016-11-30T15:55:00Z"/>
          <w:sz w:val="24"/>
          <w:szCs w:val="24"/>
        </w:rPr>
      </w:pPr>
      <w:proofErr w:type="gramStart"/>
      <w:r w:rsidRPr="00F130A4">
        <w:rPr>
          <w:sz w:val="24"/>
          <w:szCs w:val="24"/>
        </w:rPr>
        <w:t>даты проведения и составления, а также номер протокола заседания совета директоров (наблюдательного совета) эмитента, на котором приняты рекомендации в отношении полученных эмитентом добровольного или обязательного предложения о приобретении акций и эмиссионных ценных бумаг, конвертируемых в акции, внесенных в указанное добровольное или обязательное предложение изменений, уведомления о праве требовать выкупа акций и эмиссионных ценных бумаг, конвертируемых в акции, требования о выкупе</w:t>
      </w:r>
      <w:proofErr w:type="gramEnd"/>
      <w:r w:rsidRPr="00F130A4">
        <w:rPr>
          <w:sz w:val="24"/>
          <w:szCs w:val="24"/>
        </w:rPr>
        <w:t xml:space="preserve"> акций и эмиссионных ценных бумаг, конвертируемых в акции</w:t>
      </w:r>
      <w:del w:id="397" w:author="Кругликова Ольга Анатольевна" w:date="2017-03-14T11:19:00Z">
        <w:r w:rsidRPr="00F130A4" w:rsidDel="007E65BC">
          <w:rPr>
            <w:sz w:val="24"/>
            <w:szCs w:val="24"/>
          </w:rPr>
          <w:delText>.</w:delText>
        </w:r>
      </w:del>
      <w:ins w:id="398" w:author="Кругликова Ольга Анатольевна" w:date="2017-03-14T11:19:00Z">
        <w:r w:rsidR="007E65BC">
          <w:rPr>
            <w:sz w:val="24"/>
            <w:szCs w:val="24"/>
          </w:rPr>
          <w:t>;</w:t>
        </w:r>
      </w:ins>
    </w:p>
    <w:p w:rsidR="0021202C" w:rsidRPr="00F130A4" w:rsidRDefault="0021202C" w:rsidP="0021202C">
      <w:pPr>
        <w:pStyle w:val="ConsPlusNormal"/>
        <w:ind w:firstLine="540"/>
        <w:jc w:val="both"/>
        <w:rPr>
          <w:ins w:id="399" w:author="Лысенко Константин Владимирович" w:date="2016-11-30T15:55:00Z"/>
          <w:sz w:val="24"/>
          <w:szCs w:val="24"/>
        </w:rPr>
      </w:pPr>
      <w:ins w:id="400" w:author="Лысенко Константин Владимирович" w:date="2016-11-30T15:55:00Z">
        <w:r w:rsidRPr="00F130A4">
          <w:rPr>
            <w:sz w:val="24"/>
            <w:szCs w:val="24"/>
          </w:rPr>
          <w:t>количество акций, в отношении которых направлено предложение о выкупе;</w:t>
        </w:r>
      </w:ins>
    </w:p>
    <w:p w:rsidR="0021202C" w:rsidRPr="00F130A4" w:rsidRDefault="0021202C" w:rsidP="0021202C">
      <w:pPr>
        <w:pStyle w:val="ConsPlusNormal"/>
        <w:ind w:firstLine="540"/>
        <w:jc w:val="both"/>
        <w:rPr>
          <w:ins w:id="401" w:author="Лысенко Константин Владимирович" w:date="2016-11-30T16:03:00Z"/>
          <w:sz w:val="24"/>
          <w:szCs w:val="24"/>
        </w:rPr>
      </w:pPr>
      <w:ins w:id="402" w:author="Лысенко Константин Владимирович" w:date="2016-11-30T16:02:00Z">
        <w:r w:rsidRPr="00F130A4">
          <w:rPr>
            <w:sz w:val="24"/>
            <w:szCs w:val="24"/>
          </w:rPr>
          <w:t>информация о наименовании и ИНН (если применимо или иные идентификационные данные) выкупающего лица и аффилированных лиц выкупающего лица</w:t>
        </w:r>
      </w:ins>
      <w:ins w:id="403" w:author="Лысенко Константин Владимирович" w:date="2016-11-30T16:03:00Z">
        <w:r w:rsidRPr="00F130A4">
          <w:rPr>
            <w:sz w:val="24"/>
            <w:szCs w:val="24"/>
          </w:rPr>
          <w:t xml:space="preserve"> в составе информации о направлении эмитентом владельцам ценных бумаг требования о выкупе акций и эмиссионных ценных бумаг, конвертируемых в акции, предусмотренного статьей 84.8 Федерального закона «Об акционерных обществах».</w:t>
        </w:r>
      </w:ins>
    </w:p>
    <w:p w:rsidR="00130E52" w:rsidRPr="00F130A4" w:rsidRDefault="00130E52">
      <w:pPr>
        <w:pStyle w:val="ConsPlusNormal"/>
        <w:ind w:firstLine="540"/>
        <w:jc w:val="both"/>
        <w:rPr>
          <w:sz w:val="24"/>
          <w:szCs w:val="24"/>
        </w:rPr>
      </w:pPr>
      <w:r w:rsidRPr="00F130A4">
        <w:rPr>
          <w:sz w:val="24"/>
          <w:szCs w:val="24"/>
        </w:rPr>
        <w:t xml:space="preserve">8.9. </w:t>
      </w:r>
      <w:proofErr w:type="gramStart"/>
      <w:r w:rsidRPr="00F130A4">
        <w:rPr>
          <w:sz w:val="24"/>
          <w:szCs w:val="24"/>
        </w:rPr>
        <w:t xml:space="preserve">Эмитент предоставляет центральному депозитарию информацию о направлении эмитентом владельцам ценных бумаг поступившего ему добровольного или обязательного предложения о приобретении акций и эмиссионных ценных бумаг, конвертируемых в акции, предусмотренного </w:t>
      </w:r>
      <w:hyperlink r:id="rId91" w:history="1">
        <w:r w:rsidRPr="00F130A4">
          <w:rPr>
            <w:color w:val="0000FF"/>
            <w:sz w:val="24"/>
            <w:szCs w:val="24"/>
          </w:rPr>
          <w:t>статьями 84.1</w:t>
        </w:r>
      </w:hyperlink>
      <w:r w:rsidRPr="00F130A4">
        <w:rPr>
          <w:sz w:val="24"/>
          <w:szCs w:val="24"/>
        </w:rPr>
        <w:t xml:space="preserve"> или </w:t>
      </w:r>
      <w:hyperlink r:id="rId92" w:history="1">
        <w:r w:rsidRPr="00F130A4">
          <w:rPr>
            <w:color w:val="0000FF"/>
            <w:sz w:val="24"/>
            <w:szCs w:val="24"/>
          </w:rPr>
          <w:t>84.2</w:t>
        </w:r>
      </w:hyperlink>
      <w:r w:rsidRPr="00F130A4">
        <w:rPr>
          <w:sz w:val="24"/>
          <w:szCs w:val="24"/>
        </w:rPr>
        <w:t xml:space="preserve"> Федерального закона "Об акционерных обществах", внесенных в указанное добровольное или обязательное предложение изменений, уведомления о праве требовать выкупа акций и эмиссионных ценных бумаг, конвертируемых в акции, предусмотренного </w:t>
      </w:r>
      <w:hyperlink r:id="rId93" w:history="1">
        <w:r w:rsidRPr="00F130A4">
          <w:rPr>
            <w:color w:val="0000FF"/>
            <w:sz w:val="24"/>
            <w:szCs w:val="24"/>
          </w:rPr>
          <w:t>статьей</w:t>
        </w:r>
        <w:proofErr w:type="gramEnd"/>
        <w:r w:rsidRPr="00F130A4">
          <w:rPr>
            <w:color w:val="0000FF"/>
            <w:sz w:val="24"/>
            <w:szCs w:val="24"/>
          </w:rPr>
          <w:t xml:space="preserve"> </w:t>
        </w:r>
        <w:proofErr w:type="gramStart"/>
        <w:r w:rsidRPr="00F130A4">
          <w:rPr>
            <w:color w:val="0000FF"/>
            <w:sz w:val="24"/>
            <w:szCs w:val="24"/>
          </w:rPr>
          <w:t>84.7</w:t>
        </w:r>
      </w:hyperlink>
      <w:r w:rsidRPr="00F130A4">
        <w:rPr>
          <w:sz w:val="24"/>
          <w:szCs w:val="24"/>
        </w:rPr>
        <w:t xml:space="preserve"> Федерального закона "Об акционерных обществах", или требования о выкупе акций и эмиссионных ценных бумаг, конвертируемых в акции, предусмотренного </w:t>
      </w:r>
      <w:hyperlink r:id="rId94" w:history="1">
        <w:r w:rsidRPr="00F130A4">
          <w:rPr>
            <w:color w:val="0000FF"/>
            <w:sz w:val="24"/>
            <w:szCs w:val="24"/>
          </w:rPr>
          <w:t>статьей 84.8</w:t>
        </w:r>
      </w:hyperlink>
      <w:r w:rsidRPr="00F130A4">
        <w:rPr>
          <w:sz w:val="24"/>
          <w:szCs w:val="24"/>
        </w:rPr>
        <w:t xml:space="preserve"> Федерального закона "Об акционерных обществах", в день направления эмитентом владельцам ценных бумаг поступившего ему добровольного или обязательного предложения о приобретении акций и эмиссионных ценных бумаг, конвертируемых в акции, внесенных в указанное добровольное или обязательное предложение изменений, уведомления о праве</w:t>
      </w:r>
      <w:proofErr w:type="gramEnd"/>
      <w:r w:rsidRPr="00F130A4">
        <w:rPr>
          <w:sz w:val="24"/>
          <w:szCs w:val="24"/>
        </w:rPr>
        <w:t xml:space="preserve"> требовать выкупа акций и эмиссионных ценных бумаг, конвертируемых в акции, или требования о выкупе акций и эмиссионных ценных бумаг, конвертируемых в акции.</w:t>
      </w:r>
    </w:p>
    <w:p w:rsidR="00130E52" w:rsidRPr="00F130A4" w:rsidRDefault="00130E52">
      <w:pPr>
        <w:pStyle w:val="ConsPlusNormal"/>
        <w:ind w:firstLine="540"/>
        <w:jc w:val="both"/>
        <w:rPr>
          <w:sz w:val="24"/>
          <w:szCs w:val="24"/>
        </w:rPr>
      </w:pPr>
      <w:r w:rsidRPr="00F130A4">
        <w:rPr>
          <w:sz w:val="24"/>
          <w:szCs w:val="24"/>
        </w:rPr>
        <w:t>8.10. Предоставляемая центральному депозитарию информация эмитента о поступлении ему отчета об итогах принятия добровольного или обязательного предложения о приобретении акций и эмиссионных ценных бумаг, конвертируемых в акции, должна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акций и эмиссионных ценных бумаг, конвертируемых в акции, в отношении которых было сделано добровольное или обязательное предложение;</w:t>
      </w:r>
    </w:p>
    <w:p w:rsidR="00130E52" w:rsidRPr="00F130A4" w:rsidRDefault="00130E52">
      <w:pPr>
        <w:pStyle w:val="ConsPlusNormal"/>
        <w:ind w:firstLine="540"/>
        <w:jc w:val="both"/>
        <w:rPr>
          <w:sz w:val="24"/>
          <w:szCs w:val="24"/>
        </w:rPr>
      </w:pPr>
      <w:r w:rsidRPr="00F130A4">
        <w:rPr>
          <w:sz w:val="24"/>
          <w:szCs w:val="24"/>
        </w:rPr>
        <w:t>дату поступления эмитенту добровольного или обязательного предложения о приобретении акций и эмиссионных ценных бумаг, конвертируемых в акции;</w:t>
      </w:r>
    </w:p>
    <w:p w:rsidR="00130E52" w:rsidRPr="00F130A4" w:rsidRDefault="00130E52">
      <w:pPr>
        <w:pStyle w:val="ConsPlusNormal"/>
        <w:ind w:firstLine="540"/>
        <w:jc w:val="both"/>
        <w:rPr>
          <w:sz w:val="24"/>
          <w:szCs w:val="24"/>
        </w:rPr>
      </w:pPr>
      <w:r w:rsidRPr="00F130A4">
        <w:rPr>
          <w:sz w:val="24"/>
          <w:szCs w:val="24"/>
        </w:rPr>
        <w:t>дату поступления эмитенту отчета об итогах принятия добровольного или обязательного предложения о приобретении акций и эмиссионных ценных бумаг, конвертируемых в акции;</w:t>
      </w:r>
    </w:p>
    <w:p w:rsidR="00130E52" w:rsidRPr="00E55CEB" w:rsidRDefault="00130E52">
      <w:pPr>
        <w:pStyle w:val="ConsPlusNormal"/>
        <w:ind w:firstLine="540"/>
        <w:jc w:val="both"/>
        <w:rPr>
          <w:ins w:id="404" w:author="Кругликова Ольга Анатольевна" w:date="2017-03-14T11:19:00Z"/>
          <w:sz w:val="24"/>
          <w:szCs w:val="24"/>
        </w:rPr>
      </w:pPr>
      <w:r w:rsidRPr="00F130A4">
        <w:rPr>
          <w:sz w:val="24"/>
          <w:szCs w:val="24"/>
        </w:rPr>
        <w:t xml:space="preserve">количество акций каждой категории (типа), а также количество эмиссионных ценных бумаг, </w:t>
      </w:r>
      <w:r w:rsidRPr="00F130A4">
        <w:rPr>
          <w:sz w:val="24"/>
          <w:szCs w:val="24"/>
        </w:rPr>
        <w:lastRenderedPageBreak/>
        <w:t>конвертируемых в акции каждой категории (типа), приобретенных на основании добровольного или обязательного предложения об их приобретении</w:t>
      </w:r>
      <w:r w:rsidR="00E55CEB" w:rsidRPr="00E55CEB">
        <w:rPr>
          <w:sz w:val="24"/>
          <w:szCs w:val="24"/>
        </w:rPr>
        <w:t>.</w:t>
      </w:r>
    </w:p>
    <w:p w:rsidR="00130E52" w:rsidRPr="003947B4" w:rsidRDefault="00130E52">
      <w:pPr>
        <w:pStyle w:val="ConsPlusNormal"/>
        <w:ind w:firstLine="540"/>
        <w:jc w:val="both"/>
        <w:rPr>
          <w:sz w:val="24"/>
          <w:szCs w:val="24"/>
        </w:rPr>
      </w:pPr>
      <w:r w:rsidRPr="00F130A4">
        <w:rPr>
          <w:sz w:val="24"/>
          <w:szCs w:val="24"/>
        </w:rPr>
        <w:t>8.11. Эмитент предоставляет центральному депозитарию информацию о поступлении эмитенту отчета об итогах принятия добровольного или обязательного предложения о приобретении акций и эмиссионных ценных бумаг, конвертируемых в акции, в срок не позднее одного дня со дня получения эмитентом указанного отчета.</w:t>
      </w:r>
    </w:p>
    <w:p w:rsidR="004E6BA9" w:rsidRPr="002534C8" w:rsidRDefault="004E6BA9">
      <w:pPr>
        <w:pStyle w:val="ConsPlusNormal"/>
        <w:ind w:firstLine="540"/>
        <w:jc w:val="both"/>
        <w:rPr>
          <w:sz w:val="24"/>
          <w:szCs w:val="24"/>
        </w:rPr>
      </w:pP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r w:rsidRPr="00F130A4">
        <w:rPr>
          <w:sz w:val="24"/>
          <w:szCs w:val="24"/>
        </w:rPr>
        <w:t>Глава 9. Перечень информации, связанной с осуществлением права на получение объявленных дивидендов</w:t>
      </w:r>
      <w:ins w:id="405" w:author="Кругликова Ольга Анатольевна" w:date="2017-03-13T17:57:00Z">
        <w:r w:rsidR="0059785B" w:rsidRPr="00F130A4">
          <w:rPr>
            <w:sz w:val="24"/>
            <w:szCs w:val="24"/>
          </w:rPr>
          <w:t xml:space="preserve">. </w:t>
        </w:r>
      </w:ins>
    </w:p>
    <w:p w:rsidR="00130E52" w:rsidRPr="00F130A4" w:rsidRDefault="00130E52">
      <w:pPr>
        <w:pStyle w:val="ConsPlusNormal"/>
        <w:jc w:val="both"/>
        <w:rPr>
          <w:sz w:val="24"/>
          <w:szCs w:val="24"/>
        </w:rPr>
      </w:pPr>
    </w:p>
    <w:p w:rsidR="00130E52" w:rsidRPr="00F130A4" w:rsidRDefault="00130E52">
      <w:pPr>
        <w:pStyle w:val="ConsPlusNormal"/>
        <w:ind w:firstLine="540"/>
        <w:jc w:val="both"/>
        <w:rPr>
          <w:sz w:val="24"/>
          <w:szCs w:val="24"/>
        </w:rPr>
      </w:pPr>
      <w:r w:rsidRPr="00F130A4">
        <w:rPr>
          <w:sz w:val="24"/>
          <w:szCs w:val="24"/>
        </w:rPr>
        <w:t>9.1. Эмитент предоставляет центральному депозитарию следующую информацию, связанную с осуществлением права на получение объявленных дивидендов:</w:t>
      </w:r>
    </w:p>
    <w:p w:rsidR="00130E52" w:rsidRPr="00F130A4" w:rsidRDefault="00130E52">
      <w:pPr>
        <w:pStyle w:val="ConsPlusNormal"/>
        <w:ind w:firstLine="540"/>
        <w:jc w:val="both"/>
        <w:rPr>
          <w:sz w:val="24"/>
          <w:szCs w:val="24"/>
        </w:rPr>
      </w:pPr>
      <w:r w:rsidRPr="00F130A4">
        <w:rPr>
          <w:sz w:val="24"/>
          <w:szCs w:val="24"/>
        </w:rPr>
        <w:t>о рекомендациях совета директоров (наблюдательного совета) эмитента в отношении размеров дивидендов по акциям и порядка их выплаты;</w:t>
      </w:r>
      <w:ins w:id="406" w:author="Кругликова Ольга Анатольевна" w:date="2017-03-23T11:14:00Z">
        <w:r w:rsidR="00F159D8">
          <w:rPr>
            <w:sz w:val="24"/>
            <w:szCs w:val="24"/>
          </w:rPr>
          <w:t xml:space="preserve"> информация предоставляется в случае рекомендации совета директоров выплачивать дивиденды.</w:t>
        </w:r>
      </w:ins>
    </w:p>
    <w:p w:rsidR="00130E52" w:rsidRPr="00F130A4" w:rsidRDefault="00130E52">
      <w:pPr>
        <w:pStyle w:val="ConsPlusNormal"/>
        <w:ind w:firstLine="540"/>
        <w:jc w:val="both"/>
        <w:rPr>
          <w:sz w:val="24"/>
          <w:szCs w:val="24"/>
        </w:rPr>
      </w:pPr>
      <w:r w:rsidRPr="00F130A4">
        <w:rPr>
          <w:sz w:val="24"/>
          <w:szCs w:val="24"/>
        </w:rPr>
        <w:t>об объявлении дивидендов по акциям;</w:t>
      </w:r>
    </w:p>
    <w:p w:rsidR="00130E52" w:rsidRPr="00F130A4" w:rsidRDefault="00130E52">
      <w:pPr>
        <w:pStyle w:val="ConsPlusNormal"/>
        <w:ind w:firstLine="540"/>
        <w:jc w:val="both"/>
        <w:rPr>
          <w:sz w:val="24"/>
          <w:szCs w:val="24"/>
        </w:rPr>
      </w:pPr>
      <w:r w:rsidRPr="00F130A4">
        <w:rPr>
          <w:sz w:val="24"/>
          <w:szCs w:val="24"/>
        </w:rPr>
        <w:t xml:space="preserve">о возникновении </w:t>
      </w:r>
      <w:commentRangeStart w:id="407"/>
      <w:ins w:id="408" w:author="Кругликова Ольга Анатольевна" w:date="2017-03-13T17:57:00Z">
        <w:r w:rsidR="0059785B" w:rsidRPr="00F130A4">
          <w:rPr>
            <w:sz w:val="24"/>
            <w:szCs w:val="24"/>
          </w:rPr>
          <w:t xml:space="preserve">по вине эмитента </w:t>
        </w:r>
      </w:ins>
      <w:commentRangeEnd w:id="407"/>
      <w:r w:rsidR="00E20CB4">
        <w:rPr>
          <w:rStyle w:val="a3"/>
          <w:rFonts w:asciiTheme="minorHAnsi" w:eastAsiaTheme="minorHAnsi" w:hAnsiTheme="minorHAnsi" w:cstheme="minorBidi"/>
          <w:lang w:eastAsia="en-US"/>
        </w:rPr>
        <w:commentReference w:id="407"/>
      </w:r>
      <w:r w:rsidRPr="00F130A4">
        <w:rPr>
          <w:sz w:val="24"/>
          <w:szCs w:val="24"/>
        </w:rPr>
        <w:t>и прекращении обстоятельств, препятствующих выплате объявленных дивидендов по акциям;</w:t>
      </w:r>
    </w:p>
    <w:p w:rsidR="00130E52" w:rsidRPr="00F130A4" w:rsidDel="00944192" w:rsidRDefault="00130E52">
      <w:pPr>
        <w:pStyle w:val="ConsPlusNormal"/>
        <w:ind w:firstLine="540"/>
        <w:jc w:val="both"/>
        <w:rPr>
          <w:del w:id="409" w:author="Кругликова Ольга Анатольевна" w:date="2017-03-10T12:39:00Z"/>
          <w:sz w:val="24"/>
          <w:szCs w:val="24"/>
        </w:rPr>
      </w:pPr>
      <w:del w:id="410" w:author="Кругликова Ольга Анатольевна" w:date="2017-03-10T12:39:00Z">
        <w:r w:rsidRPr="00F130A4" w:rsidDel="00944192">
          <w:rPr>
            <w:sz w:val="24"/>
            <w:szCs w:val="24"/>
          </w:rPr>
          <w:delText>о намерении исполнить обязанность по выплате объявленных дивидендов по акциям;</w:delText>
        </w:r>
      </w:del>
    </w:p>
    <w:p w:rsidR="00130E52" w:rsidRPr="00F130A4" w:rsidDel="00944192" w:rsidRDefault="00130E52">
      <w:pPr>
        <w:pStyle w:val="ConsPlusNormal"/>
        <w:ind w:firstLine="540"/>
        <w:jc w:val="both"/>
        <w:rPr>
          <w:del w:id="411" w:author="Кругликова Ольга Анатольевна" w:date="2017-03-10T12:39:00Z"/>
          <w:sz w:val="24"/>
          <w:szCs w:val="24"/>
        </w:rPr>
      </w:pPr>
      <w:del w:id="412" w:author="Кругликова Ольга Анатольевна" w:date="2017-03-10T12:39:00Z">
        <w:r w:rsidRPr="00F130A4" w:rsidDel="00944192">
          <w:rPr>
            <w:sz w:val="24"/>
            <w:szCs w:val="24"/>
          </w:rPr>
          <w:delText>о направлении денежных средств для выплаты объявленных дивидендов по акциям;</w:delText>
        </w:r>
      </w:del>
    </w:p>
    <w:p w:rsidR="00130E52" w:rsidRPr="00F130A4" w:rsidRDefault="00130E52">
      <w:pPr>
        <w:pStyle w:val="ConsPlusNormal"/>
        <w:ind w:firstLine="540"/>
        <w:jc w:val="both"/>
        <w:rPr>
          <w:ins w:id="413" w:author="Лысенко Константин Владимирович" w:date="2016-11-10T16:32:00Z"/>
          <w:sz w:val="24"/>
          <w:szCs w:val="24"/>
        </w:rPr>
      </w:pPr>
      <w:r w:rsidRPr="00F130A4">
        <w:rPr>
          <w:sz w:val="24"/>
          <w:szCs w:val="24"/>
        </w:rPr>
        <w:t xml:space="preserve">об исполнении эмитентом обязанности по </w:t>
      </w:r>
      <w:del w:id="414" w:author="Кругликова Ольга Анатольевна" w:date="2017-03-15T11:58:00Z">
        <w:r w:rsidRPr="00F130A4" w:rsidDel="00596DDA">
          <w:rPr>
            <w:sz w:val="24"/>
            <w:szCs w:val="24"/>
          </w:rPr>
          <w:delText xml:space="preserve">выплате </w:delText>
        </w:r>
      </w:del>
      <w:ins w:id="415" w:author="Кругликова Ольга Анатольевна" w:date="2017-03-15T11:58:00Z">
        <w:r w:rsidR="00596DDA">
          <w:rPr>
            <w:sz w:val="24"/>
            <w:szCs w:val="24"/>
          </w:rPr>
          <w:t>перечислению</w:t>
        </w:r>
        <w:r w:rsidR="00596DDA" w:rsidRPr="00F130A4">
          <w:rPr>
            <w:sz w:val="24"/>
            <w:szCs w:val="24"/>
          </w:rPr>
          <w:t xml:space="preserve"> </w:t>
        </w:r>
      </w:ins>
      <w:ins w:id="416" w:author="Кругликова Ольга Анатольевна" w:date="2017-03-15T11:57:00Z">
        <w:r w:rsidR="00596DDA">
          <w:rPr>
            <w:sz w:val="24"/>
            <w:szCs w:val="24"/>
          </w:rPr>
          <w:t xml:space="preserve">всех </w:t>
        </w:r>
      </w:ins>
      <w:r w:rsidRPr="00F130A4">
        <w:rPr>
          <w:sz w:val="24"/>
          <w:szCs w:val="24"/>
        </w:rPr>
        <w:t>денежных сре</w:t>
      </w:r>
      <w:proofErr w:type="gramStart"/>
      <w:r w:rsidRPr="00F130A4">
        <w:rPr>
          <w:sz w:val="24"/>
          <w:szCs w:val="24"/>
        </w:rPr>
        <w:t>дств дл</w:t>
      </w:r>
      <w:proofErr w:type="gramEnd"/>
      <w:r w:rsidRPr="00F130A4">
        <w:rPr>
          <w:sz w:val="24"/>
          <w:szCs w:val="24"/>
        </w:rPr>
        <w:t>я выплаты объявленных дивидендов по акциям.</w:t>
      </w:r>
    </w:p>
    <w:p w:rsidR="00CB37AD" w:rsidRDefault="00CB37AD" w:rsidP="00CB37AD">
      <w:pPr>
        <w:pStyle w:val="ConsPlusNormal"/>
        <w:ind w:firstLine="540"/>
        <w:jc w:val="both"/>
        <w:rPr>
          <w:ins w:id="417" w:author="Лысенко Константин Владимирович" w:date="2017-04-19T13:39:00Z"/>
          <w:sz w:val="24"/>
          <w:szCs w:val="24"/>
        </w:rPr>
      </w:pPr>
      <w:ins w:id="418" w:author="Лысенко Константин Владимирович" w:date="2017-04-19T13:37:00Z">
        <w:r>
          <w:rPr>
            <w:sz w:val="24"/>
            <w:szCs w:val="24"/>
          </w:rPr>
          <w:t xml:space="preserve">о внесении изменений в информацию, связанную с осуществление </w:t>
        </w:r>
        <w:r w:rsidRPr="00F130A4">
          <w:rPr>
            <w:sz w:val="24"/>
            <w:szCs w:val="24"/>
          </w:rPr>
          <w:t xml:space="preserve">права на получение </w:t>
        </w:r>
        <w:r>
          <w:rPr>
            <w:sz w:val="24"/>
            <w:szCs w:val="24"/>
          </w:rPr>
          <w:t xml:space="preserve">объявленных </w:t>
        </w:r>
        <w:r w:rsidRPr="00F130A4">
          <w:rPr>
            <w:sz w:val="24"/>
            <w:szCs w:val="24"/>
          </w:rPr>
          <w:t>дивидендов</w:t>
        </w:r>
        <w:r>
          <w:rPr>
            <w:sz w:val="24"/>
            <w:szCs w:val="24"/>
          </w:rPr>
          <w:t>.</w:t>
        </w:r>
      </w:ins>
    </w:p>
    <w:p w:rsidR="00130E52" w:rsidRPr="00F130A4" w:rsidRDefault="00130E52">
      <w:pPr>
        <w:pStyle w:val="ConsPlusNormal"/>
        <w:ind w:firstLine="540"/>
        <w:jc w:val="both"/>
        <w:rPr>
          <w:sz w:val="24"/>
          <w:szCs w:val="24"/>
        </w:rPr>
      </w:pPr>
      <w:r w:rsidRPr="00F130A4">
        <w:rPr>
          <w:sz w:val="24"/>
          <w:szCs w:val="24"/>
        </w:rPr>
        <w:t xml:space="preserve">9.2. Предоставляемая центральному депозитарию информация эмитента о рекомендациях совета директоров (наблюдательного совета) эмитента в отношении размеров дивидендов по акциям и порядка их выплаты должна содержать сведения, которые в соответствии с </w:t>
      </w:r>
      <w:hyperlink r:id="rId95" w:history="1">
        <w:r w:rsidRPr="00F130A4">
          <w:rPr>
            <w:color w:val="0000FF"/>
            <w:sz w:val="24"/>
            <w:szCs w:val="24"/>
          </w:rPr>
          <w:t>пунктом 15.4</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об отдельных решениях, принятых советом директоров (наблюдательным советом) эмитента, в части решения о </w:t>
      </w:r>
      <w:proofErr w:type="gramStart"/>
      <w:r w:rsidRPr="00F130A4">
        <w:rPr>
          <w:sz w:val="24"/>
          <w:szCs w:val="24"/>
        </w:rPr>
        <w:t>рекомендациях</w:t>
      </w:r>
      <w:proofErr w:type="gramEnd"/>
      <w:r w:rsidRPr="00F130A4">
        <w:rPr>
          <w:sz w:val="24"/>
          <w:szCs w:val="24"/>
        </w:rPr>
        <w:t xml:space="preserve"> в отношении размеров дивидендов по акциям эмитента, являющегося акционерным обществом, и порядка их выплаты.</w:t>
      </w:r>
    </w:p>
    <w:p w:rsidR="00130E52" w:rsidRPr="00F130A4" w:rsidRDefault="00130E52">
      <w:pPr>
        <w:pStyle w:val="ConsPlusNormal"/>
        <w:ind w:firstLine="540"/>
        <w:jc w:val="both"/>
        <w:rPr>
          <w:sz w:val="24"/>
          <w:szCs w:val="24"/>
        </w:rPr>
      </w:pPr>
      <w:r w:rsidRPr="00F130A4">
        <w:rPr>
          <w:sz w:val="24"/>
          <w:szCs w:val="24"/>
        </w:rPr>
        <w:t xml:space="preserve">9.3. </w:t>
      </w:r>
      <w:proofErr w:type="gramStart"/>
      <w:r w:rsidRPr="00F130A4">
        <w:rPr>
          <w:sz w:val="24"/>
          <w:szCs w:val="24"/>
        </w:rPr>
        <w:t xml:space="preserve">Эмитент предоставляет центральному депозитарию информацию о рекомендациях совета директоров (наблюдательного совета) эмитента в отношении размеров дивидендов по акциям и порядка их выплаты в срок не позднее одного дня с момента наступления существенного факта об отдельных решениях, принятых советом директоров (наблюдательным советом) эмитента, определенного в соответствии с </w:t>
      </w:r>
      <w:hyperlink r:id="rId96" w:history="1">
        <w:r w:rsidRPr="00F130A4">
          <w:rPr>
            <w:color w:val="0000FF"/>
            <w:sz w:val="24"/>
            <w:szCs w:val="24"/>
          </w:rPr>
          <w:t>пунктом 15.6</w:t>
        </w:r>
      </w:hyperlink>
      <w:r w:rsidRPr="00F130A4">
        <w:rPr>
          <w:sz w:val="24"/>
          <w:szCs w:val="24"/>
        </w:rPr>
        <w:t xml:space="preserve"> Положения Банка России от 30 декабря 2014 года N 454-П.</w:t>
      </w:r>
      <w:proofErr w:type="gramEnd"/>
    </w:p>
    <w:p w:rsidR="00130E52" w:rsidRPr="00F130A4" w:rsidRDefault="00130E52">
      <w:pPr>
        <w:pStyle w:val="ConsPlusNormal"/>
        <w:ind w:firstLine="540"/>
        <w:jc w:val="both"/>
        <w:rPr>
          <w:sz w:val="24"/>
          <w:szCs w:val="24"/>
        </w:rPr>
      </w:pPr>
      <w:r w:rsidRPr="00F130A4">
        <w:rPr>
          <w:sz w:val="24"/>
          <w:szCs w:val="24"/>
        </w:rPr>
        <w:t>9.4. Предоставляемая центральному депозитарию информация эмитента об объявлении дивидендов по акциям должна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акций, в отношении которых принято решение о выплате (объявлении) дивидендов;</w:t>
      </w:r>
    </w:p>
    <w:p w:rsidR="00130E52" w:rsidRPr="00F130A4" w:rsidRDefault="00130E52">
      <w:pPr>
        <w:pStyle w:val="ConsPlusNormal"/>
        <w:ind w:firstLine="540"/>
        <w:jc w:val="both"/>
        <w:rPr>
          <w:sz w:val="24"/>
          <w:szCs w:val="24"/>
        </w:rPr>
      </w:pPr>
      <w:r w:rsidRPr="00F130A4">
        <w:rPr>
          <w:sz w:val="24"/>
          <w:szCs w:val="24"/>
        </w:rPr>
        <w:t>формулировку принятого общим собранием акционеров эмитента решения о выплате (объявлении) дивидендов по акциям;</w:t>
      </w:r>
    </w:p>
    <w:p w:rsidR="00130E52" w:rsidRPr="00F130A4" w:rsidRDefault="00130E52">
      <w:pPr>
        <w:pStyle w:val="ConsPlusNormal"/>
        <w:ind w:firstLine="540"/>
        <w:jc w:val="both"/>
        <w:rPr>
          <w:ins w:id="419" w:author="Лысенко Константин Владимирович" w:date="2016-12-05T14:14:00Z"/>
          <w:sz w:val="24"/>
          <w:szCs w:val="24"/>
        </w:rPr>
      </w:pPr>
      <w:r w:rsidRPr="00F130A4">
        <w:rPr>
          <w:sz w:val="24"/>
          <w:szCs w:val="24"/>
        </w:rPr>
        <w:t>даты проведения и составления, а также номер протокола общего собрания акционеров эмитента, на котором принято решение о выплате (объявлении) дивидендов по акциям</w:t>
      </w:r>
      <w:ins w:id="420" w:author="Лысенко Константин Владимирович" w:date="2016-12-05T13:59:00Z">
        <w:r w:rsidR="004A1167" w:rsidRPr="00F130A4">
          <w:rPr>
            <w:sz w:val="24"/>
            <w:szCs w:val="24"/>
          </w:rPr>
          <w:t>;</w:t>
        </w:r>
      </w:ins>
      <w:del w:id="421" w:author="Лысенко Константин Владимирович" w:date="2016-12-05T13:59:00Z">
        <w:r w:rsidRPr="00F130A4" w:rsidDel="004A1167">
          <w:rPr>
            <w:sz w:val="24"/>
            <w:szCs w:val="24"/>
          </w:rPr>
          <w:delText>.</w:delText>
        </w:r>
      </w:del>
    </w:p>
    <w:p w:rsidR="007F1272" w:rsidRPr="00F130A4" w:rsidRDefault="007F1272">
      <w:pPr>
        <w:pStyle w:val="ConsPlusNormal"/>
        <w:ind w:firstLine="540"/>
        <w:jc w:val="both"/>
        <w:rPr>
          <w:ins w:id="422" w:author="Лысенко Константин Владимирович" w:date="2016-12-05T13:58:00Z"/>
          <w:sz w:val="24"/>
          <w:szCs w:val="24"/>
        </w:rPr>
      </w:pPr>
      <w:ins w:id="423" w:author="Лысенко Константин Владимирович" w:date="2016-12-05T14:15:00Z">
        <w:r w:rsidRPr="00F130A4">
          <w:rPr>
            <w:sz w:val="24"/>
            <w:szCs w:val="24"/>
          </w:rPr>
          <w:t>отчетный период (год; 3, 6, 9 месяцев года; иной период)</w:t>
        </w:r>
      </w:ins>
      <w:ins w:id="424" w:author="Лысенко Константин Владимирович" w:date="2016-12-05T14:14:00Z">
        <w:r w:rsidRPr="00F130A4">
          <w:rPr>
            <w:sz w:val="24"/>
            <w:szCs w:val="24"/>
          </w:rPr>
          <w:t xml:space="preserve">, </w:t>
        </w:r>
      </w:ins>
      <w:ins w:id="425" w:author="Лысенко Константин Владимирович" w:date="2016-12-05T14:16:00Z">
        <w:r w:rsidRPr="00F130A4">
          <w:rPr>
            <w:sz w:val="24"/>
            <w:szCs w:val="24"/>
          </w:rPr>
          <w:t>за</w:t>
        </w:r>
      </w:ins>
      <w:ins w:id="426" w:author="Лысенко Константин Владимирович" w:date="2016-12-05T14:14:00Z">
        <w:r w:rsidRPr="00F130A4">
          <w:rPr>
            <w:sz w:val="24"/>
            <w:szCs w:val="24"/>
          </w:rPr>
          <w:t xml:space="preserve"> который эмитент обязуется исполнить </w:t>
        </w:r>
      </w:ins>
      <w:ins w:id="427" w:author="Лысенко Константин Владимирович" w:date="2016-12-05T14:17:00Z">
        <w:r w:rsidR="008719D2" w:rsidRPr="00F130A4">
          <w:rPr>
            <w:sz w:val="24"/>
            <w:szCs w:val="24"/>
          </w:rPr>
          <w:t xml:space="preserve">обязанность </w:t>
        </w:r>
      </w:ins>
      <w:ins w:id="428" w:author="Лысенко Константин Владимирович" w:date="2016-12-05T14:14:00Z">
        <w:r w:rsidRPr="00F130A4">
          <w:rPr>
            <w:sz w:val="24"/>
            <w:szCs w:val="24"/>
          </w:rPr>
          <w:t xml:space="preserve">по выплате </w:t>
        </w:r>
      </w:ins>
      <w:ins w:id="429" w:author="Лысенко Константин Владимирович" w:date="2016-12-05T14:15:00Z">
        <w:r w:rsidRPr="00F130A4">
          <w:rPr>
            <w:sz w:val="24"/>
            <w:szCs w:val="24"/>
          </w:rPr>
          <w:t xml:space="preserve">объявленных </w:t>
        </w:r>
      </w:ins>
      <w:ins w:id="430" w:author="Лысенко Константин Владимирович" w:date="2016-12-05T14:14:00Z">
        <w:r w:rsidRPr="00F130A4">
          <w:rPr>
            <w:sz w:val="24"/>
            <w:szCs w:val="24"/>
          </w:rPr>
          <w:t>дивидендов</w:t>
        </w:r>
      </w:ins>
      <w:ins w:id="431" w:author="Лысенко Константин Владимирович" w:date="2016-12-05T14:17:00Z">
        <w:r w:rsidR="008719D2" w:rsidRPr="00F130A4">
          <w:rPr>
            <w:sz w:val="24"/>
            <w:szCs w:val="24"/>
          </w:rPr>
          <w:t xml:space="preserve"> по акциям</w:t>
        </w:r>
      </w:ins>
      <w:ins w:id="432" w:author="Лысенко Константин Владимирович" w:date="2016-12-05T14:14:00Z">
        <w:r w:rsidRPr="00F130A4">
          <w:rPr>
            <w:sz w:val="24"/>
            <w:szCs w:val="24"/>
          </w:rPr>
          <w:t>;</w:t>
        </w:r>
      </w:ins>
    </w:p>
    <w:p w:rsidR="00130E52" w:rsidRPr="00F130A4" w:rsidRDefault="00130E52">
      <w:pPr>
        <w:pStyle w:val="ConsPlusNormal"/>
        <w:ind w:firstLine="540"/>
        <w:jc w:val="both"/>
        <w:rPr>
          <w:sz w:val="24"/>
          <w:szCs w:val="24"/>
        </w:rPr>
      </w:pPr>
      <w:r w:rsidRPr="00F130A4">
        <w:rPr>
          <w:sz w:val="24"/>
          <w:szCs w:val="24"/>
        </w:rPr>
        <w:t xml:space="preserve">9.5. Эмитент предоставляет центральному депозитарию информацию об объявлении дивидендов по акциям в срок не позднее одного дня с момента наступления существенного </w:t>
      </w:r>
      <w:proofErr w:type="gramStart"/>
      <w:r w:rsidRPr="00F130A4">
        <w:rPr>
          <w:sz w:val="24"/>
          <w:szCs w:val="24"/>
        </w:rPr>
        <w:t>факта о проведении</w:t>
      </w:r>
      <w:proofErr w:type="gramEnd"/>
      <w:r w:rsidRPr="00F130A4">
        <w:rPr>
          <w:sz w:val="24"/>
          <w:szCs w:val="24"/>
        </w:rPr>
        <w:t xml:space="preserve"> общего собрания участников (акционеров) эмитента и о принятых им решениях, определенного в </w:t>
      </w:r>
      <w:r w:rsidRPr="00F130A4">
        <w:rPr>
          <w:sz w:val="24"/>
          <w:szCs w:val="24"/>
        </w:rPr>
        <w:lastRenderedPageBreak/>
        <w:t xml:space="preserve">соответствии с </w:t>
      </w:r>
      <w:hyperlink r:id="rId97" w:history="1">
        <w:r w:rsidRPr="00F130A4">
          <w:rPr>
            <w:color w:val="0000FF"/>
            <w:sz w:val="24"/>
            <w:szCs w:val="24"/>
          </w:rPr>
          <w:t>пунктом 14.5</w:t>
        </w:r>
      </w:hyperlink>
      <w:r w:rsidRPr="00F130A4">
        <w:rPr>
          <w:sz w:val="24"/>
          <w:szCs w:val="24"/>
        </w:rPr>
        <w:t xml:space="preserve"> Положения Банка России от 30 декабря 2014 года N 454-П.</w:t>
      </w:r>
    </w:p>
    <w:p w:rsidR="00130E52" w:rsidRPr="00F130A4" w:rsidRDefault="00130E52">
      <w:pPr>
        <w:pStyle w:val="ConsPlusNormal"/>
        <w:ind w:firstLine="540"/>
        <w:jc w:val="both"/>
        <w:rPr>
          <w:sz w:val="24"/>
          <w:szCs w:val="24"/>
        </w:rPr>
      </w:pPr>
      <w:r w:rsidRPr="00F130A4">
        <w:rPr>
          <w:sz w:val="24"/>
          <w:szCs w:val="24"/>
        </w:rPr>
        <w:t>9.6. Предоставляемая центральному депозитарию информация эмитента о возникновении</w:t>
      </w:r>
      <w:ins w:id="433" w:author="Кругликова Ольга Анатольевна" w:date="2017-03-20T15:08:00Z">
        <w:r w:rsidR="000D3310">
          <w:rPr>
            <w:sz w:val="24"/>
            <w:szCs w:val="24"/>
          </w:rPr>
          <w:t xml:space="preserve"> по вине эмитента</w:t>
        </w:r>
      </w:ins>
      <w:r w:rsidRPr="00F130A4">
        <w:rPr>
          <w:sz w:val="24"/>
          <w:szCs w:val="24"/>
        </w:rPr>
        <w:t xml:space="preserve"> обстоятельств, препятствующих выплате</w:t>
      </w:r>
      <w:ins w:id="434" w:author="Кругликова Ольга Анатольевна" w:date="2017-03-20T15:09:00Z">
        <w:r w:rsidR="000D3310">
          <w:rPr>
            <w:sz w:val="24"/>
            <w:szCs w:val="24"/>
          </w:rPr>
          <w:t xml:space="preserve"> </w:t>
        </w:r>
      </w:ins>
      <w:del w:id="435" w:author="Кругликова Ольга Анатольевна" w:date="2017-03-20T15:09:00Z">
        <w:r w:rsidRPr="00F130A4" w:rsidDel="000D3310">
          <w:rPr>
            <w:sz w:val="24"/>
            <w:szCs w:val="24"/>
          </w:rPr>
          <w:delText xml:space="preserve"> </w:delText>
        </w:r>
      </w:del>
      <w:r w:rsidRPr="00F130A4">
        <w:rPr>
          <w:sz w:val="24"/>
          <w:szCs w:val="24"/>
        </w:rPr>
        <w:t xml:space="preserve">объявленных дивидендов по </w:t>
      </w:r>
      <w:proofErr w:type="spellStart"/>
      <w:r w:rsidRPr="00F130A4">
        <w:rPr>
          <w:sz w:val="24"/>
          <w:szCs w:val="24"/>
        </w:rPr>
        <w:t>акциям</w:t>
      </w:r>
      <w:del w:id="436" w:author="Кругликова Ольга Анатольевна" w:date="2017-03-20T15:09:00Z">
        <w:r w:rsidRPr="00F130A4" w:rsidDel="000D3310">
          <w:rPr>
            <w:sz w:val="24"/>
            <w:szCs w:val="24"/>
          </w:rPr>
          <w:delText xml:space="preserve">, </w:delText>
        </w:r>
      </w:del>
      <w:r w:rsidRPr="00F130A4">
        <w:rPr>
          <w:sz w:val="24"/>
          <w:szCs w:val="24"/>
        </w:rPr>
        <w:t>должна</w:t>
      </w:r>
      <w:proofErr w:type="spellEnd"/>
      <w:r w:rsidRPr="00F130A4">
        <w:rPr>
          <w:sz w:val="24"/>
          <w:szCs w:val="24"/>
        </w:rPr>
        <w:t xml:space="preserve">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акций, объявленные дивиденды по которым не могут быть выплачены в связи с возникновением обстоятельств, препятствующих их выплате;</w:t>
      </w:r>
    </w:p>
    <w:p w:rsidR="00130E52" w:rsidRPr="00F130A4" w:rsidRDefault="00130E52">
      <w:pPr>
        <w:pStyle w:val="ConsPlusNormal"/>
        <w:ind w:firstLine="540"/>
        <w:jc w:val="both"/>
        <w:rPr>
          <w:sz w:val="24"/>
          <w:szCs w:val="24"/>
        </w:rPr>
      </w:pPr>
      <w:r w:rsidRPr="00F130A4">
        <w:rPr>
          <w:sz w:val="24"/>
          <w:szCs w:val="24"/>
        </w:rPr>
        <w:t>даты проведения и составления, а также номер протокола общего собрания акционеров эмитента, на котором было принято решение о выплате (объявлении) дивидендов по акциям;</w:t>
      </w:r>
    </w:p>
    <w:p w:rsidR="00130E52" w:rsidRPr="00F130A4" w:rsidRDefault="00130E52">
      <w:pPr>
        <w:pStyle w:val="ConsPlusNormal"/>
        <w:ind w:firstLine="540"/>
        <w:jc w:val="both"/>
        <w:rPr>
          <w:sz w:val="24"/>
          <w:szCs w:val="24"/>
        </w:rPr>
      </w:pPr>
      <w:r w:rsidRPr="00F130A4">
        <w:rPr>
          <w:sz w:val="24"/>
          <w:szCs w:val="24"/>
        </w:rPr>
        <w:t>отчетный период (год; 3, 6, 9 месяцев года; иной период), за который не могут быть выплачены объявленные дивиденды по акциям в связи с возникновением обстоятельств, препятствующих их выплате;</w:t>
      </w:r>
    </w:p>
    <w:p w:rsidR="00130E52" w:rsidRPr="00F130A4" w:rsidRDefault="00130E52">
      <w:pPr>
        <w:pStyle w:val="ConsPlusNormal"/>
        <w:ind w:firstLine="540"/>
        <w:jc w:val="both"/>
        <w:rPr>
          <w:sz w:val="24"/>
          <w:szCs w:val="24"/>
        </w:rPr>
      </w:pPr>
      <w:r w:rsidRPr="00F130A4">
        <w:rPr>
          <w:sz w:val="24"/>
          <w:szCs w:val="24"/>
        </w:rPr>
        <w:t>описание обстоятельств, возникновение которых препятствует выплате объявленных дивидендов по акциям;</w:t>
      </w:r>
    </w:p>
    <w:p w:rsidR="00130E52" w:rsidRPr="00F130A4" w:rsidRDefault="00130E52">
      <w:pPr>
        <w:pStyle w:val="ConsPlusNormal"/>
        <w:ind w:firstLine="540"/>
        <w:jc w:val="both"/>
        <w:rPr>
          <w:ins w:id="437" w:author="Кругликова Ольга Анатольевна" w:date="2017-03-13T18:01:00Z"/>
          <w:sz w:val="24"/>
          <w:szCs w:val="24"/>
        </w:rPr>
      </w:pPr>
      <w:r w:rsidRPr="00F130A4">
        <w:rPr>
          <w:sz w:val="24"/>
          <w:szCs w:val="24"/>
        </w:rPr>
        <w:t>дату возникновения обстоятельств, препятствующих выплате объявленных дивидендов по акциям.</w:t>
      </w:r>
    </w:p>
    <w:p w:rsidR="007E65BC" w:rsidRDefault="007E65BC" w:rsidP="00BE41F0">
      <w:pPr>
        <w:pStyle w:val="ConsPlusNormal"/>
        <w:ind w:firstLine="540"/>
        <w:jc w:val="both"/>
        <w:rPr>
          <w:ins w:id="438" w:author="Кругликова Ольга Анатольевна" w:date="2017-03-14T11:24:00Z"/>
          <w:sz w:val="24"/>
          <w:szCs w:val="24"/>
        </w:rPr>
      </w:pPr>
    </w:p>
    <w:p w:rsidR="00BE41F0" w:rsidRPr="00F130A4" w:rsidRDefault="00BE41F0">
      <w:pPr>
        <w:pStyle w:val="ConsPlusNormal"/>
        <w:ind w:firstLine="540"/>
        <w:jc w:val="both"/>
        <w:rPr>
          <w:sz w:val="24"/>
          <w:szCs w:val="24"/>
        </w:rPr>
      </w:pPr>
    </w:p>
    <w:p w:rsidR="00130E52" w:rsidRPr="00F130A4" w:rsidRDefault="00130E52">
      <w:pPr>
        <w:pStyle w:val="ConsPlusNormal"/>
        <w:ind w:firstLine="540"/>
        <w:jc w:val="both"/>
        <w:rPr>
          <w:sz w:val="24"/>
          <w:szCs w:val="24"/>
        </w:rPr>
      </w:pPr>
      <w:r w:rsidRPr="00F130A4">
        <w:rPr>
          <w:sz w:val="24"/>
          <w:szCs w:val="24"/>
        </w:rPr>
        <w:t xml:space="preserve">9.7. </w:t>
      </w:r>
      <w:proofErr w:type="gramStart"/>
      <w:r w:rsidRPr="00F130A4">
        <w:rPr>
          <w:sz w:val="24"/>
          <w:szCs w:val="24"/>
        </w:rPr>
        <w:t>Эмитент предоставляет центральному депозитарию информацию о возникновении</w:t>
      </w:r>
      <w:ins w:id="439" w:author="Кругликова Ольга Анатольевна" w:date="2017-03-20T15:11:00Z">
        <w:r w:rsidR="000D3310">
          <w:rPr>
            <w:sz w:val="24"/>
            <w:szCs w:val="24"/>
          </w:rPr>
          <w:t xml:space="preserve"> по вине эмитента</w:t>
        </w:r>
      </w:ins>
      <w:r w:rsidRPr="00F130A4">
        <w:rPr>
          <w:sz w:val="24"/>
          <w:szCs w:val="24"/>
        </w:rPr>
        <w:t xml:space="preserve"> обстоятельств, препятствующих </w:t>
      </w:r>
      <w:proofErr w:type="spellStart"/>
      <w:r w:rsidRPr="00F130A4">
        <w:rPr>
          <w:sz w:val="24"/>
          <w:szCs w:val="24"/>
        </w:rPr>
        <w:t>выплате</w:t>
      </w:r>
      <w:del w:id="440" w:author="Кругликова Ольга Анатольевна" w:date="2017-03-15T11:42:00Z">
        <w:r w:rsidRPr="00F130A4" w:rsidDel="00BF488C">
          <w:rPr>
            <w:sz w:val="24"/>
            <w:szCs w:val="24"/>
          </w:rPr>
          <w:delText xml:space="preserve"> </w:delText>
        </w:r>
      </w:del>
      <w:r w:rsidRPr="00F130A4">
        <w:rPr>
          <w:sz w:val="24"/>
          <w:szCs w:val="24"/>
        </w:rPr>
        <w:t>объявленных</w:t>
      </w:r>
      <w:proofErr w:type="spellEnd"/>
      <w:r w:rsidRPr="00F130A4">
        <w:rPr>
          <w:sz w:val="24"/>
          <w:szCs w:val="24"/>
        </w:rPr>
        <w:t xml:space="preserve"> дивидендов по акциям, в срок не позднее трех дней со дня, в который он узнал или должен был узнать о возникновении указанных обстоятельств</w:t>
      </w:r>
      <w:ins w:id="441" w:author="Лысенко Константин Владимирович" w:date="2016-11-21T16:37:00Z">
        <w:r w:rsidR="001E5EC8" w:rsidRPr="00916A91">
          <w:rPr>
            <w:sz w:val="24"/>
            <w:szCs w:val="24"/>
          </w:rPr>
          <w:t xml:space="preserve">, </w:t>
        </w:r>
        <w:r w:rsidR="001E5EC8" w:rsidRPr="00F130A4">
          <w:rPr>
            <w:color w:val="1F497D"/>
            <w:sz w:val="24"/>
            <w:szCs w:val="24"/>
          </w:rPr>
          <w:t>но не позднее даты окончания срока, в который эмитент обязуется исполнить свои обязательство по выплате дивидендов</w:t>
        </w:r>
      </w:ins>
      <w:del w:id="442" w:author="Лысенко Константин Владимирович" w:date="2016-11-21T16:37:00Z">
        <w:r w:rsidRPr="00F130A4" w:rsidDel="001E5EC8">
          <w:rPr>
            <w:sz w:val="24"/>
            <w:szCs w:val="24"/>
          </w:rPr>
          <w:delText>.</w:delText>
        </w:r>
      </w:del>
      <w:proofErr w:type="gramEnd"/>
    </w:p>
    <w:p w:rsidR="00130E52" w:rsidRPr="00F130A4" w:rsidRDefault="00130E52">
      <w:pPr>
        <w:pStyle w:val="ConsPlusNormal"/>
        <w:ind w:firstLine="540"/>
        <w:jc w:val="both"/>
        <w:rPr>
          <w:sz w:val="24"/>
          <w:szCs w:val="24"/>
        </w:rPr>
      </w:pPr>
      <w:r w:rsidRPr="00F130A4">
        <w:rPr>
          <w:sz w:val="24"/>
          <w:szCs w:val="24"/>
        </w:rPr>
        <w:t>9.8. Предоставляемая центральному депозитарию информация эмитента о прекращении обстоятельств, препятствующих выплате объявленных дивидендов по акциям, должна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акций, объявленные дивиденды по которым могут быть выплачены в связи с прекращением обстоятельств, препятствующих их выплате;</w:t>
      </w:r>
    </w:p>
    <w:p w:rsidR="00130E52" w:rsidRPr="00F130A4" w:rsidRDefault="00130E52">
      <w:pPr>
        <w:pStyle w:val="ConsPlusNormal"/>
        <w:ind w:firstLine="540"/>
        <w:jc w:val="both"/>
        <w:rPr>
          <w:sz w:val="24"/>
          <w:szCs w:val="24"/>
        </w:rPr>
      </w:pPr>
      <w:r w:rsidRPr="00F130A4">
        <w:rPr>
          <w:sz w:val="24"/>
          <w:szCs w:val="24"/>
        </w:rPr>
        <w:t>даты проведения и составления, а также номер протокола общего собрания акционеров эмитента, на котором было принято решение о выплате (объявлении) дивидендов по акциям;</w:t>
      </w:r>
    </w:p>
    <w:p w:rsidR="00130E52" w:rsidRPr="00F130A4" w:rsidRDefault="00130E52">
      <w:pPr>
        <w:pStyle w:val="ConsPlusNormal"/>
        <w:ind w:firstLine="540"/>
        <w:jc w:val="both"/>
        <w:rPr>
          <w:sz w:val="24"/>
          <w:szCs w:val="24"/>
        </w:rPr>
      </w:pPr>
      <w:r w:rsidRPr="00F130A4">
        <w:rPr>
          <w:sz w:val="24"/>
          <w:szCs w:val="24"/>
        </w:rPr>
        <w:t>отчетный период (год; 3, 6, 9 месяцев года; иной период), за который могут быть выплачены объявленные дивиденды по акциям, в связи с прекращением обстоятельств, препятствующих их выплате;</w:t>
      </w:r>
    </w:p>
    <w:p w:rsidR="00130E52" w:rsidRPr="00F130A4" w:rsidRDefault="00130E52">
      <w:pPr>
        <w:pStyle w:val="ConsPlusNormal"/>
        <w:ind w:firstLine="540"/>
        <w:jc w:val="both"/>
        <w:rPr>
          <w:sz w:val="24"/>
          <w:szCs w:val="24"/>
        </w:rPr>
      </w:pPr>
      <w:r w:rsidRPr="00F130A4">
        <w:rPr>
          <w:sz w:val="24"/>
          <w:szCs w:val="24"/>
        </w:rPr>
        <w:t>описание возникших обстоятельств, препятствовавших выплате объявленных дивидендов по акциям, и дату их возникновения;</w:t>
      </w:r>
    </w:p>
    <w:p w:rsidR="00130E52" w:rsidRPr="00F130A4" w:rsidRDefault="00130E52">
      <w:pPr>
        <w:pStyle w:val="ConsPlusNormal"/>
        <w:ind w:firstLine="540"/>
        <w:jc w:val="both"/>
        <w:rPr>
          <w:ins w:id="443" w:author="Лысенко Константин Владимирович" w:date="2016-11-21T16:37:00Z"/>
          <w:sz w:val="24"/>
          <w:szCs w:val="24"/>
        </w:rPr>
      </w:pPr>
      <w:r w:rsidRPr="00F130A4">
        <w:rPr>
          <w:sz w:val="24"/>
          <w:szCs w:val="24"/>
        </w:rPr>
        <w:t>указание на прекращение обстоятельств, препятствовавших выплате объявленных дивидендов по акциям, и дату прекращения указанных обстоятельств.</w:t>
      </w:r>
    </w:p>
    <w:p w:rsidR="00130E52" w:rsidRPr="00F130A4" w:rsidRDefault="00130E52">
      <w:pPr>
        <w:pStyle w:val="ConsPlusNormal"/>
        <w:ind w:firstLine="540"/>
        <w:jc w:val="both"/>
        <w:rPr>
          <w:sz w:val="24"/>
          <w:szCs w:val="24"/>
        </w:rPr>
      </w:pPr>
      <w:r w:rsidRPr="00F130A4">
        <w:rPr>
          <w:sz w:val="24"/>
          <w:szCs w:val="24"/>
        </w:rPr>
        <w:t>9.9. Эмитент предоставляет центральному депозитарию информацию о прекращении обстоятельств, препятствующих выплате объявленных дивидендов по акциям, в срок не позднее трех дней со дня, в который он узнал или должен был узнать о прекращении указанных обстоятельств.</w:t>
      </w:r>
    </w:p>
    <w:p w:rsidR="00AE102C" w:rsidRPr="00F130A4" w:rsidDel="00944192" w:rsidRDefault="00130E52">
      <w:pPr>
        <w:pStyle w:val="ConsPlusNormal"/>
        <w:ind w:firstLine="540"/>
        <w:jc w:val="both"/>
        <w:rPr>
          <w:del w:id="444" w:author="Кругликова Ольга Анатольевна" w:date="2017-03-10T12:43:00Z"/>
          <w:sz w:val="24"/>
          <w:szCs w:val="24"/>
        </w:rPr>
      </w:pPr>
      <w:commentRangeStart w:id="445"/>
      <w:del w:id="446" w:author="Кругликова Ольга Анатольевна" w:date="2017-03-10T12:43:00Z">
        <w:r w:rsidRPr="00F130A4" w:rsidDel="00944192">
          <w:rPr>
            <w:sz w:val="24"/>
            <w:szCs w:val="24"/>
          </w:rPr>
          <w:delText>9.10. Предоставляемая центральному депозитарию информация эмитента о намерении исполнить обязанность по выплате объявленных дивидендов по акциям должна содержать:</w:delText>
        </w:r>
        <w:commentRangeEnd w:id="445"/>
        <w:r w:rsidR="00DE7ABF" w:rsidRPr="00F130A4" w:rsidDel="00944192">
          <w:rPr>
            <w:rStyle w:val="a3"/>
            <w:sz w:val="24"/>
            <w:szCs w:val="24"/>
          </w:rPr>
          <w:commentReference w:id="445"/>
        </w:r>
      </w:del>
    </w:p>
    <w:p w:rsidR="00130E52" w:rsidRPr="00F130A4" w:rsidDel="00944192" w:rsidRDefault="00130E52">
      <w:pPr>
        <w:pStyle w:val="ConsPlusNormal"/>
        <w:ind w:firstLine="540"/>
        <w:jc w:val="both"/>
        <w:rPr>
          <w:del w:id="447" w:author="Кругликова Ольга Анатольевна" w:date="2017-03-10T12:43:00Z"/>
          <w:sz w:val="24"/>
          <w:szCs w:val="24"/>
        </w:rPr>
      </w:pPr>
      <w:del w:id="448" w:author="Кругликова Ольга Анатольевна" w:date="2017-03-10T12:43:00Z">
        <w:r w:rsidRPr="00F130A4" w:rsidDel="00944192">
          <w:rPr>
            <w:sz w:val="24"/>
            <w:szCs w:val="24"/>
          </w:rPr>
          <w:delText>идентификационные признаки акций, по которым эмитент намеревается исполнить обязанность по выплате объявленных дивидендов;</w:delText>
        </w:r>
      </w:del>
    </w:p>
    <w:p w:rsidR="00130E52" w:rsidRPr="00F130A4" w:rsidDel="00944192" w:rsidRDefault="00130E52">
      <w:pPr>
        <w:pStyle w:val="ConsPlusNormal"/>
        <w:ind w:firstLine="540"/>
        <w:jc w:val="both"/>
        <w:rPr>
          <w:del w:id="449" w:author="Кругликова Ольга Анатольевна" w:date="2017-03-10T12:43:00Z"/>
          <w:sz w:val="24"/>
          <w:szCs w:val="24"/>
        </w:rPr>
      </w:pPr>
      <w:del w:id="450" w:author="Кругликова Ольга Анатольевна" w:date="2017-03-10T12:43:00Z">
        <w:r w:rsidRPr="00F130A4" w:rsidDel="00944192">
          <w:rPr>
            <w:sz w:val="24"/>
            <w:szCs w:val="24"/>
          </w:rPr>
          <w:delText>общее количество акций каждой категории (типа), по которым эмитент намеревается исполнить обязанность по выплате объявленных дивидендов;</w:delText>
        </w:r>
      </w:del>
    </w:p>
    <w:p w:rsidR="00130E52" w:rsidRPr="00F130A4" w:rsidDel="00944192" w:rsidRDefault="00130E52">
      <w:pPr>
        <w:pStyle w:val="ConsPlusNormal"/>
        <w:ind w:firstLine="540"/>
        <w:jc w:val="both"/>
        <w:rPr>
          <w:del w:id="451" w:author="Кругликова Ольга Анатольевна" w:date="2017-03-10T12:43:00Z"/>
          <w:sz w:val="24"/>
          <w:szCs w:val="24"/>
        </w:rPr>
      </w:pPr>
      <w:del w:id="452" w:author="Кругликова Ольга Анатольевна" w:date="2017-03-10T12:43:00Z">
        <w:r w:rsidRPr="00F130A4" w:rsidDel="00944192">
          <w:rPr>
            <w:sz w:val="24"/>
            <w:szCs w:val="24"/>
          </w:rPr>
          <w:delText>отчетный период (год; 3, 6, 9 месяцев года; иной период), за который эмитент намеревается исполнить обязанность по выплате объявленных дивидендов по акциям;</w:delText>
        </w:r>
      </w:del>
    </w:p>
    <w:p w:rsidR="00130E52" w:rsidRPr="00F130A4" w:rsidDel="00944192" w:rsidRDefault="00130E52">
      <w:pPr>
        <w:pStyle w:val="ConsPlusNormal"/>
        <w:ind w:firstLine="540"/>
        <w:jc w:val="both"/>
        <w:rPr>
          <w:del w:id="453" w:author="Кругликова Ольга Анатольевна" w:date="2017-03-10T12:43:00Z"/>
          <w:sz w:val="24"/>
          <w:szCs w:val="24"/>
        </w:rPr>
      </w:pPr>
      <w:del w:id="454" w:author="Кругликова Ольга Анатольевна" w:date="2017-03-10T12:43:00Z">
        <w:r w:rsidRPr="00F130A4" w:rsidDel="00944192">
          <w:rPr>
            <w:sz w:val="24"/>
            <w:szCs w:val="24"/>
          </w:rPr>
          <w:delText>способ и порядок исполнения обязанности по выплате объявленных дивидендов по акциям;</w:delText>
        </w:r>
      </w:del>
    </w:p>
    <w:p w:rsidR="00130E52" w:rsidRPr="00F130A4" w:rsidDel="00944192" w:rsidRDefault="00130E52">
      <w:pPr>
        <w:pStyle w:val="ConsPlusNormal"/>
        <w:ind w:firstLine="540"/>
        <w:jc w:val="both"/>
        <w:rPr>
          <w:del w:id="455" w:author="Кругликова Ольга Анатольевна" w:date="2017-03-10T12:43:00Z"/>
          <w:sz w:val="24"/>
          <w:szCs w:val="24"/>
        </w:rPr>
      </w:pPr>
      <w:del w:id="456" w:author="Кругликова Ольга Анатольевна" w:date="2017-03-10T12:43:00Z">
        <w:r w:rsidRPr="00F130A4" w:rsidDel="00944192">
          <w:rPr>
            <w:sz w:val="24"/>
            <w:szCs w:val="24"/>
          </w:rPr>
          <w:delText>размер денежных средств, подлежащих выплате в расчете на одну акцию каждой категории (типа), по которой эмитент намеревается исполнить обязанность по выплате объявленных дивидендов;</w:delText>
        </w:r>
      </w:del>
    </w:p>
    <w:p w:rsidR="00130E52" w:rsidRPr="00F130A4" w:rsidDel="00944192" w:rsidRDefault="00130E52">
      <w:pPr>
        <w:pStyle w:val="ConsPlusNormal"/>
        <w:ind w:firstLine="540"/>
        <w:jc w:val="both"/>
        <w:rPr>
          <w:del w:id="457" w:author="Кругликова Ольга Анатольевна" w:date="2017-03-10T12:43:00Z"/>
          <w:sz w:val="24"/>
          <w:szCs w:val="24"/>
        </w:rPr>
      </w:pPr>
      <w:del w:id="458" w:author="Кругликова Ольга Анатольевна" w:date="2017-03-10T12:43:00Z">
        <w:r w:rsidRPr="00F130A4" w:rsidDel="00944192">
          <w:rPr>
            <w:sz w:val="24"/>
            <w:szCs w:val="24"/>
          </w:rPr>
          <w:delText>дату, на которую определяются лица, имеющие право на получение объявленных дивидендов по акциям;</w:delText>
        </w:r>
      </w:del>
    </w:p>
    <w:p w:rsidR="00130E52" w:rsidRPr="00F130A4" w:rsidDel="00944192" w:rsidRDefault="00130E52">
      <w:pPr>
        <w:pStyle w:val="ConsPlusNormal"/>
        <w:ind w:firstLine="540"/>
        <w:jc w:val="both"/>
        <w:rPr>
          <w:del w:id="459" w:author="Кругликова Ольга Анатольевна" w:date="2017-03-10T12:43:00Z"/>
          <w:sz w:val="24"/>
          <w:szCs w:val="24"/>
        </w:rPr>
      </w:pPr>
      <w:del w:id="460" w:author="Кругликова Ольга Анатольевна" w:date="2017-03-10T12:43:00Z">
        <w:r w:rsidRPr="00F130A4" w:rsidDel="00944192">
          <w:rPr>
            <w:sz w:val="24"/>
            <w:szCs w:val="24"/>
          </w:rPr>
          <w:lastRenderedPageBreak/>
          <w:delText>дату окончания срока, в течение которого обязанность по выплате объявленных дивидендов по акциям должна быть исполнена;</w:delText>
        </w:r>
      </w:del>
    </w:p>
    <w:p w:rsidR="00130E52" w:rsidRPr="00F130A4" w:rsidDel="000D3310" w:rsidRDefault="00130E52">
      <w:pPr>
        <w:pStyle w:val="ConsPlusNormal"/>
        <w:ind w:firstLine="540"/>
        <w:jc w:val="both"/>
        <w:rPr>
          <w:del w:id="461" w:author="Кругликова Ольга Анатольевна" w:date="2017-03-20T15:12:00Z"/>
          <w:sz w:val="24"/>
          <w:szCs w:val="24"/>
        </w:rPr>
      </w:pPr>
      <w:commentRangeStart w:id="462"/>
      <w:del w:id="463" w:author="Кругликова Ольга Анатольевна" w:date="2017-03-20T15:12:00Z">
        <w:r w:rsidRPr="00F130A4" w:rsidDel="000D3310">
          <w:rPr>
            <w:sz w:val="24"/>
            <w:szCs w:val="24"/>
          </w:rPr>
          <w:delText>значения показателей "Д1" и "Д2", определяемых в соответствии с  Налогового кодекса Российской Федерации (Собрание законодательства Российской Федерации, 2000, N 32, ст. 3340), в случае выплаты объявленных дивидендов по акциям эмитента в денежной форме;</w:delText>
        </w:r>
        <w:commentRangeEnd w:id="462"/>
        <w:r w:rsidR="00DE7ABF" w:rsidRPr="00F130A4" w:rsidDel="000D3310">
          <w:rPr>
            <w:rStyle w:val="a3"/>
            <w:sz w:val="24"/>
            <w:szCs w:val="24"/>
          </w:rPr>
          <w:commentReference w:id="462"/>
        </w:r>
      </w:del>
    </w:p>
    <w:p w:rsidR="00130E52" w:rsidRPr="00F130A4" w:rsidDel="00944192" w:rsidRDefault="00130E52">
      <w:pPr>
        <w:pStyle w:val="ConsPlusNormal"/>
        <w:ind w:firstLine="540"/>
        <w:jc w:val="both"/>
        <w:rPr>
          <w:del w:id="464" w:author="Кругликова Ольга Анатольевна" w:date="2017-03-10T12:43:00Z"/>
          <w:sz w:val="24"/>
          <w:szCs w:val="24"/>
        </w:rPr>
      </w:pPr>
      <w:del w:id="465" w:author="Кругликова Ольга Анатольевна" w:date="2017-03-10T12:43:00Z">
        <w:r w:rsidRPr="00F130A4" w:rsidDel="00944192">
          <w:rPr>
            <w:sz w:val="24"/>
            <w:szCs w:val="24"/>
          </w:rPr>
          <w:delText>в случае если эмитент намеревается исполнить обязанность по выплате объявленных дивидендов по акциям не в полном объеме - причины ненадлежащего исполнения эмитентом такой обязанности по акциям.</w:delText>
        </w:r>
      </w:del>
    </w:p>
    <w:p w:rsidR="00130E52" w:rsidRPr="00F130A4" w:rsidDel="00944192" w:rsidRDefault="00130E52">
      <w:pPr>
        <w:pStyle w:val="ConsPlusNormal"/>
        <w:ind w:firstLine="540"/>
        <w:jc w:val="both"/>
        <w:rPr>
          <w:del w:id="466" w:author="Кругликова Ольга Анатольевна" w:date="2017-03-10T12:44:00Z"/>
          <w:sz w:val="24"/>
          <w:szCs w:val="24"/>
        </w:rPr>
      </w:pPr>
      <w:del w:id="467" w:author="Кругликова Ольга Анатольевна" w:date="2017-03-10T12:44:00Z">
        <w:r w:rsidRPr="00F130A4" w:rsidDel="00944192">
          <w:rPr>
            <w:sz w:val="24"/>
            <w:szCs w:val="24"/>
          </w:rPr>
          <w:delText>9.11. Эмитент предоставляет центральному депозитарию информацию о намерении исполнить обязанность по выплате объявленных дивидендов по акциям в срок не ранее семи рабочих дней и не позднее трех рабочих дней до дня, в который он намеревается исполнить указанную обязанность по акциям.</w:delText>
        </w:r>
      </w:del>
    </w:p>
    <w:p w:rsidR="00130E52" w:rsidRPr="00F130A4" w:rsidDel="00944192" w:rsidRDefault="00130E52">
      <w:pPr>
        <w:pStyle w:val="ConsPlusNormal"/>
        <w:ind w:firstLine="540"/>
        <w:jc w:val="both"/>
        <w:rPr>
          <w:del w:id="468" w:author="Кругликова Ольга Анатольевна" w:date="2017-03-10T12:44:00Z"/>
          <w:sz w:val="24"/>
          <w:szCs w:val="24"/>
        </w:rPr>
      </w:pPr>
      <w:del w:id="469" w:author="Кругликова Ольга Анатольевна" w:date="2017-03-10T12:44:00Z">
        <w:r w:rsidRPr="00F130A4" w:rsidDel="00944192">
          <w:rPr>
            <w:sz w:val="24"/>
            <w:szCs w:val="24"/>
          </w:rPr>
          <w:delText>9.12. Предоставляемая центральному депозитарию информация эмитента о направлении денежных средств для выплаты объявленных дивидендов по акциям должна содержать:</w:delText>
        </w:r>
      </w:del>
    </w:p>
    <w:p w:rsidR="00130E52" w:rsidRPr="00F130A4" w:rsidDel="00944192" w:rsidRDefault="00130E52">
      <w:pPr>
        <w:pStyle w:val="ConsPlusNormal"/>
        <w:ind w:firstLine="540"/>
        <w:jc w:val="both"/>
        <w:rPr>
          <w:del w:id="470" w:author="Кругликова Ольга Анатольевна" w:date="2017-03-10T12:44:00Z"/>
          <w:sz w:val="24"/>
          <w:szCs w:val="24"/>
        </w:rPr>
      </w:pPr>
      <w:del w:id="471" w:author="Кругликова Ольга Анатольевна" w:date="2017-03-10T12:44:00Z">
        <w:r w:rsidRPr="00F130A4" w:rsidDel="00944192">
          <w:rPr>
            <w:sz w:val="24"/>
            <w:szCs w:val="24"/>
          </w:rPr>
          <w:delText>идентификационные признаки акций, по которым эмитент направляет денежные средства для выплаты объявленных дивидендов;</w:delText>
        </w:r>
      </w:del>
    </w:p>
    <w:p w:rsidR="00130E52" w:rsidRPr="00F130A4" w:rsidDel="00944192" w:rsidRDefault="00130E52">
      <w:pPr>
        <w:pStyle w:val="ConsPlusNormal"/>
        <w:ind w:firstLine="540"/>
        <w:jc w:val="both"/>
        <w:rPr>
          <w:del w:id="472" w:author="Кругликова Ольга Анатольевна" w:date="2017-03-10T12:44:00Z"/>
          <w:sz w:val="24"/>
          <w:szCs w:val="24"/>
        </w:rPr>
      </w:pPr>
      <w:del w:id="473" w:author="Кругликова Ольга Анатольевна" w:date="2017-03-10T12:44:00Z">
        <w:r w:rsidRPr="00F130A4" w:rsidDel="00944192">
          <w:rPr>
            <w:sz w:val="24"/>
            <w:szCs w:val="24"/>
          </w:rPr>
          <w:delText>общее количество акций каждой категории (типа), по которым эмитент направляет денежные средства для выплаты объявленных дивидендов;</w:delText>
        </w:r>
      </w:del>
    </w:p>
    <w:p w:rsidR="00130E52" w:rsidRPr="00F130A4" w:rsidDel="00944192" w:rsidRDefault="00130E52">
      <w:pPr>
        <w:pStyle w:val="ConsPlusNormal"/>
        <w:ind w:firstLine="540"/>
        <w:jc w:val="both"/>
        <w:rPr>
          <w:del w:id="474" w:author="Кругликова Ольга Анатольевна" w:date="2017-03-10T12:44:00Z"/>
          <w:sz w:val="24"/>
          <w:szCs w:val="24"/>
        </w:rPr>
      </w:pPr>
      <w:del w:id="475" w:author="Кругликова Ольга Анатольевна" w:date="2017-03-10T12:44:00Z">
        <w:r w:rsidRPr="00F130A4" w:rsidDel="00944192">
          <w:rPr>
            <w:sz w:val="24"/>
            <w:szCs w:val="24"/>
          </w:rPr>
          <w:delText>отчетный период (год; 3, 6, 9 месяцев года; иной период), за который эмитент направляет денежные средства для выплаты объявленных дивидендов;</w:delText>
        </w:r>
      </w:del>
    </w:p>
    <w:p w:rsidR="00130E52" w:rsidRPr="00F130A4" w:rsidDel="00944192" w:rsidRDefault="00130E52">
      <w:pPr>
        <w:pStyle w:val="ConsPlusNormal"/>
        <w:ind w:firstLine="540"/>
        <w:jc w:val="both"/>
        <w:rPr>
          <w:del w:id="476" w:author="Кругликова Ольга Анатольевна" w:date="2017-03-10T12:44:00Z"/>
          <w:sz w:val="24"/>
          <w:szCs w:val="24"/>
        </w:rPr>
      </w:pPr>
      <w:del w:id="477" w:author="Кругликова Ольга Анатольевна" w:date="2017-03-10T12:44:00Z">
        <w:r w:rsidRPr="00F130A4" w:rsidDel="00944192">
          <w:rPr>
            <w:sz w:val="24"/>
            <w:szCs w:val="24"/>
          </w:rPr>
          <w:delText>общий размер направляемых эмитентом денежных средств для выплаты объявленных дивидендов по акциям;</w:delText>
        </w:r>
      </w:del>
    </w:p>
    <w:p w:rsidR="00130E52" w:rsidRPr="00F130A4" w:rsidDel="00944192" w:rsidRDefault="00130E52">
      <w:pPr>
        <w:pStyle w:val="ConsPlusNormal"/>
        <w:ind w:firstLine="540"/>
        <w:jc w:val="both"/>
        <w:rPr>
          <w:del w:id="478" w:author="Кругликова Ольга Анатольевна" w:date="2017-03-10T12:44:00Z"/>
          <w:sz w:val="24"/>
          <w:szCs w:val="24"/>
        </w:rPr>
      </w:pPr>
      <w:del w:id="479" w:author="Кругликова Ольга Анатольевна" w:date="2017-03-10T12:44:00Z">
        <w:r w:rsidRPr="00F130A4" w:rsidDel="00944192">
          <w:rPr>
            <w:sz w:val="24"/>
            <w:szCs w:val="24"/>
          </w:rPr>
          <w:delText>размер денежных средств, подлежащих выплате в расчете на одну акцию каждой категории (типа);</w:delText>
        </w:r>
      </w:del>
    </w:p>
    <w:p w:rsidR="00130E52" w:rsidRPr="00F130A4" w:rsidDel="00944192" w:rsidRDefault="00130E52">
      <w:pPr>
        <w:pStyle w:val="ConsPlusNormal"/>
        <w:ind w:firstLine="540"/>
        <w:jc w:val="both"/>
        <w:rPr>
          <w:del w:id="480" w:author="Кругликова Ольга Анатольевна" w:date="2017-03-10T12:44:00Z"/>
          <w:sz w:val="24"/>
          <w:szCs w:val="24"/>
        </w:rPr>
      </w:pPr>
      <w:del w:id="481" w:author="Кругликова Ольга Анатольевна" w:date="2017-03-10T12:44:00Z">
        <w:r w:rsidRPr="00F130A4" w:rsidDel="00944192">
          <w:rPr>
            <w:sz w:val="24"/>
            <w:szCs w:val="24"/>
          </w:rPr>
          <w:delText>дату, на которую определяются лица, имеющие право на получение объявленных дивидендов по акциям;</w:delText>
        </w:r>
      </w:del>
    </w:p>
    <w:p w:rsidR="00130E52" w:rsidRPr="00F130A4" w:rsidDel="00944192" w:rsidRDefault="00130E52">
      <w:pPr>
        <w:pStyle w:val="ConsPlusNormal"/>
        <w:ind w:firstLine="540"/>
        <w:jc w:val="both"/>
        <w:rPr>
          <w:del w:id="482" w:author="Кругликова Ольга Анатольевна" w:date="2017-03-10T12:44:00Z"/>
          <w:sz w:val="24"/>
          <w:szCs w:val="24"/>
        </w:rPr>
      </w:pPr>
      <w:del w:id="483" w:author="Кругликова Ольга Анатольевна" w:date="2017-03-10T12:44:00Z">
        <w:r w:rsidRPr="00F130A4" w:rsidDel="00944192">
          <w:rPr>
            <w:sz w:val="24"/>
            <w:szCs w:val="24"/>
          </w:rPr>
          <w:delText>дату окончания срока, в течение которого обязанность по выплате объявленных дивидендов по акциям должна быть исполнена;</w:delText>
        </w:r>
      </w:del>
    </w:p>
    <w:p w:rsidR="00130E52" w:rsidRPr="00F130A4" w:rsidDel="00BE41F0" w:rsidRDefault="00130E52">
      <w:pPr>
        <w:pStyle w:val="ConsPlusNormal"/>
        <w:ind w:firstLine="540"/>
        <w:jc w:val="both"/>
        <w:rPr>
          <w:del w:id="484" w:author="Кругликова Ольга Анатольевна" w:date="2017-03-13T18:04:00Z"/>
          <w:sz w:val="24"/>
          <w:szCs w:val="24"/>
        </w:rPr>
      </w:pPr>
      <w:del w:id="485" w:author="Кругликова Ольга Анатольевна" w:date="2017-03-13T18:04:00Z">
        <w:r w:rsidRPr="00F130A4" w:rsidDel="00BE41F0">
          <w:rPr>
            <w:sz w:val="24"/>
            <w:szCs w:val="24"/>
          </w:rPr>
          <w:delText>9.13. Эмитент предоставляет центральному депозитарию информацию о направлении денежных средств для выплаты объявленных дивидендов по акциям в день направления денежных средств депозитарию, учитывающему права на акции, которому открыт лицевой счет номинального держателя в реестре владельцев ценных бумаг эмитента.</w:delText>
        </w:r>
      </w:del>
    </w:p>
    <w:p w:rsidR="00130E52" w:rsidRPr="007E65BC" w:rsidRDefault="00130E52">
      <w:pPr>
        <w:pStyle w:val="ConsPlusNormal"/>
        <w:ind w:firstLine="540"/>
        <w:jc w:val="both"/>
      </w:pPr>
      <w:r w:rsidRPr="007E65BC">
        <w:t>9.14. Предоставляемая центральному депозитарию информация эмитента об исполнении эмитентом обязанности по выплате денежных сре</w:t>
      </w:r>
      <w:proofErr w:type="gramStart"/>
      <w:r w:rsidRPr="007E65BC">
        <w:t>дств дл</w:t>
      </w:r>
      <w:proofErr w:type="gramEnd"/>
      <w:r w:rsidRPr="007E65BC">
        <w:t xml:space="preserve">я выплаты объявленных дивидендов по </w:t>
      </w:r>
      <w:ins w:id="486" w:author="Кругликова Ольга Анатольевна" w:date="2017-03-14T11:26:00Z">
        <w:r w:rsidR="007E65BC">
          <w:t xml:space="preserve">всем </w:t>
        </w:r>
      </w:ins>
      <w:r w:rsidRPr="007E65BC">
        <w:t xml:space="preserve">акциям </w:t>
      </w:r>
      <w:ins w:id="487" w:author="Кругликова Ольга Анатольевна" w:date="2017-03-20T15:12:00Z">
        <w:r w:rsidR="000D3310">
          <w:t xml:space="preserve">каждой категории, типа </w:t>
        </w:r>
      </w:ins>
      <w:r w:rsidRPr="007E65BC">
        <w:t>должна содержать:</w:t>
      </w:r>
    </w:p>
    <w:p w:rsidR="00130E52" w:rsidRPr="007E65BC" w:rsidRDefault="00130E52">
      <w:pPr>
        <w:pStyle w:val="ConsPlusNormal"/>
        <w:ind w:firstLine="540"/>
        <w:jc w:val="both"/>
      </w:pPr>
      <w:r w:rsidRPr="007E65BC">
        <w:t>идентификационные признаки акций, для исполнения обязанности по выплате объявленных дивидендов по которым эмитентом направлялись денежные средства;</w:t>
      </w:r>
    </w:p>
    <w:p w:rsidR="00130E52" w:rsidRPr="007E65BC" w:rsidRDefault="00130E52">
      <w:pPr>
        <w:pStyle w:val="ConsPlusNormal"/>
        <w:ind w:firstLine="540"/>
        <w:jc w:val="both"/>
      </w:pPr>
      <w:r w:rsidRPr="007E65BC">
        <w:t>общее количество акций каждой категории (типа), по которым эмитентом исполнена обязанность по выплате денежных сре</w:t>
      </w:r>
      <w:proofErr w:type="gramStart"/>
      <w:r w:rsidRPr="007E65BC">
        <w:t>дств дл</w:t>
      </w:r>
      <w:proofErr w:type="gramEnd"/>
      <w:r w:rsidRPr="007E65BC">
        <w:t>я исполнения обязанности по выплате объявленных дивидендов по акциям;</w:t>
      </w:r>
    </w:p>
    <w:p w:rsidR="00130E52" w:rsidRPr="007E65BC" w:rsidRDefault="00130E52">
      <w:pPr>
        <w:pStyle w:val="ConsPlusNormal"/>
        <w:ind w:firstLine="540"/>
        <w:jc w:val="both"/>
      </w:pPr>
      <w:r w:rsidRPr="007E65BC">
        <w:t>отчетный период (год; 3, 6, 9 месяцев года; иной период), за который эмитентом направлялись денежные средства для исполнения обязанности по выплате объявленных дивидендов по акциям;</w:t>
      </w:r>
    </w:p>
    <w:p w:rsidR="00130E52" w:rsidRPr="007E65BC" w:rsidRDefault="00130E52">
      <w:pPr>
        <w:pStyle w:val="ConsPlusNormal"/>
        <w:ind w:firstLine="540"/>
        <w:jc w:val="both"/>
      </w:pPr>
      <w:r w:rsidRPr="007E65BC">
        <w:t>общий размер выплаченных эмитентом денежных сре</w:t>
      </w:r>
      <w:proofErr w:type="gramStart"/>
      <w:r w:rsidRPr="007E65BC">
        <w:t>дств дл</w:t>
      </w:r>
      <w:proofErr w:type="gramEnd"/>
      <w:r w:rsidRPr="007E65BC">
        <w:t>я исполнения обязанности по выплате объявленных дивидендов по акциям;</w:t>
      </w:r>
    </w:p>
    <w:p w:rsidR="00130E52" w:rsidRPr="007E65BC" w:rsidRDefault="00130E52">
      <w:pPr>
        <w:pStyle w:val="ConsPlusNormal"/>
        <w:ind w:firstLine="540"/>
        <w:jc w:val="both"/>
      </w:pPr>
      <w:r w:rsidRPr="007E65BC">
        <w:t>размер денежных средств, подлежащих выплате в расчете на одну акцию каждой категории (типа);</w:t>
      </w:r>
    </w:p>
    <w:p w:rsidR="007E65BC" w:rsidRPr="007E65BC" w:rsidRDefault="00130E52">
      <w:pPr>
        <w:pStyle w:val="ConsPlusNormal"/>
        <w:ind w:firstLine="540"/>
        <w:jc w:val="both"/>
      </w:pPr>
      <w:r w:rsidRPr="007E65BC">
        <w:t>в случае если общий размер выплаченных эмитентом денежных средств не позволяет исполнить обязанность по выплате объявленных дивидендов по акциям в полном объеме - причины ненадлежащего исполнения эмитентом такой обязанности по акциям.</w:t>
      </w:r>
    </w:p>
    <w:p w:rsidR="007E65BC" w:rsidRDefault="00130E52">
      <w:pPr>
        <w:pStyle w:val="ConsPlusNormal"/>
        <w:ind w:firstLine="540"/>
        <w:jc w:val="both"/>
        <w:rPr>
          <w:ins w:id="488" w:author="Кругликова Ольга Анатольевна" w:date="2017-03-14T11:25:00Z"/>
        </w:rPr>
      </w:pPr>
      <w:r w:rsidRPr="007E65BC">
        <w:t>9.15. Эмитент предоставляет центральному депозитарию информацию об исполнении эмитентом обязанности по выплате денежных сре</w:t>
      </w:r>
      <w:proofErr w:type="gramStart"/>
      <w:r w:rsidRPr="007E65BC">
        <w:t>дств дл</w:t>
      </w:r>
      <w:proofErr w:type="gramEnd"/>
      <w:r w:rsidRPr="007E65BC">
        <w:t xml:space="preserve">я выплаты объявленных дивидендов по акциям в срок не позднее одного дня со дня, в который эмитент </w:t>
      </w:r>
      <w:del w:id="489" w:author="Кругликова Ольга Анатольевна" w:date="2017-03-14T11:29:00Z">
        <w:r w:rsidRPr="007E65BC" w:rsidDel="009B4336">
          <w:delText>узнал или должен был узнать о получении</w:delText>
        </w:r>
      </w:del>
      <w:ins w:id="490" w:author="Кругликова Ольга Анатольевна" w:date="2017-03-14T11:29:00Z">
        <w:r w:rsidR="009B4336">
          <w:t xml:space="preserve">осуществил перечисление всех </w:t>
        </w:r>
      </w:ins>
      <w:del w:id="491" w:author="Кругликова Ольга Анатольевна" w:date="2017-03-14T11:30:00Z">
        <w:r w:rsidRPr="007E65BC" w:rsidDel="009B4336">
          <w:delText xml:space="preserve"> направленных </w:delText>
        </w:r>
      </w:del>
      <w:r w:rsidRPr="007E65BC">
        <w:t xml:space="preserve">денежных средств </w:t>
      </w:r>
      <w:ins w:id="492" w:author="Кругликова Ольга Анатольевна" w:date="2017-03-14T11:31:00Z">
        <w:r w:rsidR="009B4336">
          <w:t xml:space="preserve">владельцам и </w:t>
        </w:r>
      </w:ins>
      <w:del w:id="493" w:author="Кругликова Ольга Анатольевна" w:date="2017-03-14T11:31:00Z">
        <w:r w:rsidRPr="007E65BC" w:rsidDel="009B4336">
          <w:delText>депозитарием</w:delText>
        </w:r>
      </w:del>
      <w:ins w:id="494" w:author="Кругликова Ольга Анатольевна" w:date="2017-03-14T11:31:00Z">
        <w:r w:rsidR="009B4336" w:rsidRPr="007E65BC">
          <w:t>депозитари</w:t>
        </w:r>
        <w:r w:rsidR="009B4336">
          <w:t>я</w:t>
        </w:r>
        <w:r w:rsidR="009B4336" w:rsidRPr="007E65BC">
          <w:t>м</w:t>
        </w:r>
      </w:ins>
      <w:r w:rsidRPr="007E65BC">
        <w:t>, учитывающим права на акции</w:t>
      </w:r>
      <w:del w:id="495" w:author="Кругликова Ольга Анатольевна" w:date="2017-03-14T11:31:00Z">
        <w:r w:rsidRPr="007E65BC" w:rsidDel="009B4336">
          <w:delText>, которому открыт лицевой счет номинального держателя в реестре владельцев ценных бумаг эмитента</w:delText>
        </w:r>
      </w:del>
      <w:ins w:id="496" w:author="Кругликова Ольга Анатольевна" w:date="2017-03-14T11:31:00Z">
        <w:r w:rsidR="009B4336">
          <w:t>.</w:t>
        </w:r>
      </w:ins>
      <w:r w:rsidRPr="007E65BC">
        <w:t>.</w:t>
      </w:r>
    </w:p>
    <w:p w:rsidR="00CB37AD" w:rsidRPr="00CB37AD" w:rsidRDefault="00CB37AD" w:rsidP="00CB37AD">
      <w:pPr>
        <w:pStyle w:val="ConsPlusNormal"/>
        <w:ind w:firstLine="540"/>
        <w:jc w:val="both"/>
        <w:rPr>
          <w:ins w:id="497" w:author="Лысенко Константин Владимирович" w:date="2017-04-19T13:38:00Z"/>
        </w:rPr>
      </w:pPr>
      <w:ins w:id="498" w:author="Лысенко Константин Владимирович" w:date="2017-04-19T13:38:00Z">
        <w:r w:rsidRPr="00CB37AD">
          <w:t xml:space="preserve">9.16. Предоставляемая центральному депозитарию информация об изменении параметров информации, </w:t>
        </w:r>
        <w:r w:rsidRPr="00CB37AD">
          <w:lastRenderedPageBreak/>
          <w:t>связанной с правом на получение объявленных дивидендов должна содержать</w:t>
        </w:r>
      </w:ins>
    </w:p>
    <w:p w:rsidR="00CB37AD" w:rsidRPr="00CB37AD" w:rsidRDefault="00CB37AD" w:rsidP="00CB37AD">
      <w:pPr>
        <w:pStyle w:val="ConsPlusNormal"/>
        <w:ind w:firstLine="540"/>
        <w:jc w:val="both"/>
        <w:rPr>
          <w:ins w:id="499" w:author="Лысенко Константин Владимирович" w:date="2017-04-19T13:38:00Z"/>
        </w:rPr>
      </w:pPr>
      <w:ins w:id="500" w:author="Лысенко Константин Владимирович" w:date="2017-04-19T13:38:00Z">
        <w:r w:rsidRPr="00CB37AD">
          <w:t>идентификационные признаки акций, по которым осуществляется право на получение объявленных дивидендов</w:t>
        </w:r>
      </w:ins>
    </w:p>
    <w:p w:rsidR="00CB37AD" w:rsidRPr="00CB37AD" w:rsidRDefault="00CB37AD" w:rsidP="00CB37AD">
      <w:pPr>
        <w:autoSpaceDE w:val="0"/>
        <w:autoSpaceDN w:val="0"/>
        <w:adjustRightInd w:val="0"/>
        <w:spacing w:after="0" w:line="240" w:lineRule="auto"/>
        <w:ind w:firstLine="540"/>
        <w:jc w:val="both"/>
        <w:rPr>
          <w:ins w:id="501" w:author="Лысенко Константин Владимирович" w:date="2017-04-19T13:38:00Z"/>
          <w:rFonts w:ascii="Calibri" w:eastAsia="Times New Roman" w:hAnsi="Calibri" w:cs="Calibri"/>
          <w:szCs w:val="20"/>
          <w:lang w:eastAsia="ru-RU"/>
        </w:rPr>
      </w:pPr>
      <w:ins w:id="502" w:author="Лысенко Константин Владимирович" w:date="2017-04-19T13:38:00Z">
        <w:r w:rsidRPr="00CB37AD">
          <w:rPr>
            <w:rFonts w:ascii="Calibri" w:eastAsia="Times New Roman" w:hAnsi="Calibri" w:cs="Calibri"/>
            <w:szCs w:val="20"/>
            <w:lang w:eastAsia="ru-RU"/>
          </w:rPr>
          <w:t>орган, принявший решение о выплате дивидендов;</w:t>
        </w:r>
      </w:ins>
    </w:p>
    <w:p w:rsidR="00CB37AD" w:rsidRPr="00CB37AD" w:rsidRDefault="00CB37AD" w:rsidP="00CB37AD">
      <w:pPr>
        <w:pStyle w:val="ConsPlusNormal"/>
        <w:ind w:firstLine="540"/>
        <w:jc w:val="both"/>
        <w:rPr>
          <w:ins w:id="503" w:author="Лысенко Константин Владимирович" w:date="2017-04-19T13:38:00Z"/>
        </w:rPr>
      </w:pPr>
      <w:ins w:id="504" w:author="Лысенко Константин Владимирович" w:date="2017-04-19T13:38:00Z">
        <w:r w:rsidRPr="00CB37AD">
          <w:t>основание для принятия решений об изменении порядка осуществления прав на получение объявленных дивидендов</w:t>
        </w:r>
        <w:r>
          <w:t>;</w:t>
        </w:r>
        <w:r w:rsidRPr="00CB37AD">
          <w:t xml:space="preserve"> </w:t>
        </w:r>
      </w:ins>
    </w:p>
    <w:p w:rsidR="00CB37AD" w:rsidRPr="00CB37AD" w:rsidRDefault="00CB37AD" w:rsidP="00CB37AD">
      <w:pPr>
        <w:pStyle w:val="ConsPlusNormal"/>
        <w:ind w:firstLine="540"/>
        <w:jc w:val="both"/>
        <w:rPr>
          <w:ins w:id="505" w:author="Лысенко Константин Владимирович" w:date="2017-04-19T13:38:00Z"/>
        </w:rPr>
      </w:pPr>
      <w:ins w:id="506" w:author="Лысенко Константин Владимирович" w:date="2017-04-19T13:38:00Z">
        <w:r w:rsidRPr="00CB37AD">
          <w:t>дата возникновения такого основания;</w:t>
        </w:r>
      </w:ins>
    </w:p>
    <w:p w:rsidR="00CB37AD" w:rsidRPr="00CB37AD" w:rsidRDefault="00CB37AD" w:rsidP="00CB37AD">
      <w:pPr>
        <w:pStyle w:val="ConsPlusNormal"/>
        <w:ind w:firstLine="540"/>
        <w:jc w:val="both"/>
        <w:rPr>
          <w:ins w:id="507" w:author="Лысенко Константин Владимирович" w:date="2017-04-19T13:38:00Z"/>
        </w:rPr>
      </w:pPr>
      <w:ins w:id="508" w:author="Лысенко Константин Владимирович" w:date="2017-04-19T13:38:00Z">
        <w:r w:rsidRPr="00CB37AD">
          <w:t>информация о произведенных изменениях в ранее предоставленных сведениях.</w:t>
        </w:r>
      </w:ins>
    </w:p>
    <w:p w:rsidR="00CB37AD" w:rsidRPr="00CB37AD" w:rsidRDefault="00CB37AD" w:rsidP="00CB37AD">
      <w:pPr>
        <w:pStyle w:val="ConsPlusNormal"/>
        <w:ind w:firstLine="540"/>
        <w:jc w:val="both"/>
        <w:rPr>
          <w:ins w:id="509" w:author="Лысенко Константин Владимирович" w:date="2017-04-19T13:38:00Z"/>
        </w:rPr>
      </w:pPr>
      <w:ins w:id="510" w:author="Лысенко Константин Владимирович" w:date="2017-04-19T13:38:00Z">
        <w:r w:rsidRPr="00CB37AD">
          <w:t xml:space="preserve">9.17. Эмитент предоставляет центральному депозитарию информацию об  изменении параметров информации, связанной </w:t>
        </w:r>
      </w:ins>
      <w:ins w:id="511" w:author="Лысенко Константин Владимирович" w:date="2017-04-19T13:39:00Z">
        <w:r>
          <w:t>с</w:t>
        </w:r>
      </w:ins>
      <w:ins w:id="512" w:author="Лысенко Константин Владимирович" w:date="2017-04-19T13:38:00Z">
        <w:r w:rsidRPr="00CB37AD">
          <w:t xml:space="preserve"> правом на получение дивидендов в срок не позднее одного дня с момента принятия соответствующего решения. </w:t>
        </w:r>
      </w:ins>
    </w:p>
    <w:p w:rsidR="00FF2805" w:rsidRPr="00BF488C" w:rsidRDefault="00FF2805">
      <w:pPr>
        <w:pStyle w:val="ConsPlusNormal"/>
        <w:ind w:firstLine="540"/>
        <w:jc w:val="both"/>
        <w:rPr>
          <w:sz w:val="24"/>
          <w:szCs w:val="24"/>
        </w:rPr>
      </w:pPr>
    </w:p>
    <w:p w:rsidR="00130E52" w:rsidRPr="00BF488C" w:rsidRDefault="00130E52">
      <w:pPr>
        <w:pStyle w:val="ConsPlusNormal"/>
        <w:jc w:val="both"/>
        <w:rPr>
          <w:sz w:val="24"/>
          <w:szCs w:val="24"/>
        </w:rPr>
      </w:pPr>
    </w:p>
    <w:p w:rsidR="00130E52" w:rsidRPr="00BF488C" w:rsidRDefault="00130E52">
      <w:pPr>
        <w:pStyle w:val="ConsPlusNormal"/>
        <w:ind w:firstLine="540"/>
        <w:jc w:val="both"/>
        <w:outlineLvl w:val="1"/>
        <w:rPr>
          <w:sz w:val="24"/>
          <w:szCs w:val="24"/>
        </w:rPr>
      </w:pPr>
      <w:bookmarkStart w:id="513" w:name="P281"/>
      <w:bookmarkEnd w:id="513"/>
      <w:r w:rsidRPr="00BF488C">
        <w:rPr>
          <w:sz w:val="24"/>
          <w:szCs w:val="24"/>
        </w:rPr>
        <w:t>Глава 10. Перечень информации, связанной с осуществлением права на получение информации</w:t>
      </w:r>
    </w:p>
    <w:p w:rsidR="00130E52" w:rsidRPr="00BF488C" w:rsidRDefault="00130E52">
      <w:pPr>
        <w:pStyle w:val="ConsPlusNormal"/>
        <w:jc w:val="both"/>
        <w:rPr>
          <w:sz w:val="24"/>
          <w:szCs w:val="24"/>
        </w:rPr>
      </w:pPr>
    </w:p>
    <w:p w:rsidR="00130E52" w:rsidRPr="00BF488C" w:rsidRDefault="00130E52">
      <w:pPr>
        <w:pStyle w:val="ConsPlusNormal"/>
        <w:ind w:firstLine="540"/>
        <w:jc w:val="both"/>
        <w:rPr>
          <w:sz w:val="24"/>
          <w:szCs w:val="24"/>
        </w:rPr>
      </w:pPr>
      <w:r w:rsidRPr="00BF488C">
        <w:rPr>
          <w:sz w:val="24"/>
          <w:szCs w:val="24"/>
        </w:rPr>
        <w:t>10.1. Эмитент предоставляет центральному депозитарию следующую информацию, связанную с осуществлением права акционеров на получение информации:</w:t>
      </w:r>
    </w:p>
    <w:p w:rsidR="00130E52" w:rsidRPr="00BF488C" w:rsidRDefault="00130E52">
      <w:pPr>
        <w:pStyle w:val="ConsPlusNormal"/>
        <w:ind w:firstLine="540"/>
        <w:jc w:val="both"/>
        <w:rPr>
          <w:sz w:val="24"/>
          <w:szCs w:val="24"/>
        </w:rPr>
      </w:pPr>
      <w:r w:rsidRPr="00BF488C">
        <w:rPr>
          <w:sz w:val="24"/>
          <w:szCs w:val="24"/>
        </w:rPr>
        <w:t>о намерении акционера обратиться в суд с иском об оспаривании решения общего собрания акционеров, а также о намерении акционера или члена совета директоров (наблюдательного совета) эмитента обратиться в суд с иском о возмещении причиненных эмитенту убытков, о признании сделки эмитента недействительной или о применении последствий недействительности сделки эмитента;</w:t>
      </w:r>
    </w:p>
    <w:p w:rsidR="00130E52" w:rsidRDefault="00130E52">
      <w:pPr>
        <w:pStyle w:val="ConsPlusNormal"/>
        <w:ind w:firstLine="540"/>
        <w:jc w:val="both"/>
        <w:rPr>
          <w:ins w:id="514" w:author="Лысенко Константин Владимирович" w:date="2017-04-19T16:25:00Z"/>
          <w:sz w:val="24"/>
          <w:szCs w:val="24"/>
        </w:rPr>
      </w:pPr>
      <w:r w:rsidRPr="00BF488C">
        <w:rPr>
          <w:sz w:val="24"/>
          <w:szCs w:val="24"/>
        </w:rPr>
        <w:t>об изменении полного и (или) сокращенного фирменного наименования эмитента, его места нахождения, адреса.</w:t>
      </w:r>
    </w:p>
    <w:p w:rsidR="0040757F" w:rsidRPr="00BF488C" w:rsidRDefault="0040757F">
      <w:pPr>
        <w:pStyle w:val="ConsPlusNormal"/>
        <w:ind w:firstLine="540"/>
        <w:jc w:val="both"/>
        <w:rPr>
          <w:sz w:val="24"/>
          <w:szCs w:val="24"/>
        </w:rPr>
      </w:pPr>
      <w:ins w:id="515" w:author="Лысенко Константин Владимирович" w:date="2017-04-19T16:25:00Z">
        <w:r w:rsidRPr="00916A91">
          <w:rPr>
            <w:sz w:val="24"/>
            <w:szCs w:val="24"/>
          </w:rPr>
          <w:t>текст зарегистрированных изменений в решение о выпуске (дополнительном выпуске) акций</w:t>
        </w:r>
        <w:r>
          <w:rPr>
            <w:sz w:val="24"/>
            <w:szCs w:val="24"/>
          </w:rPr>
          <w:t>.</w:t>
        </w:r>
      </w:ins>
    </w:p>
    <w:p w:rsidR="00130E52" w:rsidRPr="00BF488C" w:rsidRDefault="00130E52">
      <w:pPr>
        <w:pStyle w:val="ConsPlusNormal"/>
        <w:ind w:firstLine="540"/>
        <w:jc w:val="both"/>
        <w:rPr>
          <w:sz w:val="24"/>
          <w:szCs w:val="24"/>
        </w:rPr>
      </w:pPr>
      <w:r w:rsidRPr="00BF488C">
        <w:rPr>
          <w:sz w:val="24"/>
          <w:szCs w:val="24"/>
        </w:rPr>
        <w:t xml:space="preserve">10.2. </w:t>
      </w:r>
      <w:proofErr w:type="gramStart"/>
      <w:r w:rsidRPr="00BF488C">
        <w:rPr>
          <w:sz w:val="24"/>
          <w:szCs w:val="24"/>
        </w:rPr>
        <w:t>Предоставляемая центральному депозитарию информация эмитента о намерении акционера обратиться в суд с иском об оспаривании решения общего собрания акционеров, а также о намерении акционера или члена совета директоров (наблюдательного совета) эмитента обратиться в суд с иском о возмещении причиненных эмитенту убытков, о признании сделки эмитента недействительной или о применении последствий недействительности сделки эмитента должна содержать сведения, составляющие содержание уведомления о</w:t>
      </w:r>
      <w:proofErr w:type="gramEnd"/>
      <w:r w:rsidRPr="00BF488C">
        <w:rPr>
          <w:sz w:val="24"/>
          <w:szCs w:val="24"/>
        </w:rPr>
        <w:t xml:space="preserve"> </w:t>
      </w:r>
      <w:proofErr w:type="gramStart"/>
      <w:r w:rsidRPr="00BF488C">
        <w:rPr>
          <w:sz w:val="24"/>
          <w:szCs w:val="24"/>
        </w:rPr>
        <w:t>намерении</w:t>
      </w:r>
      <w:proofErr w:type="gramEnd"/>
      <w:r w:rsidRPr="00BF488C">
        <w:rPr>
          <w:sz w:val="24"/>
          <w:szCs w:val="24"/>
        </w:rPr>
        <w:t xml:space="preserve"> обратиться с указанным иском в суд, полученного эмитентом в соответствии с </w:t>
      </w:r>
      <w:hyperlink r:id="rId98" w:history="1">
        <w:r w:rsidRPr="00BF488C">
          <w:rPr>
            <w:color w:val="0000FF"/>
            <w:sz w:val="24"/>
            <w:szCs w:val="24"/>
          </w:rPr>
          <w:t>пунктом 1 статьи 93.1</w:t>
        </w:r>
      </w:hyperlink>
      <w:r w:rsidRPr="00BF488C">
        <w:rPr>
          <w:sz w:val="24"/>
          <w:szCs w:val="24"/>
        </w:rPr>
        <w:t xml:space="preserve"> Федерального закона "Об акционерных обществах", а также всех прилагаемых к такому уведомлению документов, в которых указывается информация, имеющая отношение к делу.</w:t>
      </w:r>
    </w:p>
    <w:p w:rsidR="00130E52" w:rsidRPr="00BF488C" w:rsidRDefault="00130E52">
      <w:pPr>
        <w:pStyle w:val="ConsPlusNormal"/>
        <w:ind w:firstLine="540"/>
        <w:jc w:val="both"/>
        <w:rPr>
          <w:sz w:val="24"/>
          <w:szCs w:val="24"/>
        </w:rPr>
      </w:pPr>
      <w:r w:rsidRPr="00BF488C">
        <w:rPr>
          <w:sz w:val="24"/>
          <w:szCs w:val="24"/>
        </w:rPr>
        <w:t xml:space="preserve">10.3. </w:t>
      </w:r>
      <w:proofErr w:type="gramStart"/>
      <w:r w:rsidRPr="00BF488C">
        <w:rPr>
          <w:sz w:val="24"/>
          <w:szCs w:val="24"/>
        </w:rPr>
        <w:t>Эмитент предоставляет центральному депозитарию информацию о намерении акционера обратиться с иском в суд об оспаривании решения общего собрания акционеров, а также о намерении акционера или члена совета директоров (наблюдательного совета) эмитента обратиться в суд с иском о возмещении причиненных эмитенту убытков, о признании сделки эмитента недействительной или о применении последствий недействительности сделки эмитента в срок не позднее трех дней со</w:t>
      </w:r>
      <w:proofErr w:type="gramEnd"/>
      <w:r w:rsidRPr="00BF488C">
        <w:rPr>
          <w:sz w:val="24"/>
          <w:szCs w:val="24"/>
        </w:rPr>
        <w:t xml:space="preserve"> дня получения эмитентом подтверждения о принятии судом к производству указанного иска.</w:t>
      </w:r>
    </w:p>
    <w:p w:rsidR="00130E52" w:rsidRPr="00BF488C" w:rsidRDefault="00130E52">
      <w:pPr>
        <w:pStyle w:val="ConsPlusNormal"/>
        <w:ind w:firstLine="540"/>
        <w:jc w:val="both"/>
        <w:rPr>
          <w:sz w:val="24"/>
          <w:szCs w:val="24"/>
        </w:rPr>
      </w:pPr>
      <w:r w:rsidRPr="00BF488C">
        <w:rPr>
          <w:sz w:val="24"/>
          <w:szCs w:val="24"/>
        </w:rPr>
        <w:t>10.4. Предоставляемая центральному депозитарию информация эмитента об изменении полного и (или) сокращенного фирменного наименования эмитента, его места нахождения, адреса должна содержать:</w:t>
      </w:r>
    </w:p>
    <w:p w:rsidR="00130E52" w:rsidRPr="00BF488C" w:rsidRDefault="00130E52">
      <w:pPr>
        <w:pStyle w:val="ConsPlusNormal"/>
        <w:ind w:firstLine="540"/>
        <w:jc w:val="both"/>
        <w:rPr>
          <w:sz w:val="24"/>
          <w:szCs w:val="24"/>
        </w:rPr>
      </w:pPr>
      <w:r w:rsidRPr="00BF488C">
        <w:rPr>
          <w:sz w:val="24"/>
          <w:szCs w:val="24"/>
        </w:rPr>
        <w:t>полное и (или) сокращенное фирменное наименование эмитента, его место нахождения, адрес до изменения;</w:t>
      </w:r>
    </w:p>
    <w:p w:rsidR="00130E52" w:rsidRPr="00BF488C" w:rsidRDefault="00130E52">
      <w:pPr>
        <w:pStyle w:val="ConsPlusNormal"/>
        <w:ind w:firstLine="540"/>
        <w:jc w:val="both"/>
        <w:rPr>
          <w:sz w:val="24"/>
          <w:szCs w:val="24"/>
        </w:rPr>
      </w:pPr>
      <w:r w:rsidRPr="00BF488C">
        <w:rPr>
          <w:sz w:val="24"/>
          <w:szCs w:val="24"/>
        </w:rPr>
        <w:t>полное и (или) сокращенное фирменное наименование эмитента, его место нахождения, адрес после изменения;</w:t>
      </w:r>
    </w:p>
    <w:p w:rsidR="00130E52" w:rsidRPr="00BF488C" w:rsidRDefault="00130E52">
      <w:pPr>
        <w:pStyle w:val="ConsPlusNormal"/>
        <w:ind w:firstLine="540"/>
        <w:jc w:val="both"/>
        <w:rPr>
          <w:sz w:val="24"/>
          <w:szCs w:val="24"/>
        </w:rPr>
      </w:pPr>
      <w:r w:rsidRPr="00BF488C">
        <w:rPr>
          <w:sz w:val="24"/>
          <w:szCs w:val="24"/>
        </w:rPr>
        <w:t>дату государственной регистрации изменений в устав (новой редакции устава) эмитента в части изменения его полного и (или) сокращенного фирменного наименования, его места нахождения либо дату внесения в единый государственный реестр юридических лиц записи об изменении адреса эмитента.</w:t>
      </w:r>
    </w:p>
    <w:p w:rsidR="00130E52" w:rsidRDefault="00130E52">
      <w:pPr>
        <w:pStyle w:val="ConsPlusNormal"/>
        <w:ind w:firstLine="540"/>
        <w:jc w:val="both"/>
        <w:rPr>
          <w:ins w:id="516" w:author="Кругликова Ольга Анатольевна" w:date="2017-03-21T15:11:00Z"/>
          <w:sz w:val="24"/>
          <w:szCs w:val="24"/>
        </w:rPr>
      </w:pPr>
      <w:r w:rsidRPr="00BF488C">
        <w:rPr>
          <w:sz w:val="24"/>
          <w:szCs w:val="24"/>
        </w:rPr>
        <w:t xml:space="preserve">10.5. </w:t>
      </w:r>
      <w:proofErr w:type="gramStart"/>
      <w:r w:rsidRPr="00BF488C">
        <w:rPr>
          <w:sz w:val="24"/>
          <w:szCs w:val="24"/>
        </w:rPr>
        <w:t xml:space="preserve">Эмитент предоставляет центральному депозитарию информацию об изменении полного и (или) сокращенного фирменного наименования эмитента, его места нахождения, адреса в срок не </w:t>
      </w:r>
      <w:r w:rsidRPr="00BF488C">
        <w:rPr>
          <w:sz w:val="24"/>
          <w:szCs w:val="24"/>
        </w:rPr>
        <w:lastRenderedPageBreak/>
        <w:t>позднее трех дней со дня, в который эмитент узнал или должен был узнать о государственной регистрации изменений в устав (новой редакции устава) эмитента в части изменения его полного и (или) сокращенного фирменного наименования, места его нахождения либо о внесении</w:t>
      </w:r>
      <w:proofErr w:type="gramEnd"/>
      <w:r w:rsidRPr="00BF488C">
        <w:rPr>
          <w:sz w:val="24"/>
          <w:szCs w:val="24"/>
        </w:rPr>
        <w:t xml:space="preserve"> в единый государственный реестр юридических лиц записи об изменении адреса эмитента.</w:t>
      </w:r>
    </w:p>
    <w:p w:rsidR="007C0D30" w:rsidRPr="00BF488C" w:rsidRDefault="0025351C">
      <w:pPr>
        <w:pStyle w:val="ConsPlusNormal"/>
        <w:ind w:firstLine="540"/>
        <w:jc w:val="both"/>
        <w:rPr>
          <w:sz w:val="24"/>
          <w:szCs w:val="24"/>
        </w:rPr>
      </w:pPr>
      <w:ins w:id="517" w:author="Лысенко Константин Владимирович" w:date="2017-04-19T13:41:00Z">
        <w:r>
          <w:rPr>
            <w:sz w:val="24"/>
            <w:szCs w:val="24"/>
          </w:rPr>
          <w:t>10.6</w:t>
        </w:r>
      </w:ins>
      <w:ins w:id="518" w:author="Кругликова Ольга Анатольевна" w:date="2017-03-21T15:11:00Z">
        <w:r w:rsidR="007C0D30">
          <w:rPr>
            <w:sz w:val="24"/>
            <w:szCs w:val="24"/>
          </w:rPr>
          <w:t xml:space="preserve">. Эмитент предоставляет центральному депозитарию </w:t>
        </w:r>
        <w:r w:rsidR="007C0D30" w:rsidRPr="00916A91">
          <w:rPr>
            <w:sz w:val="24"/>
            <w:szCs w:val="24"/>
          </w:rPr>
          <w:t xml:space="preserve">текст зарегистрированных изменений в решение о выпуске (дополнительном выпуске) акций, </w:t>
        </w:r>
      </w:ins>
      <w:ins w:id="519" w:author="Кругликова Ольга Анатольевна" w:date="2017-03-21T15:12:00Z">
        <w:r w:rsidR="007C0D30" w:rsidRPr="00916A91">
          <w:rPr>
            <w:sz w:val="24"/>
            <w:szCs w:val="24"/>
          </w:rPr>
          <w:t>в срок не позднее трех дней со дня, в который эмитент узнал или должен был узнать о регистрации указанных изменений</w:t>
        </w:r>
        <w:r w:rsidR="007C0D30">
          <w:rPr>
            <w:sz w:val="24"/>
            <w:szCs w:val="24"/>
          </w:rPr>
          <w:t>.</w:t>
        </w:r>
      </w:ins>
      <w:ins w:id="520" w:author="Кругликова Ольга Анатольевна" w:date="2017-03-21T15:13:00Z">
        <w:r w:rsidR="007C0D30">
          <w:rPr>
            <w:sz w:val="24"/>
            <w:szCs w:val="24"/>
          </w:rPr>
          <w:t xml:space="preserve"> Зарегистрированные изменения направляются в случае</w:t>
        </w:r>
      </w:ins>
      <w:ins w:id="521" w:author="Кругликова Ольга Анатольевна" w:date="2017-03-21T15:16:00Z">
        <w:r w:rsidR="007C0D30">
          <w:rPr>
            <w:sz w:val="24"/>
            <w:szCs w:val="24"/>
          </w:rPr>
          <w:t>, если такие изменения не были направлены в соответствии с иными пунктами данного Положения.</w:t>
        </w:r>
      </w:ins>
    </w:p>
    <w:p w:rsidR="00130E52" w:rsidRPr="00BF488C" w:rsidRDefault="00130E52">
      <w:pPr>
        <w:pStyle w:val="ConsPlusNormal"/>
        <w:jc w:val="both"/>
        <w:rPr>
          <w:sz w:val="24"/>
          <w:szCs w:val="24"/>
        </w:rPr>
      </w:pPr>
    </w:p>
    <w:p w:rsidR="00130E52" w:rsidRPr="00BF488C" w:rsidRDefault="00130E52">
      <w:pPr>
        <w:pStyle w:val="ConsPlusNormal"/>
        <w:ind w:firstLine="540"/>
        <w:jc w:val="both"/>
        <w:outlineLvl w:val="0"/>
        <w:rPr>
          <w:sz w:val="24"/>
          <w:szCs w:val="24"/>
        </w:rPr>
      </w:pPr>
      <w:r w:rsidRPr="00BF488C">
        <w:rPr>
          <w:sz w:val="24"/>
          <w:szCs w:val="24"/>
        </w:rPr>
        <w:t>Раздел III. Перечень информации, связанной с осуществлением прав по облигациям, а также сроки ее предоставления центральному депозитарию</w:t>
      </w:r>
    </w:p>
    <w:p w:rsidR="00130E52" w:rsidRPr="00BF488C" w:rsidRDefault="00130E52">
      <w:pPr>
        <w:pStyle w:val="ConsPlusNormal"/>
        <w:jc w:val="both"/>
        <w:rPr>
          <w:sz w:val="24"/>
          <w:szCs w:val="24"/>
        </w:rPr>
      </w:pPr>
    </w:p>
    <w:p w:rsidR="00130E52" w:rsidRPr="00BF488C" w:rsidRDefault="00130E52">
      <w:pPr>
        <w:pStyle w:val="ConsPlusNormal"/>
        <w:ind w:firstLine="540"/>
        <w:jc w:val="both"/>
        <w:outlineLvl w:val="1"/>
        <w:rPr>
          <w:sz w:val="24"/>
          <w:szCs w:val="24"/>
        </w:rPr>
      </w:pPr>
      <w:r w:rsidRPr="00BF488C">
        <w:rPr>
          <w:sz w:val="24"/>
          <w:szCs w:val="24"/>
        </w:rPr>
        <w:t>Глава 11. Общие положения о перечне информации, предоставляемой центральному депозитарию, связанной с осуществлением прав по облигациям</w:t>
      </w:r>
    </w:p>
    <w:p w:rsidR="00130E52" w:rsidRPr="00BF488C" w:rsidRDefault="00130E52">
      <w:pPr>
        <w:pStyle w:val="ConsPlusNormal"/>
        <w:jc w:val="both"/>
        <w:rPr>
          <w:sz w:val="24"/>
          <w:szCs w:val="24"/>
        </w:rPr>
      </w:pPr>
    </w:p>
    <w:p w:rsidR="00130E52" w:rsidRPr="00BF488C" w:rsidRDefault="00130E52">
      <w:pPr>
        <w:pStyle w:val="ConsPlusNormal"/>
        <w:ind w:firstLine="540"/>
        <w:jc w:val="both"/>
        <w:rPr>
          <w:sz w:val="24"/>
          <w:szCs w:val="24"/>
        </w:rPr>
      </w:pPr>
      <w:r w:rsidRPr="00BF488C">
        <w:rPr>
          <w:sz w:val="24"/>
          <w:szCs w:val="24"/>
        </w:rPr>
        <w:t>11.1. Эмитент предоставляет центральному депозитарию информацию, связанную с осуществлением следующих прав по облигациям:</w:t>
      </w:r>
    </w:p>
    <w:p w:rsidR="00130E52" w:rsidRPr="00BF488C" w:rsidRDefault="00130E52">
      <w:pPr>
        <w:pStyle w:val="ConsPlusNormal"/>
        <w:ind w:firstLine="540"/>
        <w:jc w:val="both"/>
        <w:rPr>
          <w:sz w:val="24"/>
          <w:szCs w:val="24"/>
        </w:rPr>
      </w:pPr>
      <w:r w:rsidRPr="00BF488C">
        <w:rPr>
          <w:sz w:val="24"/>
          <w:szCs w:val="24"/>
        </w:rPr>
        <w:t>права на погашение облигаций (получение в установленный срок номинальной стоимости облигаций или иного имущественного эквивалента);</w:t>
      </w:r>
    </w:p>
    <w:p w:rsidR="00130E52" w:rsidRPr="00BF488C" w:rsidRDefault="00130E52">
      <w:pPr>
        <w:pStyle w:val="ConsPlusNormal"/>
        <w:ind w:firstLine="540"/>
        <w:jc w:val="both"/>
        <w:rPr>
          <w:sz w:val="24"/>
          <w:szCs w:val="24"/>
        </w:rPr>
      </w:pPr>
      <w:r w:rsidRPr="00BF488C">
        <w:rPr>
          <w:sz w:val="24"/>
          <w:szCs w:val="24"/>
        </w:rPr>
        <w:t>права на частичное погашение облигаций (получение в установленный срок части номинальной стоимости облигаций или части иного имущественного эквивалента), если условия соответствующего выпуска облигаций предусматривают право владельцев требовать частичного погашения облигаций до наступления срока их погашения;</w:t>
      </w:r>
    </w:p>
    <w:p w:rsidR="00130E52" w:rsidRPr="00BF488C" w:rsidRDefault="00130E52">
      <w:pPr>
        <w:pStyle w:val="ConsPlusNormal"/>
        <w:ind w:firstLine="540"/>
        <w:jc w:val="both"/>
        <w:rPr>
          <w:sz w:val="24"/>
          <w:szCs w:val="24"/>
        </w:rPr>
      </w:pPr>
      <w:proofErr w:type="gramStart"/>
      <w:r w:rsidRPr="00BF488C">
        <w:rPr>
          <w:sz w:val="24"/>
          <w:szCs w:val="24"/>
        </w:rPr>
        <w:t>права требовать досрочного погашения облигаций (получения ранее установленного срока номинальной стоимости облигаций или иного имущественного эквивалента), если условия соответствующего выпуска облигаций предусматривают право владельцев требовать досрочного погашения облигаций до наступления срока их погашения, а также в связи с возникновением такого права в случае существенного нарушения условий исполнения обязательств по облигациям и в иных случаях, предусмотренных федеральными законами;</w:t>
      </w:r>
      <w:proofErr w:type="gramEnd"/>
    </w:p>
    <w:p w:rsidR="00130E52" w:rsidRPr="00BF488C" w:rsidRDefault="00130E52">
      <w:pPr>
        <w:pStyle w:val="ConsPlusNormal"/>
        <w:ind w:firstLine="540"/>
        <w:jc w:val="both"/>
        <w:rPr>
          <w:sz w:val="24"/>
          <w:szCs w:val="24"/>
        </w:rPr>
      </w:pPr>
      <w:r w:rsidRPr="00BF488C">
        <w:rPr>
          <w:sz w:val="24"/>
          <w:szCs w:val="24"/>
        </w:rPr>
        <w:t>права на получение процентного (купонного) дохода по облигациям;</w:t>
      </w:r>
    </w:p>
    <w:p w:rsidR="00130E52" w:rsidRPr="00BF488C" w:rsidRDefault="00130E52">
      <w:pPr>
        <w:pStyle w:val="ConsPlusNormal"/>
        <w:ind w:firstLine="540"/>
        <w:jc w:val="both"/>
        <w:rPr>
          <w:sz w:val="24"/>
          <w:szCs w:val="24"/>
        </w:rPr>
      </w:pPr>
      <w:r w:rsidRPr="00BF488C">
        <w:rPr>
          <w:sz w:val="24"/>
          <w:szCs w:val="24"/>
        </w:rPr>
        <w:t>права требовать приобретения облигаций их эмитентом (права владельцев требовать от эмитента приобретения принадлежащих им облигаций);</w:t>
      </w:r>
    </w:p>
    <w:p w:rsidR="00130E52" w:rsidRPr="00BF488C" w:rsidRDefault="00130E52">
      <w:pPr>
        <w:pStyle w:val="ConsPlusNormal"/>
        <w:ind w:firstLine="540"/>
        <w:jc w:val="both"/>
        <w:rPr>
          <w:sz w:val="24"/>
          <w:szCs w:val="24"/>
        </w:rPr>
      </w:pPr>
      <w:r w:rsidRPr="00BF488C">
        <w:rPr>
          <w:sz w:val="24"/>
          <w:szCs w:val="24"/>
        </w:rPr>
        <w:t>права на участие в общем собрании владельцев облигаций;</w:t>
      </w:r>
    </w:p>
    <w:p w:rsidR="00130E52" w:rsidRPr="00BF488C" w:rsidRDefault="00130E52">
      <w:pPr>
        <w:pStyle w:val="ConsPlusNormal"/>
        <w:ind w:firstLine="540"/>
        <w:jc w:val="both"/>
        <w:rPr>
          <w:sz w:val="24"/>
          <w:szCs w:val="24"/>
        </w:rPr>
      </w:pPr>
      <w:r w:rsidRPr="00BF488C">
        <w:rPr>
          <w:sz w:val="24"/>
          <w:szCs w:val="24"/>
        </w:rPr>
        <w:t>права на получение владельцами облигаций информации.</w:t>
      </w:r>
    </w:p>
    <w:p w:rsidR="00130E52" w:rsidRPr="00BF488C" w:rsidRDefault="00130E52">
      <w:pPr>
        <w:pStyle w:val="ConsPlusNormal"/>
        <w:ind w:firstLine="540"/>
        <w:jc w:val="both"/>
        <w:rPr>
          <w:sz w:val="24"/>
          <w:szCs w:val="24"/>
        </w:rPr>
      </w:pPr>
      <w:r w:rsidRPr="00BF488C">
        <w:rPr>
          <w:sz w:val="24"/>
          <w:szCs w:val="24"/>
        </w:rPr>
        <w:t xml:space="preserve">11.2. Эмитент облигаций, конвертируемых в акции, предоставляет центральному депозитарию также информацию, связанную с осуществлением преимущественного права приобретения таких облигаций, предусмотренного </w:t>
      </w:r>
      <w:hyperlink r:id="rId99" w:history="1">
        <w:r w:rsidRPr="00BF488C">
          <w:rPr>
            <w:color w:val="0000FF"/>
            <w:sz w:val="24"/>
            <w:szCs w:val="24"/>
          </w:rPr>
          <w:t>статьями 40</w:t>
        </w:r>
      </w:hyperlink>
      <w:r w:rsidRPr="00BF488C">
        <w:rPr>
          <w:sz w:val="24"/>
          <w:szCs w:val="24"/>
        </w:rPr>
        <w:t xml:space="preserve"> и </w:t>
      </w:r>
      <w:hyperlink r:id="rId100" w:history="1">
        <w:r w:rsidRPr="00BF488C">
          <w:rPr>
            <w:color w:val="0000FF"/>
            <w:sz w:val="24"/>
            <w:szCs w:val="24"/>
          </w:rPr>
          <w:t>41</w:t>
        </w:r>
      </w:hyperlink>
      <w:r w:rsidRPr="00BF488C">
        <w:rPr>
          <w:sz w:val="24"/>
          <w:szCs w:val="24"/>
        </w:rPr>
        <w:t xml:space="preserve"> Федерального закона "Об акционерных обществах". Содержание указанной информации и сроки ее предоставления центральному депозитарию определяются в соответствии с требованиями </w:t>
      </w:r>
      <w:hyperlink w:anchor="P76" w:history="1">
        <w:r w:rsidRPr="00BF488C">
          <w:rPr>
            <w:color w:val="0000FF"/>
            <w:sz w:val="24"/>
            <w:szCs w:val="24"/>
          </w:rPr>
          <w:t>главы 5</w:t>
        </w:r>
      </w:hyperlink>
      <w:r w:rsidRPr="00BF488C">
        <w:rPr>
          <w:sz w:val="24"/>
          <w:szCs w:val="24"/>
        </w:rPr>
        <w:t xml:space="preserve"> настоящего Положения для информации, связанной с осуществлением преимущественного права приобретения размещаемых эмитентом дополнительных акций и эмиссионных ценных бумаг эмитента, конвертируемых в его акции.</w:t>
      </w:r>
    </w:p>
    <w:p w:rsidR="00130E52" w:rsidRPr="00BF488C" w:rsidRDefault="00130E52">
      <w:pPr>
        <w:pStyle w:val="ConsPlusNormal"/>
        <w:ind w:firstLine="540"/>
        <w:jc w:val="both"/>
        <w:rPr>
          <w:sz w:val="24"/>
          <w:szCs w:val="24"/>
        </w:rPr>
      </w:pPr>
      <w:r w:rsidRPr="00BF488C">
        <w:rPr>
          <w:sz w:val="24"/>
          <w:szCs w:val="24"/>
        </w:rPr>
        <w:t xml:space="preserve">11.3. </w:t>
      </w:r>
      <w:proofErr w:type="gramStart"/>
      <w:r w:rsidRPr="00BF488C">
        <w:rPr>
          <w:sz w:val="24"/>
          <w:szCs w:val="24"/>
        </w:rPr>
        <w:t xml:space="preserve">Эмитент облигаций, конвертируемых в акции, указанные в </w:t>
      </w:r>
      <w:hyperlink r:id="rId101" w:history="1">
        <w:r w:rsidRPr="00BF488C">
          <w:rPr>
            <w:color w:val="0000FF"/>
            <w:sz w:val="24"/>
            <w:szCs w:val="24"/>
          </w:rPr>
          <w:t>пункте 1 статьи 84.1</w:t>
        </w:r>
      </w:hyperlink>
      <w:r w:rsidRPr="00BF488C">
        <w:rPr>
          <w:sz w:val="24"/>
          <w:szCs w:val="24"/>
        </w:rPr>
        <w:t xml:space="preserve"> Федерального закона "Об акционерных обществах", предоставляет центральному депозитарию также информацию, связанную с осуществлением права продать такие облигации лицу, сделавшему добровольное или обязательное предложение о приобретении таких облигаций в соответствии со </w:t>
      </w:r>
      <w:hyperlink r:id="rId102" w:history="1">
        <w:r w:rsidRPr="00BF488C">
          <w:rPr>
            <w:color w:val="0000FF"/>
            <w:sz w:val="24"/>
            <w:szCs w:val="24"/>
          </w:rPr>
          <w:t>статьями 84.1</w:t>
        </w:r>
      </w:hyperlink>
      <w:r w:rsidRPr="00BF488C">
        <w:rPr>
          <w:sz w:val="24"/>
          <w:szCs w:val="24"/>
        </w:rPr>
        <w:t xml:space="preserve"> или </w:t>
      </w:r>
      <w:hyperlink r:id="rId103" w:history="1">
        <w:r w:rsidRPr="00BF488C">
          <w:rPr>
            <w:color w:val="0000FF"/>
            <w:sz w:val="24"/>
            <w:szCs w:val="24"/>
          </w:rPr>
          <w:t>84.2</w:t>
        </w:r>
      </w:hyperlink>
      <w:r w:rsidRPr="00BF488C">
        <w:rPr>
          <w:sz w:val="24"/>
          <w:szCs w:val="24"/>
        </w:rPr>
        <w:t xml:space="preserve"> Федерального закона "Об акционерных обществах", или права требовать выкупа таких облигаций лицом, указанным в </w:t>
      </w:r>
      <w:hyperlink r:id="rId104" w:history="1">
        <w:r w:rsidRPr="00BF488C">
          <w:rPr>
            <w:color w:val="0000FF"/>
            <w:sz w:val="24"/>
            <w:szCs w:val="24"/>
          </w:rPr>
          <w:t>пункте</w:t>
        </w:r>
        <w:proofErr w:type="gramEnd"/>
        <w:r w:rsidRPr="00BF488C">
          <w:rPr>
            <w:color w:val="0000FF"/>
            <w:sz w:val="24"/>
            <w:szCs w:val="24"/>
          </w:rPr>
          <w:t xml:space="preserve"> 1 статьи 84.7</w:t>
        </w:r>
      </w:hyperlink>
      <w:r w:rsidRPr="00BF488C">
        <w:rPr>
          <w:sz w:val="24"/>
          <w:szCs w:val="24"/>
        </w:rPr>
        <w:t xml:space="preserve"> Федерального закона "Об акционерных обществах". Содержание указанной информации и сроки ее предоставления центральному депозитарию определяются в соответствии с требованиями </w:t>
      </w:r>
      <w:hyperlink w:anchor="P194" w:history="1">
        <w:r w:rsidRPr="00BF488C">
          <w:rPr>
            <w:color w:val="0000FF"/>
            <w:sz w:val="24"/>
            <w:szCs w:val="24"/>
          </w:rPr>
          <w:t>главы 8</w:t>
        </w:r>
      </w:hyperlink>
      <w:r w:rsidRPr="00BF488C">
        <w:rPr>
          <w:sz w:val="24"/>
          <w:szCs w:val="24"/>
        </w:rPr>
        <w:t xml:space="preserve"> настоящего Положения для информации, связанной с осуществлением указанных в настоящем пункте прав по акциям эмитента.</w:t>
      </w:r>
    </w:p>
    <w:p w:rsidR="00130E52" w:rsidRPr="00BF488C" w:rsidRDefault="00130E52">
      <w:pPr>
        <w:pStyle w:val="ConsPlusNormal"/>
        <w:ind w:firstLine="540"/>
        <w:jc w:val="both"/>
        <w:rPr>
          <w:sz w:val="24"/>
          <w:szCs w:val="24"/>
        </w:rPr>
      </w:pPr>
      <w:r w:rsidRPr="00BF488C">
        <w:rPr>
          <w:sz w:val="24"/>
          <w:szCs w:val="24"/>
        </w:rPr>
        <w:lastRenderedPageBreak/>
        <w:t xml:space="preserve">11.4. Эмитент предоставляет центральному депозитарию информацию, связанную с осуществлением владельцами облигаций права на получение информации, в соответствии с перечнем, определенным </w:t>
      </w:r>
      <w:hyperlink w:anchor="P390" w:history="1">
        <w:r w:rsidRPr="00BF488C">
          <w:rPr>
            <w:color w:val="0000FF"/>
            <w:sz w:val="24"/>
            <w:szCs w:val="24"/>
          </w:rPr>
          <w:t>главой 15</w:t>
        </w:r>
      </w:hyperlink>
      <w:r w:rsidRPr="00BF488C">
        <w:rPr>
          <w:sz w:val="24"/>
          <w:szCs w:val="24"/>
        </w:rPr>
        <w:t xml:space="preserve"> настоящего Положения.</w:t>
      </w:r>
    </w:p>
    <w:p w:rsidR="00130E52" w:rsidRPr="00BF488C" w:rsidRDefault="00130E52">
      <w:pPr>
        <w:pStyle w:val="ConsPlusNormal"/>
        <w:jc w:val="both"/>
        <w:rPr>
          <w:sz w:val="24"/>
          <w:szCs w:val="24"/>
        </w:rPr>
      </w:pPr>
    </w:p>
    <w:p w:rsidR="00130E52" w:rsidRPr="00BF488C" w:rsidRDefault="00130E52">
      <w:pPr>
        <w:pStyle w:val="ConsPlusNormal"/>
        <w:ind w:firstLine="540"/>
        <w:jc w:val="both"/>
        <w:outlineLvl w:val="1"/>
        <w:rPr>
          <w:sz w:val="24"/>
          <w:szCs w:val="24"/>
        </w:rPr>
      </w:pPr>
      <w:r w:rsidRPr="00BF488C">
        <w:rPr>
          <w:sz w:val="24"/>
          <w:szCs w:val="24"/>
        </w:rPr>
        <w:t>Глава 12. Перечень информации, связанной с осуществлением права на погашение облигаций, на частичное погашение облигаций и на получение процентного (купонного) дохода по облигациям</w:t>
      </w:r>
    </w:p>
    <w:p w:rsidR="00130E52" w:rsidRPr="00BF488C" w:rsidRDefault="00130E52">
      <w:pPr>
        <w:pStyle w:val="ConsPlusNormal"/>
        <w:jc w:val="both"/>
        <w:rPr>
          <w:sz w:val="24"/>
          <w:szCs w:val="24"/>
        </w:rPr>
      </w:pPr>
    </w:p>
    <w:p w:rsidR="00130E52" w:rsidRPr="00BF488C" w:rsidRDefault="00130E52">
      <w:pPr>
        <w:pStyle w:val="ConsPlusNormal"/>
        <w:ind w:firstLine="540"/>
        <w:jc w:val="both"/>
        <w:rPr>
          <w:sz w:val="24"/>
          <w:szCs w:val="24"/>
        </w:rPr>
      </w:pPr>
      <w:r w:rsidRPr="00BF488C">
        <w:rPr>
          <w:sz w:val="24"/>
          <w:szCs w:val="24"/>
        </w:rPr>
        <w:t>12.1. Эмитент предоставляет центральному депозитарию следующую информацию, связанную с осуществлением права на погашение облигаций, на частичное погашение облигаций и на получение процентного (купонного) дохода по облигациям:</w:t>
      </w:r>
    </w:p>
    <w:p w:rsidR="00130E52" w:rsidRPr="00F130A4" w:rsidRDefault="00130E52">
      <w:pPr>
        <w:pStyle w:val="ConsPlusNormal"/>
        <w:ind w:firstLine="540"/>
        <w:jc w:val="both"/>
        <w:rPr>
          <w:sz w:val="24"/>
          <w:szCs w:val="24"/>
        </w:rPr>
      </w:pPr>
      <w:commentRangeStart w:id="522"/>
      <w:r w:rsidRPr="00BF488C">
        <w:rPr>
          <w:sz w:val="24"/>
          <w:szCs w:val="24"/>
        </w:rPr>
        <w:t>о намерении исполнить обязанность по погашению облигаций, частичному погашению облигаций и (или) выплате процентного (купонного) дохода по облигациям;</w:t>
      </w:r>
      <w:commentRangeEnd w:id="522"/>
      <w:r w:rsidR="006A6C09">
        <w:rPr>
          <w:rStyle w:val="a3"/>
          <w:rFonts w:asciiTheme="minorHAnsi" w:eastAsiaTheme="minorHAnsi" w:hAnsiTheme="minorHAnsi" w:cstheme="minorBidi"/>
          <w:lang w:eastAsia="en-US"/>
        </w:rPr>
        <w:commentReference w:id="522"/>
      </w:r>
    </w:p>
    <w:p w:rsidR="00130E52" w:rsidRPr="00F130A4" w:rsidRDefault="00130E52">
      <w:pPr>
        <w:pStyle w:val="ConsPlusNormal"/>
        <w:ind w:firstLine="540"/>
        <w:jc w:val="both"/>
        <w:rPr>
          <w:sz w:val="24"/>
          <w:szCs w:val="24"/>
        </w:rPr>
      </w:pPr>
      <w:r w:rsidRPr="00F130A4">
        <w:rPr>
          <w:sz w:val="24"/>
          <w:szCs w:val="24"/>
        </w:rPr>
        <w:t>о направлении денежных средств, подлежащих выплате владельцам облигаций при их погашении, частичном погашении и (или) выплате процентного (купонного) дохода по облигациям</w:t>
      </w:r>
      <w:ins w:id="523" w:author="Кругликова Ольга Анатольевна" w:date="2017-03-14T11:37:00Z">
        <w:r w:rsidR="009B4336">
          <w:rPr>
            <w:sz w:val="24"/>
            <w:szCs w:val="24"/>
          </w:rPr>
          <w:t xml:space="preserve">. </w:t>
        </w:r>
        <w:commentRangeStart w:id="524"/>
        <w:r w:rsidR="009B4336">
          <w:rPr>
            <w:sz w:val="24"/>
            <w:szCs w:val="24"/>
          </w:rPr>
          <w:t>Информация направляется в отношении облигаций, выплаты по которым</w:t>
        </w:r>
      </w:ins>
      <w:ins w:id="525" w:author="Кругликова Ольга Анатольевна" w:date="2017-03-14T11:38:00Z">
        <w:r w:rsidR="009B4336">
          <w:rPr>
            <w:sz w:val="24"/>
            <w:szCs w:val="24"/>
          </w:rPr>
          <w:t xml:space="preserve"> </w:t>
        </w:r>
      </w:ins>
      <w:ins w:id="526" w:author="Кругликова Ольга Анатольевна" w:date="2017-03-14T11:37:00Z">
        <w:r w:rsidR="009B4336">
          <w:rPr>
            <w:sz w:val="24"/>
            <w:szCs w:val="24"/>
          </w:rPr>
          <w:t xml:space="preserve">осуществляются </w:t>
        </w:r>
      </w:ins>
      <w:ins w:id="527" w:author="Кругликова Ольга Анатольевна" w:date="2017-03-14T11:40:00Z">
        <w:r w:rsidR="006A6C09">
          <w:rPr>
            <w:sz w:val="24"/>
            <w:szCs w:val="24"/>
          </w:rPr>
          <w:t xml:space="preserve">не в рамках </w:t>
        </w:r>
      </w:ins>
      <w:ins w:id="528" w:author="Кругликова Ольга Анатольевна" w:date="2017-03-14T11:38:00Z">
        <w:r w:rsidR="009B4336" w:rsidRPr="00F130A4">
          <w:rPr>
            <w:sz w:val="24"/>
            <w:szCs w:val="24"/>
          </w:rPr>
          <w:t>ст.7.1 39-фз</w:t>
        </w:r>
      </w:ins>
      <w:del w:id="529" w:author="Кругликова Ольга Анатольевна" w:date="2017-03-14T11:37:00Z">
        <w:r w:rsidRPr="00F130A4" w:rsidDel="009B4336">
          <w:rPr>
            <w:sz w:val="24"/>
            <w:szCs w:val="24"/>
          </w:rPr>
          <w:delText>;</w:delText>
        </w:r>
      </w:del>
      <w:commentRangeEnd w:id="524"/>
      <w:r w:rsidR="00E20CB4">
        <w:rPr>
          <w:rStyle w:val="a3"/>
          <w:rFonts w:asciiTheme="minorHAnsi" w:eastAsiaTheme="minorHAnsi" w:hAnsiTheme="minorHAnsi" w:cstheme="minorBidi"/>
          <w:lang w:eastAsia="en-US"/>
        </w:rPr>
        <w:commentReference w:id="524"/>
      </w:r>
    </w:p>
    <w:p w:rsidR="00130E52" w:rsidRPr="00F130A4" w:rsidRDefault="00130E52">
      <w:pPr>
        <w:pStyle w:val="ConsPlusNormal"/>
        <w:ind w:firstLine="540"/>
        <w:jc w:val="both"/>
        <w:rPr>
          <w:ins w:id="530" w:author="Лысенко Константин Владимирович" w:date="2016-11-10T16:40:00Z"/>
          <w:sz w:val="24"/>
          <w:szCs w:val="24"/>
        </w:rPr>
      </w:pPr>
      <w:r w:rsidRPr="00F130A4">
        <w:rPr>
          <w:sz w:val="24"/>
          <w:szCs w:val="24"/>
        </w:rPr>
        <w:t>об исполнении эмитентом обязанности по выплате денежных сре</w:t>
      </w:r>
      <w:proofErr w:type="gramStart"/>
      <w:r w:rsidRPr="00F130A4">
        <w:rPr>
          <w:sz w:val="24"/>
          <w:szCs w:val="24"/>
        </w:rPr>
        <w:t>дств дл</w:t>
      </w:r>
      <w:proofErr w:type="gramEnd"/>
      <w:r w:rsidRPr="00F130A4">
        <w:rPr>
          <w:sz w:val="24"/>
          <w:szCs w:val="24"/>
        </w:rPr>
        <w:t>я погашения, частичного погашения облигаций и (или) выплаты процентного (купонного) дохода по облигациям.</w:t>
      </w:r>
      <w:ins w:id="531" w:author="Кругликова Ольга Анатольевна" w:date="2017-03-14T11:45:00Z">
        <w:r w:rsidR="006A6C09">
          <w:rPr>
            <w:sz w:val="24"/>
            <w:szCs w:val="24"/>
          </w:rPr>
          <w:t xml:space="preserve"> Информация направляется в отношении облигаций, выплаты по которым осуществляются не в рамках </w:t>
        </w:r>
        <w:r w:rsidR="006A6C09" w:rsidRPr="003838CB">
          <w:rPr>
            <w:sz w:val="24"/>
            <w:szCs w:val="24"/>
          </w:rPr>
          <w:t>ст.7.1 39-фз</w:t>
        </w:r>
      </w:ins>
    </w:p>
    <w:p w:rsidR="00130E52" w:rsidRPr="00F130A4" w:rsidRDefault="00130E52">
      <w:pPr>
        <w:pStyle w:val="ConsPlusNormal"/>
        <w:ind w:firstLine="540"/>
        <w:jc w:val="both"/>
        <w:rPr>
          <w:sz w:val="24"/>
          <w:szCs w:val="24"/>
        </w:rPr>
      </w:pPr>
      <w:r w:rsidRPr="00F130A4">
        <w:rPr>
          <w:sz w:val="24"/>
          <w:szCs w:val="24"/>
        </w:rPr>
        <w:t>12.2. Предоставляемая центральному депозитарию информация эмитента о намерении исполнить обязанность по погашению облигаций, частичному погашению облигаций и (или) выплате процентного (купонного) дохода по облигациям должна содержать:</w:t>
      </w:r>
    </w:p>
    <w:p w:rsidR="009B4336" w:rsidRDefault="00130E52">
      <w:pPr>
        <w:pStyle w:val="ConsPlusNormal"/>
        <w:ind w:firstLine="540"/>
        <w:jc w:val="both"/>
        <w:rPr>
          <w:ins w:id="532" w:author="Кругликова Ольга Анатольевна" w:date="2017-03-14T11:35:00Z"/>
          <w:sz w:val="24"/>
          <w:szCs w:val="24"/>
        </w:rPr>
      </w:pPr>
      <w:r w:rsidRPr="00F130A4">
        <w:rPr>
          <w:sz w:val="24"/>
          <w:szCs w:val="24"/>
        </w:rPr>
        <w:t>идентификационные признаки облигаций, по которым эмитент намеревается исполнить соответствующую обязанность;</w:t>
      </w:r>
    </w:p>
    <w:p w:rsidR="00130E52" w:rsidRPr="00F130A4" w:rsidRDefault="00130E52">
      <w:pPr>
        <w:pStyle w:val="ConsPlusNormal"/>
        <w:ind w:firstLine="540"/>
        <w:jc w:val="both"/>
        <w:rPr>
          <w:sz w:val="24"/>
          <w:szCs w:val="24"/>
        </w:rPr>
      </w:pPr>
      <w:r w:rsidRPr="00F130A4">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по которой эмитент намеревается исполнить соответствующую обязанность;</w:t>
      </w:r>
    </w:p>
    <w:p w:rsidR="00130E52" w:rsidRPr="00F130A4" w:rsidRDefault="00130E52">
      <w:pPr>
        <w:pStyle w:val="ConsPlusNormal"/>
        <w:ind w:firstLine="540"/>
        <w:jc w:val="both"/>
        <w:rPr>
          <w:sz w:val="24"/>
          <w:szCs w:val="24"/>
        </w:rPr>
      </w:pPr>
      <w:r w:rsidRPr="00F130A4">
        <w:rPr>
          <w:sz w:val="24"/>
          <w:szCs w:val="24"/>
        </w:rPr>
        <w:t>общее количество облигаций, по которым эмитент намеревается исполнить соответствующую обязанность;</w:t>
      </w:r>
    </w:p>
    <w:p w:rsidR="00130E52" w:rsidRPr="00F130A4" w:rsidRDefault="00130E52">
      <w:pPr>
        <w:pStyle w:val="ConsPlusNormal"/>
        <w:ind w:firstLine="540"/>
        <w:jc w:val="both"/>
        <w:rPr>
          <w:sz w:val="24"/>
          <w:szCs w:val="24"/>
        </w:rPr>
      </w:pPr>
      <w:r w:rsidRPr="00F130A4">
        <w:rPr>
          <w:sz w:val="24"/>
          <w:szCs w:val="24"/>
        </w:rPr>
        <w:t>содержание обязанности эмитента по облигациям, которое он намеревается исполнить (погашение облигаций, частичное погашение облигаций, выплата процентного (купонного) дохода по облигациям), а если такой обязанностью является выплата процентного (купонного) дохода по облигациям - также процентный (купонный) период, за который осуществляется выплата дохода;</w:t>
      </w:r>
    </w:p>
    <w:p w:rsidR="00130E52" w:rsidRPr="00F130A4" w:rsidRDefault="00130E52">
      <w:pPr>
        <w:pStyle w:val="ConsPlusNormal"/>
        <w:ind w:firstLine="540"/>
        <w:jc w:val="both"/>
        <w:rPr>
          <w:sz w:val="24"/>
          <w:szCs w:val="24"/>
        </w:rPr>
      </w:pPr>
      <w:r w:rsidRPr="00F130A4">
        <w:rPr>
          <w:sz w:val="24"/>
          <w:szCs w:val="24"/>
        </w:rPr>
        <w:t>способ и порядок исполнения соответствующей обязанности по облигациям;</w:t>
      </w:r>
    </w:p>
    <w:p w:rsidR="00130E52" w:rsidRPr="00F130A4" w:rsidRDefault="00130E52">
      <w:pPr>
        <w:pStyle w:val="ConsPlusNormal"/>
        <w:ind w:firstLine="540"/>
        <w:jc w:val="both"/>
        <w:rPr>
          <w:sz w:val="24"/>
          <w:szCs w:val="24"/>
        </w:rPr>
      </w:pPr>
      <w:r w:rsidRPr="00F130A4">
        <w:rPr>
          <w:sz w:val="24"/>
          <w:szCs w:val="24"/>
        </w:rPr>
        <w:t>размер денежных средств, подлежащих выплате в расчете на одну облигацию, по которой эмитент намеревается исполнить соответствующую обязанность;</w:t>
      </w:r>
    </w:p>
    <w:p w:rsidR="00130E52" w:rsidRPr="00F130A4" w:rsidRDefault="00130E52">
      <w:pPr>
        <w:pStyle w:val="ConsPlusNormal"/>
        <w:ind w:firstLine="540"/>
        <w:jc w:val="both"/>
        <w:rPr>
          <w:sz w:val="24"/>
          <w:szCs w:val="24"/>
        </w:rPr>
      </w:pPr>
      <w:proofErr w:type="gramStart"/>
      <w:r w:rsidRPr="00F130A4">
        <w:rPr>
          <w:sz w:val="24"/>
          <w:szCs w:val="24"/>
        </w:rPr>
        <w:t>дату, на которую определяются лица, имеющие право на получение денежных средств, выплачиваемых (на получение иного имущества, передаваемого) в счет исполнения соответствующей обязанности по облигациям, а если эмитент намеревается исполнить обязанность по погашению облигаций и выплате последнего процентного (купонного) дохода, которая в установленный срок не была исполнена или исполнена ненадлежащим образом, - порядок определения указанной даты;</w:t>
      </w:r>
      <w:proofErr w:type="gramEnd"/>
    </w:p>
    <w:p w:rsidR="00130E52" w:rsidRPr="00F130A4" w:rsidRDefault="00130E52">
      <w:pPr>
        <w:pStyle w:val="ConsPlusNormal"/>
        <w:ind w:firstLine="540"/>
        <w:jc w:val="both"/>
        <w:rPr>
          <w:sz w:val="24"/>
          <w:szCs w:val="24"/>
        </w:rPr>
      </w:pPr>
      <w:r w:rsidRPr="00F130A4">
        <w:rPr>
          <w:sz w:val="24"/>
          <w:szCs w:val="24"/>
        </w:rPr>
        <w:t>дату, на которую соответствующая обязанность по облигациям должна быть исполнена, а в случае если такая обязанность должна быть исполнена эмитентом в течение определенного срока (периода времени) - дату окончания этого срока;</w:t>
      </w:r>
    </w:p>
    <w:p w:rsidR="007C73BA" w:rsidRPr="00F130A4" w:rsidRDefault="00130E52">
      <w:pPr>
        <w:pStyle w:val="ConsPlusNormal"/>
        <w:ind w:firstLine="540"/>
        <w:jc w:val="both"/>
        <w:rPr>
          <w:sz w:val="24"/>
          <w:szCs w:val="24"/>
        </w:rPr>
      </w:pPr>
      <w:r w:rsidRPr="00F130A4">
        <w:rPr>
          <w:sz w:val="24"/>
          <w:szCs w:val="24"/>
        </w:rPr>
        <w:t>в случае если эмитент намеревается исполнить соответствующую обязанность по облигациям не в полном объеме - причины ненадлежащего исполнения эмитентом такой обязанности по облигациям.</w:t>
      </w:r>
    </w:p>
    <w:p w:rsidR="00130E52" w:rsidRPr="00F130A4" w:rsidRDefault="00130E52">
      <w:pPr>
        <w:pStyle w:val="ConsPlusNormal"/>
        <w:ind w:firstLine="540"/>
        <w:jc w:val="both"/>
        <w:rPr>
          <w:sz w:val="24"/>
          <w:szCs w:val="24"/>
        </w:rPr>
      </w:pPr>
      <w:r w:rsidRPr="00F130A4">
        <w:rPr>
          <w:sz w:val="24"/>
          <w:szCs w:val="24"/>
        </w:rPr>
        <w:t xml:space="preserve">12.3. </w:t>
      </w:r>
      <w:proofErr w:type="gramStart"/>
      <w:r w:rsidRPr="00F130A4">
        <w:rPr>
          <w:sz w:val="24"/>
          <w:szCs w:val="24"/>
        </w:rPr>
        <w:t>Эмитент предоставляет центральному депозитарию информацию о намерении исполнить обязанность по погашению облигаций, частичному погашению облигаций и (или) выплате процентного (купонного) дохода по облигациям в срок не ранее семи рабочих дней и не позднее трех рабочих дней до дня, в который соответствующая обязанность по облигациям должна быть исполнена, а в случае если соответствующая обязанность по облигациям в установленный срок не была</w:t>
      </w:r>
      <w:proofErr w:type="gramEnd"/>
      <w:r w:rsidRPr="00F130A4">
        <w:rPr>
          <w:sz w:val="24"/>
          <w:szCs w:val="24"/>
        </w:rPr>
        <w:t xml:space="preserve"> исполнена или </w:t>
      </w:r>
      <w:r w:rsidRPr="00F130A4">
        <w:rPr>
          <w:sz w:val="24"/>
          <w:szCs w:val="24"/>
        </w:rPr>
        <w:lastRenderedPageBreak/>
        <w:t>исполнена ненадлежащим образом - в срок не позднее даты исполнения такой обязанности.</w:t>
      </w:r>
    </w:p>
    <w:p w:rsidR="00130E52" w:rsidRPr="00F130A4" w:rsidRDefault="00130E52">
      <w:pPr>
        <w:pStyle w:val="ConsPlusNormal"/>
        <w:ind w:firstLine="540"/>
        <w:jc w:val="both"/>
        <w:rPr>
          <w:sz w:val="24"/>
          <w:szCs w:val="24"/>
        </w:rPr>
      </w:pPr>
      <w:r w:rsidRPr="00F130A4">
        <w:rPr>
          <w:sz w:val="24"/>
          <w:szCs w:val="24"/>
        </w:rPr>
        <w:t>12.4. Предоставляемая центральному депозитарию информация эмитента о направлении денежных средств, подлежащих выплате владельцам облигаций при их погашении, частичном погашении и (или) выплате процентного (купонного) дохода по облигациям, должна содержать:</w:t>
      </w:r>
    </w:p>
    <w:p w:rsidR="00130E52" w:rsidRPr="00F130A4" w:rsidRDefault="00130E52">
      <w:pPr>
        <w:pStyle w:val="ConsPlusNormal"/>
        <w:ind w:firstLine="540"/>
        <w:jc w:val="both"/>
        <w:rPr>
          <w:ins w:id="533" w:author="Лысенко Константин Владимирович" w:date="2016-11-21T15:25:00Z"/>
          <w:sz w:val="24"/>
          <w:szCs w:val="24"/>
        </w:rPr>
      </w:pPr>
      <w:r w:rsidRPr="00F130A4">
        <w:rPr>
          <w:sz w:val="24"/>
          <w:szCs w:val="24"/>
        </w:rPr>
        <w:t>идентификационные признаки облигаций, для исполнения обязанности (обязательства) по которым эмитент направляет денежные средства;</w:t>
      </w:r>
    </w:p>
    <w:p w:rsidR="00130E52" w:rsidRPr="00F130A4" w:rsidRDefault="00130E52">
      <w:pPr>
        <w:pStyle w:val="ConsPlusNormal"/>
        <w:ind w:firstLine="540"/>
        <w:jc w:val="both"/>
        <w:rPr>
          <w:sz w:val="24"/>
          <w:szCs w:val="24"/>
        </w:rPr>
      </w:pPr>
      <w:r w:rsidRPr="00F130A4">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для исполнения обязанности по которой эмитент направляет денежные средства;</w:t>
      </w:r>
    </w:p>
    <w:p w:rsidR="00130E52" w:rsidRPr="00F130A4" w:rsidRDefault="00130E52">
      <w:pPr>
        <w:pStyle w:val="ConsPlusNormal"/>
        <w:ind w:firstLine="540"/>
        <w:jc w:val="both"/>
        <w:rPr>
          <w:sz w:val="24"/>
          <w:szCs w:val="24"/>
        </w:rPr>
      </w:pPr>
      <w:r w:rsidRPr="00F130A4">
        <w:rPr>
          <w:sz w:val="24"/>
          <w:szCs w:val="24"/>
        </w:rPr>
        <w:t>общее количество облигаций, для исполнения обязанности (обязательства) по которым эмитент направляет денежные средства;</w:t>
      </w:r>
    </w:p>
    <w:p w:rsidR="00130E52" w:rsidRPr="00F130A4" w:rsidRDefault="00130E52">
      <w:pPr>
        <w:pStyle w:val="ConsPlusNormal"/>
        <w:ind w:firstLine="540"/>
        <w:jc w:val="both"/>
        <w:rPr>
          <w:sz w:val="24"/>
          <w:szCs w:val="24"/>
        </w:rPr>
      </w:pPr>
      <w:r w:rsidRPr="00F130A4">
        <w:rPr>
          <w:sz w:val="24"/>
          <w:szCs w:val="24"/>
        </w:rPr>
        <w:t>содержание обязанности эмитента по облигациям, для исполнения которой эмитент направляет денежные средства (погашение облигаций, частичное погашение облигаций, выплата процентного (купонного) дохода по облигациям), а если такой обязанностью является выплата процентного (купонного) дохода по облигациям - также процентный (купонный) период, за который осуществляется выплата дохода;</w:t>
      </w:r>
    </w:p>
    <w:p w:rsidR="00130E52" w:rsidRPr="00F130A4" w:rsidRDefault="00130E52">
      <w:pPr>
        <w:pStyle w:val="ConsPlusNormal"/>
        <w:ind w:firstLine="540"/>
        <w:jc w:val="both"/>
        <w:rPr>
          <w:sz w:val="24"/>
          <w:szCs w:val="24"/>
        </w:rPr>
      </w:pPr>
      <w:r w:rsidRPr="00F130A4">
        <w:rPr>
          <w:sz w:val="24"/>
          <w:szCs w:val="24"/>
        </w:rPr>
        <w:t>общий размер направляемых эмитентом денежных сре</w:t>
      </w:r>
      <w:proofErr w:type="gramStart"/>
      <w:r w:rsidRPr="00F130A4">
        <w:rPr>
          <w:sz w:val="24"/>
          <w:szCs w:val="24"/>
        </w:rPr>
        <w:t>дств дл</w:t>
      </w:r>
      <w:proofErr w:type="gramEnd"/>
      <w:r w:rsidRPr="00F130A4">
        <w:rPr>
          <w:sz w:val="24"/>
          <w:szCs w:val="24"/>
        </w:rPr>
        <w:t>я исполнения обязанностей по облигациям;</w:t>
      </w:r>
    </w:p>
    <w:p w:rsidR="00130E52" w:rsidRPr="00F130A4" w:rsidRDefault="00130E52">
      <w:pPr>
        <w:pStyle w:val="ConsPlusNormal"/>
        <w:ind w:firstLine="540"/>
        <w:jc w:val="both"/>
        <w:rPr>
          <w:sz w:val="24"/>
          <w:szCs w:val="24"/>
        </w:rPr>
      </w:pPr>
      <w:r w:rsidRPr="00F130A4">
        <w:rPr>
          <w:sz w:val="24"/>
          <w:szCs w:val="24"/>
        </w:rPr>
        <w:t>размер денежных средств, подлежащих выплате в расчете на одну облигацию;</w:t>
      </w:r>
    </w:p>
    <w:p w:rsidR="00130E52" w:rsidRPr="00F130A4" w:rsidRDefault="00130E52">
      <w:pPr>
        <w:pStyle w:val="ConsPlusNormal"/>
        <w:ind w:firstLine="540"/>
        <w:jc w:val="both"/>
        <w:rPr>
          <w:sz w:val="24"/>
          <w:szCs w:val="24"/>
        </w:rPr>
      </w:pPr>
      <w:r w:rsidRPr="00F130A4">
        <w:rPr>
          <w:sz w:val="24"/>
          <w:szCs w:val="24"/>
        </w:rPr>
        <w:t>дату, на которую определяются лица, имеющие право на получение денежных средств, выплачиваемых в счет исполнения соответствующей обязанности по облигациям, а если эмитент намеревается исполнить обязанность по погашению облигаций и выплате последнего процентного (купонного) дохода, которая в установленный срок не была исполнена или исполнена ненадлежащим образом, - порядок определения указанной даты;</w:t>
      </w:r>
    </w:p>
    <w:p w:rsidR="00130E52" w:rsidRPr="00F130A4" w:rsidRDefault="00130E52">
      <w:pPr>
        <w:pStyle w:val="ConsPlusNormal"/>
        <w:ind w:firstLine="540"/>
        <w:jc w:val="both"/>
        <w:rPr>
          <w:sz w:val="24"/>
          <w:szCs w:val="24"/>
        </w:rPr>
      </w:pPr>
      <w:r w:rsidRPr="00F130A4">
        <w:rPr>
          <w:sz w:val="24"/>
          <w:szCs w:val="24"/>
        </w:rPr>
        <w:t>дату, на которую соответствующая обязанность по облигациям должна быть исполнена, а в случае если такая обязанность должна быть исполнена эмитентом в течение определенного срока (периода времени) - дату окончания этого срока;</w:t>
      </w:r>
    </w:p>
    <w:p w:rsidR="00130E52" w:rsidRPr="00F130A4" w:rsidRDefault="00130E52">
      <w:pPr>
        <w:pStyle w:val="ConsPlusNormal"/>
        <w:ind w:firstLine="540"/>
        <w:jc w:val="both"/>
        <w:rPr>
          <w:sz w:val="24"/>
          <w:szCs w:val="24"/>
        </w:rPr>
      </w:pPr>
      <w:r w:rsidRPr="00F130A4">
        <w:rPr>
          <w:sz w:val="24"/>
          <w:szCs w:val="24"/>
        </w:rPr>
        <w:t>в случае если общий размер направляемых эмитентом денежных средств не позволяет исполнить соответствующую обязанность по облигациям в полном объеме - причины ненадлежащего исполнения эмитентом такой обязанности по облигациям.</w:t>
      </w:r>
    </w:p>
    <w:p w:rsidR="00130E52" w:rsidRPr="00F130A4" w:rsidRDefault="00130E52">
      <w:pPr>
        <w:pStyle w:val="ConsPlusNormal"/>
        <w:ind w:firstLine="540"/>
        <w:jc w:val="both"/>
        <w:rPr>
          <w:sz w:val="24"/>
          <w:szCs w:val="24"/>
        </w:rPr>
      </w:pPr>
      <w:r w:rsidRPr="00F130A4">
        <w:rPr>
          <w:sz w:val="24"/>
          <w:szCs w:val="24"/>
        </w:rPr>
        <w:t xml:space="preserve">12.5. </w:t>
      </w:r>
      <w:proofErr w:type="gramStart"/>
      <w:r w:rsidRPr="00F130A4">
        <w:rPr>
          <w:sz w:val="24"/>
          <w:szCs w:val="24"/>
        </w:rPr>
        <w:t>Эмитент предоставляет центральному депозитарию информацию о направлении денежных средств, подлежащих выплате владельцам облигаций при их погашении, частичном погашении и (или) выплате процентного (купонного) дохода по облигациям, в день направления денежных средств депозитарию, осуществляющему обязательное централизованное хранение документарных облигаций с обязательным централизованным хранением (в день направления денежных средств депозитарию, учитывающему права на именные облигации, которому открыт лицевой счет номинального держателя в</w:t>
      </w:r>
      <w:proofErr w:type="gramEnd"/>
      <w:r w:rsidRPr="00F130A4">
        <w:rPr>
          <w:sz w:val="24"/>
          <w:szCs w:val="24"/>
        </w:rPr>
        <w:t xml:space="preserve"> </w:t>
      </w:r>
      <w:proofErr w:type="gramStart"/>
      <w:r w:rsidRPr="00F130A4">
        <w:rPr>
          <w:sz w:val="24"/>
          <w:szCs w:val="24"/>
        </w:rPr>
        <w:t>реестре</w:t>
      </w:r>
      <w:proofErr w:type="gramEnd"/>
      <w:r w:rsidRPr="00F130A4">
        <w:rPr>
          <w:sz w:val="24"/>
          <w:szCs w:val="24"/>
        </w:rPr>
        <w:t xml:space="preserve"> владельцев ценных бумаг эмитента).</w:t>
      </w:r>
    </w:p>
    <w:p w:rsidR="00130E52" w:rsidRPr="00F130A4" w:rsidRDefault="00130E52">
      <w:pPr>
        <w:pStyle w:val="ConsPlusNormal"/>
        <w:ind w:firstLine="540"/>
        <w:jc w:val="both"/>
        <w:rPr>
          <w:sz w:val="24"/>
          <w:szCs w:val="24"/>
        </w:rPr>
      </w:pPr>
      <w:r w:rsidRPr="00F130A4">
        <w:rPr>
          <w:sz w:val="24"/>
          <w:szCs w:val="24"/>
        </w:rPr>
        <w:t>12.6. Предоставляемая центральному депозитарию информация эмитента об исполнении им обязанности по выплате денежных сре</w:t>
      </w:r>
      <w:proofErr w:type="gramStart"/>
      <w:r w:rsidRPr="00F130A4">
        <w:rPr>
          <w:sz w:val="24"/>
          <w:szCs w:val="24"/>
        </w:rPr>
        <w:t>дств дл</w:t>
      </w:r>
      <w:proofErr w:type="gramEnd"/>
      <w:r w:rsidRPr="00F130A4">
        <w:rPr>
          <w:sz w:val="24"/>
          <w:szCs w:val="24"/>
        </w:rPr>
        <w:t>я погашения, частичного погашения облигаций и (или) выплаты процентного (купонного) дохода по облигациям, должна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облигаций, для исполнения обязанности по которым эмитент направляет денежные средства;</w:t>
      </w:r>
    </w:p>
    <w:p w:rsidR="00130E52" w:rsidRPr="00F130A4" w:rsidRDefault="00130E52">
      <w:pPr>
        <w:pStyle w:val="ConsPlusNormal"/>
        <w:ind w:firstLine="540"/>
        <w:jc w:val="both"/>
        <w:rPr>
          <w:sz w:val="24"/>
          <w:szCs w:val="24"/>
        </w:rPr>
      </w:pPr>
      <w:r w:rsidRPr="00F130A4">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обязанность по выплате денежных средств по которым исполнена эмитентом, и срок (порядок определения срока) погашения таких облигаций;</w:t>
      </w:r>
    </w:p>
    <w:p w:rsidR="00130E52" w:rsidRPr="00F130A4" w:rsidRDefault="00130E52">
      <w:pPr>
        <w:pStyle w:val="ConsPlusNormal"/>
        <w:ind w:firstLine="540"/>
        <w:jc w:val="both"/>
        <w:rPr>
          <w:sz w:val="24"/>
          <w:szCs w:val="24"/>
        </w:rPr>
      </w:pPr>
      <w:r w:rsidRPr="00F130A4">
        <w:rPr>
          <w:sz w:val="24"/>
          <w:szCs w:val="24"/>
        </w:rPr>
        <w:t>общее количество облигаций, по которым эмитентом исполнена обязанность по выплате денежных средств;</w:t>
      </w:r>
    </w:p>
    <w:p w:rsidR="00130E52" w:rsidRPr="00F130A4" w:rsidRDefault="00130E52">
      <w:pPr>
        <w:pStyle w:val="ConsPlusNormal"/>
        <w:ind w:firstLine="540"/>
        <w:jc w:val="both"/>
        <w:rPr>
          <w:sz w:val="24"/>
          <w:szCs w:val="24"/>
        </w:rPr>
      </w:pPr>
      <w:proofErr w:type="gramStart"/>
      <w:r w:rsidRPr="00F130A4">
        <w:rPr>
          <w:sz w:val="24"/>
          <w:szCs w:val="24"/>
        </w:rPr>
        <w:t xml:space="preserve">содержание обязанности эмитента по облигациям, в счет исполнения которой эмитентом переданы (выплачены) денежные средства (погашение облигаций, частичное погашение облигаций, выплата процентного (купонного) дохода по облигациям), а если такой обязанностью является выплата </w:t>
      </w:r>
      <w:r w:rsidRPr="00F130A4">
        <w:rPr>
          <w:sz w:val="24"/>
          <w:szCs w:val="24"/>
        </w:rPr>
        <w:lastRenderedPageBreak/>
        <w:t>процентного (купонного) дохода по облигациям - также процентный (купонный) период, за который осуществляется выплата дохода;</w:t>
      </w:r>
      <w:proofErr w:type="gramEnd"/>
    </w:p>
    <w:p w:rsidR="00130E52" w:rsidRPr="00F130A4" w:rsidRDefault="00130E52">
      <w:pPr>
        <w:pStyle w:val="ConsPlusNormal"/>
        <w:ind w:firstLine="540"/>
        <w:jc w:val="both"/>
        <w:rPr>
          <w:sz w:val="24"/>
          <w:szCs w:val="24"/>
        </w:rPr>
      </w:pPr>
      <w:r w:rsidRPr="00F130A4">
        <w:rPr>
          <w:sz w:val="24"/>
          <w:szCs w:val="24"/>
        </w:rPr>
        <w:t>общий размер выплаченных эмитентом денежных сре</w:t>
      </w:r>
      <w:proofErr w:type="gramStart"/>
      <w:r w:rsidRPr="00F130A4">
        <w:rPr>
          <w:sz w:val="24"/>
          <w:szCs w:val="24"/>
        </w:rPr>
        <w:t>дств дл</w:t>
      </w:r>
      <w:proofErr w:type="gramEnd"/>
      <w:r w:rsidRPr="00F130A4">
        <w:rPr>
          <w:sz w:val="24"/>
          <w:szCs w:val="24"/>
        </w:rPr>
        <w:t>я исполнения обязанностей по облигациям;</w:t>
      </w:r>
    </w:p>
    <w:p w:rsidR="00130E52" w:rsidRPr="00F130A4" w:rsidRDefault="00130E52">
      <w:pPr>
        <w:pStyle w:val="ConsPlusNormal"/>
        <w:ind w:firstLine="540"/>
        <w:jc w:val="both"/>
        <w:rPr>
          <w:sz w:val="24"/>
          <w:szCs w:val="24"/>
        </w:rPr>
      </w:pPr>
      <w:r w:rsidRPr="00F130A4">
        <w:rPr>
          <w:sz w:val="24"/>
          <w:szCs w:val="24"/>
        </w:rPr>
        <w:t>размер денежных средств, подлежащих выплате в расчете на одну облигацию;</w:t>
      </w:r>
    </w:p>
    <w:p w:rsidR="00130E52" w:rsidRPr="00F130A4" w:rsidRDefault="00130E52">
      <w:pPr>
        <w:pStyle w:val="ConsPlusNormal"/>
        <w:ind w:firstLine="540"/>
        <w:jc w:val="both"/>
        <w:rPr>
          <w:sz w:val="24"/>
          <w:szCs w:val="24"/>
        </w:rPr>
      </w:pPr>
      <w:r w:rsidRPr="00F130A4">
        <w:rPr>
          <w:sz w:val="24"/>
          <w:szCs w:val="24"/>
        </w:rPr>
        <w:t>в случае если общий размер выплаченных эмитентом денежных средств не позволяет исполнить соответствующую обязанность по облигациям в полном объеме - причины ненадлежащего исполнения эмитентом такой обязанности по облигациям.</w:t>
      </w:r>
    </w:p>
    <w:p w:rsidR="00130E52" w:rsidRPr="00F130A4" w:rsidRDefault="00130E52">
      <w:pPr>
        <w:pStyle w:val="ConsPlusNormal"/>
        <w:ind w:firstLine="540"/>
        <w:jc w:val="both"/>
        <w:rPr>
          <w:ins w:id="534" w:author="Лысенко Константин Владимирович" w:date="2016-11-10T16:39:00Z"/>
          <w:sz w:val="24"/>
          <w:szCs w:val="24"/>
        </w:rPr>
      </w:pPr>
      <w:r w:rsidRPr="00F130A4">
        <w:rPr>
          <w:sz w:val="24"/>
          <w:szCs w:val="24"/>
        </w:rPr>
        <w:t xml:space="preserve">12.7. </w:t>
      </w:r>
      <w:proofErr w:type="gramStart"/>
      <w:r w:rsidRPr="00F130A4">
        <w:rPr>
          <w:sz w:val="24"/>
          <w:szCs w:val="24"/>
        </w:rPr>
        <w:t>Эмитент предоставляет центральному депозитарию информацию об исполнении им обязанности по выплате денежных средств для погашения, частичного погашения облигаций и (или) выплаты процентного (купонного) дохода по облигациям в срок не позднее одного дня со дня, в который эмитент узнал или должен был узнать о получении направленных денежных средств депозитарием, осуществляющим обязательное централизованное хранение документарных облигаций с обязательным централизованным хранением (депозитарием, учитывающим</w:t>
      </w:r>
      <w:proofErr w:type="gramEnd"/>
      <w:r w:rsidRPr="00F130A4">
        <w:rPr>
          <w:sz w:val="24"/>
          <w:szCs w:val="24"/>
        </w:rPr>
        <w:t xml:space="preserve"> права на именные облигации, которому открыт лицевой счет номинального держателя в реестре владельцев ценных бумаг эмитента).</w:t>
      </w: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commentRangeStart w:id="535"/>
      <w:r w:rsidRPr="00F130A4">
        <w:rPr>
          <w:sz w:val="24"/>
          <w:szCs w:val="24"/>
        </w:rPr>
        <w:t>Глава 13. Перечень информации, связанной с осуществлением права на досрочное погашение облигаций или на приобретение облигаций их эмитентом</w:t>
      </w:r>
      <w:commentRangeEnd w:id="535"/>
      <w:r w:rsidR="007C73BA" w:rsidRPr="00F130A4">
        <w:rPr>
          <w:rStyle w:val="a3"/>
          <w:rFonts w:asciiTheme="minorHAnsi" w:eastAsiaTheme="minorHAnsi" w:hAnsiTheme="minorHAnsi" w:cstheme="minorBidi"/>
          <w:sz w:val="24"/>
          <w:szCs w:val="24"/>
          <w:lang w:eastAsia="en-US"/>
        </w:rPr>
        <w:commentReference w:id="535"/>
      </w:r>
    </w:p>
    <w:p w:rsidR="00130E52" w:rsidRPr="00F130A4" w:rsidRDefault="00130E52">
      <w:pPr>
        <w:pStyle w:val="ConsPlusNormal"/>
        <w:jc w:val="both"/>
        <w:rPr>
          <w:sz w:val="24"/>
          <w:szCs w:val="24"/>
        </w:rPr>
      </w:pPr>
    </w:p>
    <w:p w:rsidR="00130E52" w:rsidRPr="00BF1422" w:rsidRDefault="00130E52">
      <w:pPr>
        <w:pStyle w:val="ConsPlusNormal"/>
        <w:ind w:firstLine="540"/>
        <w:jc w:val="both"/>
        <w:rPr>
          <w:sz w:val="24"/>
          <w:szCs w:val="24"/>
        </w:rPr>
      </w:pPr>
      <w:r w:rsidRPr="00F130A4">
        <w:rPr>
          <w:sz w:val="24"/>
          <w:szCs w:val="24"/>
        </w:rPr>
        <w:t>13.1. Эмитент предоставляет центральному депозитарию следующую информацию, связанную с осуществлением права на досрочное погашение облигаций или на приобретение облигаций их эмитентом:</w:t>
      </w:r>
    </w:p>
    <w:p w:rsidR="00667217" w:rsidRPr="00BF1422" w:rsidRDefault="00130E52">
      <w:pPr>
        <w:pStyle w:val="ConsPlusNormal"/>
        <w:ind w:firstLine="540"/>
        <w:jc w:val="both"/>
        <w:rPr>
          <w:ins w:id="536" w:author="Лысенко Константин Владимирович" w:date="2017-04-19T14:54:00Z"/>
          <w:sz w:val="24"/>
          <w:szCs w:val="24"/>
        </w:rPr>
      </w:pPr>
      <w:r w:rsidRPr="00BF1422">
        <w:rPr>
          <w:sz w:val="24"/>
          <w:szCs w:val="24"/>
        </w:rPr>
        <w:t>о возникновении у владельцев облигаций права требовать</w:t>
      </w:r>
      <w:r w:rsidRPr="00F130A4">
        <w:rPr>
          <w:sz w:val="24"/>
          <w:szCs w:val="24"/>
        </w:rPr>
        <w:t xml:space="preserve"> от эмитента досрочного погашения</w:t>
      </w:r>
      <w:del w:id="537" w:author="Лысенко Константин Владимирович" w:date="2017-04-19T14:56:00Z">
        <w:r w:rsidR="00BF1422" w:rsidDel="00BF1422">
          <w:rPr>
            <w:sz w:val="24"/>
            <w:szCs w:val="24"/>
          </w:rPr>
          <w:delText xml:space="preserve"> или приобретения принадлежащих им облигаций</w:delText>
        </w:r>
      </w:del>
      <w:r w:rsidR="00BF1422">
        <w:rPr>
          <w:sz w:val="24"/>
          <w:szCs w:val="24"/>
        </w:rPr>
        <w:t>;</w:t>
      </w:r>
    </w:p>
    <w:p w:rsidR="002534C8" w:rsidRPr="00A71BC4" w:rsidDel="002534C8" w:rsidRDefault="002534C8" w:rsidP="002534C8">
      <w:pPr>
        <w:pStyle w:val="ConsPlusNormal"/>
        <w:ind w:firstLine="540"/>
        <w:jc w:val="both"/>
        <w:rPr>
          <w:del w:id="538" w:author="Кругликова Ольга Анатольевна" w:date="2017-03-24T19:12:00Z"/>
          <w:sz w:val="24"/>
          <w:szCs w:val="24"/>
        </w:rPr>
      </w:pPr>
      <w:del w:id="539" w:author="Кругликова Ольга Анатольевна" w:date="2017-03-24T19:12:00Z">
        <w:r w:rsidRPr="00A71BC4" w:rsidDel="002534C8">
          <w:rPr>
            <w:sz w:val="24"/>
            <w:szCs w:val="24"/>
          </w:rPr>
          <w:delText>о направлении денежных средств, подлежащих выплате владельцам облигаций при их досрочном погашении или приобретении эмитентом;</w:delText>
        </w:r>
      </w:del>
    </w:p>
    <w:p w:rsidR="00BF1422" w:rsidRPr="00BF1422" w:rsidRDefault="00BF1422" w:rsidP="00BF1422">
      <w:pPr>
        <w:pStyle w:val="ConsPlusNormal"/>
        <w:ind w:firstLine="540"/>
        <w:jc w:val="both"/>
        <w:rPr>
          <w:ins w:id="540" w:author="Лысенко Константин Владимирович" w:date="2017-04-19T14:57:00Z"/>
          <w:sz w:val="24"/>
          <w:szCs w:val="24"/>
        </w:rPr>
      </w:pPr>
      <w:ins w:id="541" w:author="Лысенко Константин Владимирович" w:date="2017-04-19T14:57:00Z">
        <w:r w:rsidRPr="00576443">
          <w:rPr>
            <w:sz w:val="24"/>
            <w:szCs w:val="24"/>
          </w:rPr>
          <w:t>о возникновении у владельцев облигаций права требовать от эмитента приобрет</w:t>
        </w:r>
        <w:r>
          <w:rPr>
            <w:sz w:val="24"/>
            <w:szCs w:val="24"/>
          </w:rPr>
          <w:t>ения принадлежащих им облигаций</w:t>
        </w:r>
        <w:r w:rsidRPr="00BF1422">
          <w:rPr>
            <w:sz w:val="24"/>
            <w:szCs w:val="24"/>
          </w:rPr>
          <w:t>;</w:t>
        </w:r>
      </w:ins>
    </w:p>
    <w:p w:rsidR="00130E52" w:rsidRPr="00F130A4" w:rsidRDefault="00130E52">
      <w:pPr>
        <w:pStyle w:val="ConsPlusNormal"/>
        <w:ind w:firstLine="540"/>
        <w:jc w:val="both"/>
        <w:rPr>
          <w:sz w:val="24"/>
          <w:szCs w:val="24"/>
        </w:rPr>
      </w:pPr>
      <w:r w:rsidRPr="00F130A4">
        <w:rPr>
          <w:sz w:val="24"/>
          <w:szCs w:val="24"/>
        </w:rPr>
        <w:t>об исполнении эмитентом обязанности по выплате денежных сре</w:t>
      </w:r>
      <w:proofErr w:type="gramStart"/>
      <w:r w:rsidRPr="00F130A4">
        <w:rPr>
          <w:sz w:val="24"/>
          <w:szCs w:val="24"/>
        </w:rPr>
        <w:t>дств дл</w:t>
      </w:r>
      <w:proofErr w:type="gramEnd"/>
      <w:r w:rsidRPr="00F130A4">
        <w:rPr>
          <w:sz w:val="24"/>
          <w:szCs w:val="24"/>
        </w:rPr>
        <w:t>я досрочного погашения или приобретения облигаций их эмитентом;</w:t>
      </w:r>
      <w:ins w:id="542" w:author="Кругликова Ольга Анатольевна" w:date="2017-03-14T11:50:00Z">
        <w:r w:rsidR="00100B48">
          <w:rPr>
            <w:sz w:val="24"/>
            <w:szCs w:val="24"/>
          </w:rPr>
          <w:t xml:space="preserve"> </w:t>
        </w:r>
      </w:ins>
    </w:p>
    <w:p w:rsidR="00D1757C" w:rsidRDefault="00130E52" w:rsidP="00E650CF">
      <w:pPr>
        <w:pStyle w:val="ConsPlusNormal"/>
        <w:ind w:firstLine="540"/>
        <w:jc w:val="both"/>
        <w:rPr>
          <w:ins w:id="543" w:author="Кругликова Ольга Анатольевна" w:date="2017-03-24T19:13:00Z"/>
          <w:sz w:val="24"/>
          <w:szCs w:val="24"/>
        </w:rPr>
      </w:pPr>
      <w:r w:rsidRPr="00F130A4">
        <w:rPr>
          <w:sz w:val="24"/>
          <w:szCs w:val="24"/>
        </w:rPr>
        <w:t>о прекращении у владельцев облигаций права требовать от эмитента досрочного погашения или приобретения эмитентом принадлежащих им облигаций.</w:t>
      </w:r>
    </w:p>
    <w:p w:rsidR="00B91A6D" w:rsidRPr="006A6C09" w:rsidRDefault="00130E52" w:rsidP="006C498F">
      <w:pPr>
        <w:pStyle w:val="ConsPlusNormal"/>
        <w:ind w:firstLine="540"/>
        <w:jc w:val="both"/>
        <w:rPr>
          <w:sz w:val="24"/>
          <w:szCs w:val="24"/>
        </w:rPr>
      </w:pPr>
      <w:r w:rsidRPr="00F130A4">
        <w:rPr>
          <w:sz w:val="24"/>
          <w:szCs w:val="24"/>
        </w:rPr>
        <w:t xml:space="preserve">13.2. Предоставляемая центральному депозитарию информация эмитента о возникновении у владельцев облигаций права требовать от эмитента досрочного погашения </w:t>
      </w:r>
      <w:del w:id="544" w:author="Козырева Оксана Витальевна" w:date="2017-03-24T14:59:00Z">
        <w:r w:rsidRPr="00F130A4" w:rsidDel="00667217">
          <w:rPr>
            <w:sz w:val="24"/>
            <w:szCs w:val="24"/>
          </w:rPr>
          <w:delText xml:space="preserve">или приобретения принадлежащих им </w:delText>
        </w:r>
      </w:del>
      <w:r w:rsidRPr="00F130A4">
        <w:rPr>
          <w:sz w:val="24"/>
          <w:szCs w:val="24"/>
        </w:rPr>
        <w:t xml:space="preserve">облигаций должна содержать сведения, которые в соответствии с </w:t>
      </w:r>
      <w:hyperlink r:id="rId105" w:history="1">
        <w:r w:rsidRPr="00F130A4">
          <w:rPr>
            <w:color w:val="0000FF"/>
            <w:sz w:val="24"/>
            <w:szCs w:val="24"/>
          </w:rPr>
          <w:t>пунктом 54.2</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возникновении у владельцев облигаций эмитента права требовать от эмитента досрочного погашения принадлежащих им облигаций эмитента</w:t>
      </w:r>
      <w:ins w:id="545" w:author="Лысенко Константин Владимирович" w:date="2017-04-19T13:41:00Z">
        <w:r w:rsidR="0025351C">
          <w:rPr>
            <w:sz w:val="24"/>
            <w:szCs w:val="24"/>
          </w:rPr>
          <w:t>, а также:</w:t>
        </w:r>
      </w:ins>
    </w:p>
    <w:p w:rsidR="0025351C" w:rsidRPr="00F130A4" w:rsidRDefault="0025351C" w:rsidP="0025351C">
      <w:pPr>
        <w:pStyle w:val="ConsPlusNormal"/>
        <w:ind w:firstLine="540"/>
        <w:jc w:val="both"/>
        <w:rPr>
          <w:ins w:id="546" w:author="Лысенко Константин Владимирович" w:date="2017-04-19T13:41:00Z"/>
          <w:sz w:val="24"/>
          <w:szCs w:val="24"/>
        </w:rPr>
      </w:pPr>
      <w:ins w:id="547" w:author="Лысенко Константин Владимирович" w:date="2017-04-19T13:41:00Z">
        <w:r w:rsidRPr="00F130A4">
          <w:rPr>
            <w:sz w:val="24"/>
            <w:szCs w:val="24"/>
          </w:rPr>
          <w:t xml:space="preserve">срок принятия заявлений о </w:t>
        </w:r>
        <w:r>
          <w:rPr>
            <w:sz w:val="24"/>
            <w:szCs w:val="24"/>
          </w:rPr>
          <w:t xml:space="preserve">досрочном погашении </w:t>
        </w:r>
        <w:r w:rsidRPr="00F130A4">
          <w:rPr>
            <w:sz w:val="24"/>
            <w:szCs w:val="24"/>
          </w:rPr>
          <w:t xml:space="preserve">эмитентом облигаций по требованию владельцев с указанием конкретных дат; </w:t>
        </w:r>
      </w:ins>
    </w:p>
    <w:p w:rsidR="0025351C" w:rsidRDefault="0025351C" w:rsidP="0025351C">
      <w:pPr>
        <w:pStyle w:val="ConsPlusNormal"/>
        <w:ind w:firstLine="540"/>
        <w:jc w:val="both"/>
        <w:rPr>
          <w:ins w:id="548" w:author="Лысенко Константин Владимирович" w:date="2017-04-19T13:41:00Z"/>
          <w:sz w:val="24"/>
          <w:szCs w:val="24"/>
        </w:rPr>
      </w:pPr>
      <w:ins w:id="549" w:author="Лысенко Константин Владимирович" w:date="2017-04-19T13:41:00Z">
        <w:r w:rsidRPr="006A6C09">
          <w:rPr>
            <w:sz w:val="24"/>
            <w:szCs w:val="24"/>
          </w:rPr>
          <w:t>д</w:t>
        </w:r>
        <w:r w:rsidRPr="00F130A4">
          <w:rPr>
            <w:sz w:val="24"/>
            <w:szCs w:val="24"/>
          </w:rPr>
          <w:t xml:space="preserve">ату </w:t>
        </w:r>
        <w:r>
          <w:rPr>
            <w:sz w:val="24"/>
            <w:szCs w:val="24"/>
          </w:rPr>
          <w:t xml:space="preserve">выплаты </w:t>
        </w:r>
        <w:r w:rsidRPr="00F130A4">
          <w:rPr>
            <w:sz w:val="24"/>
            <w:szCs w:val="24"/>
          </w:rPr>
          <w:t>остаточн</w:t>
        </w:r>
        <w:r>
          <w:rPr>
            <w:sz w:val="24"/>
            <w:szCs w:val="24"/>
          </w:rPr>
          <w:t>ого</w:t>
        </w:r>
        <w:r w:rsidRPr="00F130A4">
          <w:rPr>
            <w:sz w:val="24"/>
            <w:szCs w:val="24"/>
          </w:rPr>
          <w:t xml:space="preserve"> номинал</w:t>
        </w:r>
        <w:r>
          <w:rPr>
            <w:sz w:val="24"/>
            <w:szCs w:val="24"/>
          </w:rPr>
          <w:t>а</w:t>
        </w:r>
        <w:r w:rsidRPr="00F130A4">
          <w:rPr>
            <w:sz w:val="24"/>
            <w:szCs w:val="24"/>
          </w:rPr>
          <w:t xml:space="preserve"> и НКД</w:t>
        </w:r>
        <w:r>
          <w:rPr>
            <w:sz w:val="24"/>
            <w:szCs w:val="24"/>
          </w:rPr>
          <w:t>.</w:t>
        </w:r>
      </w:ins>
    </w:p>
    <w:p w:rsidR="0025351C" w:rsidRPr="00A71BC4" w:rsidRDefault="0025351C" w:rsidP="0025351C">
      <w:pPr>
        <w:pStyle w:val="ConsPlusNormal"/>
        <w:ind w:firstLine="540"/>
        <w:jc w:val="both"/>
        <w:rPr>
          <w:ins w:id="550" w:author="Лысенко Константин Владимирович" w:date="2017-04-19T13:41:00Z"/>
          <w:sz w:val="24"/>
          <w:szCs w:val="24"/>
        </w:rPr>
      </w:pPr>
      <w:ins w:id="551" w:author="Лысенко Константин Владимирович" w:date="2017-04-19T13:41:00Z">
        <w:r w:rsidRPr="00A71BC4">
          <w:rPr>
            <w:sz w:val="24"/>
            <w:szCs w:val="24"/>
          </w:rPr>
          <w:t>наименование агента по сбору заявок и его адрес</w:t>
        </w:r>
        <w:r>
          <w:rPr>
            <w:sz w:val="24"/>
            <w:szCs w:val="24"/>
          </w:rPr>
          <w:t>, в случае его назначения.</w:t>
        </w:r>
      </w:ins>
    </w:p>
    <w:p w:rsidR="002534C8" w:rsidRDefault="002534C8" w:rsidP="00F130A4">
      <w:pPr>
        <w:pStyle w:val="ConsPlusNormal"/>
        <w:jc w:val="both"/>
        <w:rPr>
          <w:ins w:id="552" w:author="Кругликова Ольга Анатольевна" w:date="2017-03-20T15:44:00Z"/>
          <w:sz w:val="24"/>
          <w:szCs w:val="24"/>
        </w:rPr>
      </w:pPr>
    </w:p>
    <w:p w:rsidR="00130E52" w:rsidRPr="00F130A4" w:rsidRDefault="00130E52">
      <w:pPr>
        <w:pStyle w:val="ConsPlusNormal"/>
        <w:ind w:firstLine="540"/>
        <w:jc w:val="both"/>
        <w:rPr>
          <w:sz w:val="24"/>
          <w:szCs w:val="24"/>
        </w:rPr>
      </w:pPr>
      <w:r w:rsidRPr="00F130A4">
        <w:rPr>
          <w:sz w:val="24"/>
          <w:szCs w:val="24"/>
        </w:rPr>
        <w:t xml:space="preserve">13.3. </w:t>
      </w:r>
      <w:proofErr w:type="gramStart"/>
      <w:r w:rsidRPr="00F130A4">
        <w:rPr>
          <w:sz w:val="24"/>
          <w:szCs w:val="24"/>
        </w:rPr>
        <w:t xml:space="preserve">Эмитент предоставляет центральному депозитарию информацию о возникновении у владельцев облигаций права требовать от эмитента досрочного погашения или приобретения принадлежащих им облигаций в срок не позднее одного дня с момента наступления существенного факта о возникновении у владельцев облигаций эмитента права требовать от эмитента досрочного погашения принадлежащих им облигаций эмитента, определенного в соответствии с </w:t>
      </w:r>
      <w:hyperlink r:id="rId106" w:history="1">
        <w:r w:rsidR="009C2CAD" w:rsidRPr="00F130A4">
          <w:rPr>
            <w:color w:val="0000FF"/>
            <w:sz w:val="24"/>
            <w:szCs w:val="24"/>
          </w:rPr>
          <w:t>пунктом 54.3</w:t>
        </w:r>
      </w:hyperlink>
      <w:r w:rsidR="009C2CAD" w:rsidRPr="00F130A4">
        <w:rPr>
          <w:rStyle w:val="a3"/>
          <w:rFonts w:asciiTheme="minorHAnsi" w:eastAsiaTheme="minorHAnsi" w:hAnsiTheme="minorHAnsi" w:cstheme="minorBidi"/>
          <w:sz w:val="24"/>
          <w:szCs w:val="24"/>
          <w:lang w:eastAsia="en-US"/>
        </w:rPr>
        <w:commentReference w:id="553"/>
      </w:r>
      <w:r w:rsidRPr="00F130A4">
        <w:rPr>
          <w:sz w:val="24"/>
          <w:szCs w:val="24"/>
        </w:rPr>
        <w:t xml:space="preserve"> Положения Банка России от 30 декабря</w:t>
      </w:r>
      <w:proofErr w:type="gramEnd"/>
      <w:r w:rsidRPr="00F130A4">
        <w:rPr>
          <w:sz w:val="24"/>
          <w:szCs w:val="24"/>
        </w:rPr>
        <w:t xml:space="preserve"> 2014 года N 454-П.</w:t>
      </w:r>
    </w:p>
    <w:p w:rsidR="00130E52" w:rsidRPr="00F130A4" w:rsidDel="00E60CE4" w:rsidRDefault="00130E52">
      <w:pPr>
        <w:pStyle w:val="ConsPlusNormal"/>
        <w:ind w:firstLine="540"/>
        <w:jc w:val="both"/>
        <w:rPr>
          <w:del w:id="554" w:author="Лысенко Константин Владимирович" w:date="2016-12-02T15:58:00Z"/>
          <w:sz w:val="24"/>
          <w:szCs w:val="24"/>
        </w:rPr>
      </w:pPr>
      <w:commentRangeStart w:id="555"/>
      <w:del w:id="556" w:author="Лысенко Константин Владимирович" w:date="2016-12-02T15:58:00Z">
        <w:r w:rsidRPr="00F130A4" w:rsidDel="00E60CE4">
          <w:rPr>
            <w:sz w:val="24"/>
            <w:szCs w:val="24"/>
          </w:rPr>
          <w:delText xml:space="preserve">13.4. Предоставляемая центральному депозитарию информация эмитента о направлении </w:delText>
        </w:r>
        <w:r w:rsidRPr="00F130A4" w:rsidDel="00E60CE4">
          <w:rPr>
            <w:sz w:val="24"/>
            <w:szCs w:val="24"/>
          </w:rPr>
          <w:lastRenderedPageBreak/>
          <w:delText>денежных средств, подлежащих выплате владельцам облигаций при их досрочном погашении или приобретении эмитентом должна содержать:</w:delText>
        </w:r>
      </w:del>
    </w:p>
    <w:p w:rsidR="00130E52" w:rsidRPr="00F130A4" w:rsidDel="00E60CE4" w:rsidRDefault="00130E52">
      <w:pPr>
        <w:pStyle w:val="ConsPlusNormal"/>
        <w:ind w:firstLine="540"/>
        <w:jc w:val="both"/>
        <w:rPr>
          <w:del w:id="557" w:author="Лысенко Константин Владимирович" w:date="2016-12-02T15:58:00Z"/>
          <w:sz w:val="24"/>
          <w:szCs w:val="24"/>
        </w:rPr>
      </w:pPr>
      <w:del w:id="558" w:author="Лысенко Константин Владимирович" w:date="2016-12-02T15:58:00Z">
        <w:r w:rsidRPr="00F130A4" w:rsidDel="00E60CE4">
          <w:rPr>
            <w:sz w:val="24"/>
            <w:szCs w:val="24"/>
          </w:rPr>
          <w:delText>идентификационные признаки облигаций, для досрочного погашения или приобретения которых эмитент направляет денежные средства;</w:delText>
        </w:r>
      </w:del>
    </w:p>
    <w:p w:rsidR="00130E52" w:rsidRPr="00F130A4" w:rsidDel="00E60CE4" w:rsidRDefault="00130E52">
      <w:pPr>
        <w:pStyle w:val="ConsPlusNormal"/>
        <w:ind w:firstLine="540"/>
        <w:jc w:val="both"/>
        <w:rPr>
          <w:del w:id="559" w:author="Лысенко Константин Владимирович" w:date="2016-12-02T15:58:00Z"/>
          <w:sz w:val="24"/>
          <w:szCs w:val="24"/>
        </w:rPr>
      </w:pPr>
      <w:del w:id="560" w:author="Лысенко Константин Владимирович" w:date="2016-12-02T15:58:00Z">
        <w:r w:rsidRPr="00F130A4" w:rsidDel="00E60CE4">
          <w:rPr>
            <w:sz w:val="24"/>
            <w:szCs w:val="24"/>
          </w:rPr>
          <w:delTex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для досрочного погашения или приобретения которой эмитент направляет денежные средства;</w:delText>
        </w:r>
      </w:del>
    </w:p>
    <w:p w:rsidR="00130E52" w:rsidRPr="00F130A4" w:rsidDel="00E60CE4" w:rsidRDefault="00130E52">
      <w:pPr>
        <w:pStyle w:val="ConsPlusNormal"/>
        <w:ind w:firstLine="540"/>
        <w:jc w:val="both"/>
        <w:rPr>
          <w:del w:id="561" w:author="Лысенко Константин Владимирович" w:date="2016-12-02T15:58:00Z"/>
          <w:sz w:val="24"/>
          <w:szCs w:val="24"/>
        </w:rPr>
      </w:pPr>
      <w:del w:id="562" w:author="Лысенко Константин Владимирович" w:date="2016-12-02T15:58:00Z">
        <w:r w:rsidRPr="00F130A4" w:rsidDel="00E60CE4">
          <w:rPr>
            <w:sz w:val="24"/>
            <w:szCs w:val="24"/>
          </w:rPr>
          <w:delText>общее количество облигаций, для досрочного погашения или приобретения которых эмитент направляет денежные средства;</w:delText>
        </w:r>
      </w:del>
    </w:p>
    <w:p w:rsidR="00130E52" w:rsidRPr="00F130A4" w:rsidDel="00E60CE4" w:rsidRDefault="00130E52">
      <w:pPr>
        <w:pStyle w:val="ConsPlusNormal"/>
        <w:ind w:firstLine="540"/>
        <w:jc w:val="both"/>
        <w:rPr>
          <w:del w:id="563" w:author="Лысенко Константин Владимирович" w:date="2016-12-02T15:58:00Z"/>
          <w:sz w:val="24"/>
          <w:szCs w:val="24"/>
        </w:rPr>
      </w:pPr>
      <w:del w:id="564" w:author="Лысенко Константин Владимирович" w:date="2016-12-02T15:58:00Z">
        <w:r w:rsidRPr="00F130A4" w:rsidDel="00E60CE4">
          <w:rPr>
            <w:sz w:val="24"/>
            <w:szCs w:val="24"/>
          </w:rPr>
          <w:delText>содержание обязанности эмитента по облигациям, для исполнения которой эмитент направляет денежные средства (досрочное погашение облигаций, приобретение облигаций);</w:delText>
        </w:r>
      </w:del>
    </w:p>
    <w:p w:rsidR="00130E52" w:rsidRPr="00F130A4" w:rsidDel="00E60CE4" w:rsidRDefault="00130E52">
      <w:pPr>
        <w:pStyle w:val="ConsPlusNormal"/>
        <w:ind w:firstLine="540"/>
        <w:jc w:val="both"/>
        <w:rPr>
          <w:del w:id="565" w:author="Лысенко Константин Владимирович" w:date="2016-12-02T15:58:00Z"/>
          <w:sz w:val="24"/>
          <w:szCs w:val="24"/>
        </w:rPr>
      </w:pPr>
      <w:del w:id="566" w:author="Лысенко Константин Владимирович" w:date="2016-12-02T15:58:00Z">
        <w:r w:rsidRPr="00F130A4" w:rsidDel="00E60CE4">
          <w:rPr>
            <w:sz w:val="24"/>
            <w:szCs w:val="24"/>
          </w:rPr>
          <w:delText>основание, повлекшее возникновение у владельцев облигаций эмитента права требовать от эмитента досрочного погашения или приобретения таких облигаций, и дату возникновения такого основания;</w:delText>
        </w:r>
      </w:del>
    </w:p>
    <w:p w:rsidR="00130E52" w:rsidRPr="00F130A4" w:rsidDel="00E60CE4" w:rsidRDefault="00130E52">
      <w:pPr>
        <w:pStyle w:val="ConsPlusNormal"/>
        <w:ind w:firstLine="540"/>
        <w:jc w:val="both"/>
        <w:rPr>
          <w:del w:id="567" w:author="Лысенко Константин Владимирович" w:date="2016-12-02T15:58:00Z"/>
          <w:sz w:val="24"/>
          <w:szCs w:val="24"/>
        </w:rPr>
      </w:pPr>
      <w:del w:id="568" w:author="Лысенко Константин Владимирович" w:date="2016-12-02T15:58:00Z">
        <w:r w:rsidRPr="00F130A4" w:rsidDel="00E60CE4">
          <w:rPr>
            <w:sz w:val="24"/>
            <w:szCs w:val="24"/>
          </w:rPr>
          <w:delText>стоимость досрочного погашения или цену приобретения облигаций;</w:delText>
        </w:r>
      </w:del>
    </w:p>
    <w:p w:rsidR="00130E52" w:rsidRPr="00F130A4" w:rsidDel="00E60CE4" w:rsidRDefault="00130E52">
      <w:pPr>
        <w:pStyle w:val="ConsPlusNormal"/>
        <w:ind w:firstLine="540"/>
        <w:jc w:val="both"/>
        <w:rPr>
          <w:del w:id="569" w:author="Лысенко Константин Владимирович" w:date="2016-12-02T15:58:00Z"/>
          <w:sz w:val="24"/>
          <w:szCs w:val="24"/>
        </w:rPr>
      </w:pPr>
      <w:del w:id="570" w:author="Лысенко Константин Владимирович" w:date="2016-12-02T15:58:00Z">
        <w:r w:rsidRPr="00F130A4" w:rsidDel="00E60CE4">
          <w:rPr>
            <w:sz w:val="24"/>
            <w:szCs w:val="24"/>
          </w:rPr>
          <w:delText>порядок осуществления досрочного погашения или приобретения облигаций;</w:delText>
        </w:r>
      </w:del>
    </w:p>
    <w:p w:rsidR="00130E52" w:rsidRPr="00F130A4" w:rsidDel="00E60CE4" w:rsidRDefault="00130E52">
      <w:pPr>
        <w:pStyle w:val="ConsPlusNormal"/>
        <w:ind w:firstLine="540"/>
        <w:jc w:val="both"/>
        <w:rPr>
          <w:del w:id="571" w:author="Лысенко Константин Владимирович" w:date="2016-12-02T15:58:00Z"/>
          <w:sz w:val="24"/>
          <w:szCs w:val="24"/>
        </w:rPr>
      </w:pPr>
      <w:del w:id="572" w:author="Лысенко Константин Владимирович" w:date="2016-12-02T15:58:00Z">
        <w:r w:rsidRPr="00F130A4" w:rsidDel="00E60CE4">
          <w:rPr>
            <w:sz w:val="24"/>
            <w:szCs w:val="24"/>
          </w:rPr>
          <w:delText>общий размер направляемых эмитентом денежных средств для досрочного погашения или приобретения облигаций;</w:delText>
        </w:r>
      </w:del>
    </w:p>
    <w:p w:rsidR="00130E52" w:rsidRPr="00F130A4" w:rsidDel="00E60CE4" w:rsidRDefault="00130E52">
      <w:pPr>
        <w:pStyle w:val="ConsPlusNormal"/>
        <w:ind w:firstLine="540"/>
        <w:jc w:val="both"/>
        <w:rPr>
          <w:del w:id="573" w:author="Лысенко Константин Владимирович" w:date="2016-12-02T15:58:00Z"/>
          <w:sz w:val="24"/>
          <w:szCs w:val="24"/>
        </w:rPr>
      </w:pPr>
      <w:del w:id="574" w:author="Лысенко Константин Владимирович" w:date="2016-12-02T15:58:00Z">
        <w:r w:rsidRPr="00F130A4" w:rsidDel="00E60CE4">
          <w:rPr>
            <w:sz w:val="24"/>
            <w:szCs w:val="24"/>
          </w:rPr>
          <w:delText>размер денежных средств, подлежащих выплате в расчете на одну облигацию.</w:delText>
        </w:r>
        <w:commentRangeEnd w:id="555"/>
        <w:r w:rsidR="006C498F" w:rsidRPr="00F130A4" w:rsidDel="00E60CE4">
          <w:rPr>
            <w:rStyle w:val="a3"/>
            <w:sz w:val="24"/>
            <w:szCs w:val="24"/>
          </w:rPr>
          <w:commentReference w:id="555"/>
        </w:r>
      </w:del>
    </w:p>
    <w:p w:rsidR="00130E52" w:rsidDel="00667217" w:rsidRDefault="00130E52">
      <w:pPr>
        <w:pStyle w:val="ConsPlusNormal"/>
        <w:ind w:firstLine="540"/>
        <w:jc w:val="both"/>
        <w:rPr>
          <w:del w:id="575" w:author="Лысенко Константин Владимирович" w:date="2016-12-02T15:58:00Z"/>
          <w:sz w:val="24"/>
          <w:szCs w:val="24"/>
        </w:rPr>
      </w:pPr>
      <w:del w:id="576" w:author="Лысенко Константин Владимирович" w:date="2016-12-02T15:58:00Z">
        <w:r w:rsidRPr="00F130A4" w:rsidDel="00E60CE4">
          <w:rPr>
            <w:sz w:val="24"/>
            <w:szCs w:val="24"/>
          </w:rPr>
          <w:delText>13.5. Эмитент предоставляет центральному депозитарию информацию о направлении денежных средств, подлежащих выплате владельцам облигаций при их досрочном погашении или приобретении эмитентом, в день направления денежных средств депозитарию, осуществляющему обязательное централизованное хранение документарных облигаций с обязательным централизованным хранением (в день направления денежных средств депозитарию, учитывающему права на именные облигации, которому открыт лицевой счет номинального держателя в реестре владельцев ценных бумаг эмитента).</w:delText>
        </w:r>
      </w:del>
    </w:p>
    <w:p w:rsidR="004E4877" w:rsidRDefault="00667217" w:rsidP="00667217">
      <w:pPr>
        <w:pStyle w:val="ConsPlusNormal"/>
        <w:ind w:firstLine="540"/>
        <w:jc w:val="both"/>
        <w:rPr>
          <w:ins w:id="577" w:author="Козырева Оксана Витальевна" w:date="2017-03-24T15:10:00Z"/>
          <w:sz w:val="24"/>
          <w:szCs w:val="24"/>
        </w:rPr>
      </w:pPr>
      <w:ins w:id="578" w:author="Козырева Оксана Витальевна" w:date="2017-03-24T15:04:00Z">
        <w:r>
          <w:rPr>
            <w:sz w:val="24"/>
            <w:szCs w:val="24"/>
          </w:rPr>
          <w:t xml:space="preserve">13.4. </w:t>
        </w:r>
        <w:r w:rsidRPr="00576443">
          <w:rPr>
            <w:sz w:val="24"/>
            <w:szCs w:val="24"/>
          </w:rPr>
          <w:t xml:space="preserve">Предоставляемая центральному депозитарию информация эмитента о возникновении у владельцев облигаций права требовать от эмитента </w:t>
        </w:r>
      </w:ins>
      <w:ins w:id="579" w:author="Козырева Оксана Витальевна" w:date="2017-03-24T15:05:00Z">
        <w:r w:rsidRPr="00576443">
          <w:rPr>
            <w:sz w:val="24"/>
            <w:szCs w:val="24"/>
          </w:rPr>
          <w:t>приобрет</w:t>
        </w:r>
        <w:r>
          <w:rPr>
            <w:sz w:val="24"/>
            <w:szCs w:val="24"/>
          </w:rPr>
          <w:t>ения принадлежащих им облигаций</w:t>
        </w:r>
      </w:ins>
      <w:ins w:id="580" w:author="Козырева Оксана Витальевна" w:date="2017-03-24T15:04:00Z">
        <w:r w:rsidRPr="00576443">
          <w:rPr>
            <w:sz w:val="24"/>
            <w:szCs w:val="24"/>
          </w:rPr>
          <w:t xml:space="preserve"> должна содержать </w:t>
        </w:r>
      </w:ins>
      <w:ins w:id="581" w:author="Козырева Оксана Витальевна" w:date="2017-03-24T15:10:00Z">
        <w:r w:rsidR="004E4877">
          <w:rPr>
            <w:sz w:val="24"/>
            <w:szCs w:val="24"/>
          </w:rPr>
          <w:t xml:space="preserve">следующие </w:t>
        </w:r>
      </w:ins>
      <w:ins w:id="582" w:author="Козырева Оксана Витальевна" w:date="2017-03-24T15:04:00Z">
        <w:r w:rsidRPr="00576443">
          <w:rPr>
            <w:sz w:val="24"/>
            <w:szCs w:val="24"/>
          </w:rPr>
          <w:t>сведения</w:t>
        </w:r>
      </w:ins>
      <w:ins w:id="583" w:author="Козырева Оксана Витальевна" w:date="2017-03-24T15:10:00Z">
        <w:r w:rsidR="004E4877">
          <w:rPr>
            <w:sz w:val="24"/>
            <w:szCs w:val="24"/>
          </w:rPr>
          <w:t>:</w:t>
        </w:r>
      </w:ins>
    </w:p>
    <w:p w:rsidR="004E4877" w:rsidRDefault="004E4877" w:rsidP="004E4877">
      <w:pPr>
        <w:autoSpaceDE w:val="0"/>
        <w:autoSpaceDN w:val="0"/>
        <w:adjustRightInd w:val="0"/>
        <w:spacing w:after="0" w:line="240" w:lineRule="auto"/>
        <w:ind w:firstLine="540"/>
        <w:jc w:val="both"/>
        <w:rPr>
          <w:ins w:id="584" w:author="Козырева Оксана Витальевна" w:date="2017-03-24T15:10:00Z"/>
          <w:rFonts w:ascii="Calibri" w:hAnsi="Calibri" w:cs="Calibri"/>
          <w:sz w:val="24"/>
          <w:szCs w:val="24"/>
        </w:rPr>
      </w:pPr>
      <w:ins w:id="585" w:author="Козырева Оксана Витальевна" w:date="2017-03-24T15:10:00Z">
        <w:r>
          <w:rPr>
            <w:rFonts w:ascii="Calibri" w:hAnsi="Calibri" w:cs="Calibri"/>
            <w:sz w:val="24"/>
            <w:szCs w:val="24"/>
          </w:rPr>
          <w:t xml:space="preserve">серия и идентификационные признаки облигаций эмитента, у владельцев которых возникло право требовать от эмитента </w:t>
        </w:r>
      </w:ins>
      <w:ins w:id="586" w:author="Козырева Оксана Витальевна" w:date="2017-03-24T15:28:00Z">
        <w:r w:rsidR="00D924A3">
          <w:rPr>
            <w:rFonts w:ascii="Calibri" w:hAnsi="Calibri" w:cs="Calibri"/>
            <w:sz w:val="24"/>
            <w:szCs w:val="24"/>
          </w:rPr>
          <w:t xml:space="preserve">приобретения </w:t>
        </w:r>
      </w:ins>
      <w:ins w:id="587" w:author="Козырева Оксана Витальевна" w:date="2017-03-24T15:10:00Z">
        <w:r>
          <w:rPr>
            <w:rFonts w:ascii="Calibri" w:hAnsi="Calibri" w:cs="Calibri"/>
            <w:sz w:val="24"/>
            <w:szCs w:val="24"/>
          </w:rPr>
          <w:t>принадлежащих им облигаций эмитента;</w:t>
        </w:r>
      </w:ins>
    </w:p>
    <w:p w:rsidR="004E4877" w:rsidRDefault="004E4877" w:rsidP="004E4877">
      <w:pPr>
        <w:autoSpaceDE w:val="0"/>
        <w:autoSpaceDN w:val="0"/>
        <w:adjustRightInd w:val="0"/>
        <w:spacing w:after="0" w:line="240" w:lineRule="auto"/>
        <w:ind w:firstLine="540"/>
        <w:jc w:val="both"/>
        <w:rPr>
          <w:ins w:id="588" w:author="Козырева Оксана Витальевна" w:date="2017-03-24T15:10:00Z"/>
          <w:rFonts w:ascii="Calibri" w:hAnsi="Calibri" w:cs="Calibri"/>
          <w:sz w:val="24"/>
          <w:szCs w:val="24"/>
        </w:rPr>
      </w:pPr>
      <w:ins w:id="589" w:author="Козырева Оксана Витальевна" w:date="2017-03-24T15:10:00Z">
        <w:r>
          <w:rPr>
            <w:rFonts w:ascii="Calibri" w:hAnsi="Calibri" w:cs="Calibri"/>
            <w:sz w:val="24"/>
            <w:szCs w:val="24"/>
          </w:rPr>
          <w:t xml:space="preserve">государственный регистрационный номер выпуска облигаций эмитента, у владельцев которых возникло право требовать от эмитента </w:t>
        </w:r>
      </w:ins>
      <w:ins w:id="590" w:author="Козырева Оксана Витальевна" w:date="2017-03-24T15:28:00Z">
        <w:r w:rsidR="00D924A3">
          <w:rPr>
            <w:rFonts w:ascii="Calibri" w:hAnsi="Calibri" w:cs="Calibri"/>
            <w:sz w:val="24"/>
            <w:szCs w:val="24"/>
          </w:rPr>
          <w:t>приобретения</w:t>
        </w:r>
      </w:ins>
      <w:ins w:id="591" w:author="Козырева Оксана Витальевна" w:date="2017-03-24T15:10:00Z">
        <w:r>
          <w:rPr>
            <w:rFonts w:ascii="Calibri" w:hAnsi="Calibri" w:cs="Calibri"/>
            <w:sz w:val="24"/>
            <w:szCs w:val="24"/>
          </w:rPr>
          <w:t xml:space="preserve"> принадлежащих им облигаций эмитента, и дата его государственной регистрации (идентификационный номер выпуска биржевых облигаций и дата его присвоения);</w:t>
        </w:r>
      </w:ins>
    </w:p>
    <w:p w:rsidR="004E4877" w:rsidRDefault="004E4877" w:rsidP="004E4877">
      <w:pPr>
        <w:autoSpaceDE w:val="0"/>
        <w:autoSpaceDN w:val="0"/>
        <w:adjustRightInd w:val="0"/>
        <w:spacing w:after="0" w:line="240" w:lineRule="auto"/>
        <w:ind w:firstLine="540"/>
        <w:jc w:val="both"/>
        <w:rPr>
          <w:ins w:id="592" w:author="Козырева Оксана Витальевна" w:date="2017-03-24T15:10:00Z"/>
          <w:rFonts w:ascii="Calibri" w:hAnsi="Calibri" w:cs="Calibri"/>
          <w:sz w:val="24"/>
          <w:szCs w:val="24"/>
        </w:rPr>
      </w:pPr>
      <w:ins w:id="593" w:author="Козырева Оксана Витальевна" w:date="2017-03-24T15:10:00Z">
        <w:r>
          <w:rPr>
            <w:rFonts w:ascii="Calibri" w:hAnsi="Calibri" w:cs="Calibri"/>
            <w:sz w:val="24"/>
            <w:szCs w:val="24"/>
          </w:rPr>
          <w:t xml:space="preserve">основание, повлекшее возникновение у владельцев облигаций эмитента права требовать от эмитента </w:t>
        </w:r>
      </w:ins>
      <w:ins w:id="594" w:author="Козырева Оксана Витальевна" w:date="2017-03-24T15:11:00Z">
        <w:r>
          <w:rPr>
            <w:rFonts w:ascii="Calibri" w:hAnsi="Calibri" w:cs="Calibri"/>
            <w:sz w:val="24"/>
            <w:szCs w:val="24"/>
          </w:rPr>
          <w:t>приобретения</w:t>
        </w:r>
      </w:ins>
      <w:ins w:id="595" w:author="Козырева Оксана Витальевна" w:date="2017-03-24T15:10:00Z">
        <w:r>
          <w:rPr>
            <w:rFonts w:ascii="Calibri" w:hAnsi="Calibri" w:cs="Calibri"/>
            <w:sz w:val="24"/>
            <w:szCs w:val="24"/>
          </w:rPr>
          <w:t xml:space="preserve"> таких облигаций, и дата возникновения такого основания;</w:t>
        </w:r>
      </w:ins>
    </w:p>
    <w:p w:rsidR="004E4877" w:rsidRDefault="004E4877" w:rsidP="004E4877">
      <w:pPr>
        <w:autoSpaceDE w:val="0"/>
        <w:autoSpaceDN w:val="0"/>
        <w:adjustRightInd w:val="0"/>
        <w:spacing w:after="0" w:line="240" w:lineRule="auto"/>
        <w:ind w:firstLine="540"/>
        <w:jc w:val="both"/>
        <w:rPr>
          <w:ins w:id="596" w:author="Козырева Оксана Витальевна" w:date="2017-03-24T15:10:00Z"/>
          <w:rFonts w:ascii="Calibri" w:hAnsi="Calibri" w:cs="Calibri"/>
          <w:sz w:val="24"/>
          <w:szCs w:val="24"/>
        </w:rPr>
      </w:pPr>
      <w:ins w:id="597" w:author="Козырева Оксана Витальевна" w:date="2017-03-24T15:10:00Z">
        <w:r>
          <w:rPr>
            <w:rFonts w:ascii="Calibri" w:hAnsi="Calibri" w:cs="Calibri"/>
            <w:sz w:val="24"/>
            <w:szCs w:val="24"/>
          </w:rPr>
          <w:t xml:space="preserve">стоимость </w:t>
        </w:r>
      </w:ins>
      <w:ins w:id="598" w:author="Козырева Оксана Витальевна" w:date="2017-03-24T15:28:00Z">
        <w:r w:rsidR="00D924A3">
          <w:rPr>
            <w:rFonts w:ascii="Calibri" w:hAnsi="Calibri" w:cs="Calibri"/>
            <w:sz w:val="24"/>
            <w:szCs w:val="24"/>
          </w:rPr>
          <w:t>приобретения</w:t>
        </w:r>
      </w:ins>
      <w:ins w:id="599" w:author="Козырева Оксана Витальевна" w:date="2017-03-24T15:10:00Z">
        <w:r>
          <w:rPr>
            <w:rFonts w:ascii="Calibri" w:hAnsi="Calibri" w:cs="Calibri"/>
            <w:sz w:val="24"/>
            <w:szCs w:val="24"/>
          </w:rPr>
          <w:t xml:space="preserve"> облигаций;</w:t>
        </w:r>
      </w:ins>
    </w:p>
    <w:p w:rsidR="004E4877" w:rsidRDefault="004E4877" w:rsidP="004E4877">
      <w:pPr>
        <w:autoSpaceDE w:val="0"/>
        <w:autoSpaceDN w:val="0"/>
        <w:adjustRightInd w:val="0"/>
        <w:spacing w:after="0" w:line="240" w:lineRule="auto"/>
        <w:ind w:firstLine="540"/>
        <w:jc w:val="both"/>
        <w:rPr>
          <w:ins w:id="600" w:author="Козырева Оксана Витальевна" w:date="2017-03-24T15:10:00Z"/>
          <w:rFonts w:ascii="Calibri" w:hAnsi="Calibri" w:cs="Calibri"/>
          <w:sz w:val="24"/>
          <w:szCs w:val="24"/>
        </w:rPr>
      </w:pPr>
      <w:ins w:id="601" w:author="Козырева Оксана Витальевна" w:date="2017-03-24T15:10:00Z">
        <w:r>
          <w:rPr>
            <w:rFonts w:ascii="Calibri" w:hAnsi="Calibri" w:cs="Calibri"/>
            <w:sz w:val="24"/>
            <w:szCs w:val="24"/>
          </w:rPr>
          <w:t xml:space="preserve">порядок осуществления </w:t>
        </w:r>
      </w:ins>
      <w:ins w:id="602" w:author="Козырева Оксана Витальевна" w:date="2017-03-24T15:11:00Z">
        <w:r>
          <w:rPr>
            <w:rFonts w:ascii="Calibri" w:hAnsi="Calibri" w:cs="Calibri"/>
            <w:sz w:val="24"/>
            <w:szCs w:val="24"/>
          </w:rPr>
          <w:t>приобретения</w:t>
        </w:r>
      </w:ins>
      <w:ins w:id="603" w:author="Козырева Оксана Витальевна" w:date="2017-03-24T15:10:00Z">
        <w:r>
          <w:rPr>
            <w:rFonts w:ascii="Calibri" w:hAnsi="Calibri" w:cs="Calibri"/>
            <w:sz w:val="24"/>
            <w:szCs w:val="24"/>
          </w:rPr>
          <w:t xml:space="preserve"> облигаций, в том числе срок (порядок определения срока), в течение которого владельцами облигаций могут быть поданы </w:t>
        </w:r>
      </w:ins>
      <w:ins w:id="604" w:author="Козырева Оксана Витальевна" w:date="2017-03-24T15:11:00Z">
        <w:r>
          <w:rPr>
            <w:rFonts w:ascii="Calibri" w:hAnsi="Calibri" w:cs="Calibri"/>
            <w:sz w:val="24"/>
            <w:szCs w:val="24"/>
          </w:rPr>
          <w:t>требования</w:t>
        </w:r>
      </w:ins>
      <w:ins w:id="605" w:author="Козырева Оксана Витальевна" w:date="2017-03-24T15:10:00Z">
        <w:r>
          <w:rPr>
            <w:rFonts w:ascii="Calibri" w:hAnsi="Calibri" w:cs="Calibri"/>
            <w:sz w:val="24"/>
            <w:szCs w:val="24"/>
          </w:rPr>
          <w:t xml:space="preserve"> о </w:t>
        </w:r>
      </w:ins>
      <w:ins w:id="606" w:author="Козырева Оксана Витальевна" w:date="2017-03-24T15:12:00Z">
        <w:r>
          <w:rPr>
            <w:rFonts w:ascii="Calibri" w:hAnsi="Calibri" w:cs="Calibri"/>
            <w:sz w:val="24"/>
            <w:szCs w:val="24"/>
          </w:rPr>
          <w:t>приобрет</w:t>
        </w:r>
      </w:ins>
      <w:ins w:id="607" w:author="Козырева Оксана Витальевна" w:date="2017-03-24T15:22:00Z">
        <w:r w:rsidR="008E1547">
          <w:rPr>
            <w:rFonts w:ascii="Calibri" w:hAnsi="Calibri" w:cs="Calibri"/>
            <w:sz w:val="24"/>
            <w:szCs w:val="24"/>
          </w:rPr>
          <w:t>е</w:t>
        </w:r>
      </w:ins>
      <w:ins w:id="608" w:author="Козырева Оксана Витальевна" w:date="2017-03-24T15:12:00Z">
        <w:r>
          <w:rPr>
            <w:rFonts w:ascii="Calibri" w:hAnsi="Calibri" w:cs="Calibri"/>
            <w:sz w:val="24"/>
            <w:szCs w:val="24"/>
          </w:rPr>
          <w:t>нии</w:t>
        </w:r>
      </w:ins>
      <w:ins w:id="609" w:author="Козырева Оксана Витальевна" w:date="2017-03-24T15:10:00Z">
        <w:r>
          <w:rPr>
            <w:rFonts w:ascii="Calibri" w:hAnsi="Calibri" w:cs="Calibri"/>
            <w:sz w:val="24"/>
            <w:szCs w:val="24"/>
          </w:rPr>
          <w:t xml:space="preserve"> таких облигаций</w:t>
        </w:r>
      </w:ins>
      <w:ins w:id="610" w:author="Козырева Оксана Витальевна" w:date="2017-03-24T15:12:00Z">
        <w:r>
          <w:rPr>
            <w:rFonts w:ascii="Calibri" w:hAnsi="Calibri" w:cs="Calibri"/>
            <w:sz w:val="24"/>
            <w:szCs w:val="24"/>
          </w:rPr>
          <w:t xml:space="preserve"> с указанием конкретных дат;</w:t>
        </w:r>
      </w:ins>
    </w:p>
    <w:p w:rsidR="00667217" w:rsidRDefault="00667217" w:rsidP="00667217">
      <w:pPr>
        <w:pStyle w:val="ConsPlusNormal"/>
        <w:ind w:firstLine="540"/>
        <w:jc w:val="both"/>
        <w:rPr>
          <w:ins w:id="611" w:author="Козырева Оксана Витальевна" w:date="2017-03-24T15:13:00Z"/>
          <w:sz w:val="24"/>
          <w:szCs w:val="24"/>
        </w:rPr>
      </w:pPr>
      <w:ins w:id="612" w:author="Козырева Оксана Витальевна" w:date="2017-03-24T15:04:00Z">
        <w:r w:rsidRPr="006A6C09">
          <w:rPr>
            <w:sz w:val="24"/>
            <w:szCs w:val="24"/>
          </w:rPr>
          <w:t>д</w:t>
        </w:r>
        <w:r w:rsidRPr="00576443">
          <w:rPr>
            <w:sz w:val="24"/>
            <w:szCs w:val="24"/>
          </w:rPr>
          <w:t xml:space="preserve">ату </w:t>
        </w:r>
        <w:r>
          <w:rPr>
            <w:sz w:val="24"/>
            <w:szCs w:val="24"/>
          </w:rPr>
          <w:t xml:space="preserve">выплаты </w:t>
        </w:r>
        <w:r w:rsidRPr="00576443">
          <w:rPr>
            <w:sz w:val="24"/>
            <w:szCs w:val="24"/>
          </w:rPr>
          <w:t>остаточн</w:t>
        </w:r>
        <w:r>
          <w:rPr>
            <w:sz w:val="24"/>
            <w:szCs w:val="24"/>
          </w:rPr>
          <w:t>ого</w:t>
        </w:r>
        <w:r w:rsidRPr="00576443">
          <w:rPr>
            <w:sz w:val="24"/>
            <w:szCs w:val="24"/>
          </w:rPr>
          <w:t xml:space="preserve"> номинал</w:t>
        </w:r>
        <w:r>
          <w:rPr>
            <w:sz w:val="24"/>
            <w:szCs w:val="24"/>
          </w:rPr>
          <w:t>а</w:t>
        </w:r>
        <w:r w:rsidRPr="00576443">
          <w:rPr>
            <w:sz w:val="24"/>
            <w:szCs w:val="24"/>
          </w:rPr>
          <w:t xml:space="preserve"> и НКД</w:t>
        </w:r>
        <w:r>
          <w:rPr>
            <w:sz w:val="24"/>
            <w:szCs w:val="24"/>
          </w:rPr>
          <w:t>.</w:t>
        </w:r>
      </w:ins>
    </w:p>
    <w:p w:rsidR="00667217" w:rsidRDefault="004E4877">
      <w:pPr>
        <w:pStyle w:val="ConsPlusNormal"/>
        <w:ind w:firstLine="540"/>
        <w:jc w:val="both"/>
        <w:rPr>
          <w:ins w:id="613" w:author="Козырева Оксана Витальевна" w:date="2017-03-24T15:23:00Z"/>
          <w:sz w:val="24"/>
          <w:szCs w:val="24"/>
        </w:rPr>
      </w:pPr>
      <w:ins w:id="614" w:author="Козырева Оксана Витальевна" w:date="2017-03-24T15:13:00Z">
        <w:r>
          <w:rPr>
            <w:sz w:val="24"/>
            <w:szCs w:val="24"/>
          </w:rPr>
          <w:t xml:space="preserve">13.5. </w:t>
        </w:r>
        <w:r w:rsidRPr="00576443">
          <w:rPr>
            <w:sz w:val="24"/>
            <w:szCs w:val="24"/>
          </w:rPr>
          <w:t xml:space="preserve">Эмитент предоставляет центральному депозитарию информацию о возникновении у владельцев облигаций права требовать от эмитента приобретения принадлежащих им облигаций в срок не позднее </w:t>
        </w:r>
      </w:ins>
      <w:ins w:id="615" w:author="Козырева Оксана Витальевна" w:date="2017-03-24T15:19:00Z">
        <w:r w:rsidR="008E1547">
          <w:rPr>
            <w:sz w:val="24"/>
            <w:szCs w:val="24"/>
          </w:rPr>
          <w:t>1</w:t>
        </w:r>
      </w:ins>
      <w:ins w:id="616" w:author="Козырева Оксана Витальевна" w:date="2017-03-24T15:15:00Z">
        <w:r>
          <w:rPr>
            <w:sz w:val="24"/>
            <w:szCs w:val="24"/>
          </w:rPr>
          <w:t xml:space="preserve"> (</w:t>
        </w:r>
      </w:ins>
      <w:ins w:id="617" w:author="Козырева Оксана Витальевна" w:date="2017-03-24T15:19:00Z">
        <w:r w:rsidR="008E1547">
          <w:rPr>
            <w:sz w:val="24"/>
            <w:szCs w:val="24"/>
          </w:rPr>
          <w:t>одного</w:t>
        </w:r>
      </w:ins>
      <w:ins w:id="618" w:author="Козырева Оксана Витальевна" w:date="2017-03-24T15:15:00Z">
        <w:r>
          <w:rPr>
            <w:sz w:val="24"/>
            <w:szCs w:val="24"/>
          </w:rPr>
          <w:t xml:space="preserve">) </w:t>
        </w:r>
        <w:r w:rsidR="008E1547">
          <w:rPr>
            <w:sz w:val="24"/>
            <w:szCs w:val="24"/>
          </w:rPr>
          <w:t>дн</w:t>
        </w:r>
      </w:ins>
      <w:ins w:id="619" w:author="Козырева Оксана Витальевна" w:date="2017-03-24T15:19:00Z">
        <w:r w:rsidR="008E1547">
          <w:rPr>
            <w:sz w:val="24"/>
            <w:szCs w:val="24"/>
          </w:rPr>
          <w:t>я</w:t>
        </w:r>
      </w:ins>
      <w:ins w:id="620" w:author="Козырева Оксана Витальевна" w:date="2017-03-24T15:15:00Z">
        <w:r>
          <w:rPr>
            <w:sz w:val="24"/>
            <w:szCs w:val="24"/>
          </w:rPr>
          <w:t xml:space="preserve"> </w:t>
        </w:r>
      </w:ins>
      <w:ins w:id="621" w:author="Козырева Оксана Витальевна" w:date="2017-03-24T15:19:00Z">
        <w:r w:rsidR="008E1547">
          <w:rPr>
            <w:sz w:val="24"/>
            <w:szCs w:val="24"/>
          </w:rPr>
          <w:t>с</w:t>
        </w:r>
      </w:ins>
      <w:ins w:id="622" w:author="Козырева Оксана Витальевна" w:date="2017-03-24T15:15:00Z">
        <w:r>
          <w:rPr>
            <w:sz w:val="24"/>
            <w:szCs w:val="24"/>
          </w:rPr>
          <w:t xml:space="preserve"> даты </w:t>
        </w:r>
      </w:ins>
      <w:ins w:id="623" w:author="Козырева Оксана Витальевна" w:date="2017-03-24T15:19:00Z">
        <w:r w:rsidR="008E1547">
          <w:rPr>
            <w:sz w:val="24"/>
            <w:szCs w:val="24"/>
          </w:rPr>
          <w:t xml:space="preserve">определения ставки купона, в конце которого </w:t>
        </w:r>
      </w:ins>
      <w:ins w:id="624" w:author="Козырева Оксана Витальевна" w:date="2017-03-24T15:20:00Z">
        <w:r w:rsidR="008E1547">
          <w:rPr>
            <w:sz w:val="24"/>
            <w:szCs w:val="24"/>
          </w:rPr>
          <w:t xml:space="preserve">у владельца облигации </w:t>
        </w:r>
      </w:ins>
      <w:ins w:id="625" w:author="Козырева Оксана Витальевна" w:date="2017-03-24T15:19:00Z">
        <w:r w:rsidR="008E1547">
          <w:rPr>
            <w:sz w:val="24"/>
            <w:szCs w:val="24"/>
          </w:rPr>
          <w:t xml:space="preserve">возникает </w:t>
        </w:r>
      </w:ins>
      <w:ins w:id="626" w:author="Козырева Оксана Витальевна" w:date="2017-03-24T15:21:00Z">
        <w:r w:rsidR="008E1547">
          <w:rPr>
            <w:sz w:val="24"/>
            <w:szCs w:val="24"/>
          </w:rPr>
          <w:t>такое право.</w:t>
        </w:r>
      </w:ins>
    </w:p>
    <w:p w:rsidR="00130E52" w:rsidRPr="00F130A4" w:rsidRDefault="00130E52">
      <w:pPr>
        <w:pStyle w:val="ConsPlusNormal"/>
        <w:ind w:firstLine="540"/>
        <w:jc w:val="both"/>
        <w:rPr>
          <w:sz w:val="24"/>
          <w:szCs w:val="24"/>
        </w:rPr>
      </w:pPr>
      <w:r w:rsidRPr="00F130A4">
        <w:rPr>
          <w:sz w:val="24"/>
          <w:szCs w:val="24"/>
        </w:rPr>
        <w:t>13.6. Предоставляемая центральному депозитарию информация эмитента о</w:t>
      </w:r>
      <w:del w:id="627" w:author="Кругликова Ольга Анатольевна" w:date="2017-03-20T15:49:00Z">
        <w:r w:rsidRPr="00F130A4" w:rsidDel="00B01A71">
          <w:rPr>
            <w:sz w:val="24"/>
            <w:szCs w:val="24"/>
          </w:rPr>
          <w:delText>б</w:delText>
        </w:r>
      </w:del>
      <w:ins w:id="628" w:author="Кругликова Ольга Анатольевна" w:date="2017-03-20T15:49:00Z">
        <w:r w:rsidR="00B01A71">
          <w:rPr>
            <w:sz w:val="24"/>
            <w:szCs w:val="24"/>
          </w:rPr>
          <w:t xml:space="preserve"> полном</w:t>
        </w:r>
      </w:ins>
      <w:r w:rsidRPr="00F130A4">
        <w:rPr>
          <w:sz w:val="24"/>
          <w:szCs w:val="24"/>
        </w:rPr>
        <w:t xml:space="preserve"> исполнении обязанности по выплате денежных сре</w:t>
      </w:r>
      <w:proofErr w:type="gramStart"/>
      <w:r w:rsidRPr="00F130A4">
        <w:rPr>
          <w:sz w:val="24"/>
          <w:szCs w:val="24"/>
        </w:rPr>
        <w:t>дств дл</w:t>
      </w:r>
      <w:proofErr w:type="gramEnd"/>
      <w:r w:rsidRPr="00F130A4">
        <w:rPr>
          <w:sz w:val="24"/>
          <w:szCs w:val="24"/>
        </w:rPr>
        <w:t>я досрочного погашения или приобретения облигаций их эмитентом должна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облигаций, для исполнения обязанности по которым эмитент направляет денежные средства;</w:t>
      </w:r>
    </w:p>
    <w:p w:rsidR="00130E52" w:rsidRPr="00F130A4" w:rsidRDefault="00130E52">
      <w:pPr>
        <w:pStyle w:val="ConsPlusNormal"/>
        <w:ind w:firstLine="540"/>
        <w:jc w:val="both"/>
        <w:rPr>
          <w:sz w:val="24"/>
          <w:szCs w:val="24"/>
        </w:rPr>
      </w:pPr>
      <w:r w:rsidRPr="00F130A4">
        <w:rPr>
          <w:sz w:val="24"/>
          <w:szCs w:val="24"/>
        </w:rPr>
        <w:t xml:space="preserve">номинальную стоимость (остаточную номинальную стоимость, если часть номинальной стоимости </w:t>
      </w:r>
      <w:r w:rsidRPr="00F130A4">
        <w:rPr>
          <w:sz w:val="24"/>
          <w:szCs w:val="24"/>
        </w:rPr>
        <w:lastRenderedPageBreak/>
        <w:t>уже выплачена в связи с частичным погашением) каждой облигации, обязанность по выплате денежных средств по которым исполнена эмитентом, и срок (порядок определения срока) погашения таких облигаций;</w:t>
      </w:r>
    </w:p>
    <w:p w:rsidR="00130E52" w:rsidRPr="00F130A4" w:rsidRDefault="00130E52">
      <w:pPr>
        <w:pStyle w:val="ConsPlusNormal"/>
        <w:ind w:firstLine="540"/>
        <w:jc w:val="both"/>
        <w:rPr>
          <w:sz w:val="24"/>
          <w:szCs w:val="24"/>
        </w:rPr>
      </w:pPr>
      <w:r w:rsidRPr="00F130A4">
        <w:rPr>
          <w:sz w:val="24"/>
          <w:szCs w:val="24"/>
        </w:rPr>
        <w:t>общее количество облигаций, по которым эмитентом исполнена обязанность по выплате денежных средств;</w:t>
      </w:r>
    </w:p>
    <w:p w:rsidR="00130E52" w:rsidRPr="00F130A4" w:rsidRDefault="00130E52">
      <w:pPr>
        <w:pStyle w:val="ConsPlusNormal"/>
        <w:ind w:firstLine="540"/>
        <w:jc w:val="both"/>
        <w:rPr>
          <w:sz w:val="24"/>
          <w:szCs w:val="24"/>
        </w:rPr>
      </w:pPr>
      <w:r w:rsidRPr="00F130A4">
        <w:rPr>
          <w:sz w:val="24"/>
          <w:szCs w:val="24"/>
        </w:rPr>
        <w:t>содержание обязанности эмитента по облигациям, в счет исполнения которой эмитентом переданы (выплачены) денежные средства (досрочное погашение облигаций, приобретение облигаций);</w:t>
      </w:r>
    </w:p>
    <w:p w:rsidR="00130E52" w:rsidRPr="00F130A4" w:rsidRDefault="00130E52">
      <w:pPr>
        <w:pStyle w:val="ConsPlusNormal"/>
        <w:ind w:firstLine="540"/>
        <w:jc w:val="both"/>
        <w:rPr>
          <w:sz w:val="24"/>
          <w:szCs w:val="24"/>
        </w:rPr>
      </w:pPr>
      <w:r w:rsidRPr="00F130A4">
        <w:rPr>
          <w:sz w:val="24"/>
          <w:szCs w:val="24"/>
        </w:rPr>
        <w:t>общий размер выплаченных эмитентом денежных сре</w:t>
      </w:r>
      <w:proofErr w:type="gramStart"/>
      <w:r w:rsidRPr="00F130A4">
        <w:rPr>
          <w:sz w:val="24"/>
          <w:szCs w:val="24"/>
        </w:rPr>
        <w:t>дств дл</w:t>
      </w:r>
      <w:proofErr w:type="gramEnd"/>
      <w:r w:rsidRPr="00F130A4">
        <w:rPr>
          <w:sz w:val="24"/>
          <w:szCs w:val="24"/>
        </w:rPr>
        <w:t>я досрочного погашения или приобретения облигаций;</w:t>
      </w:r>
    </w:p>
    <w:p w:rsidR="00130E52" w:rsidRPr="00F130A4" w:rsidDel="00D1757C" w:rsidRDefault="00130E52">
      <w:pPr>
        <w:pStyle w:val="ConsPlusNormal"/>
        <w:ind w:firstLine="540"/>
        <w:jc w:val="both"/>
        <w:rPr>
          <w:del w:id="629" w:author="Кругликова Ольга Анатольевна" w:date="2017-03-15T12:54:00Z"/>
          <w:sz w:val="24"/>
          <w:szCs w:val="24"/>
        </w:rPr>
      </w:pPr>
      <w:r w:rsidRPr="00F130A4">
        <w:rPr>
          <w:sz w:val="24"/>
          <w:szCs w:val="24"/>
        </w:rPr>
        <w:t>размер денежных средств, подлежащих выплате в расчете на одну облигацию</w:t>
      </w:r>
      <w:del w:id="630" w:author="Кругликова Ольга Анатольевна" w:date="2017-03-15T12:54:00Z">
        <w:r w:rsidRPr="00F130A4" w:rsidDel="00D1757C">
          <w:rPr>
            <w:sz w:val="24"/>
            <w:szCs w:val="24"/>
          </w:rPr>
          <w:delText>.</w:delText>
        </w:r>
      </w:del>
    </w:p>
    <w:p w:rsidR="00130E52" w:rsidRPr="00F130A4" w:rsidRDefault="00130E52">
      <w:pPr>
        <w:pStyle w:val="ConsPlusNormal"/>
        <w:ind w:firstLine="540"/>
        <w:jc w:val="both"/>
      </w:pPr>
      <w:r w:rsidRPr="00F130A4">
        <w:rPr>
          <w:sz w:val="24"/>
          <w:szCs w:val="24"/>
        </w:rPr>
        <w:t>13.7. Эмитент предоставляет центральному депозитарию информацию об исполнении обязанности по выплате денежных сре</w:t>
      </w:r>
      <w:proofErr w:type="gramStart"/>
      <w:r w:rsidRPr="00F130A4">
        <w:rPr>
          <w:sz w:val="24"/>
          <w:szCs w:val="24"/>
        </w:rPr>
        <w:t>дств дл</w:t>
      </w:r>
      <w:proofErr w:type="gramEnd"/>
      <w:r w:rsidRPr="00F130A4">
        <w:rPr>
          <w:sz w:val="24"/>
          <w:szCs w:val="24"/>
        </w:rPr>
        <w:t>я досрочного погашения или приобретения облигаций их эмитентом в срок не позднее одного дня со дня</w:t>
      </w:r>
      <w:ins w:id="631" w:author="Кругликова Ольга Анатольевна" w:date="2017-03-20T16:01:00Z">
        <w:r w:rsidR="00A825D2">
          <w:rPr>
            <w:sz w:val="24"/>
            <w:szCs w:val="24"/>
          </w:rPr>
          <w:t xml:space="preserve"> направления денежных средств </w:t>
        </w:r>
      </w:ins>
      <w:del w:id="632" w:author="Кругликова Ольга Анатольевна" w:date="2017-03-20T15:58:00Z">
        <w:r w:rsidRPr="00F130A4" w:rsidDel="00B01A71">
          <w:rPr>
            <w:sz w:val="24"/>
            <w:szCs w:val="24"/>
          </w:rPr>
          <w:delText>, в который эмитент узнал или должен был узнать о получении направленных денежных средств депозитарием, осуществляющим обязательное централизованное хранение документарных облигаций с обязательным централизованным хранением (депозитарием, учитывающим права на именные облигации, которому открыт лицевой счет номинального держателя в реестре владельцев ценных бумаг эмитента).</w:delText>
        </w:r>
      </w:del>
      <w:ins w:id="633" w:author="Кругликова Ольга Анатольевна" w:date="2017-03-20T15:59:00Z">
        <w:r w:rsidR="00A825D2">
          <w:rPr>
            <w:sz w:val="24"/>
            <w:szCs w:val="24"/>
          </w:rPr>
          <w:t xml:space="preserve"> </w:t>
        </w:r>
      </w:ins>
    </w:p>
    <w:p w:rsidR="00130E52" w:rsidRPr="00F130A4" w:rsidRDefault="00130E52">
      <w:pPr>
        <w:pStyle w:val="ConsPlusNormal"/>
        <w:ind w:firstLine="540"/>
        <w:jc w:val="both"/>
        <w:rPr>
          <w:sz w:val="24"/>
          <w:szCs w:val="24"/>
        </w:rPr>
      </w:pPr>
      <w:r w:rsidRPr="00F130A4">
        <w:t>13.</w:t>
      </w:r>
      <w:r w:rsidRPr="00F130A4">
        <w:rPr>
          <w:sz w:val="24"/>
          <w:szCs w:val="24"/>
        </w:rPr>
        <w:t xml:space="preserve">8. Предоставляемая центральному депозитарию информация эмитента о прекращении у владельцев облигаций права требовать от эмитента досрочного погашения или приобретения эмитентом принадлежащих им облигаций должна содержать сведения, которые в соответствии с </w:t>
      </w:r>
      <w:hyperlink r:id="rId107" w:history="1">
        <w:r w:rsidRPr="00F130A4">
          <w:rPr>
            <w:color w:val="0000FF"/>
            <w:sz w:val="24"/>
            <w:szCs w:val="24"/>
          </w:rPr>
          <w:t>пунктом 54.4</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прекращении у владельцев облигаций эмитента права требовать от эмитента досрочного погашения принадлежащих им облигаций эмитента.</w:t>
      </w:r>
    </w:p>
    <w:p w:rsidR="00130E52" w:rsidRPr="00F130A4" w:rsidRDefault="00130E52">
      <w:pPr>
        <w:pStyle w:val="ConsPlusNormal"/>
        <w:ind w:firstLine="540"/>
        <w:jc w:val="both"/>
        <w:rPr>
          <w:sz w:val="24"/>
          <w:szCs w:val="24"/>
        </w:rPr>
      </w:pPr>
      <w:r w:rsidRPr="00F130A4">
        <w:rPr>
          <w:sz w:val="24"/>
          <w:szCs w:val="24"/>
        </w:rPr>
        <w:t xml:space="preserve">13.9. Эмитент предоставляет центральному депозитарию информацию о прекращении у владельцев облигаций права требовать от эмитента досрочного погашения или приобретения эмитентом принадлежащих им облигаций в срок не позднее одного дня с момента наступления существенного факта о прекращении у владельцев облигаций эмитента права требовать от эмитента досрочного погашения принадлежащих им облигаций эмитента, определенного в соответствии с </w:t>
      </w:r>
      <w:hyperlink r:id="rId108" w:history="1">
        <w:r w:rsidRPr="00F130A4">
          <w:rPr>
            <w:color w:val="0000FF"/>
            <w:sz w:val="24"/>
            <w:szCs w:val="24"/>
          </w:rPr>
          <w:t>пунктом 54.5</w:t>
        </w:r>
      </w:hyperlink>
      <w:r w:rsidRPr="00F130A4">
        <w:rPr>
          <w:sz w:val="24"/>
          <w:szCs w:val="24"/>
        </w:rPr>
        <w:t xml:space="preserve"> Положения Банка России от 30 декабря 2014 года N 454-П.</w:t>
      </w:r>
    </w:p>
    <w:p w:rsidR="006C498F" w:rsidRPr="00F130A4" w:rsidRDefault="006C498F" w:rsidP="006C498F">
      <w:pPr>
        <w:pStyle w:val="ConsPlusNormal"/>
        <w:ind w:firstLine="540"/>
        <w:jc w:val="both"/>
        <w:rPr>
          <w:ins w:id="634" w:author="Лысенко Константин Владимирович" w:date="2016-11-10T16:47:00Z"/>
          <w:sz w:val="24"/>
          <w:szCs w:val="24"/>
        </w:rPr>
      </w:pP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r w:rsidRPr="00F130A4">
        <w:rPr>
          <w:sz w:val="24"/>
          <w:szCs w:val="24"/>
        </w:rPr>
        <w:t>Глава 14. Перечень информации, связанной с осуществлением права на участие в общем собрании владельцев облигаций</w:t>
      </w:r>
    </w:p>
    <w:p w:rsidR="00130E52" w:rsidRPr="00F130A4" w:rsidRDefault="00130E52">
      <w:pPr>
        <w:pStyle w:val="ConsPlusNormal"/>
        <w:jc w:val="both"/>
        <w:rPr>
          <w:sz w:val="24"/>
          <w:szCs w:val="24"/>
        </w:rPr>
      </w:pPr>
    </w:p>
    <w:p w:rsidR="00130E52" w:rsidRPr="00F130A4" w:rsidRDefault="00130E52">
      <w:pPr>
        <w:pStyle w:val="ConsPlusNormal"/>
        <w:ind w:firstLine="540"/>
        <w:jc w:val="both"/>
        <w:rPr>
          <w:sz w:val="24"/>
          <w:szCs w:val="24"/>
        </w:rPr>
      </w:pPr>
      <w:r w:rsidRPr="00F130A4">
        <w:rPr>
          <w:sz w:val="24"/>
          <w:szCs w:val="24"/>
        </w:rPr>
        <w:t>14.1. Эмитент предоставляет центральному депозитарию следующую информацию, связанную с осуществлением права на участие в общем собрании владельцев облигаций:</w:t>
      </w:r>
    </w:p>
    <w:p w:rsidR="00130E52" w:rsidRPr="00F130A4" w:rsidRDefault="00130E52">
      <w:pPr>
        <w:pStyle w:val="ConsPlusNormal"/>
        <w:ind w:firstLine="540"/>
        <w:jc w:val="both"/>
        <w:rPr>
          <w:sz w:val="24"/>
          <w:szCs w:val="24"/>
        </w:rPr>
      </w:pPr>
      <w:r w:rsidRPr="00F130A4">
        <w:rPr>
          <w:sz w:val="24"/>
          <w:szCs w:val="24"/>
        </w:rPr>
        <w:t>о проведении общего собрания владельцев облигаций</w:t>
      </w:r>
      <w:r w:rsidRPr="00D1757C">
        <w:t>, информацию, подлежащую предоставлению лицам, имеющим право на участие в общем собрании владельцев облигаций, и информацию, составляющую содержание (текст) бюллетеней для голосования;</w:t>
      </w:r>
    </w:p>
    <w:p w:rsidR="00130E52" w:rsidRPr="00F130A4" w:rsidRDefault="00130E52">
      <w:pPr>
        <w:pStyle w:val="ConsPlusNormal"/>
        <w:ind w:firstLine="540"/>
        <w:jc w:val="both"/>
        <w:rPr>
          <w:ins w:id="635" w:author="Лысенко Константин Владимирович" w:date="2016-11-10T17:09:00Z"/>
          <w:sz w:val="24"/>
          <w:szCs w:val="24"/>
        </w:rPr>
      </w:pPr>
      <w:r w:rsidRPr="00F130A4">
        <w:rPr>
          <w:sz w:val="24"/>
          <w:szCs w:val="24"/>
        </w:rPr>
        <w:t>о решениях, принятых общим собранием владельцев облигаций, а также об итогах голосования на общем собрании владельцев облигаций.</w:t>
      </w:r>
    </w:p>
    <w:p w:rsidR="00A825D2" w:rsidRPr="003737A3" w:rsidRDefault="00A825D2" w:rsidP="00A825D2">
      <w:pPr>
        <w:pStyle w:val="ConsPlusNormal"/>
        <w:ind w:firstLine="540"/>
        <w:jc w:val="both"/>
        <w:rPr>
          <w:ins w:id="636" w:author="Кругликова Ольга Анатольевна" w:date="2017-03-20T16:03:00Z"/>
          <w:sz w:val="24"/>
          <w:szCs w:val="24"/>
        </w:rPr>
      </w:pPr>
      <w:ins w:id="637" w:author="Кругликова Ольга Анатольевна" w:date="2017-03-20T16:03:00Z">
        <w:r w:rsidRPr="00916A91">
          <w:rPr>
            <w:sz w:val="24"/>
            <w:szCs w:val="24"/>
          </w:rPr>
          <w:t>о</w:t>
        </w:r>
        <w:r>
          <w:rPr>
            <w:sz w:val="24"/>
            <w:szCs w:val="24"/>
          </w:rPr>
          <w:t xml:space="preserve"> принятии решения об изменении ранее принятого решения о проведении собрания </w:t>
        </w:r>
      </w:ins>
      <w:ins w:id="638" w:author="Кругликова Ольга Анатольевна" w:date="2017-03-21T13:45:00Z">
        <w:r w:rsidR="003737A3">
          <w:rPr>
            <w:sz w:val="24"/>
            <w:szCs w:val="24"/>
          </w:rPr>
          <w:t>владельцев облигаций</w:t>
        </w:r>
      </w:ins>
    </w:p>
    <w:p w:rsidR="00A825D2" w:rsidRPr="00916A91" w:rsidRDefault="00A825D2" w:rsidP="00A825D2">
      <w:pPr>
        <w:pStyle w:val="ConsPlusNormal"/>
        <w:ind w:firstLine="540"/>
        <w:jc w:val="both"/>
        <w:rPr>
          <w:ins w:id="639" w:author="Кругликова Ольга Анатольевна" w:date="2017-03-20T16:03:00Z"/>
          <w:color w:val="1F497D"/>
          <w:sz w:val="24"/>
          <w:szCs w:val="24"/>
        </w:rPr>
      </w:pPr>
    </w:p>
    <w:p w:rsidR="00F24399" w:rsidRPr="00A825D2" w:rsidRDefault="00F24399">
      <w:pPr>
        <w:pStyle w:val="ConsPlusNormal"/>
        <w:ind w:firstLine="540"/>
        <w:jc w:val="both"/>
        <w:rPr>
          <w:sz w:val="24"/>
          <w:szCs w:val="24"/>
        </w:rPr>
      </w:pPr>
    </w:p>
    <w:p w:rsidR="00130E52" w:rsidRPr="00F130A4" w:rsidRDefault="00130E52">
      <w:pPr>
        <w:pStyle w:val="ConsPlusNormal"/>
        <w:ind w:firstLine="540"/>
        <w:jc w:val="both"/>
        <w:rPr>
          <w:sz w:val="24"/>
          <w:szCs w:val="24"/>
        </w:rPr>
      </w:pPr>
      <w:r w:rsidRPr="00F130A4">
        <w:rPr>
          <w:sz w:val="24"/>
          <w:szCs w:val="24"/>
        </w:rPr>
        <w:t xml:space="preserve">14.2. Предоставляемая центральному депозитарию информация эмитента о проведении общего собрания владельцев облигаций должна содержать сведения, которые в соответствии с </w:t>
      </w:r>
      <w:hyperlink r:id="rId109" w:history="1">
        <w:r w:rsidRPr="00F130A4">
          <w:rPr>
            <w:color w:val="0000FF"/>
            <w:sz w:val="24"/>
            <w:szCs w:val="24"/>
          </w:rPr>
          <w:t>пунктом 63.2</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проведении и повестке дня общего собрания владельцев облигаций эмитента.</w:t>
      </w:r>
    </w:p>
    <w:p w:rsidR="00130E52" w:rsidRPr="00F130A4" w:rsidRDefault="00130E52">
      <w:pPr>
        <w:pStyle w:val="ConsPlusNormal"/>
        <w:ind w:firstLine="540"/>
        <w:jc w:val="both"/>
        <w:rPr>
          <w:sz w:val="24"/>
          <w:szCs w:val="24"/>
        </w:rPr>
      </w:pPr>
      <w:proofErr w:type="gramStart"/>
      <w:r w:rsidRPr="00F130A4">
        <w:rPr>
          <w:sz w:val="24"/>
          <w:szCs w:val="24"/>
        </w:rPr>
        <w:lastRenderedPageBreak/>
        <w:t xml:space="preserve">Содержание и состав сведений, составляющих информацию, подлежащую предоставлению лицам, имеющим право на участие в общем собрании владельцев облигаций, а также содержание (текст) бюллетеней для голосования на общем собрании владельцев облигаций определяются эмитентом (лицом (лицами), заявившим (заявившими) требование о проведении общего собрания владельцев облигаций и получившим (получившими) полномочия, необходимые для его проведения) в соответствии с требованиями </w:t>
      </w:r>
      <w:hyperlink r:id="rId110" w:history="1">
        <w:r w:rsidRPr="00F130A4">
          <w:rPr>
            <w:color w:val="0000FF"/>
            <w:sz w:val="24"/>
            <w:szCs w:val="24"/>
          </w:rPr>
          <w:t>Указания</w:t>
        </w:r>
      </w:hyperlink>
      <w:r w:rsidRPr="00F130A4">
        <w:rPr>
          <w:sz w:val="24"/>
          <w:szCs w:val="24"/>
        </w:rPr>
        <w:t xml:space="preserve"> Банка России от 21</w:t>
      </w:r>
      <w:proofErr w:type="gramEnd"/>
      <w:r w:rsidRPr="00F130A4">
        <w:rPr>
          <w:sz w:val="24"/>
          <w:szCs w:val="24"/>
        </w:rPr>
        <w:t xml:space="preserve"> октября 2014 года N 3420-У "О дополнительных требованиях к порядку подготовки, созыва и проведения общего собрания владельцев облигаций", зарегистрированного Министерством юстиции Российской Федерации 19 февраля 2015 года N 36092 ("Вестник Банка России" от 26 февраля 2015 года N 16).</w:t>
      </w:r>
    </w:p>
    <w:p w:rsidR="00130E52" w:rsidRPr="00F130A4" w:rsidRDefault="00130E52">
      <w:pPr>
        <w:pStyle w:val="ConsPlusNormal"/>
        <w:ind w:firstLine="540"/>
        <w:jc w:val="both"/>
        <w:rPr>
          <w:sz w:val="24"/>
          <w:szCs w:val="24"/>
        </w:rPr>
      </w:pPr>
      <w:r w:rsidRPr="00F130A4">
        <w:rPr>
          <w:sz w:val="24"/>
          <w:szCs w:val="24"/>
        </w:rPr>
        <w:t xml:space="preserve">14.3. </w:t>
      </w:r>
      <w:proofErr w:type="gramStart"/>
      <w:r w:rsidRPr="00F130A4">
        <w:rPr>
          <w:sz w:val="24"/>
          <w:szCs w:val="24"/>
        </w:rPr>
        <w:t>Эмитент предоставляет центральному депозитарию информацию о проведении общего собрания владельцев облигаций</w:t>
      </w:r>
      <w:r w:rsidRPr="00BF1422">
        <w:rPr>
          <w:sz w:val="24"/>
          <w:szCs w:val="24"/>
        </w:rPr>
        <w:t xml:space="preserve">, информацию, подлежащую предоставлению лицам, имеющим право на участие в общем собрании владельцев облигаций, и информацию, составляющую содержание (текст) бюллетеней для голосования, </w:t>
      </w:r>
      <w:r w:rsidRPr="00F130A4">
        <w:rPr>
          <w:sz w:val="24"/>
          <w:szCs w:val="24"/>
        </w:rPr>
        <w:t xml:space="preserve">в срок не позднее одного дня с момента наступления существенного факта о проведении и повестке дня общего собрания владельцев облигаций эмитента, определенного в соответствии с </w:t>
      </w:r>
      <w:hyperlink r:id="rId111" w:history="1">
        <w:r w:rsidRPr="00F130A4">
          <w:rPr>
            <w:color w:val="0000FF"/>
            <w:sz w:val="24"/>
            <w:szCs w:val="24"/>
          </w:rPr>
          <w:t>пунктом 63.3</w:t>
        </w:r>
      </w:hyperlink>
      <w:r w:rsidRPr="00F130A4">
        <w:rPr>
          <w:sz w:val="24"/>
          <w:szCs w:val="24"/>
        </w:rPr>
        <w:t xml:space="preserve"> Положения</w:t>
      </w:r>
      <w:proofErr w:type="gramEnd"/>
      <w:r w:rsidRPr="00F130A4">
        <w:rPr>
          <w:sz w:val="24"/>
          <w:szCs w:val="24"/>
        </w:rPr>
        <w:t xml:space="preserve"> Банка России от 30 декабря 2014 года N 454-П.</w:t>
      </w:r>
    </w:p>
    <w:p w:rsidR="00130E52" w:rsidRPr="00F130A4" w:rsidRDefault="00130E52">
      <w:pPr>
        <w:pStyle w:val="ConsPlusNormal"/>
        <w:ind w:firstLine="540"/>
        <w:jc w:val="both"/>
        <w:rPr>
          <w:sz w:val="24"/>
          <w:szCs w:val="24"/>
        </w:rPr>
      </w:pPr>
      <w:r w:rsidRPr="00F130A4">
        <w:rPr>
          <w:sz w:val="24"/>
          <w:szCs w:val="24"/>
        </w:rPr>
        <w:t xml:space="preserve">14.4. Предоставляемая центральному депозитарию информация эмитента о решениях, принятых общим собранием владельцев облигаций, а также об итогах голосования на общем собрании владельцев облигаций должна содержать сведения, которые в соответствии с </w:t>
      </w:r>
      <w:hyperlink r:id="rId112" w:history="1">
        <w:r w:rsidRPr="00F130A4">
          <w:rPr>
            <w:color w:val="0000FF"/>
            <w:sz w:val="24"/>
            <w:szCs w:val="24"/>
          </w:rPr>
          <w:t>пунктом 63.4</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решениях, принятых общим собранием владельцев облигаций эмитента.</w:t>
      </w:r>
    </w:p>
    <w:p w:rsidR="00130E52" w:rsidRPr="00F130A4" w:rsidRDefault="00130E52">
      <w:pPr>
        <w:pStyle w:val="ConsPlusNormal"/>
        <w:ind w:firstLine="540"/>
        <w:jc w:val="both"/>
        <w:rPr>
          <w:ins w:id="640" w:author="Лысенко Константин Владимирович" w:date="2016-11-10T17:05:00Z"/>
          <w:sz w:val="24"/>
          <w:szCs w:val="24"/>
        </w:rPr>
      </w:pPr>
      <w:r w:rsidRPr="00F130A4">
        <w:rPr>
          <w:sz w:val="24"/>
          <w:szCs w:val="24"/>
        </w:rPr>
        <w:t xml:space="preserve">14.5. </w:t>
      </w:r>
      <w:proofErr w:type="gramStart"/>
      <w:r w:rsidRPr="00F130A4">
        <w:rPr>
          <w:sz w:val="24"/>
          <w:szCs w:val="24"/>
        </w:rPr>
        <w:t xml:space="preserve">Эмитент предоставляет центральному депозитарию информацию о решениях, принятых общим собранием владельцев облигаций, а также об итогах голосования на общем собрании владельцев облигаций в срок не позднее одного дня с момента наступления существенного факта о решениях, принятых общим собранием владельцев облигаций эмитента, определенного в соответствии с </w:t>
      </w:r>
      <w:hyperlink r:id="rId113" w:history="1">
        <w:r w:rsidRPr="00F130A4">
          <w:rPr>
            <w:color w:val="0000FF"/>
            <w:sz w:val="24"/>
            <w:szCs w:val="24"/>
          </w:rPr>
          <w:t>пунктом 63.5</w:t>
        </w:r>
      </w:hyperlink>
      <w:r w:rsidRPr="00F130A4">
        <w:rPr>
          <w:sz w:val="24"/>
          <w:szCs w:val="24"/>
        </w:rPr>
        <w:t xml:space="preserve"> Положения Банка России от 30 декабря 2014 года N 454-П.</w:t>
      </w:r>
      <w:proofErr w:type="gramEnd"/>
    </w:p>
    <w:p w:rsidR="001F4ABD" w:rsidRDefault="00AF3E14" w:rsidP="001F4ABD">
      <w:pPr>
        <w:pStyle w:val="ConsPlusNormal"/>
        <w:ind w:firstLine="540"/>
        <w:jc w:val="both"/>
        <w:rPr>
          <w:ins w:id="641" w:author="Кругликова Ольга Анатольевна" w:date="2017-03-24T19:35:00Z"/>
          <w:sz w:val="24"/>
          <w:szCs w:val="24"/>
        </w:rPr>
      </w:pPr>
      <w:ins w:id="642" w:author="Лысенко Константин Владимирович" w:date="2016-11-10T17:05:00Z">
        <w:r w:rsidRPr="00F130A4">
          <w:rPr>
            <w:sz w:val="24"/>
            <w:szCs w:val="24"/>
          </w:rPr>
          <w:t>14.6.</w:t>
        </w:r>
      </w:ins>
      <w:r w:rsidR="0025351C">
        <w:rPr>
          <w:sz w:val="24"/>
          <w:szCs w:val="24"/>
        </w:rPr>
        <w:t xml:space="preserve"> </w:t>
      </w:r>
      <w:ins w:id="643" w:author="Кругликова Ольга Анатольевна" w:date="2017-03-24T19:35:00Z">
        <w:r w:rsidR="001F4ABD" w:rsidRPr="00916A91">
          <w:rPr>
            <w:sz w:val="24"/>
            <w:szCs w:val="24"/>
          </w:rPr>
          <w:t>Предоставляемая центральному депозитарию информация о</w:t>
        </w:r>
        <w:r w:rsidR="001F4ABD">
          <w:rPr>
            <w:sz w:val="24"/>
            <w:szCs w:val="24"/>
          </w:rPr>
          <w:t xml:space="preserve"> принятии решения об изменении ранее принятого решения о проведении собрания </w:t>
        </w:r>
      </w:ins>
      <w:ins w:id="644" w:author="Лысенко Константин Владимирович" w:date="2017-04-20T18:45:00Z">
        <w:r w:rsidR="00522EF4">
          <w:rPr>
            <w:sz w:val="24"/>
            <w:szCs w:val="24"/>
          </w:rPr>
          <w:t xml:space="preserve">владельцев облигаций </w:t>
        </w:r>
      </w:ins>
      <w:ins w:id="645" w:author="Кругликова Ольга Анатольевна" w:date="2017-03-24T19:35:00Z">
        <w:r w:rsidR="001F4ABD">
          <w:rPr>
            <w:sz w:val="24"/>
            <w:szCs w:val="24"/>
          </w:rPr>
          <w:t>должна содержать:</w:t>
        </w:r>
      </w:ins>
    </w:p>
    <w:p w:rsidR="001F4ABD" w:rsidRDefault="001F4ABD" w:rsidP="001F4ABD">
      <w:pPr>
        <w:pStyle w:val="ConsPlusNormal"/>
        <w:ind w:firstLine="540"/>
        <w:jc w:val="both"/>
        <w:rPr>
          <w:ins w:id="646" w:author="Кругликова Ольга Анатольевна" w:date="2017-03-24T19:35:00Z"/>
          <w:sz w:val="24"/>
          <w:szCs w:val="24"/>
        </w:rPr>
      </w:pPr>
      <w:ins w:id="647" w:author="Кругликова Ольга Анатольевна" w:date="2017-03-24T19:35:00Z">
        <w:r w:rsidRPr="007479BC">
          <w:rPr>
            <w:sz w:val="24"/>
            <w:szCs w:val="24"/>
          </w:rPr>
          <w:t>полное фирменное наименование общества и место нахождения общества;</w:t>
        </w:r>
      </w:ins>
    </w:p>
    <w:p w:rsidR="001F4ABD" w:rsidRDefault="001F4ABD" w:rsidP="001F4ABD">
      <w:pPr>
        <w:pStyle w:val="ConsPlusNormal"/>
        <w:ind w:firstLine="540"/>
        <w:jc w:val="both"/>
        <w:rPr>
          <w:ins w:id="648" w:author="Кругликова Ольга Анатольевна" w:date="2017-03-24T19:35:00Z"/>
          <w:sz w:val="24"/>
          <w:szCs w:val="24"/>
        </w:rPr>
      </w:pPr>
      <w:ins w:id="649" w:author="Кругликова Ольга Анатольевна" w:date="2017-03-24T19:35:00Z">
        <w:r w:rsidRPr="007479BC">
          <w:rPr>
            <w:sz w:val="24"/>
            <w:szCs w:val="24"/>
          </w:rPr>
          <w:t xml:space="preserve">форма проведения общего собрания </w:t>
        </w:r>
      </w:ins>
      <w:ins w:id="650" w:author="Кругликова Ольга Анатольевна" w:date="2017-03-24T19:36:00Z">
        <w:r>
          <w:rPr>
            <w:sz w:val="24"/>
            <w:szCs w:val="24"/>
          </w:rPr>
          <w:t>владельцев облигаций</w:t>
        </w:r>
      </w:ins>
      <w:ins w:id="651" w:author="Кругликова Ольга Анатольевна" w:date="2017-03-24T19:35:00Z">
        <w:r w:rsidRPr="007479BC">
          <w:rPr>
            <w:sz w:val="24"/>
            <w:szCs w:val="24"/>
          </w:rPr>
          <w:t xml:space="preserve"> (собрание или заочное голосование);</w:t>
        </w:r>
      </w:ins>
    </w:p>
    <w:p w:rsidR="001F4ABD" w:rsidRDefault="001F4ABD" w:rsidP="001F4ABD">
      <w:pPr>
        <w:pStyle w:val="ConsPlusNormal"/>
        <w:ind w:firstLine="540"/>
        <w:jc w:val="both"/>
        <w:rPr>
          <w:ins w:id="652" w:author="Кругликова Ольга Анатольевна" w:date="2017-03-24T19:35:00Z"/>
          <w:sz w:val="24"/>
          <w:szCs w:val="24"/>
        </w:rPr>
      </w:pPr>
      <w:ins w:id="653" w:author="Кругликова Ольга Анатольевна" w:date="2017-03-24T19:35:00Z">
        <w:r>
          <w:rPr>
            <w:sz w:val="24"/>
            <w:szCs w:val="24"/>
          </w:rPr>
          <w:t>дата проведения собрания</w:t>
        </w:r>
      </w:ins>
      <w:ins w:id="654" w:author="Лысенко Константин Владимирович" w:date="2017-04-20T18:44:00Z">
        <w:r w:rsidR="00522EF4">
          <w:rPr>
            <w:sz w:val="24"/>
            <w:szCs w:val="24"/>
          </w:rPr>
          <w:t xml:space="preserve"> владельцев облигаций</w:t>
        </w:r>
      </w:ins>
      <w:ins w:id="655" w:author="Кругликова Ольга Анатольевна" w:date="2017-03-24T19:35:00Z">
        <w:r>
          <w:rPr>
            <w:sz w:val="24"/>
            <w:szCs w:val="24"/>
          </w:rPr>
          <w:t>;</w:t>
        </w:r>
      </w:ins>
    </w:p>
    <w:p w:rsidR="001F4ABD" w:rsidRDefault="001F4ABD" w:rsidP="001F4ABD">
      <w:pPr>
        <w:pStyle w:val="ConsPlusNormal"/>
        <w:ind w:firstLine="540"/>
        <w:jc w:val="both"/>
        <w:rPr>
          <w:ins w:id="656" w:author="Кругликова Ольга Анатольевна" w:date="2017-03-24T19:35:00Z"/>
          <w:sz w:val="24"/>
          <w:szCs w:val="24"/>
        </w:rPr>
      </w:pPr>
      <w:ins w:id="657" w:author="Кругликова Ольга Анатольевна" w:date="2017-03-24T19:35:00Z">
        <w:r w:rsidRPr="007479BC">
          <w:rPr>
            <w:sz w:val="24"/>
            <w:szCs w:val="24"/>
          </w:rPr>
          <w:t>дата составления списка лиц, имеющих право на участие в общем собрании</w:t>
        </w:r>
      </w:ins>
      <w:ins w:id="658" w:author="Лысенко Константин Владимирович" w:date="2017-04-20T18:44:00Z">
        <w:r w:rsidR="00522EF4">
          <w:rPr>
            <w:sz w:val="24"/>
            <w:szCs w:val="24"/>
          </w:rPr>
          <w:t xml:space="preserve"> владельцев облигаций</w:t>
        </w:r>
      </w:ins>
      <w:ins w:id="659" w:author="Кругликова Ольга Анатольевна" w:date="2017-03-24T19:35:00Z">
        <w:r w:rsidRPr="007479BC">
          <w:rPr>
            <w:sz w:val="24"/>
            <w:szCs w:val="24"/>
          </w:rPr>
          <w:t>;</w:t>
        </w:r>
      </w:ins>
    </w:p>
    <w:p w:rsidR="001F4ABD" w:rsidRDefault="001F4ABD" w:rsidP="001F4ABD">
      <w:pPr>
        <w:pStyle w:val="ConsPlusNormal"/>
        <w:ind w:firstLine="540"/>
        <w:jc w:val="both"/>
        <w:rPr>
          <w:ins w:id="660" w:author="Кругликова Ольга Анатольевна" w:date="2017-03-24T19:35:00Z"/>
          <w:sz w:val="24"/>
          <w:szCs w:val="24"/>
        </w:rPr>
      </w:pPr>
      <w:ins w:id="661" w:author="Кругликова Ольга Анатольевна" w:date="2017-03-24T19:35:00Z">
        <w:r>
          <w:rPr>
            <w:sz w:val="24"/>
            <w:szCs w:val="24"/>
          </w:rPr>
          <w:t xml:space="preserve">орган общества, принявший решение об изменении ранее принятого решения о проведении собрания </w:t>
        </w:r>
      </w:ins>
      <w:ins w:id="662" w:author="Лысенко Константин Владимирович" w:date="2017-04-20T18:44:00Z">
        <w:r w:rsidR="00522EF4">
          <w:rPr>
            <w:sz w:val="24"/>
            <w:szCs w:val="24"/>
          </w:rPr>
          <w:t>владельцев облигаций</w:t>
        </w:r>
      </w:ins>
    </w:p>
    <w:p w:rsidR="001F4ABD" w:rsidRDefault="001F4ABD" w:rsidP="001F4ABD">
      <w:pPr>
        <w:pStyle w:val="ConsPlusNormal"/>
        <w:ind w:firstLine="540"/>
        <w:jc w:val="both"/>
        <w:rPr>
          <w:ins w:id="663" w:author="Кругликова Ольга Анатольевна" w:date="2017-03-24T19:35:00Z"/>
          <w:sz w:val="24"/>
          <w:szCs w:val="24"/>
        </w:rPr>
      </w:pPr>
      <w:ins w:id="664" w:author="Кругликова Ольга Анатольевна" w:date="2017-03-24T19:35:00Z">
        <w:r>
          <w:rPr>
            <w:sz w:val="24"/>
            <w:szCs w:val="24"/>
          </w:rPr>
          <w:t>дата принятия решения о внесении изменений;</w:t>
        </w:r>
      </w:ins>
    </w:p>
    <w:p w:rsidR="001F4ABD" w:rsidRDefault="001F4ABD" w:rsidP="001F4ABD">
      <w:pPr>
        <w:pStyle w:val="ConsPlusNormal"/>
        <w:ind w:firstLine="540"/>
        <w:jc w:val="both"/>
        <w:rPr>
          <w:ins w:id="665" w:author="Кругликова Ольга Анатольевна" w:date="2017-03-24T19:35:00Z"/>
          <w:sz w:val="24"/>
          <w:szCs w:val="24"/>
        </w:rPr>
      </w:pPr>
      <w:ins w:id="666" w:author="Кругликова Ольга Анатольевна" w:date="2017-03-24T19:35:00Z">
        <w:r>
          <w:rPr>
            <w:sz w:val="24"/>
            <w:szCs w:val="24"/>
          </w:rPr>
          <w:t>информация о произведенных изменениях ранее принятого решения о проведении собрания</w:t>
        </w:r>
      </w:ins>
      <w:ins w:id="667" w:author="Лысенко Константин Владимирович" w:date="2017-04-20T18:44:00Z">
        <w:r w:rsidR="00522EF4">
          <w:rPr>
            <w:sz w:val="24"/>
            <w:szCs w:val="24"/>
          </w:rPr>
          <w:t xml:space="preserve"> владельцев облигаций</w:t>
        </w:r>
      </w:ins>
      <w:ins w:id="668" w:author="Кругликова Ольга Анатольевна" w:date="2017-03-24T19:35:00Z">
        <w:r>
          <w:rPr>
            <w:sz w:val="24"/>
            <w:szCs w:val="24"/>
          </w:rPr>
          <w:t>;</w:t>
        </w:r>
        <w:del w:id="669" w:author="Козырева Оксана Витальевна" w:date="2017-03-24T10:48:00Z">
          <w:r w:rsidDel="002050D5">
            <w:rPr>
              <w:sz w:val="24"/>
              <w:szCs w:val="24"/>
            </w:rPr>
            <w:delText xml:space="preserve"> </w:delText>
          </w:r>
        </w:del>
      </w:ins>
    </w:p>
    <w:p w:rsidR="001F4ABD" w:rsidRDefault="001F4ABD" w:rsidP="001F4ABD">
      <w:pPr>
        <w:pStyle w:val="ConsPlusNormal"/>
        <w:ind w:firstLine="540"/>
        <w:jc w:val="both"/>
        <w:rPr>
          <w:ins w:id="670" w:author="Кругликова Ольга Анатольевна" w:date="2017-03-24T19:35:00Z"/>
          <w:sz w:val="24"/>
          <w:szCs w:val="24"/>
        </w:rPr>
      </w:pPr>
      <w:ins w:id="671" w:author="Кругликова Ольга Анатольевна" w:date="2017-03-24T19:35:00Z">
        <w:r>
          <w:rPr>
            <w:sz w:val="24"/>
            <w:szCs w:val="24"/>
          </w:rPr>
          <w:t xml:space="preserve">основание для принятия </w:t>
        </w:r>
      </w:ins>
      <w:ins w:id="672" w:author="Лысенко Константин Владимирович" w:date="2017-04-20T18:42:00Z">
        <w:r w:rsidR="00522EF4">
          <w:rPr>
            <w:sz w:val="24"/>
            <w:szCs w:val="24"/>
          </w:rPr>
          <w:t>решени</w:t>
        </w:r>
      </w:ins>
      <w:ins w:id="673" w:author="Лысенко Константин Владимирович" w:date="2017-04-20T18:43:00Z">
        <w:r w:rsidR="00522EF4">
          <w:rPr>
            <w:sz w:val="24"/>
            <w:szCs w:val="24"/>
          </w:rPr>
          <w:t>я</w:t>
        </w:r>
      </w:ins>
      <w:ins w:id="674" w:author="Лысенко Константин Владимирович" w:date="2017-04-20T18:42:00Z">
        <w:r w:rsidR="00522EF4">
          <w:rPr>
            <w:sz w:val="24"/>
            <w:szCs w:val="24"/>
          </w:rPr>
          <w:t xml:space="preserve"> об изменении ранее принятого решения о проведении собрания </w:t>
        </w:r>
      </w:ins>
      <w:ins w:id="675" w:author="Лысенко Константин Владимирович" w:date="2017-04-20T18:44:00Z">
        <w:r w:rsidR="00522EF4">
          <w:rPr>
            <w:sz w:val="24"/>
            <w:szCs w:val="24"/>
          </w:rPr>
          <w:t>владельцев облигаций</w:t>
        </w:r>
      </w:ins>
      <w:ins w:id="676" w:author="Кругликова Ольга Анатольевна" w:date="2017-03-24T19:35:00Z">
        <w:r>
          <w:rPr>
            <w:sz w:val="24"/>
            <w:szCs w:val="24"/>
          </w:rPr>
          <w:t>.</w:t>
        </w:r>
      </w:ins>
    </w:p>
    <w:p w:rsidR="001F4ABD" w:rsidRPr="00916A91" w:rsidDel="00083E2E" w:rsidRDefault="002176B4" w:rsidP="001F4ABD">
      <w:pPr>
        <w:pStyle w:val="ConsPlusNormal"/>
        <w:ind w:firstLine="540"/>
        <w:jc w:val="both"/>
        <w:rPr>
          <w:ins w:id="677" w:author="Кругликова Ольга Анатольевна" w:date="2017-03-24T19:35:00Z"/>
          <w:del w:id="678" w:author="Козырева Оксана Витальевна" w:date="2017-03-24T10:50:00Z"/>
          <w:color w:val="1F497D"/>
          <w:sz w:val="24"/>
          <w:szCs w:val="24"/>
        </w:rPr>
      </w:pPr>
      <w:ins w:id="679" w:author="Лысенко Константин Владимирович" w:date="2017-04-19T13:46:00Z">
        <w:r w:rsidRPr="002176B4">
          <w:rPr>
            <w:sz w:val="24"/>
            <w:szCs w:val="24"/>
          </w:rPr>
          <w:t>1</w:t>
        </w:r>
        <w:r w:rsidRPr="003535FC">
          <w:rPr>
            <w:sz w:val="24"/>
            <w:szCs w:val="24"/>
          </w:rPr>
          <w:t>4.7</w:t>
        </w:r>
      </w:ins>
      <w:ins w:id="680" w:author="Кругликова Ольга Анатольевна" w:date="2017-03-24T19:35:00Z">
        <w:r w:rsidR="001F4ABD" w:rsidRPr="00916A91">
          <w:rPr>
            <w:sz w:val="24"/>
            <w:szCs w:val="24"/>
          </w:rPr>
          <w:t>. Информация о</w:t>
        </w:r>
        <w:r w:rsidR="001F4ABD">
          <w:rPr>
            <w:sz w:val="24"/>
            <w:szCs w:val="24"/>
          </w:rPr>
          <w:t xml:space="preserve"> принятии решения об изменении параметров ранее принятого решения о проведении собрания </w:t>
        </w:r>
      </w:ins>
      <w:ins w:id="681" w:author="Лысенко Константин Владимирович" w:date="2017-04-20T18:45:00Z">
        <w:r w:rsidR="000B57AC">
          <w:rPr>
            <w:sz w:val="24"/>
            <w:szCs w:val="24"/>
          </w:rPr>
          <w:t xml:space="preserve">владельцев облигаций </w:t>
        </w:r>
      </w:ins>
      <w:ins w:id="682" w:author="Кругликова Ольга Анатольевна" w:date="2017-03-24T19:35:00Z">
        <w:r w:rsidR="001F4ABD" w:rsidRPr="00916A91">
          <w:rPr>
            <w:color w:val="1F497D"/>
            <w:sz w:val="24"/>
            <w:szCs w:val="24"/>
          </w:rPr>
          <w:t xml:space="preserve">должна быть направлена центральному депозитарию </w:t>
        </w:r>
        <w:r w:rsidR="001F4ABD" w:rsidRPr="00916A91">
          <w:rPr>
            <w:sz w:val="24"/>
            <w:szCs w:val="24"/>
          </w:rPr>
          <w:t>в срок не позднее одного дня с момента</w:t>
        </w:r>
        <w:r w:rsidR="001F4ABD">
          <w:rPr>
            <w:sz w:val="24"/>
            <w:szCs w:val="24"/>
          </w:rPr>
          <w:t xml:space="preserve"> принятия соответствующего решения.</w:t>
        </w:r>
      </w:ins>
    </w:p>
    <w:p w:rsidR="00AF3E14" w:rsidRPr="00100B48" w:rsidRDefault="00AF3E14">
      <w:pPr>
        <w:pStyle w:val="ConsPlusNormal"/>
        <w:ind w:firstLine="540"/>
        <w:jc w:val="both"/>
        <w:rPr>
          <w:sz w:val="24"/>
          <w:szCs w:val="24"/>
        </w:rPr>
      </w:pP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bookmarkStart w:id="683" w:name="P390"/>
      <w:bookmarkEnd w:id="683"/>
      <w:r w:rsidRPr="00F130A4">
        <w:rPr>
          <w:sz w:val="24"/>
          <w:szCs w:val="24"/>
        </w:rPr>
        <w:t>Глава 15. Перечень информации, связанной с осуществлением права на получение владельцами облигаций информации</w:t>
      </w:r>
    </w:p>
    <w:p w:rsidR="00130E52" w:rsidRPr="00F130A4" w:rsidRDefault="00130E52">
      <w:pPr>
        <w:pStyle w:val="ConsPlusNormal"/>
        <w:jc w:val="both"/>
        <w:rPr>
          <w:sz w:val="24"/>
          <w:szCs w:val="24"/>
        </w:rPr>
      </w:pPr>
    </w:p>
    <w:p w:rsidR="00130E52" w:rsidRPr="00F130A4" w:rsidRDefault="00130E52">
      <w:pPr>
        <w:pStyle w:val="ConsPlusNormal"/>
        <w:ind w:firstLine="540"/>
        <w:jc w:val="both"/>
        <w:rPr>
          <w:sz w:val="24"/>
          <w:szCs w:val="24"/>
        </w:rPr>
      </w:pPr>
      <w:r w:rsidRPr="00F130A4">
        <w:rPr>
          <w:sz w:val="24"/>
          <w:szCs w:val="24"/>
        </w:rPr>
        <w:t>15.1. Эмитент предоставляет центральному депозитарию следующую информацию, связанную с осуществлением права на получение владельцами облигаций информации:</w:t>
      </w:r>
    </w:p>
    <w:p w:rsidR="00130E52" w:rsidRPr="00F130A4" w:rsidRDefault="00130E52">
      <w:pPr>
        <w:pStyle w:val="ConsPlusNormal"/>
        <w:ind w:firstLine="540"/>
        <w:jc w:val="both"/>
        <w:rPr>
          <w:sz w:val="24"/>
          <w:szCs w:val="24"/>
        </w:rPr>
      </w:pPr>
      <w:r w:rsidRPr="00F130A4">
        <w:rPr>
          <w:sz w:val="24"/>
          <w:szCs w:val="24"/>
        </w:rPr>
        <w:lastRenderedPageBreak/>
        <w:t>о намерении определенного владельца (владельцев) облигаций обратиться с иском в суд о признании недействительным (об оспаривании) решения, принятого общим собранием владельцев облигаций;</w:t>
      </w:r>
    </w:p>
    <w:p w:rsidR="00130E52" w:rsidRPr="00F130A4" w:rsidRDefault="00130E52">
      <w:pPr>
        <w:pStyle w:val="ConsPlusNormal"/>
        <w:ind w:firstLine="540"/>
        <w:jc w:val="both"/>
        <w:rPr>
          <w:sz w:val="24"/>
          <w:szCs w:val="24"/>
        </w:rPr>
      </w:pPr>
      <w:r w:rsidRPr="00F130A4">
        <w:rPr>
          <w:sz w:val="24"/>
          <w:szCs w:val="24"/>
        </w:rPr>
        <w:t>о частичном погашении или досрочном погашении облигаций по усмотрению их эмитента</w:t>
      </w:r>
      <w:ins w:id="684" w:author="Лысенко Константин Владимирович" w:date="2016-11-10T17:52:00Z">
        <w:r w:rsidR="00610BDC" w:rsidRPr="00F130A4">
          <w:rPr>
            <w:sz w:val="24"/>
            <w:szCs w:val="24"/>
          </w:rPr>
          <w:t xml:space="preserve"> </w:t>
        </w:r>
        <w:commentRangeStart w:id="685"/>
        <w:r w:rsidR="00610BDC" w:rsidRPr="00F130A4">
          <w:rPr>
            <w:sz w:val="24"/>
            <w:szCs w:val="24"/>
          </w:rPr>
          <w:t>(включая досрочное погашение выкупленных эмитентом бумаг</w:t>
        </w:r>
      </w:ins>
      <w:ins w:id="686" w:author="Кругликова Ольга Анатольевна" w:date="2017-03-14T12:00:00Z">
        <w:r w:rsidR="00BD4C10">
          <w:rPr>
            <w:sz w:val="24"/>
            <w:szCs w:val="24"/>
          </w:rPr>
          <w:t>, в случае погашения не всего выпуска</w:t>
        </w:r>
      </w:ins>
      <w:ins w:id="687" w:author="Лысенко Константин Владимирович" w:date="2016-11-10T17:52:00Z">
        <w:r w:rsidR="00610BDC" w:rsidRPr="00F130A4">
          <w:rPr>
            <w:sz w:val="24"/>
            <w:szCs w:val="24"/>
          </w:rPr>
          <w:t>)</w:t>
        </w:r>
        <w:commentRangeEnd w:id="685"/>
        <w:r w:rsidR="00610BDC" w:rsidRPr="00F130A4">
          <w:rPr>
            <w:rStyle w:val="a3"/>
            <w:rFonts w:asciiTheme="minorHAnsi" w:eastAsiaTheme="minorHAnsi" w:hAnsiTheme="minorHAnsi" w:cstheme="minorBidi"/>
            <w:sz w:val="24"/>
            <w:szCs w:val="24"/>
            <w:lang w:eastAsia="en-US"/>
          </w:rPr>
          <w:commentReference w:id="685"/>
        </w:r>
      </w:ins>
      <w:r w:rsidRPr="00F130A4">
        <w:rPr>
          <w:sz w:val="24"/>
          <w:szCs w:val="24"/>
        </w:rPr>
        <w:t>;</w:t>
      </w:r>
    </w:p>
    <w:p w:rsidR="00130E52" w:rsidRPr="00F130A4" w:rsidRDefault="00130E52">
      <w:pPr>
        <w:pStyle w:val="ConsPlusNormal"/>
        <w:ind w:firstLine="540"/>
        <w:jc w:val="both"/>
        <w:rPr>
          <w:sz w:val="24"/>
          <w:szCs w:val="24"/>
        </w:rPr>
      </w:pPr>
      <w:r w:rsidRPr="00F130A4">
        <w:rPr>
          <w:sz w:val="24"/>
          <w:szCs w:val="24"/>
        </w:rPr>
        <w:t>о приобретении облигаций эмитентом по соглашению с их владельцами (предложении эмитента приобрести принадлежащие владельцам облигации);</w:t>
      </w:r>
    </w:p>
    <w:p w:rsidR="006F4EF0" w:rsidRPr="00F130A4" w:rsidRDefault="006F4EF0" w:rsidP="006F4EF0">
      <w:pPr>
        <w:pStyle w:val="ConsPlusNormal"/>
        <w:ind w:firstLine="540"/>
        <w:jc w:val="both"/>
        <w:rPr>
          <w:ins w:id="688" w:author="Лысенко Константин Владимирович" w:date="2017-04-19T15:11:00Z"/>
          <w:sz w:val="24"/>
          <w:szCs w:val="24"/>
        </w:rPr>
      </w:pPr>
      <w:ins w:id="689" w:author="Лысенко Константин Владимирович" w:date="2017-04-19T15:11:00Z">
        <w:r w:rsidRPr="00F130A4">
          <w:rPr>
            <w:sz w:val="24"/>
            <w:szCs w:val="24"/>
          </w:rPr>
          <w:t xml:space="preserve">об </w:t>
        </w:r>
        <w:r>
          <w:rPr>
            <w:sz w:val="24"/>
            <w:szCs w:val="24"/>
          </w:rPr>
          <w:t xml:space="preserve">изменении порядка </w:t>
        </w:r>
        <w:r w:rsidRPr="00F130A4">
          <w:rPr>
            <w:sz w:val="24"/>
            <w:szCs w:val="24"/>
          </w:rPr>
          <w:t>приобретени</w:t>
        </w:r>
        <w:r>
          <w:rPr>
            <w:sz w:val="24"/>
            <w:szCs w:val="24"/>
          </w:rPr>
          <w:t>я</w:t>
        </w:r>
        <w:r w:rsidRPr="00F130A4">
          <w:rPr>
            <w:sz w:val="24"/>
            <w:szCs w:val="24"/>
          </w:rPr>
          <w:t xml:space="preserve"> облигаций эмитентом по соглашению с их владельцами;</w:t>
        </w:r>
      </w:ins>
    </w:p>
    <w:p w:rsidR="00130E52" w:rsidRPr="00F130A4" w:rsidRDefault="00130E52">
      <w:pPr>
        <w:pStyle w:val="ConsPlusNormal"/>
        <w:ind w:firstLine="540"/>
        <w:jc w:val="both"/>
        <w:rPr>
          <w:sz w:val="24"/>
          <w:szCs w:val="24"/>
        </w:rPr>
      </w:pPr>
      <w:r w:rsidRPr="00F130A4">
        <w:rPr>
          <w:sz w:val="24"/>
          <w:szCs w:val="24"/>
        </w:rPr>
        <w:t>о государственной регистрации дополнительного выпуска облигаций (присвоении биржей идентификационного номера дополнительному выпуску биржевых облигаций);</w:t>
      </w:r>
    </w:p>
    <w:p w:rsidR="00130E52" w:rsidRPr="00F130A4" w:rsidRDefault="00130E52">
      <w:pPr>
        <w:pStyle w:val="ConsPlusNormal"/>
        <w:ind w:firstLine="540"/>
        <w:jc w:val="both"/>
        <w:rPr>
          <w:sz w:val="24"/>
          <w:szCs w:val="24"/>
        </w:rPr>
      </w:pPr>
      <w:proofErr w:type="gramStart"/>
      <w:r w:rsidRPr="00F130A4">
        <w:rPr>
          <w:sz w:val="24"/>
          <w:szCs w:val="24"/>
        </w:rPr>
        <w:t>о регистрации (утверждении биржей, присвоившей выпуску биржевых облигаций идентификационный номер) изменений, внесенных в решение о выпуске (дополнительном выпуске) облигаций (программу облигаций; условия отдельного выпуска (дополнительного выпуска) облигаций, размещаемых в рамках программы облигаций) и (или) в проспект облигаций;</w:t>
      </w:r>
      <w:proofErr w:type="gramEnd"/>
    </w:p>
    <w:p w:rsidR="00130E52" w:rsidRPr="00F130A4" w:rsidRDefault="00130E52">
      <w:pPr>
        <w:pStyle w:val="ConsPlusNormal"/>
        <w:ind w:firstLine="540"/>
        <w:jc w:val="both"/>
        <w:rPr>
          <w:sz w:val="24"/>
          <w:szCs w:val="24"/>
        </w:rPr>
      </w:pPr>
      <w:r w:rsidRPr="00F130A4">
        <w:rPr>
          <w:sz w:val="24"/>
          <w:szCs w:val="24"/>
        </w:rPr>
        <w:t>о неисполнении обязательств эмитента (техническом дефолте, дефолте) по облигациям;</w:t>
      </w:r>
    </w:p>
    <w:p w:rsidR="00130E52" w:rsidRPr="00F130A4" w:rsidRDefault="00130E52">
      <w:pPr>
        <w:pStyle w:val="ConsPlusNormal"/>
        <w:ind w:firstLine="540"/>
        <w:jc w:val="both"/>
        <w:rPr>
          <w:sz w:val="24"/>
          <w:szCs w:val="24"/>
        </w:rPr>
      </w:pPr>
      <w:r w:rsidRPr="00F130A4">
        <w:rPr>
          <w:sz w:val="24"/>
          <w:szCs w:val="24"/>
        </w:rPr>
        <w:t>о привлечении или замене организаций, оказывающих эмитенту услуги посредника при исполнении эмитентом обязательств по облигациям, а также об изменении сведений об указанных организациях;</w:t>
      </w:r>
    </w:p>
    <w:p w:rsidR="00130E52" w:rsidRPr="00F130A4" w:rsidRDefault="00130E52">
      <w:pPr>
        <w:pStyle w:val="ConsPlusNormal"/>
        <w:ind w:firstLine="540"/>
        <w:jc w:val="both"/>
        <w:rPr>
          <w:sz w:val="24"/>
          <w:szCs w:val="24"/>
        </w:rPr>
      </w:pPr>
      <w:r w:rsidRPr="00F130A4">
        <w:rPr>
          <w:sz w:val="24"/>
          <w:szCs w:val="24"/>
        </w:rPr>
        <w:t>о предъявлении лицу, предоставившему обеспечение по облигациям эмитента, требований, связанных с исполнением обязательств по таким облигациям;</w:t>
      </w:r>
    </w:p>
    <w:p w:rsidR="00130E52" w:rsidRPr="00F130A4" w:rsidRDefault="00130E52">
      <w:pPr>
        <w:pStyle w:val="ConsPlusNormal"/>
        <w:ind w:firstLine="540"/>
        <w:jc w:val="both"/>
        <w:rPr>
          <w:ins w:id="690" w:author="Лысенко Константин Владимирович" w:date="2016-12-07T14:18:00Z"/>
          <w:sz w:val="24"/>
          <w:szCs w:val="24"/>
        </w:rPr>
      </w:pPr>
      <w:r w:rsidRPr="00F130A4">
        <w:rPr>
          <w:sz w:val="24"/>
          <w:szCs w:val="24"/>
        </w:rPr>
        <w:t>об определении размера процента (купона) по облигациям (указанная информация центральному депозитарию эмитентом не предоставляется, в случае если размер процента (купона) по облигациям или порядок его определения в виде формулы с переменными, значения которых не могут изменяться в зависимости от усмотрения эмитента, установлены решением о выпуске (дополнительном выпуске) облигаций).</w:t>
      </w:r>
    </w:p>
    <w:p w:rsidR="00D1757C" w:rsidRPr="00801C78" w:rsidRDefault="009E0BAB" w:rsidP="00D1757C">
      <w:pPr>
        <w:pStyle w:val="ConsPlusNormal"/>
        <w:ind w:firstLine="540"/>
        <w:jc w:val="both"/>
        <w:rPr>
          <w:ins w:id="691" w:author="Кругликова Ольга Анатольевна" w:date="2017-03-15T12:59:00Z"/>
          <w:sz w:val="24"/>
          <w:szCs w:val="24"/>
        </w:rPr>
      </w:pPr>
      <w:ins w:id="692" w:author="Лысенко Константин Владимирович" w:date="2016-12-07T14:18:00Z">
        <w:r w:rsidRPr="00F130A4">
          <w:rPr>
            <w:sz w:val="24"/>
            <w:szCs w:val="24"/>
          </w:rPr>
          <w:t>об определении размера погашаемой части номинальной стоимости облигаций</w:t>
        </w:r>
      </w:ins>
      <w:ins w:id="693" w:author="Кругликова Ольга Анатольевна" w:date="2017-03-15T12:59:00Z">
        <w:r w:rsidR="00D1757C">
          <w:rPr>
            <w:sz w:val="24"/>
            <w:szCs w:val="24"/>
          </w:rPr>
          <w:t xml:space="preserve"> </w:t>
        </w:r>
        <w:r w:rsidR="00D1757C" w:rsidRPr="00801C78">
          <w:rPr>
            <w:sz w:val="24"/>
            <w:szCs w:val="24"/>
          </w:rPr>
          <w:t xml:space="preserve">(указанная информация центральному депозитарию эмитентом не предоставляется, в случае если размер </w:t>
        </w:r>
      </w:ins>
      <w:ins w:id="694" w:author="Кругликова Ольга Анатольевна" w:date="2017-03-15T13:01:00Z">
        <w:r w:rsidR="00524B35">
          <w:rPr>
            <w:sz w:val="24"/>
            <w:szCs w:val="24"/>
          </w:rPr>
          <w:t>погашаемой части номинальной стоимости облигаций</w:t>
        </w:r>
      </w:ins>
      <w:ins w:id="695" w:author="Кругликова Ольга Анатольевна" w:date="2017-03-15T12:59:00Z">
        <w:r w:rsidR="00524B35">
          <w:rPr>
            <w:sz w:val="24"/>
            <w:szCs w:val="24"/>
          </w:rPr>
          <w:t>, установлен</w:t>
        </w:r>
        <w:r w:rsidR="00D1757C" w:rsidRPr="00801C78">
          <w:rPr>
            <w:sz w:val="24"/>
            <w:szCs w:val="24"/>
          </w:rPr>
          <w:t xml:space="preserve"> решением о выпуске (дополнительном выпуске) облигаций).</w:t>
        </w:r>
      </w:ins>
    </w:p>
    <w:p w:rsidR="009E0BAB" w:rsidRPr="00F130A4" w:rsidRDefault="009E0BAB">
      <w:pPr>
        <w:pStyle w:val="ConsPlusNormal"/>
        <w:ind w:firstLine="540"/>
        <w:jc w:val="both"/>
        <w:rPr>
          <w:sz w:val="24"/>
          <w:szCs w:val="24"/>
        </w:rPr>
      </w:pPr>
    </w:p>
    <w:p w:rsidR="00130E52" w:rsidRPr="00BD4C10" w:rsidRDefault="00130E52">
      <w:pPr>
        <w:pStyle w:val="ConsPlusNormal"/>
        <w:ind w:firstLine="540"/>
        <w:jc w:val="both"/>
      </w:pPr>
      <w:r w:rsidRPr="00BD4C10">
        <w:t>15.2. Предоставляемая центральному депозитарию информация эмитента о намерении определенного владельца (владельцев) облигаций обратиться с иском в суд о признании недействительным (об оспаривании) решения, принятого общим собранием владельцев облигаций, должна содержать:</w:t>
      </w:r>
    </w:p>
    <w:p w:rsidR="00130E52" w:rsidRPr="00BD4C10" w:rsidRDefault="00130E52">
      <w:pPr>
        <w:pStyle w:val="ConsPlusNormal"/>
        <w:ind w:firstLine="540"/>
        <w:jc w:val="both"/>
      </w:pPr>
      <w:proofErr w:type="gramStart"/>
      <w:r w:rsidRPr="00BD4C10">
        <w:t>полное и (или) сокращенное фирменное наименование (для некоммерческой организации - наименование), место нахождения, адрес, ИНН (если применимо), ОГРН (если применимо) юридического лица или фамилию, имя, отчество (если последнее имеется) физического лица, которое намеревалось обратиться в суд с иском о признании недействительным (об оспаривании) решения, принятого общим собранием владельцев облигаций;</w:t>
      </w:r>
      <w:proofErr w:type="gramEnd"/>
    </w:p>
    <w:p w:rsidR="00130E52" w:rsidRPr="00BD4C10" w:rsidRDefault="00130E52">
      <w:pPr>
        <w:pStyle w:val="ConsPlusNormal"/>
        <w:ind w:firstLine="540"/>
        <w:jc w:val="both"/>
      </w:pPr>
      <w:r w:rsidRPr="00BD4C10">
        <w:t>статус лица, которое намеревалось обратиться в суд с иском о признании недействительным (об оспаривании) решения, принятого общим собранием владельцев облигаций (владелец облигаций, иное лицо);</w:t>
      </w:r>
    </w:p>
    <w:p w:rsidR="00130E52" w:rsidRPr="00BD4C10" w:rsidRDefault="00130E52">
      <w:pPr>
        <w:pStyle w:val="ConsPlusNormal"/>
        <w:ind w:firstLine="540"/>
        <w:jc w:val="both"/>
      </w:pPr>
      <w:r w:rsidRPr="00BD4C10">
        <w:t>требования лица, которое намеревалось обратиться в суд с иском о признании недействительным (об оспаривании) решения, принятого общим собранием владельцев облигаций, и краткое описание обстоятельств, на которых они основаны;</w:t>
      </w:r>
    </w:p>
    <w:p w:rsidR="00130E52" w:rsidRPr="00BD4C10" w:rsidRDefault="00130E52">
      <w:pPr>
        <w:pStyle w:val="ConsPlusNormal"/>
        <w:ind w:firstLine="540"/>
        <w:jc w:val="both"/>
      </w:pPr>
      <w:r w:rsidRPr="00BD4C10">
        <w:t>наименование суда, в который лицо обратилось с иском о признании недействительным (об оспаривании) решения, принятого общим собранием владельцев облигаций;</w:t>
      </w:r>
    </w:p>
    <w:p w:rsidR="00130E52" w:rsidRPr="00BD4C10" w:rsidRDefault="00130E52">
      <w:pPr>
        <w:pStyle w:val="ConsPlusNormal"/>
        <w:ind w:firstLine="540"/>
        <w:jc w:val="both"/>
      </w:pPr>
      <w:r w:rsidRPr="00BD4C10">
        <w:t>дату получения эмитентом подтверждения о принятии судом к производству искового заявления о признании недействительным (об оспаривании) решения, принятого общим собранием владельцев облигаций;</w:t>
      </w:r>
    </w:p>
    <w:p w:rsidR="00130E52" w:rsidRPr="00BD4C10" w:rsidRDefault="00130E52">
      <w:pPr>
        <w:pStyle w:val="ConsPlusNormal"/>
        <w:ind w:firstLine="540"/>
        <w:jc w:val="both"/>
      </w:pPr>
      <w:proofErr w:type="gramStart"/>
      <w:r w:rsidRPr="00BD4C10">
        <w:t>адрес страницы в информационно-телекоммуникационной сети "Интернет" (далее - сеть Интернет), на которой опубликованы тексты полученных эмитентом уведомления о намерении обратиться в суд с иском о признании недействительным (об оспаривании) решения, принятого общим собранием владельцев облигаций, и всех прилагаемых к нему документов, содержащих информацию, имеющую отношение к делу, а также дату опубликования текстов указанных документов (если применимо).</w:t>
      </w:r>
      <w:proofErr w:type="gramEnd"/>
    </w:p>
    <w:p w:rsidR="00130E52" w:rsidRPr="00BD4C10" w:rsidRDefault="00130E52">
      <w:pPr>
        <w:pStyle w:val="ConsPlusNormal"/>
        <w:ind w:firstLine="540"/>
        <w:jc w:val="both"/>
      </w:pPr>
      <w:r w:rsidRPr="00BD4C10">
        <w:t xml:space="preserve">15.3. </w:t>
      </w:r>
      <w:proofErr w:type="gramStart"/>
      <w:r w:rsidRPr="00BD4C10">
        <w:t xml:space="preserve">Эмитент предоставляет центральному депозитарию информацию о намерении определенного </w:t>
      </w:r>
      <w:r w:rsidRPr="00BD4C10">
        <w:lastRenderedPageBreak/>
        <w:t>владельца (владельцев) облигаций обратиться с иском в суд о признании недействительным (об оспаривании) решения, принятого общим собранием владельцев облигаций, в срок не позднее одного дня со дня, следующего за днем получения эмитентом подтверждения о принятии судом к производству искового заявления о признании недействительным (об оспаривании) решения, принятого общим собранием владельцев облигаций.</w:t>
      </w:r>
      <w:proofErr w:type="gramEnd"/>
    </w:p>
    <w:p w:rsidR="00130E52" w:rsidRPr="00751E51" w:rsidRDefault="00130E52" w:rsidP="00A028A6">
      <w:pPr>
        <w:pStyle w:val="ConsPlusNormal"/>
        <w:ind w:firstLine="540"/>
        <w:jc w:val="both"/>
        <w:rPr>
          <w:sz w:val="24"/>
          <w:szCs w:val="24"/>
        </w:rPr>
      </w:pPr>
      <w:r w:rsidRPr="00751E51">
        <w:rPr>
          <w:sz w:val="24"/>
          <w:szCs w:val="24"/>
        </w:rPr>
        <w:t xml:space="preserve">15.4. Предоставляемая центральному депозитарию информация эмитента о частичном погашении или досрочном погашении облигаций по усмотрению их эмитента </w:t>
      </w:r>
      <w:ins w:id="696" w:author="Лысенко Константин Владимирович" w:date="2016-11-10T17:23:00Z">
        <w:r w:rsidR="00CD565C" w:rsidRPr="00751E51">
          <w:rPr>
            <w:sz w:val="24"/>
            <w:szCs w:val="24"/>
          </w:rPr>
          <w:t>(включая досрочное погашение выкупленных эмитентом бумаг</w:t>
        </w:r>
      </w:ins>
      <w:ins w:id="697" w:author="Лысенко Константин Владимирович" w:date="2017-04-19T15:07:00Z">
        <w:r w:rsidR="006F4EF0">
          <w:rPr>
            <w:sz w:val="24"/>
            <w:szCs w:val="24"/>
          </w:rPr>
          <w:t>, в случае погашения не всего выпуска</w:t>
        </w:r>
      </w:ins>
      <w:ins w:id="698" w:author="Лысенко Константин Владимирович" w:date="2016-11-10T17:23:00Z">
        <w:r w:rsidR="00CD565C" w:rsidRPr="00751E51">
          <w:rPr>
            <w:sz w:val="24"/>
            <w:szCs w:val="24"/>
          </w:rPr>
          <w:t xml:space="preserve">) </w:t>
        </w:r>
      </w:ins>
      <w:r w:rsidRPr="00751E51">
        <w:rPr>
          <w:sz w:val="24"/>
          <w:szCs w:val="24"/>
        </w:rPr>
        <w:t>должна содержать:</w:t>
      </w:r>
    </w:p>
    <w:p w:rsidR="00130E52" w:rsidRPr="00751E51" w:rsidRDefault="00130E52">
      <w:pPr>
        <w:pStyle w:val="ConsPlusNormal"/>
        <w:ind w:firstLine="540"/>
        <w:jc w:val="both"/>
        <w:rPr>
          <w:sz w:val="24"/>
          <w:szCs w:val="24"/>
        </w:rPr>
      </w:pPr>
      <w:r w:rsidRPr="00751E51">
        <w:rPr>
          <w:sz w:val="24"/>
          <w:szCs w:val="24"/>
        </w:rPr>
        <w:t>идентификационные признаки облигаций, в отношении которых осуществляется частичное погашение или досрочное погашение по усмотрению их эмитента;</w:t>
      </w:r>
    </w:p>
    <w:p w:rsidR="00130E52" w:rsidRPr="00751E51" w:rsidRDefault="00130E52">
      <w:pPr>
        <w:pStyle w:val="ConsPlusNormal"/>
        <w:ind w:firstLine="540"/>
        <w:jc w:val="both"/>
        <w:rPr>
          <w:sz w:val="24"/>
          <w:szCs w:val="24"/>
        </w:rPr>
      </w:pPr>
      <w:r w:rsidRPr="00751E51">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в отношении которой осуществляется частичное погашение или досрочное погашение по усмотрению их эмитента;</w:t>
      </w:r>
    </w:p>
    <w:p w:rsidR="00130E52" w:rsidRPr="00751E51" w:rsidRDefault="00130E52">
      <w:pPr>
        <w:pStyle w:val="ConsPlusNormal"/>
        <w:ind w:firstLine="540"/>
        <w:jc w:val="both"/>
        <w:rPr>
          <w:sz w:val="24"/>
          <w:szCs w:val="24"/>
        </w:rPr>
      </w:pPr>
      <w:r w:rsidRPr="00751E51">
        <w:rPr>
          <w:sz w:val="24"/>
          <w:szCs w:val="24"/>
        </w:rPr>
        <w:t>общее количество облигаций, в отношении которых осуществляется частичное погашение или досрочное погашение по усмотрению их эмитента;</w:t>
      </w:r>
    </w:p>
    <w:p w:rsidR="00130E52" w:rsidRPr="00751E51" w:rsidRDefault="00130E52">
      <w:pPr>
        <w:pStyle w:val="ConsPlusNormal"/>
        <w:ind w:firstLine="540"/>
        <w:jc w:val="both"/>
        <w:rPr>
          <w:sz w:val="24"/>
          <w:szCs w:val="24"/>
        </w:rPr>
      </w:pPr>
      <w:r w:rsidRPr="00751E51">
        <w:rPr>
          <w:sz w:val="24"/>
          <w:szCs w:val="24"/>
        </w:rPr>
        <w:t>содержание исполняемой по усмотрению эмитента обязанности (обязательства) по облигациям (частичное погашение, досрочное погашение облигаций);</w:t>
      </w:r>
    </w:p>
    <w:p w:rsidR="00130E52" w:rsidRPr="00751E51" w:rsidRDefault="00130E52">
      <w:pPr>
        <w:pStyle w:val="ConsPlusNormal"/>
        <w:ind w:firstLine="540"/>
        <w:jc w:val="both"/>
        <w:rPr>
          <w:sz w:val="24"/>
          <w:szCs w:val="24"/>
        </w:rPr>
      </w:pPr>
      <w:r w:rsidRPr="00751E51">
        <w:rPr>
          <w:sz w:val="24"/>
          <w:szCs w:val="24"/>
        </w:rPr>
        <w:t>наименование органа управления эмитента, принявшего решение о частичном погашении или досрочном погашении облигаций по усмотрению эмитента, и дату принятия указанного решения;</w:t>
      </w:r>
    </w:p>
    <w:p w:rsidR="00130E52" w:rsidRPr="00751E51" w:rsidRDefault="00130E52">
      <w:pPr>
        <w:pStyle w:val="ConsPlusNormal"/>
        <w:ind w:firstLine="540"/>
        <w:jc w:val="both"/>
        <w:rPr>
          <w:sz w:val="24"/>
          <w:szCs w:val="24"/>
        </w:rPr>
      </w:pPr>
      <w:r w:rsidRPr="00751E51">
        <w:rPr>
          <w:sz w:val="24"/>
          <w:szCs w:val="24"/>
        </w:rPr>
        <w:t>стоимость частичного погашения или досрочного погашения облигаций (сумму, выплачиваемую при частичном погашении или досрочном погашении облигаций) по усмотрению их эмитента;</w:t>
      </w:r>
    </w:p>
    <w:p w:rsidR="00130E52" w:rsidRPr="00751E51" w:rsidRDefault="00130E52">
      <w:pPr>
        <w:pStyle w:val="ConsPlusNormal"/>
        <w:ind w:firstLine="540"/>
        <w:jc w:val="both"/>
        <w:rPr>
          <w:sz w:val="24"/>
          <w:szCs w:val="24"/>
        </w:rPr>
      </w:pPr>
      <w:r w:rsidRPr="00751E51">
        <w:rPr>
          <w:sz w:val="24"/>
          <w:szCs w:val="24"/>
        </w:rPr>
        <w:t>порядок осуществления частичного погашения или досрочного погашения облигаций по усмотрению их эмитента;</w:t>
      </w:r>
    </w:p>
    <w:p w:rsidR="00130E52" w:rsidRPr="00751E51" w:rsidRDefault="00130E52">
      <w:pPr>
        <w:pStyle w:val="ConsPlusNormal"/>
        <w:ind w:firstLine="540"/>
        <w:jc w:val="both"/>
        <w:rPr>
          <w:sz w:val="24"/>
          <w:szCs w:val="24"/>
        </w:rPr>
      </w:pPr>
      <w:r w:rsidRPr="00751E51">
        <w:rPr>
          <w:sz w:val="24"/>
          <w:szCs w:val="24"/>
        </w:rPr>
        <w:t>размер денежных средств, подлежащих выплате в расчете на одну облигацию при частичном погашении или досрочном погашении облигаций по усмотрению их эмитента;</w:t>
      </w:r>
    </w:p>
    <w:p w:rsidR="00130E52" w:rsidRPr="00751E51" w:rsidRDefault="00130E52">
      <w:pPr>
        <w:pStyle w:val="ConsPlusNormal"/>
        <w:ind w:firstLine="540"/>
        <w:jc w:val="both"/>
        <w:rPr>
          <w:sz w:val="24"/>
          <w:szCs w:val="24"/>
        </w:rPr>
      </w:pPr>
      <w:r w:rsidRPr="00751E51">
        <w:rPr>
          <w:sz w:val="24"/>
          <w:szCs w:val="24"/>
        </w:rPr>
        <w:t>дату, на которую определяются лица, имеющие право на получение денежных средств, выплачиваемых при частичном погашении облигаций по усмотрению их эмитента;</w:t>
      </w:r>
    </w:p>
    <w:p w:rsidR="00824BB6" w:rsidRPr="00751E51" w:rsidRDefault="00130E52" w:rsidP="00824BB6">
      <w:pPr>
        <w:pStyle w:val="ConsPlusNormal"/>
        <w:ind w:firstLine="540"/>
        <w:jc w:val="both"/>
        <w:rPr>
          <w:sz w:val="24"/>
          <w:szCs w:val="24"/>
        </w:rPr>
      </w:pPr>
      <w:proofErr w:type="gramStart"/>
      <w:r w:rsidRPr="00751E51">
        <w:rPr>
          <w:sz w:val="24"/>
          <w:szCs w:val="24"/>
        </w:rPr>
        <w:t>планируемую дату исполнения эмитентом обязанности по передаче денежных средств, подлежащих выплате при частичном погашении или досрочном погашении облигаций по усмотрению их эмитента, депозитарию, осуществляющему обязательное централизованное хранение документарных облигаций с обязательным централизованным хранением (депозитарию, учитывающему права на именные облигации, которому открыт лицевой счет номинального держателя в реестре владельцев ценных бумаг эмитента).</w:t>
      </w:r>
      <w:proofErr w:type="gramEnd"/>
    </w:p>
    <w:p w:rsidR="00130E52" w:rsidRPr="00751E51" w:rsidRDefault="00130E52" w:rsidP="00824BB6">
      <w:pPr>
        <w:pStyle w:val="ConsPlusNormal"/>
        <w:ind w:firstLine="540"/>
        <w:jc w:val="both"/>
        <w:rPr>
          <w:sz w:val="24"/>
          <w:szCs w:val="24"/>
        </w:rPr>
      </w:pPr>
      <w:r w:rsidRPr="00751E51">
        <w:rPr>
          <w:sz w:val="24"/>
          <w:szCs w:val="24"/>
        </w:rPr>
        <w:t xml:space="preserve">15.5. </w:t>
      </w:r>
      <w:proofErr w:type="gramStart"/>
      <w:r w:rsidRPr="00751E51">
        <w:rPr>
          <w:sz w:val="24"/>
          <w:szCs w:val="24"/>
        </w:rPr>
        <w:t>Эмитент предоставляет центральному депозитарию информацию о частичном погашении или досрочном погашении облигаций по усмотрению их эмитента в срок не позднее одного дня со дня составления протокола (дня истечения срока, установленного законодательством Российской Федерации для составления протокола) собрания (заседания) уполномоченного органа управления эмитента, на котором принято решение о частичном погашении или досрочном погашении облигаций по усмотрению их эмитента, а если уполномоченным</w:t>
      </w:r>
      <w:proofErr w:type="gramEnd"/>
      <w:r w:rsidRPr="00751E51">
        <w:rPr>
          <w:sz w:val="24"/>
          <w:szCs w:val="24"/>
        </w:rPr>
        <w:t xml:space="preserve"> органом управления эмитента, принявшим указанное решение, является единоличный исполнительный орган эмитента - не позднее одного дня со дня принятия указанного решения единоличным исполнительным органом эмитента.</w:t>
      </w:r>
    </w:p>
    <w:p w:rsidR="00130E52" w:rsidRPr="00751E51" w:rsidRDefault="00130E52">
      <w:pPr>
        <w:pStyle w:val="ConsPlusNormal"/>
        <w:ind w:firstLine="540"/>
        <w:jc w:val="both"/>
        <w:rPr>
          <w:sz w:val="24"/>
          <w:szCs w:val="24"/>
        </w:rPr>
      </w:pPr>
      <w:commentRangeStart w:id="699"/>
      <w:r w:rsidRPr="00751E51">
        <w:rPr>
          <w:sz w:val="24"/>
          <w:szCs w:val="24"/>
        </w:rPr>
        <w:t>15.6. Предоставляемая центральному депозитарию информация эмитента о приобретении облигаций эмитентом по соглашению с их владельцами (предложении эмитента приобрести принадлежащие владельцам облигации) должна содержать:</w:t>
      </w:r>
    </w:p>
    <w:p w:rsidR="00130E52" w:rsidRPr="00751E51" w:rsidRDefault="00130E52">
      <w:pPr>
        <w:pStyle w:val="ConsPlusNormal"/>
        <w:ind w:firstLine="540"/>
        <w:jc w:val="both"/>
        <w:rPr>
          <w:sz w:val="24"/>
          <w:szCs w:val="24"/>
        </w:rPr>
      </w:pPr>
      <w:r w:rsidRPr="00751E51">
        <w:rPr>
          <w:sz w:val="24"/>
          <w:szCs w:val="24"/>
        </w:rPr>
        <w:t>идентификационные признаки облигаций, приобретаемых эмитентом по соглашению с их владельцами;</w:t>
      </w:r>
    </w:p>
    <w:p w:rsidR="00130E52" w:rsidRPr="00751E51" w:rsidRDefault="00130E52">
      <w:pPr>
        <w:pStyle w:val="ConsPlusNormal"/>
        <w:ind w:firstLine="540"/>
        <w:jc w:val="both"/>
        <w:rPr>
          <w:sz w:val="24"/>
          <w:szCs w:val="24"/>
        </w:rPr>
      </w:pPr>
      <w:r w:rsidRPr="00751E51">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приобретаемой эмитентом по соглашению с ее владельцем;</w:t>
      </w:r>
    </w:p>
    <w:p w:rsidR="00130E52" w:rsidRPr="00751E51" w:rsidRDefault="00130E52">
      <w:pPr>
        <w:pStyle w:val="ConsPlusNormal"/>
        <w:ind w:firstLine="540"/>
        <w:jc w:val="both"/>
        <w:rPr>
          <w:sz w:val="24"/>
          <w:szCs w:val="24"/>
        </w:rPr>
      </w:pPr>
      <w:r w:rsidRPr="00751E51">
        <w:rPr>
          <w:sz w:val="24"/>
          <w:szCs w:val="24"/>
        </w:rPr>
        <w:t>количество приобретаемых эмитентом облигаций по соглашению с их владельцами;</w:t>
      </w:r>
    </w:p>
    <w:p w:rsidR="00130E52" w:rsidRPr="00751E51" w:rsidRDefault="00130E52">
      <w:pPr>
        <w:pStyle w:val="ConsPlusNormal"/>
        <w:ind w:firstLine="540"/>
        <w:jc w:val="both"/>
        <w:rPr>
          <w:sz w:val="24"/>
          <w:szCs w:val="24"/>
        </w:rPr>
      </w:pPr>
      <w:r w:rsidRPr="00751E51">
        <w:rPr>
          <w:sz w:val="24"/>
          <w:szCs w:val="24"/>
        </w:rPr>
        <w:t>наименование органа управления эмитента, принявшего решение о приобретении эмитентом облигаций по соглашению с их владельцами, и дату принятия указанного решения;</w:t>
      </w:r>
    </w:p>
    <w:p w:rsidR="00130E52" w:rsidRPr="00751E51" w:rsidRDefault="00130E52">
      <w:pPr>
        <w:pStyle w:val="ConsPlusNormal"/>
        <w:ind w:firstLine="540"/>
        <w:jc w:val="both"/>
        <w:rPr>
          <w:sz w:val="24"/>
          <w:szCs w:val="24"/>
        </w:rPr>
      </w:pPr>
      <w:r w:rsidRPr="00751E51">
        <w:rPr>
          <w:sz w:val="24"/>
          <w:szCs w:val="24"/>
        </w:rPr>
        <w:lastRenderedPageBreak/>
        <w:t>цену (порядок определения цены) приобретения эмитентом облигаций по соглашению с их владельцами;</w:t>
      </w:r>
    </w:p>
    <w:p w:rsidR="00130E52" w:rsidRPr="00751E51" w:rsidRDefault="00130E52">
      <w:pPr>
        <w:pStyle w:val="ConsPlusNormal"/>
        <w:ind w:firstLine="540"/>
        <w:jc w:val="both"/>
        <w:rPr>
          <w:sz w:val="24"/>
          <w:szCs w:val="24"/>
        </w:rPr>
      </w:pPr>
      <w:r w:rsidRPr="00751E51">
        <w:rPr>
          <w:sz w:val="24"/>
          <w:szCs w:val="24"/>
        </w:rPr>
        <w:t>форму и срок оплаты облигаций, приобретаемых эмитентом по соглашению с их владельцами;</w:t>
      </w:r>
    </w:p>
    <w:p w:rsidR="00130E52" w:rsidRPr="00751E51" w:rsidRDefault="00130E52">
      <w:pPr>
        <w:pStyle w:val="ConsPlusNormal"/>
        <w:ind w:firstLine="540"/>
        <w:jc w:val="both"/>
        <w:rPr>
          <w:sz w:val="24"/>
          <w:szCs w:val="24"/>
        </w:rPr>
      </w:pPr>
      <w:r w:rsidRPr="00751E51">
        <w:rPr>
          <w:sz w:val="24"/>
          <w:szCs w:val="24"/>
        </w:rPr>
        <w:t>порядок приобретения облигаций эмитентом по соглашению с их владельцами, в том числе:</w:t>
      </w:r>
    </w:p>
    <w:p w:rsidR="00130E52" w:rsidRPr="00751E51" w:rsidRDefault="00130E52">
      <w:pPr>
        <w:pStyle w:val="ConsPlusNormal"/>
        <w:ind w:firstLine="540"/>
        <w:jc w:val="both"/>
        <w:rPr>
          <w:sz w:val="24"/>
          <w:szCs w:val="24"/>
        </w:rPr>
      </w:pPr>
      <w:r w:rsidRPr="00751E51">
        <w:rPr>
          <w:sz w:val="24"/>
          <w:szCs w:val="24"/>
        </w:rPr>
        <w:t>порядок направления предложения о приобретении облигаций (порядок направления оферты);</w:t>
      </w:r>
    </w:p>
    <w:p w:rsidR="00130E52" w:rsidRPr="00751E51" w:rsidRDefault="00130E52">
      <w:pPr>
        <w:pStyle w:val="ConsPlusNormal"/>
        <w:ind w:firstLine="540"/>
        <w:jc w:val="both"/>
        <w:rPr>
          <w:sz w:val="24"/>
          <w:szCs w:val="24"/>
        </w:rPr>
      </w:pPr>
      <w:r w:rsidRPr="00751E51">
        <w:rPr>
          <w:sz w:val="24"/>
          <w:szCs w:val="24"/>
        </w:rPr>
        <w:t>срок (порядок определения срока), в течение которого владельцы облигаций могут направить эмитенту ответ о принятии предложения о приобретении облигаций (срок для акцепта);</w:t>
      </w:r>
    </w:p>
    <w:p w:rsidR="00130E52" w:rsidRPr="00751E51" w:rsidRDefault="00130E52">
      <w:pPr>
        <w:pStyle w:val="ConsPlusNormal"/>
        <w:ind w:firstLine="540"/>
        <w:jc w:val="both"/>
        <w:rPr>
          <w:sz w:val="24"/>
          <w:szCs w:val="24"/>
        </w:rPr>
      </w:pPr>
      <w:r w:rsidRPr="00751E51">
        <w:rPr>
          <w:sz w:val="24"/>
          <w:szCs w:val="24"/>
        </w:rPr>
        <w:t>порядок направления ответа о принятии предложения о приобретении облигаций их эмитентом (порядок направления акцепта).</w:t>
      </w:r>
    </w:p>
    <w:p w:rsidR="00130E52" w:rsidRPr="00751E51" w:rsidRDefault="00130E52">
      <w:pPr>
        <w:pStyle w:val="ConsPlusNormal"/>
        <w:ind w:firstLine="540"/>
        <w:jc w:val="both"/>
        <w:rPr>
          <w:ins w:id="700" w:author="Лысенко Константин Владимирович" w:date="2016-12-07T14:31:00Z"/>
          <w:sz w:val="24"/>
          <w:szCs w:val="24"/>
        </w:rPr>
      </w:pPr>
      <w:r w:rsidRPr="00751E51">
        <w:rPr>
          <w:sz w:val="24"/>
          <w:szCs w:val="24"/>
        </w:rPr>
        <w:t xml:space="preserve">15.7. Эмитент предоставляет центральному депозитарию информацию о приобретении облигаций эмитентом по соглашению с их владельцами (предложении эмитента приобрести принадлежащие владельцам облигации) после дня принятия уполномоченным органом управления эмитента решения о приобретении эмитентом облигаций по соглашению с их владельцами, но не </w:t>
      </w:r>
      <w:proofErr w:type="gramStart"/>
      <w:r w:rsidRPr="00751E51">
        <w:rPr>
          <w:sz w:val="24"/>
          <w:szCs w:val="24"/>
        </w:rPr>
        <w:t>позднее</w:t>
      </w:r>
      <w:proofErr w:type="gramEnd"/>
      <w:r w:rsidRPr="00751E51">
        <w:rPr>
          <w:sz w:val="24"/>
          <w:szCs w:val="24"/>
        </w:rPr>
        <w:t xml:space="preserve"> чем за семь рабочих дней до начала срока, в течение которого владельцы облигаций могут направить эмитенту ответ о принятии предложения о приобретении облигаций (срока для акцепта).</w:t>
      </w:r>
      <w:commentRangeEnd w:id="699"/>
      <w:r w:rsidR="00AD1748" w:rsidRPr="00751E51">
        <w:rPr>
          <w:rStyle w:val="a3"/>
          <w:rFonts w:asciiTheme="minorHAnsi" w:eastAsiaTheme="minorHAnsi" w:hAnsiTheme="minorHAnsi" w:cstheme="minorBidi"/>
          <w:sz w:val="24"/>
          <w:szCs w:val="24"/>
          <w:lang w:eastAsia="en-US"/>
        </w:rPr>
        <w:commentReference w:id="699"/>
      </w:r>
    </w:p>
    <w:p w:rsidR="006F4EF0" w:rsidRDefault="006F4EF0" w:rsidP="006F4EF0">
      <w:pPr>
        <w:pStyle w:val="ConsPlusNormal"/>
        <w:ind w:firstLine="540"/>
        <w:jc w:val="both"/>
        <w:rPr>
          <w:ins w:id="701" w:author="Лысенко Константин Владимирович" w:date="2017-04-19T15:11:00Z"/>
          <w:sz w:val="24"/>
          <w:szCs w:val="24"/>
        </w:rPr>
      </w:pPr>
      <w:ins w:id="702" w:author="Лысенко Константин Владимирович" w:date="2017-04-19T15:11:00Z">
        <w:r w:rsidRPr="00751E51">
          <w:rPr>
            <w:sz w:val="24"/>
            <w:szCs w:val="24"/>
          </w:rPr>
          <w:t xml:space="preserve">15.8. Предоставляемая центральному депозитарию информация об </w:t>
        </w:r>
        <w:r>
          <w:rPr>
            <w:sz w:val="24"/>
            <w:szCs w:val="24"/>
          </w:rPr>
          <w:t>изменении порядка</w:t>
        </w:r>
        <w:r w:rsidRPr="00751E51">
          <w:rPr>
            <w:sz w:val="24"/>
            <w:szCs w:val="24"/>
          </w:rPr>
          <w:t xml:space="preserve"> приобретени</w:t>
        </w:r>
        <w:r>
          <w:rPr>
            <w:sz w:val="24"/>
            <w:szCs w:val="24"/>
          </w:rPr>
          <w:t>я</w:t>
        </w:r>
        <w:r w:rsidRPr="00751E51">
          <w:rPr>
            <w:sz w:val="24"/>
            <w:szCs w:val="24"/>
          </w:rPr>
          <w:t xml:space="preserve"> облигаций эмитентом по соглашению с их владельцами должна содержат</w:t>
        </w:r>
        <w:r>
          <w:rPr>
            <w:sz w:val="24"/>
            <w:szCs w:val="24"/>
          </w:rPr>
          <w:t>ь:</w:t>
        </w:r>
      </w:ins>
    </w:p>
    <w:p w:rsidR="006F4EF0" w:rsidRPr="00751E51" w:rsidRDefault="006F4EF0" w:rsidP="006F4EF0">
      <w:pPr>
        <w:pStyle w:val="ConsPlusNormal"/>
        <w:ind w:firstLine="540"/>
        <w:jc w:val="both"/>
        <w:rPr>
          <w:ins w:id="703" w:author="Лысенко Константин Владимирович" w:date="2017-04-19T15:11:00Z"/>
          <w:sz w:val="24"/>
          <w:szCs w:val="24"/>
        </w:rPr>
      </w:pPr>
      <w:ins w:id="704" w:author="Лысенко Константин Владимирович" w:date="2017-04-19T15:11:00Z">
        <w:r w:rsidRPr="00751E51">
          <w:rPr>
            <w:sz w:val="24"/>
            <w:szCs w:val="24"/>
          </w:rPr>
          <w:t>идентификационные признаки облигаций, приобретаемых эмитентом по соглашению с их владельцами;</w:t>
        </w:r>
      </w:ins>
    </w:p>
    <w:p w:rsidR="006F4EF0" w:rsidRPr="00751E51" w:rsidRDefault="006F4EF0" w:rsidP="006F4EF0">
      <w:pPr>
        <w:pStyle w:val="ConsPlusNormal"/>
        <w:ind w:firstLine="540"/>
        <w:jc w:val="both"/>
        <w:rPr>
          <w:ins w:id="705" w:author="Лысенко Константин Владимирович" w:date="2017-04-19T15:11:00Z"/>
          <w:sz w:val="24"/>
          <w:szCs w:val="24"/>
        </w:rPr>
      </w:pPr>
      <w:ins w:id="706" w:author="Лысенко Константин Владимирович" w:date="2017-04-19T15:11:00Z">
        <w:r w:rsidRPr="00751E51">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приобретаемой эмитентом по соглашению с ее владельцем;</w:t>
        </w:r>
      </w:ins>
    </w:p>
    <w:p w:rsidR="006F4EF0" w:rsidRPr="00751E51" w:rsidRDefault="006F4EF0" w:rsidP="006F4EF0">
      <w:pPr>
        <w:pStyle w:val="ConsPlusNormal"/>
        <w:ind w:firstLine="540"/>
        <w:jc w:val="both"/>
        <w:rPr>
          <w:ins w:id="707" w:author="Лысенко Константин Владимирович" w:date="2017-04-19T15:11:00Z"/>
          <w:sz w:val="24"/>
          <w:szCs w:val="24"/>
        </w:rPr>
      </w:pPr>
      <w:ins w:id="708" w:author="Лысенко Константин Владимирович" w:date="2017-04-19T15:11:00Z">
        <w:r w:rsidRPr="00751E51">
          <w:rPr>
            <w:sz w:val="24"/>
            <w:szCs w:val="24"/>
          </w:rPr>
          <w:t>количество приобретаемых эмитентом облигаций по соглашению с их владельцами;</w:t>
        </w:r>
      </w:ins>
    </w:p>
    <w:p w:rsidR="006F4EF0" w:rsidRPr="00751E51" w:rsidRDefault="006F4EF0" w:rsidP="006F4EF0">
      <w:pPr>
        <w:pStyle w:val="ConsPlusNormal"/>
        <w:ind w:firstLine="540"/>
        <w:jc w:val="both"/>
        <w:rPr>
          <w:ins w:id="709" w:author="Лысенко Константин Владимирович" w:date="2017-04-19T15:11:00Z"/>
          <w:sz w:val="24"/>
          <w:szCs w:val="24"/>
        </w:rPr>
      </w:pPr>
      <w:ins w:id="710" w:author="Лысенко Константин Владимирович" w:date="2017-04-19T15:11:00Z">
        <w:r w:rsidRPr="00751E51">
          <w:rPr>
            <w:sz w:val="24"/>
            <w:szCs w:val="24"/>
          </w:rPr>
          <w:t>наименование органа управления эмитента, принявшего решение о приобретении эмитентом облигаций по соглашению с их владельцами, и дату принятия указанного решения;</w:t>
        </w:r>
      </w:ins>
    </w:p>
    <w:p w:rsidR="006F4EF0" w:rsidRPr="00751E51" w:rsidRDefault="006F4EF0" w:rsidP="006F4EF0">
      <w:pPr>
        <w:pStyle w:val="ConsPlusNormal"/>
        <w:ind w:firstLine="540"/>
        <w:jc w:val="both"/>
        <w:rPr>
          <w:ins w:id="711" w:author="Лысенко Константин Владимирович" w:date="2017-04-19T15:11:00Z"/>
          <w:sz w:val="24"/>
          <w:szCs w:val="24"/>
        </w:rPr>
      </w:pPr>
      <w:ins w:id="712" w:author="Лысенко Константин Владимирович" w:date="2017-04-19T15:11:00Z">
        <w:r w:rsidRPr="00751E51">
          <w:rPr>
            <w:sz w:val="24"/>
            <w:szCs w:val="24"/>
          </w:rPr>
          <w:t>цену (порядок определения цены) приобретения эмитентом облигаций по соглашению с их владельцами;</w:t>
        </w:r>
      </w:ins>
    </w:p>
    <w:p w:rsidR="006F4EF0" w:rsidRDefault="006F4EF0" w:rsidP="006F4EF0">
      <w:pPr>
        <w:pStyle w:val="ConsPlusNormal"/>
        <w:ind w:firstLine="540"/>
        <w:jc w:val="both"/>
        <w:rPr>
          <w:ins w:id="713" w:author="Лысенко Константин Владимирович" w:date="2017-04-19T15:11:00Z"/>
          <w:sz w:val="24"/>
          <w:szCs w:val="24"/>
        </w:rPr>
      </w:pPr>
      <w:ins w:id="714" w:author="Лысенко Константин Владимирович" w:date="2017-04-19T15:11:00Z">
        <w:r w:rsidRPr="00751E51">
          <w:rPr>
            <w:sz w:val="24"/>
            <w:szCs w:val="24"/>
          </w:rPr>
          <w:t>срок (порядок определения срока), в течение которого владельцы облигаций могут направить эмитенту ответ о принятии предложения о приобретении облигаций (срок для акцепта);</w:t>
        </w:r>
      </w:ins>
    </w:p>
    <w:p w:rsidR="006F4EF0" w:rsidRDefault="006F4EF0" w:rsidP="006F4EF0">
      <w:pPr>
        <w:pStyle w:val="ConsPlusNormal"/>
        <w:ind w:firstLine="540"/>
        <w:jc w:val="both"/>
        <w:rPr>
          <w:ins w:id="715" w:author="Лысенко Константин Владимирович" w:date="2017-04-19T15:11:00Z"/>
          <w:sz w:val="24"/>
          <w:szCs w:val="24"/>
        </w:rPr>
      </w:pPr>
      <w:ins w:id="716" w:author="Лысенко Константин Владимирович" w:date="2017-04-19T15:11:00Z">
        <w:r>
          <w:rPr>
            <w:sz w:val="24"/>
            <w:szCs w:val="24"/>
          </w:rPr>
          <w:t xml:space="preserve">основание для принятия решений об изменении порядка </w:t>
        </w:r>
        <w:r w:rsidRPr="00751E51">
          <w:rPr>
            <w:sz w:val="24"/>
            <w:szCs w:val="24"/>
          </w:rPr>
          <w:t>приобретени</w:t>
        </w:r>
        <w:r>
          <w:rPr>
            <w:sz w:val="24"/>
            <w:szCs w:val="24"/>
          </w:rPr>
          <w:t>я</w:t>
        </w:r>
        <w:r w:rsidRPr="00751E51">
          <w:rPr>
            <w:sz w:val="24"/>
            <w:szCs w:val="24"/>
          </w:rPr>
          <w:t xml:space="preserve"> облигаций эмитентом по соглашению с их владельцам</w:t>
        </w:r>
        <w:r>
          <w:rPr>
            <w:sz w:val="24"/>
            <w:szCs w:val="24"/>
          </w:rPr>
          <w:t>и;</w:t>
        </w:r>
      </w:ins>
    </w:p>
    <w:p w:rsidR="006F4EF0" w:rsidRDefault="006F4EF0" w:rsidP="006F4EF0">
      <w:pPr>
        <w:pStyle w:val="ConsPlusNormal"/>
        <w:ind w:firstLine="540"/>
        <w:jc w:val="both"/>
        <w:rPr>
          <w:ins w:id="717" w:author="Лысенко Константин Владимирович" w:date="2017-04-19T15:11:00Z"/>
          <w:sz w:val="24"/>
          <w:szCs w:val="24"/>
        </w:rPr>
      </w:pPr>
      <w:ins w:id="718" w:author="Лысенко Константин Владимирович" w:date="2017-04-19T15:11:00Z">
        <w:r>
          <w:rPr>
            <w:sz w:val="24"/>
            <w:szCs w:val="24"/>
          </w:rPr>
          <w:t>дата возникновения такого основания;</w:t>
        </w:r>
      </w:ins>
    </w:p>
    <w:p w:rsidR="006F4EF0" w:rsidRDefault="006F4EF0" w:rsidP="006F4EF0">
      <w:pPr>
        <w:pStyle w:val="ConsPlusNormal"/>
        <w:ind w:firstLine="540"/>
        <w:jc w:val="both"/>
        <w:rPr>
          <w:ins w:id="719" w:author="Лысенко Константин Владимирович" w:date="2017-04-19T15:11:00Z"/>
          <w:sz w:val="24"/>
          <w:szCs w:val="24"/>
        </w:rPr>
      </w:pPr>
      <w:ins w:id="720" w:author="Лысенко Константин Владимирович" w:date="2017-04-19T15:11:00Z">
        <w:r>
          <w:rPr>
            <w:sz w:val="24"/>
            <w:szCs w:val="24"/>
          </w:rPr>
          <w:t>информация о произведенных изменениях в ранее предоставленных сведениях.</w:t>
        </w:r>
      </w:ins>
    </w:p>
    <w:p w:rsidR="006F4EF0" w:rsidRDefault="006F4EF0" w:rsidP="006F4EF0">
      <w:pPr>
        <w:pStyle w:val="ConsPlusNormal"/>
        <w:ind w:firstLine="567"/>
        <w:jc w:val="both"/>
        <w:rPr>
          <w:ins w:id="721" w:author="Лысенко Константин Владимирович" w:date="2017-04-19T15:11:00Z"/>
          <w:sz w:val="24"/>
          <w:szCs w:val="24"/>
        </w:rPr>
      </w:pPr>
      <w:ins w:id="722" w:author="Лысенко Константин Владимирович" w:date="2017-04-19T15:11:00Z">
        <w:r w:rsidRPr="00751E51">
          <w:rPr>
            <w:color w:val="1F497D"/>
            <w:sz w:val="24"/>
            <w:szCs w:val="24"/>
          </w:rPr>
          <w:t xml:space="preserve">15.9. Эмитент предоставляет центральному депозитарию информацию </w:t>
        </w:r>
        <w:r w:rsidRPr="00751E51">
          <w:rPr>
            <w:sz w:val="24"/>
            <w:szCs w:val="24"/>
          </w:rPr>
          <w:t xml:space="preserve">об </w:t>
        </w:r>
        <w:r>
          <w:rPr>
            <w:sz w:val="24"/>
            <w:szCs w:val="24"/>
          </w:rPr>
          <w:t>изменении порядка</w:t>
        </w:r>
        <w:r w:rsidRPr="00751E51">
          <w:rPr>
            <w:sz w:val="24"/>
            <w:szCs w:val="24"/>
          </w:rPr>
          <w:t xml:space="preserve"> приобретени</w:t>
        </w:r>
        <w:r>
          <w:rPr>
            <w:sz w:val="24"/>
            <w:szCs w:val="24"/>
          </w:rPr>
          <w:t>я</w:t>
        </w:r>
        <w:r w:rsidRPr="00751E51">
          <w:rPr>
            <w:sz w:val="24"/>
            <w:szCs w:val="24"/>
          </w:rPr>
          <w:t xml:space="preserve"> облигаций эмитентом по соглашению с их владельцами</w:t>
        </w:r>
        <w:r w:rsidRPr="00751E51" w:rsidDel="0021125B">
          <w:rPr>
            <w:sz w:val="24"/>
            <w:szCs w:val="24"/>
          </w:rPr>
          <w:t xml:space="preserve"> </w:t>
        </w:r>
        <w:r>
          <w:rPr>
            <w:sz w:val="24"/>
            <w:szCs w:val="24"/>
          </w:rPr>
          <w:t>не позднее 1 (одного) дня с даты принятия решения о таких изменениях.</w:t>
        </w:r>
      </w:ins>
    </w:p>
    <w:p w:rsidR="00130E52" w:rsidRPr="00F130A4" w:rsidRDefault="00130E52" w:rsidP="0021125B">
      <w:pPr>
        <w:pStyle w:val="ConsPlusNormal"/>
        <w:ind w:firstLine="567"/>
        <w:jc w:val="both"/>
        <w:rPr>
          <w:sz w:val="24"/>
          <w:szCs w:val="24"/>
        </w:rPr>
      </w:pPr>
      <w:r w:rsidRPr="00F130A4">
        <w:rPr>
          <w:sz w:val="24"/>
          <w:szCs w:val="24"/>
        </w:rPr>
        <w:t>15.</w:t>
      </w:r>
      <w:del w:id="723" w:author="Лысенко Константин Владимирович" w:date="2017-04-19T15:12:00Z">
        <w:r w:rsidRPr="00F130A4" w:rsidDel="006F4EF0">
          <w:rPr>
            <w:sz w:val="24"/>
            <w:szCs w:val="24"/>
          </w:rPr>
          <w:delText>8</w:delText>
        </w:r>
      </w:del>
      <w:ins w:id="724" w:author="Лысенко Константин Владимирович" w:date="2017-04-19T15:12:00Z">
        <w:r w:rsidR="006F4EF0">
          <w:rPr>
            <w:sz w:val="24"/>
            <w:szCs w:val="24"/>
          </w:rPr>
          <w:t>10</w:t>
        </w:r>
      </w:ins>
      <w:r w:rsidRPr="00F130A4">
        <w:rPr>
          <w:sz w:val="24"/>
          <w:szCs w:val="24"/>
        </w:rPr>
        <w:t xml:space="preserve">. Предоставляемая центральному депозитарию информация эмитента о государственной регистрации дополнительного выпуска облигаций (присвоении биржей идентификационного номера дополнительному выпуску биржевых облигаций) должна содержать сведения, которые в соответствии с </w:t>
      </w:r>
      <w:hyperlink r:id="rId114" w:history="1">
        <w:r w:rsidRPr="00F130A4">
          <w:rPr>
            <w:color w:val="0000FF"/>
            <w:sz w:val="24"/>
            <w:szCs w:val="24"/>
          </w:rPr>
          <w:t>пунктами 26.6</w:t>
        </w:r>
      </w:hyperlink>
      <w:r w:rsidRPr="00F130A4">
        <w:rPr>
          <w:sz w:val="24"/>
          <w:szCs w:val="24"/>
        </w:rPr>
        <w:t xml:space="preserve"> и </w:t>
      </w:r>
      <w:hyperlink r:id="rId115" w:history="1">
        <w:r w:rsidRPr="00F130A4">
          <w:rPr>
            <w:color w:val="0000FF"/>
            <w:sz w:val="24"/>
            <w:szCs w:val="24"/>
          </w:rPr>
          <w:t>26.8</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государственной регистрации дополнительного выпуска ценных бумаг (о присвоении дополнительному выпуску ценных бумаг идентификационного номера).</w:t>
      </w:r>
    </w:p>
    <w:p w:rsidR="00130E52" w:rsidRPr="00F130A4" w:rsidRDefault="00130E52">
      <w:pPr>
        <w:pStyle w:val="ConsPlusNormal"/>
        <w:ind w:firstLine="540"/>
        <w:jc w:val="both"/>
        <w:rPr>
          <w:sz w:val="24"/>
          <w:szCs w:val="24"/>
        </w:rPr>
      </w:pPr>
      <w:r w:rsidRPr="00F130A4">
        <w:rPr>
          <w:sz w:val="24"/>
          <w:szCs w:val="24"/>
        </w:rPr>
        <w:t>15.</w:t>
      </w:r>
      <w:del w:id="725" w:author="Лысенко Константин Владимирович" w:date="2017-04-19T15:12:00Z">
        <w:r w:rsidRPr="00F130A4" w:rsidDel="006F4EF0">
          <w:rPr>
            <w:sz w:val="24"/>
            <w:szCs w:val="24"/>
          </w:rPr>
          <w:delText>9</w:delText>
        </w:r>
      </w:del>
      <w:ins w:id="726" w:author="Лысенко Константин Владимирович" w:date="2017-04-19T15:12:00Z">
        <w:r w:rsidR="006F4EF0">
          <w:rPr>
            <w:sz w:val="24"/>
            <w:szCs w:val="24"/>
          </w:rPr>
          <w:t>11</w:t>
        </w:r>
      </w:ins>
      <w:r w:rsidRPr="00F130A4">
        <w:rPr>
          <w:sz w:val="24"/>
          <w:szCs w:val="24"/>
        </w:rPr>
        <w:t xml:space="preserve">. </w:t>
      </w:r>
      <w:proofErr w:type="gramStart"/>
      <w:r w:rsidRPr="00F130A4">
        <w:rPr>
          <w:sz w:val="24"/>
          <w:szCs w:val="24"/>
        </w:rPr>
        <w:t xml:space="preserve">Эмитент предоставляет центральному депозитарию информацию о государственной регистрации дополнительного выпуска облигаций (присвоении биржей идентификационного номера дополнительному выпуску биржевых облигаций) в срок не позднее одного дня с момента наступления существенного факта о государственной регистрации дополнительного выпуска ценных бумаг (о присвоении дополнительному выпуску ценных бумаг идентификационного номера), определенного в соответствии с </w:t>
      </w:r>
      <w:hyperlink r:id="rId116" w:history="1">
        <w:r w:rsidRPr="00F130A4">
          <w:rPr>
            <w:color w:val="0000FF"/>
            <w:sz w:val="24"/>
            <w:szCs w:val="24"/>
          </w:rPr>
          <w:t>пунктами 26.7</w:t>
        </w:r>
      </w:hyperlink>
      <w:r w:rsidRPr="00F130A4">
        <w:rPr>
          <w:sz w:val="24"/>
          <w:szCs w:val="24"/>
        </w:rPr>
        <w:t xml:space="preserve"> и </w:t>
      </w:r>
      <w:hyperlink r:id="rId117" w:history="1">
        <w:r w:rsidRPr="00F130A4">
          <w:rPr>
            <w:color w:val="0000FF"/>
            <w:sz w:val="24"/>
            <w:szCs w:val="24"/>
          </w:rPr>
          <w:t>26.9</w:t>
        </w:r>
      </w:hyperlink>
      <w:r w:rsidRPr="00F130A4">
        <w:rPr>
          <w:sz w:val="24"/>
          <w:szCs w:val="24"/>
        </w:rPr>
        <w:t xml:space="preserve"> Положения Банка России от 30 декабря 2014</w:t>
      </w:r>
      <w:proofErr w:type="gramEnd"/>
      <w:r w:rsidRPr="00F130A4">
        <w:rPr>
          <w:sz w:val="24"/>
          <w:szCs w:val="24"/>
        </w:rPr>
        <w:t xml:space="preserve"> года N 454-П.</w:t>
      </w:r>
    </w:p>
    <w:p w:rsidR="00130E52" w:rsidRPr="00F130A4" w:rsidRDefault="00130E52">
      <w:pPr>
        <w:pStyle w:val="ConsPlusNormal"/>
        <w:ind w:firstLine="540"/>
        <w:jc w:val="both"/>
        <w:rPr>
          <w:sz w:val="24"/>
          <w:szCs w:val="24"/>
        </w:rPr>
      </w:pPr>
      <w:r w:rsidRPr="00F130A4">
        <w:rPr>
          <w:sz w:val="24"/>
          <w:szCs w:val="24"/>
        </w:rPr>
        <w:t>15.</w:t>
      </w:r>
      <w:del w:id="727" w:author="Лысенко Константин Владимирович" w:date="2017-04-19T15:12:00Z">
        <w:r w:rsidRPr="00F130A4" w:rsidDel="006F4EF0">
          <w:rPr>
            <w:sz w:val="24"/>
            <w:szCs w:val="24"/>
          </w:rPr>
          <w:delText>10</w:delText>
        </w:r>
      </w:del>
      <w:ins w:id="728" w:author="Лысенко Константин Владимирович" w:date="2017-04-19T15:12:00Z">
        <w:r w:rsidR="006F4EF0">
          <w:rPr>
            <w:sz w:val="24"/>
            <w:szCs w:val="24"/>
          </w:rPr>
          <w:t>12</w:t>
        </w:r>
      </w:ins>
      <w:r w:rsidRPr="00F130A4">
        <w:rPr>
          <w:sz w:val="24"/>
          <w:szCs w:val="24"/>
        </w:rPr>
        <w:t xml:space="preserve">. </w:t>
      </w:r>
      <w:proofErr w:type="gramStart"/>
      <w:r w:rsidRPr="00F130A4">
        <w:rPr>
          <w:sz w:val="24"/>
          <w:szCs w:val="24"/>
        </w:rPr>
        <w:t xml:space="preserve">Предоставляемая центральному депозитарию информация эмитента о регистрации (утверждении биржей, присвоившей выпуску биржевых облигаций идентификационный номер) изменений, внесенных в решение о выпуске (дополнительном выпуске) облигаций (программу </w:t>
      </w:r>
      <w:r w:rsidRPr="00F130A4">
        <w:rPr>
          <w:sz w:val="24"/>
          <w:szCs w:val="24"/>
        </w:rPr>
        <w:lastRenderedPageBreak/>
        <w:t>облигаций; условия отдельного выпуска (дополнительного выпуска) облигаций, размещаемых в рамках программы облигаций) и (или) в проспект облигаций, должна содержать:</w:t>
      </w:r>
      <w:proofErr w:type="gramEnd"/>
    </w:p>
    <w:p w:rsidR="00130E52" w:rsidRPr="00F130A4" w:rsidRDefault="00130E52">
      <w:pPr>
        <w:pStyle w:val="ConsPlusNormal"/>
        <w:ind w:firstLine="540"/>
        <w:jc w:val="both"/>
        <w:rPr>
          <w:sz w:val="24"/>
          <w:szCs w:val="24"/>
        </w:rPr>
      </w:pPr>
      <w:r w:rsidRPr="00F130A4">
        <w:rPr>
          <w:sz w:val="24"/>
          <w:szCs w:val="24"/>
        </w:rPr>
        <w:t>идентификационные признаки облигаций, в отношении которых зарегистрированы (утверждены биржей) соответствующие изменения;</w:t>
      </w:r>
    </w:p>
    <w:p w:rsidR="00130E52" w:rsidRPr="00F130A4" w:rsidRDefault="00130E52">
      <w:pPr>
        <w:pStyle w:val="ConsPlusNormal"/>
        <w:ind w:firstLine="540"/>
        <w:jc w:val="both"/>
        <w:rPr>
          <w:sz w:val="24"/>
          <w:szCs w:val="24"/>
        </w:rPr>
      </w:pPr>
      <w:r w:rsidRPr="00F130A4">
        <w:rPr>
          <w:sz w:val="24"/>
          <w:szCs w:val="24"/>
        </w:rPr>
        <w:t>номинальную стоимость (остаточную номинальную стоимость, если часть номинальной стоимости уже выплачена в связи с частичным погашением) каждой облигации, в отношении которой зарегистрированы (утверждены биржей) соответствующие изменения;</w:t>
      </w:r>
    </w:p>
    <w:p w:rsidR="00130E52" w:rsidRPr="00F130A4" w:rsidRDefault="00130E52">
      <w:pPr>
        <w:pStyle w:val="ConsPlusNormal"/>
        <w:ind w:firstLine="540"/>
        <w:jc w:val="both"/>
        <w:rPr>
          <w:sz w:val="24"/>
          <w:szCs w:val="24"/>
        </w:rPr>
      </w:pPr>
      <w:proofErr w:type="gramStart"/>
      <w:r w:rsidRPr="00F130A4">
        <w:rPr>
          <w:sz w:val="24"/>
          <w:szCs w:val="24"/>
        </w:rPr>
        <w:t>дату регистрации (утверждения биржей) изменений, внесенных в решение о выпуске (дополнительном выпуске) облигаций (программу облигаций; условия отдельного выпуска (дополнительного выпуска) облигаций, размещаемых в рамках программы облигаций) и (или) в проспект облигаций;</w:t>
      </w:r>
      <w:proofErr w:type="gramEnd"/>
    </w:p>
    <w:p w:rsidR="00130E52" w:rsidRPr="00F130A4" w:rsidRDefault="00130E52">
      <w:pPr>
        <w:pStyle w:val="ConsPlusNormal"/>
        <w:ind w:firstLine="540"/>
        <w:jc w:val="both"/>
        <w:rPr>
          <w:sz w:val="24"/>
          <w:szCs w:val="24"/>
        </w:rPr>
      </w:pPr>
      <w:proofErr w:type="gramStart"/>
      <w:r w:rsidRPr="00F130A4">
        <w:rPr>
          <w:sz w:val="24"/>
          <w:szCs w:val="24"/>
        </w:rPr>
        <w:t>краткое содержание зарегистрированных (утвержденных биржей) изменений, внесенных в решение о выпуске (дополнительном выпуске) облигаций (программу облигаций; условия отдельного выпуска (дополнительного выпуска) облигаций, размещаемых в рамках программы облигаций) и (или) в проспект облигаций, а также порядок доступа к таким изменениям.</w:t>
      </w:r>
      <w:proofErr w:type="gramEnd"/>
    </w:p>
    <w:p w:rsidR="00130E52" w:rsidRPr="00F130A4" w:rsidRDefault="00130E52">
      <w:pPr>
        <w:pStyle w:val="ConsPlusNormal"/>
        <w:ind w:firstLine="540"/>
        <w:jc w:val="both"/>
        <w:rPr>
          <w:sz w:val="24"/>
          <w:szCs w:val="24"/>
        </w:rPr>
      </w:pPr>
      <w:r w:rsidRPr="00F130A4">
        <w:rPr>
          <w:sz w:val="24"/>
          <w:szCs w:val="24"/>
        </w:rPr>
        <w:t>15.</w:t>
      </w:r>
      <w:del w:id="729" w:author="Лысенко Константин Владимирович" w:date="2017-04-19T15:12:00Z">
        <w:r w:rsidRPr="00F130A4" w:rsidDel="006F4EF0">
          <w:rPr>
            <w:sz w:val="24"/>
            <w:szCs w:val="24"/>
          </w:rPr>
          <w:delText>11</w:delText>
        </w:r>
      </w:del>
      <w:ins w:id="730" w:author="Лысенко Константин Владимирович" w:date="2017-04-19T15:12:00Z">
        <w:r w:rsidR="006F4EF0">
          <w:rPr>
            <w:sz w:val="24"/>
            <w:szCs w:val="24"/>
          </w:rPr>
          <w:t>13</w:t>
        </w:r>
      </w:ins>
      <w:r w:rsidRPr="00F130A4">
        <w:rPr>
          <w:sz w:val="24"/>
          <w:szCs w:val="24"/>
        </w:rPr>
        <w:t xml:space="preserve">. Эмитент предоставляет центральному депозитарию информацию о регистрации (утверждении биржей, присвоившей выпуску биржевых облигаций идентификационный номер) изменений, внесенных в решение о выпуске (дополнительном выпуске) облигаций (программу облигаций; </w:t>
      </w:r>
      <w:proofErr w:type="gramStart"/>
      <w:r w:rsidRPr="00F130A4">
        <w:rPr>
          <w:sz w:val="24"/>
          <w:szCs w:val="24"/>
        </w:rPr>
        <w:t>условия отдельного выпуска (дополнительного выпуска) облигаций, размещаемых в рамках программы облигаций) и (или) в проспект облигаций, в срок не позднее одного дня со дня опубликования информации о регистрации (об утверждении биржей) указанных изменений на странице Банка России (биржи) в сети Интернет или со дня получения эмитентом письменного уведомления Банка России (биржи) о регистрации (об утверждении) указанных изменений посредством почтовой, факсимильной</w:t>
      </w:r>
      <w:proofErr w:type="gramEnd"/>
      <w:r w:rsidRPr="00F130A4">
        <w:rPr>
          <w:sz w:val="24"/>
          <w:szCs w:val="24"/>
        </w:rPr>
        <w:t>, электронной связи, вручения под подпись в зависимости от того, какая из указанных дат наступит раньше.</w:t>
      </w:r>
    </w:p>
    <w:p w:rsidR="00130E52" w:rsidRPr="00F130A4" w:rsidRDefault="00130E52">
      <w:pPr>
        <w:pStyle w:val="ConsPlusNormal"/>
        <w:ind w:firstLine="540"/>
        <w:jc w:val="both"/>
        <w:rPr>
          <w:sz w:val="24"/>
          <w:szCs w:val="24"/>
        </w:rPr>
      </w:pPr>
      <w:r w:rsidRPr="00F130A4">
        <w:rPr>
          <w:sz w:val="24"/>
          <w:szCs w:val="24"/>
        </w:rPr>
        <w:t>15.</w:t>
      </w:r>
      <w:del w:id="731" w:author="Лысенко Константин Владимирович" w:date="2017-04-19T15:12:00Z">
        <w:r w:rsidRPr="00F130A4" w:rsidDel="006F4EF0">
          <w:rPr>
            <w:sz w:val="24"/>
            <w:szCs w:val="24"/>
          </w:rPr>
          <w:delText>12</w:delText>
        </w:r>
      </w:del>
      <w:ins w:id="732" w:author="Лысенко Константин Владимирович" w:date="2017-04-19T15:12:00Z">
        <w:r w:rsidR="006F4EF0">
          <w:rPr>
            <w:sz w:val="24"/>
            <w:szCs w:val="24"/>
          </w:rPr>
          <w:t>14</w:t>
        </w:r>
      </w:ins>
      <w:r w:rsidRPr="00F130A4">
        <w:rPr>
          <w:sz w:val="24"/>
          <w:szCs w:val="24"/>
        </w:rPr>
        <w:t xml:space="preserve">. Предоставляемая центральному депозитарию информация эмитента о неисполнении обязательств эмитента (техническом дефолте, дефолте) по облигациям должна содержать сведения, которые в соответствии с </w:t>
      </w:r>
      <w:hyperlink r:id="rId118" w:history="1">
        <w:r w:rsidRPr="00F130A4">
          <w:rPr>
            <w:color w:val="0000FF"/>
            <w:sz w:val="24"/>
            <w:szCs w:val="24"/>
          </w:rPr>
          <w:t>пунктом 37.2</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неисполнении обязательств эмитента перед владельцами его эмиссионных ценных бумаг.</w:t>
      </w:r>
    </w:p>
    <w:p w:rsidR="00130E52" w:rsidRPr="00F130A4" w:rsidRDefault="00130E52">
      <w:pPr>
        <w:pStyle w:val="ConsPlusNormal"/>
        <w:ind w:firstLine="540"/>
        <w:jc w:val="both"/>
        <w:rPr>
          <w:sz w:val="24"/>
          <w:szCs w:val="24"/>
        </w:rPr>
      </w:pPr>
      <w:r w:rsidRPr="00F130A4">
        <w:rPr>
          <w:sz w:val="24"/>
          <w:szCs w:val="24"/>
        </w:rPr>
        <w:t>15.</w:t>
      </w:r>
      <w:del w:id="733" w:author="Лысенко Константин Владимирович" w:date="2017-04-19T15:12:00Z">
        <w:r w:rsidRPr="00F130A4" w:rsidDel="006F4EF0">
          <w:rPr>
            <w:sz w:val="24"/>
            <w:szCs w:val="24"/>
          </w:rPr>
          <w:delText>13</w:delText>
        </w:r>
      </w:del>
      <w:ins w:id="734" w:author="Лысенко Константин Владимирович" w:date="2017-04-19T15:12:00Z">
        <w:r w:rsidR="006F4EF0">
          <w:rPr>
            <w:sz w:val="24"/>
            <w:szCs w:val="24"/>
          </w:rPr>
          <w:t>15</w:t>
        </w:r>
      </w:ins>
      <w:r w:rsidRPr="00F130A4">
        <w:rPr>
          <w:sz w:val="24"/>
          <w:szCs w:val="24"/>
        </w:rPr>
        <w:t xml:space="preserve">. Эмитент предоставляет центральному депозитарию информацию о неисполнении обязательств эмитента (техническом дефолте, дефолте) по облигациям в срок не позднее одного дня с момента наступления существенного </w:t>
      </w:r>
      <w:proofErr w:type="gramStart"/>
      <w:r w:rsidRPr="00F130A4">
        <w:rPr>
          <w:sz w:val="24"/>
          <w:szCs w:val="24"/>
        </w:rPr>
        <w:t>факта о неисполнении</w:t>
      </w:r>
      <w:proofErr w:type="gramEnd"/>
      <w:r w:rsidRPr="00F130A4">
        <w:rPr>
          <w:sz w:val="24"/>
          <w:szCs w:val="24"/>
        </w:rPr>
        <w:t xml:space="preserve"> обязательств эмитента перед владельцами его ценных бумаг, определенного в соответствии с </w:t>
      </w:r>
      <w:hyperlink r:id="rId119" w:history="1">
        <w:r w:rsidRPr="00F130A4">
          <w:rPr>
            <w:color w:val="0000FF"/>
            <w:sz w:val="24"/>
            <w:szCs w:val="24"/>
          </w:rPr>
          <w:t>пунктом 37.3</w:t>
        </w:r>
      </w:hyperlink>
      <w:r w:rsidRPr="00F130A4">
        <w:rPr>
          <w:sz w:val="24"/>
          <w:szCs w:val="24"/>
        </w:rPr>
        <w:t xml:space="preserve"> Положения Банка России от 30 декабря 2014 года N 454-П.</w:t>
      </w:r>
    </w:p>
    <w:p w:rsidR="00130E52" w:rsidRPr="00F130A4" w:rsidRDefault="00130E52">
      <w:pPr>
        <w:pStyle w:val="ConsPlusNormal"/>
        <w:ind w:firstLine="540"/>
        <w:jc w:val="both"/>
        <w:rPr>
          <w:sz w:val="24"/>
          <w:szCs w:val="24"/>
        </w:rPr>
      </w:pPr>
      <w:r w:rsidRPr="00F130A4">
        <w:rPr>
          <w:sz w:val="24"/>
          <w:szCs w:val="24"/>
        </w:rPr>
        <w:t>15.</w:t>
      </w:r>
      <w:del w:id="735" w:author="Лысенко Константин Владимирович" w:date="2017-04-19T15:12:00Z">
        <w:r w:rsidRPr="00F130A4" w:rsidDel="006F4EF0">
          <w:rPr>
            <w:sz w:val="24"/>
            <w:szCs w:val="24"/>
          </w:rPr>
          <w:delText>14</w:delText>
        </w:r>
      </w:del>
      <w:ins w:id="736" w:author="Лысенко Константин Владимирович" w:date="2017-04-19T15:12:00Z">
        <w:r w:rsidR="006F4EF0">
          <w:rPr>
            <w:sz w:val="24"/>
            <w:szCs w:val="24"/>
          </w:rPr>
          <w:t>16</w:t>
        </w:r>
      </w:ins>
      <w:r w:rsidRPr="00F130A4">
        <w:rPr>
          <w:sz w:val="24"/>
          <w:szCs w:val="24"/>
        </w:rPr>
        <w:t xml:space="preserve">. Предоставляемая центральному депозитарию информация эмитента о привлечении или замене организаций, оказывающих эмитенту услуги посредника при исполнении эмитентом обязательств по облигациям, а также об изменении сведений об указанных организациях должна содержать сведения, которые в соответствии с </w:t>
      </w:r>
      <w:hyperlink r:id="rId120" w:history="1">
        <w:r w:rsidRPr="00F130A4">
          <w:rPr>
            <w:color w:val="0000FF"/>
            <w:sz w:val="24"/>
            <w:szCs w:val="24"/>
          </w:rPr>
          <w:t>пунктами 56.2</w:t>
        </w:r>
      </w:hyperlink>
      <w:r w:rsidRPr="00F130A4">
        <w:rPr>
          <w:sz w:val="24"/>
          <w:szCs w:val="24"/>
        </w:rPr>
        <w:t xml:space="preserve"> и </w:t>
      </w:r>
      <w:hyperlink r:id="rId121" w:history="1">
        <w:r w:rsidRPr="00F130A4">
          <w:rPr>
            <w:color w:val="0000FF"/>
            <w:sz w:val="24"/>
            <w:szCs w:val="24"/>
          </w:rPr>
          <w:t>56.4</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привлечении или замене организаций, оказывающих эмитенту услуги посредника при исполнении эмитентом обязательств по облигациям или иным эмиссионным ценным бумагам эмитента, а также об изменении сведений об указанных организациях.</w:t>
      </w:r>
    </w:p>
    <w:p w:rsidR="00130E52" w:rsidRPr="00F130A4" w:rsidRDefault="00130E52">
      <w:pPr>
        <w:pStyle w:val="ConsPlusNormal"/>
        <w:ind w:firstLine="540"/>
        <w:jc w:val="both"/>
        <w:rPr>
          <w:sz w:val="24"/>
          <w:szCs w:val="24"/>
        </w:rPr>
      </w:pPr>
      <w:r w:rsidRPr="00F130A4">
        <w:rPr>
          <w:sz w:val="24"/>
          <w:szCs w:val="24"/>
        </w:rPr>
        <w:t>15.</w:t>
      </w:r>
      <w:del w:id="737" w:author="Лысенко Константин Владимирович" w:date="2017-04-19T15:12:00Z">
        <w:r w:rsidRPr="00F130A4" w:rsidDel="006F4EF0">
          <w:rPr>
            <w:sz w:val="24"/>
            <w:szCs w:val="24"/>
          </w:rPr>
          <w:delText>15</w:delText>
        </w:r>
      </w:del>
      <w:ins w:id="738" w:author="Лысенко Константин Владимирович" w:date="2017-04-19T15:12:00Z">
        <w:r w:rsidR="006F4EF0">
          <w:rPr>
            <w:sz w:val="24"/>
            <w:szCs w:val="24"/>
          </w:rPr>
          <w:t>17</w:t>
        </w:r>
      </w:ins>
      <w:r w:rsidRPr="00F130A4">
        <w:rPr>
          <w:sz w:val="24"/>
          <w:szCs w:val="24"/>
        </w:rPr>
        <w:t xml:space="preserve">. </w:t>
      </w:r>
      <w:proofErr w:type="gramStart"/>
      <w:r w:rsidRPr="00F130A4">
        <w:rPr>
          <w:sz w:val="24"/>
          <w:szCs w:val="24"/>
        </w:rPr>
        <w:t>Эмитент предоставляет центральному депозитарию информацию о привлечении или замене организаций, оказывающих эмитенту услуги посредника при исполнении эмитентом обязательств по облигациям, а также об изменении сведений об указанных организациях в срок не позднее одного дня с момента наступления существенного факта о привлечении или замене организаций, оказывающих эмитенту услуги посредника при исполнении эмитентом обязательств по облигациям или иным эмиссионным ценным бумагам эмитента</w:t>
      </w:r>
      <w:proofErr w:type="gramEnd"/>
      <w:r w:rsidRPr="00F130A4">
        <w:rPr>
          <w:sz w:val="24"/>
          <w:szCs w:val="24"/>
        </w:rPr>
        <w:t xml:space="preserve">, а также об изменении сведений об указанных организациях, определенного в соответствии с требованиями </w:t>
      </w:r>
      <w:hyperlink r:id="rId122" w:history="1">
        <w:r w:rsidRPr="00F130A4">
          <w:rPr>
            <w:color w:val="0000FF"/>
            <w:sz w:val="24"/>
            <w:szCs w:val="24"/>
          </w:rPr>
          <w:t>главы 56</w:t>
        </w:r>
      </w:hyperlink>
      <w:r w:rsidRPr="00F130A4">
        <w:rPr>
          <w:sz w:val="24"/>
          <w:szCs w:val="24"/>
        </w:rPr>
        <w:t xml:space="preserve"> Положения Банка России от 30 декабря 2014 года N 454-П.</w:t>
      </w:r>
    </w:p>
    <w:p w:rsidR="00130E52" w:rsidRPr="00F130A4" w:rsidRDefault="00130E52">
      <w:pPr>
        <w:pStyle w:val="ConsPlusNormal"/>
        <w:ind w:firstLine="540"/>
        <w:jc w:val="both"/>
        <w:rPr>
          <w:sz w:val="24"/>
          <w:szCs w:val="24"/>
        </w:rPr>
      </w:pPr>
      <w:r w:rsidRPr="00F130A4">
        <w:rPr>
          <w:sz w:val="24"/>
          <w:szCs w:val="24"/>
        </w:rPr>
        <w:lastRenderedPageBreak/>
        <w:t>15.</w:t>
      </w:r>
      <w:del w:id="739" w:author="Лысенко Константин Владимирович" w:date="2017-04-19T15:12:00Z">
        <w:r w:rsidRPr="00F130A4" w:rsidDel="006F4EF0">
          <w:rPr>
            <w:sz w:val="24"/>
            <w:szCs w:val="24"/>
          </w:rPr>
          <w:delText>16</w:delText>
        </w:r>
      </w:del>
      <w:ins w:id="740" w:author="Лысенко Константин Владимирович" w:date="2017-04-19T15:12:00Z">
        <w:r w:rsidR="006F4EF0">
          <w:rPr>
            <w:sz w:val="24"/>
            <w:szCs w:val="24"/>
          </w:rPr>
          <w:t>18</w:t>
        </w:r>
      </w:ins>
      <w:r w:rsidRPr="00F130A4">
        <w:rPr>
          <w:sz w:val="24"/>
          <w:szCs w:val="24"/>
        </w:rPr>
        <w:t xml:space="preserve">. Предоставляемая центральному депозитарию информация эмитента о предъявлении лицу, предоставившему обеспечение по облигациям эмитента, требований, связанных с исполнением обязательств по таким облигациям, должна содержать сведения, которые в соответствии с </w:t>
      </w:r>
      <w:hyperlink r:id="rId123" w:history="1">
        <w:r w:rsidRPr="00F130A4">
          <w:rPr>
            <w:color w:val="0000FF"/>
            <w:sz w:val="24"/>
            <w:szCs w:val="24"/>
          </w:rPr>
          <w:t>пунктом 58.2</w:t>
        </w:r>
      </w:hyperlink>
      <w:r w:rsidRPr="00F130A4">
        <w:rPr>
          <w:sz w:val="24"/>
          <w:szCs w:val="24"/>
        </w:rPr>
        <w:t xml:space="preserve"> Положения Банка России от 30 декабря 2014 года N 454-П указываются в сообщении о существенном </w:t>
      </w:r>
      <w:proofErr w:type="gramStart"/>
      <w:r w:rsidRPr="00F130A4">
        <w:rPr>
          <w:sz w:val="24"/>
          <w:szCs w:val="24"/>
        </w:rPr>
        <w:t>факте</w:t>
      </w:r>
      <w:proofErr w:type="gramEnd"/>
      <w:r w:rsidRPr="00F130A4">
        <w:rPr>
          <w:sz w:val="24"/>
          <w:szCs w:val="24"/>
        </w:rPr>
        <w:t xml:space="preserve"> о предъявлении лицу, предоставившему обеспечение по облигациям эмитента, требований, связанных с исполнением обязательств по таким облигациям.</w:t>
      </w:r>
    </w:p>
    <w:p w:rsidR="00130E52" w:rsidRPr="00F130A4" w:rsidRDefault="00130E52">
      <w:pPr>
        <w:pStyle w:val="ConsPlusNormal"/>
        <w:ind w:firstLine="540"/>
        <w:jc w:val="both"/>
        <w:rPr>
          <w:sz w:val="24"/>
          <w:szCs w:val="24"/>
        </w:rPr>
      </w:pPr>
      <w:r w:rsidRPr="00F130A4">
        <w:rPr>
          <w:sz w:val="24"/>
          <w:szCs w:val="24"/>
        </w:rPr>
        <w:t>15.</w:t>
      </w:r>
      <w:del w:id="741" w:author="Лысенко Константин Владимирович" w:date="2017-04-19T15:12:00Z">
        <w:r w:rsidRPr="00F130A4" w:rsidDel="006F4EF0">
          <w:rPr>
            <w:sz w:val="24"/>
            <w:szCs w:val="24"/>
          </w:rPr>
          <w:delText>17</w:delText>
        </w:r>
      </w:del>
      <w:ins w:id="742" w:author="Лысенко Константин Владимирович" w:date="2017-04-19T15:12:00Z">
        <w:r w:rsidR="006F4EF0">
          <w:rPr>
            <w:sz w:val="24"/>
            <w:szCs w:val="24"/>
          </w:rPr>
          <w:t>19</w:t>
        </w:r>
      </w:ins>
      <w:r w:rsidRPr="00F130A4">
        <w:rPr>
          <w:sz w:val="24"/>
          <w:szCs w:val="24"/>
        </w:rPr>
        <w:t xml:space="preserve">. </w:t>
      </w:r>
      <w:proofErr w:type="gramStart"/>
      <w:r w:rsidRPr="00F130A4">
        <w:rPr>
          <w:sz w:val="24"/>
          <w:szCs w:val="24"/>
        </w:rPr>
        <w:t xml:space="preserve">Эмитент предоставляет центральному депозитарию информацию о предъявлении лицу, предоставившему обеспечение по облигациям эмитента, требований, связанных с исполнением обязательств по таким облигациям, в срок не позднее одного дня с момента наступления существенного факта о предъявлении лицу, предоставившему обеспечение по облигациям эмитента, требований, связанных с исполнением обязательств по таким облигациям, определенного в соответствии с </w:t>
      </w:r>
      <w:hyperlink r:id="rId124" w:history="1">
        <w:r w:rsidRPr="00F130A4">
          <w:rPr>
            <w:color w:val="0000FF"/>
            <w:sz w:val="24"/>
            <w:szCs w:val="24"/>
          </w:rPr>
          <w:t>пунктом 58.3</w:t>
        </w:r>
      </w:hyperlink>
      <w:r w:rsidRPr="00F130A4">
        <w:rPr>
          <w:sz w:val="24"/>
          <w:szCs w:val="24"/>
        </w:rPr>
        <w:t xml:space="preserve"> Положения Банка России от 30 декабря</w:t>
      </w:r>
      <w:proofErr w:type="gramEnd"/>
      <w:r w:rsidRPr="00F130A4">
        <w:rPr>
          <w:sz w:val="24"/>
          <w:szCs w:val="24"/>
        </w:rPr>
        <w:t xml:space="preserve"> 2014 года N 454-П.</w:t>
      </w:r>
    </w:p>
    <w:p w:rsidR="00130E52" w:rsidRPr="00F130A4" w:rsidRDefault="00130E52">
      <w:pPr>
        <w:pStyle w:val="ConsPlusNormal"/>
        <w:ind w:firstLine="540"/>
        <w:jc w:val="both"/>
        <w:rPr>
          <w:sz w:val="24"/>
          <w:szCs w:val="24"/>
        </w:rPr>
      </w:pPr>
      <w:r w:rsidRPr="00F130A4">
        <w:rPr>
          <w:sz w:val="24"/>
          <w:szCs w:val="24"/>
        </w:rPr>
        <w:t>15.</w:t>
      </w:r>
      <w:del w:id="743" w:author="Лысенко Константин Владимирович" w:date="2017-04-19T15:12:00Z">
        <w:r w:rsidRPr="00F130A4" w:rsidDel="006F4EF0">
          <w:rPr>
            <w:sz w:val="24"/>
            <w:szCs w:val="24"/>
          </w:rPr>
          <w:delText>18</w:delText>
        </w:r>
      </w:del>
      <w:ins w:id="744" w:author="Лысенко Константин Владимирович" w:date="2017-04-19T15:12:00Z">
        <w:r w:rsidR="006F4EF0">
          <w:rPr>
            <w:sz w:val="24"/>
            <w:szCs w:val="24"/>
          </w:rPr>
          <w:t>20</w:t>
        </w:r>
      </w:ins>
      <w:r w:rsidRPr="00F130A4">
        <w:rPr>
          <w:sz w:val="24"/>
          <w:szCs w:val="24"/>
        </w:rPr>
        <w:t>. Предоставляемая центральному депозитарию информация эмитента об определении размера процента (купона)</w:t>
      </w:r>
      <w:r w:rsidR="00022CFA" w:rsidRPr="00F130A4">
        <w:rPr>
          <w:sz w:val="24"/>
          <w:szCs w:val="24"/>
        </w:rPr>
        <w:t xml:space="preserve"> по</w:t>
      </w:r>
      <w:r w:rsidRPr="00F130A4">
        <w:rPr>
          <w:sz w:val="24"/>
          <w:szCs w:val="24"/>
        </w:rPr>
        <w:t xml:space="preserve"> облигациям должна содержать:</w:t>
      </w:r>
    </w:p>
    <w:p w:rsidR="00130E52" w:rsidRPr="00F130A4" w:rsidRDefault="00130E52">
      <w:pPr>
        <w:pStyle w:val="ConsPlusNormal"/>
        <w:ind w:firstLine="540"/>
        <w:jc w:val="both"/>
        <w:rPr>
          <w:sz w:val="24"/>
          <w:szCs w:val="24"/>
        </w:rPr>
      </w:pPr>
      <w:r w:rsidRPr="00F130A4">
        <w:rPr>
          <w:sz w:val="24"/>
          <w:szCs w:val="24"/>
        </w:rPr>
        <w:t>идентификационные признаки облигаций, в отношении которых эмитентом определен размер (порядок определения размера) процента (купона);</w:t>
      </w:r>
    </w:p>
    <w:p w:rsidR="00130E52" w:rsidRPr="00F130A4" w:rsidRDefault="00130E52">
      <w:pPr>
        <w:pStyle w:val="ConsPlusNormal"/>
        <w:ind w:firstLine="540"/>
        <w:jc w:val="both"/>
        <w:rPr>
          <w:sz w:val="24"/>
          <w:szCs w:val="24"/>
        </w:rPr>
      </w:pPr>
      <w:proofErr w:type="gramStart"/>
      <w:r w:rsidRPr="00F130A4">
        <w:rPr>
          <w:sz w:val="24"/>
          <w:szCs w:val="24"/>
        </w:rPr>
        <w:t>размер (порядок определения размера) процента (купона) и указание процентного (купонного) периода, по которому он определен;</w:t>
      </w:r>
      <w:proofErr w:type="gramEnd"/>
    </w:p>
    <w:p w:rsidR="00130E52" w:rsidRPr="00F130A4" w:rsidRDefault="00130E52">
      <w:pPr>
        <w:pStyle w:val="ConsPlusNormal"/>
        <w:ind w:firstLine="540"/>
        <w:jc w:val="both"/>
        <w:rPr>
          <w:ins w:id="745" w:author="Лысенко Константин Владимирович" w:date="2016-12-02T16:13:00Z"/>
          <w:sz w:val="24"/>
          <w:szCs w:val="24"/>
        </w:rPr>
      </w:pPr>
      <w:r w:rsidRPr="00F130A4">
        <w:rPr>
          <w:sz w:val="24"/>
          <w:szCs w:val="24"/>
        </w:rPr>
        <w:t>наименование органа управления эмитента, принявшего решение об определении размера (</w:t>
      </w:r>
      <w:del w:id="746" w:author="Лысенко Константин Владимирович" w:date="2016-12-05T15:07:00Z">
        <w:r w:rsidRPr="00F130A4" w:rsidDel="008F4CBC">
          <w:rPr>
            <w:sz w:val="24"/>
            <w:szCs w:val="24"/>
          </w:rPr>
          <w:delText xml:space="preserve">порядок </w:delText>
        </w:r>
      </w:del>
      <w:ins w:id="747" w:author="Лысенко Константин Владимирович" w:date="2016-12-05T15:07:00Z">
        <w:r w:rsidR="008F4CBC" w:rsidRPr="00F130A4">
          <w:rPr>
            <w:sz w:val="24"/>
            <w:szCs w:val="24"/>
          </w:rPr>
          <w:t xml:space="preserve">порядке </w:t>
        </w:r>
      </w:ins>
      <w:r w:rsidRPr="00F130A4">
        <w:rPr>
          <w:sz w:val="24"/>
          <w:szCs w:val="24"/>
        </w:rPr>
        <w:t>определения размера) процента (купона) по облигациям, и дату принятия указанного решения.</w:t>
      </w:r>
    </w:p>
    <w:p w:rsidR="00130E52" w:rsidRPr="00F130A4" w:rsidRDefault="00130E52">
      <w:pPr>
        <w:pStyle w:val="ConsPlusNormal"/>
        <w:ind w:firstLine="540"/>
        <w:jc w:val="both"/>
        <w:rPr>
          <w:ins w:id="748" w:author="Лысенко Константин Владимирович" w:date="2016-12-05T15:01:00Z"/>
          <w:sz w:val="24"/>
          <w:szCs w:val="24"/>
        </w:rPr>
      </w:pPr>
      <w:r w:rsidRPr="00F130A4">
        <w:rPr>
          <w:sz w:val="24"/>
          <w:szCs w:val="24"/>
        </w:rPr>
        <w:t>15.</w:t>
      </w:r>
      <w:del w:id="749" w:author="Лысенко Константин Владимирович" w:date="2017-04-19T15:12:00Z">
        <w:r w:rsidRPr="00F130A4" w:rsidDel="006F4EF0">
          <w:rPr>
            <w:sz w:val="24"/>
            <w:szCs w:val="24"/>
          </w:rPr>
          <w:delText>19</w:delText>
        </w:r>
      </w:del>
      <w:ins w:id="750" w:author="Лысенко Константин Владимирович" w:date="2017-04-19T15:12:00Z">
        <w:r w:rsidR="006F4EF0">
          <w:rPr>
            <w:sz w:val="24"/>
            <w:szCs w:val="24"/>
          </w:rPr>
          <w:t>21</w:t>
        </w:r>
      </w:ins>
      <w:r w:rsidRPr="00F130A4">
        <w:rPr>
          <w:sz w:val="24"/>
          <w:szCs w:val="24"/>
        </w:rPr>
        <w:t xml:space="preserve">. </w:t>
      </w:r>
      <w:proofErr w:type="gramStart"/>
      <w:r w:rsidRPr="00F130A4">
        <w:rPr>
          <w:sz w:val="24"/>
          <w:szCs w:val="24"/>
        </w:rPr>
        <w:t xml:space="preserve">Эмитент предоставляет центральному депозитарию информацию об определении размера процента (купона) по облигациям не позднее срока, установленного решением о выпуске </w:t>
      </w:r>
      <w:commentRangeStart w:id="751"/>
      <w:del w:id="752" w:author="Лысенко Константин Владимирович" w:date="2016-11-10T17:40:00Z">
        <w:r w:rsidRPr="00F130A4" w:rsidDel="00022CFA">
          <w:rPr>
            <w:sz w:val="24"/>
            <w:szCs w:val="24"/>
          </w:rPr>
          <w:delText xml:space="preserve">(дополнительном выпуске) </w:delText>
        </w:r>
      </w:del>
      <w:commentRangeEnd w:id="751"/>
      <w:r w:rsidR="00022CFA" w:rsidRPr="00F130A4">
        <w:rPr>
          <w:rStyle w:val="a3"/>
          <w:rFonts w:asciiTheme="minorHAnsi" w:eastAsiaTheme="minorHAnsi" w:hAnsiTheme="minorHAnsi" w:cstheme="minorBidi"/>
          <w:sz w:val="24"/>
          <w:szCs w:val="24"/>
          <w:lang w:eastAsia="en-US"/>
        </w:rPr>
        <w:commentReference w:id="751"/>
      </w:r>
      <w:r w:rsidRPr="00F130A4">
        <w:rPr>
          <w:sz w:val="24"/>
          <w:szCs w:val="24"/>
        </w:rPr>
        <w:t>облигаций для раскрытия (предоставления) указанной информации, а если размер (порядок определения размера) процента (купона) по облигациям определяется эмитентом до начала размещения облигаций или в ходе проведения организованных торгов, на которых осуществляется размещение облигаций, - не позднее даты начала размещения облигаций или даты</w:t>
      </w:r>
      <w:proofErr w:type="gramEnd"/>
      <w:r w:rsidRPr="00F130A4">
        <w:rPr>
          <w:sz w:val="24"/>
          <w:szCs w:val="24"/>
        </w:rPr>
        <w:t>, следующей за датой проведения организованных торгов соответственно.</w:t>
      </w:r>
    </w:p>
    <w:p w:rsidR="008F4CBC" w:rsidRPr="00F130A4" w:rsidRDefault="008F4CBC" w:rsidP="008F4CBC">
      <w:pPr>
        <w:pStyle w:val="ConsPlusNormal"/>
        <w:ind w:firstLine="540"/>
        <w:jc w:val="both"/>
        <w:rPr>
          <w:ins w:id="753" w:author="Лысенко Константин Владимирович" w:date="2016-12-05T15:01:00Z"/>
          <w:sz w:val="24"/>
          <w:szCs w:val="24"/>
        </w:rPr>
      </w:pPr>
      <w:ins w:id="754" w:author="Лысенко Константин Владимирович" w:date="2016-12-05T15:01:00Z">
        <w:r w:rsidRPr="00F130A4">
          <w:rPr>
            <w:sz w:val="24"/>
            <w:szCs w:val="24"/>
          </w:rPr>
          <w:t>1</w:t>
        </w:r>
        <w:r w:rsidR="006F4EF0">
          <w:rPr>
            <w:sz w:val="24"/>
            <w:szCs w:val="24"/>
          </w:rPr>
          <w:t>5.2</w:t>
        </w:r>
      </w:ins>
      <w:ins w:id="755" w:author="Лысенко Константин Владимирович" w:date="2017-04-19T15:13:00Z">
        <w:r w:rsidR="006F4EF0">
          <w:rPr>
            <w:sz w:val="24"/>
            <w:szCs w:val="24"/>
          </w:rPr>
          <w:t>2</w:t>
        </w:r>
      </w:ins>
      <w:ins w:id="756" w:author="Лысенко Константин Владимирович" w:date="2016-12-05T15:01:00Z">
        <w:r w:rsidRPr="00F130A4">
          <w:rPr>
            <w:sz w:val="24"/>
            <w:szCs w:val="24"/>
          </w:rPr>
          <w:t xml:space="preserve">. Предоставляемая центральному депозитарию информация эмитента </w:t>
        </w:r>
      </w:ins>
      <w:ins w:id="757" w:author="Лысенко Константин Владимирович" w:date="2016-12-05T15:20:00Z">
        <w:r w:rsidR="00FE758A" w:rsidRPr="00F130A4">
          <w:rPr>
            <w:sz w:val="24"/>
            <w:szCs w:val="24"/>
          </w:rPr>
          <w:t>об определении размера погашаемой части номинальной стоимости облигаций</w:t>
        </w:r>
      </w:ins>
      <w:ins w:id="758" w:author="Лысенко Константин Владимирович" w:date="2016-12-05T15:01:00Z">
        <w:r w:rsidRPr="00F130A4">
          <w:rPr>
            <w:sz w:val="24"/>
            <w:szCs w:val="24"/>
          </w:rPr>
          <w:t xml:space="preserve"> должна содержать:</w:t>
        </w:r>
      </w:ins>
    </w:p>
    <w:p w:rsidR="008F4CBC" w:rsidRPr="00F130A4" w:rsidRDefault="00FE758A" w:rsidP="008F4CBC">
      <w:pPr>
        <w:pStyle w:val="ConsPlusNormal"/>
        <w:ind w:firstLine="540"/>
        <w:jc w:val="both"/>
        <w:rPr>
          <w:ins w:id="759" w:author="Лысенко Константин Владимирович" w:date="2016-12-05T15:01:00Z"/>
          <w:sz w:val="24"/>
          <w:szCs w:val="24"/>
        </w:rPr>
      </w:pPr>
      <w:ins w:id="760" w:author="Лысенко Константин Владимирович" w:date="2016-12-05T15:21:00Z">
        <w:r w:rsidRPr="00F130A4">
          <w:rPr>
            <w:sz w:val="24"/>
            <w:szCs w:val="24"/>
          </w:rPr>
          <w:t>идентификационные признаки облигаций, в отношении которых эмитентом определен  размер (порядок определения размера) погашаемой части номинальной стоимости облигаций</w:t>
        </w:r>
      </w:ins>
      <w:ins w:id="761" w:author="Лысенко Константин Владимирович" w:date="2016-12-05T15:01:00Z">
        <w:r w:rsidR="008F4CBC" w:rsidRPr="00F130A4">
          <w:rPr>
            <w:sz w:val="24"/>
            <w:szCs w:val="24"/>
          </w:rPr>
          <w:t>;</w:t>
        </w:r>
      </w:ins>
    </w:p>
    <w:p w:rsidR="00FE758A" w:rsidRPr="00F130A4" w:rsidRDefault="00FE758A" w:rsidP="008F4CBC">
      <w:pPr>
        <w:pStyle w:val="ConsPlusNormal"/>
        <w:ind w:firstLine="540"/>
        <w:jc w:val="both"/>
        <w:rPr>
          <w:ins w:id="762" w:author="Лысенко Константин Владимирович" w:date="2016-12-05T15:21:00Z"/>
          <w:sz w:val="24"/>
          <w:szCs w:val="24"/>
        </w:rPr>
      </w:pPr>
      <w:ins w:id="763" w:author="Лысенко Константин Владимирович" w:date="2016-12-05T15:21:00Z">
        <w:r w:rsidRPr="00F130A4">
          <w:rPr>
            <w:sz w:val="24"/>
            <w:szCs w:val="24"/>
          </w:rPr>
          <w:t>размер (порядок определения размера) погашаемой части номинальной стоимости облигаций;</w:t>
        </w:r>
      </w:ins>
    </w:p>
    <w:p w:rsidR="00FE758A" w:rsidRPr="00F130A4" w:rsidRDefault="00FE758A" w:rsidP="008F4CBC">
      <w:pPr>
        <w:pStyle w:val="ConsPlusNormal"/>
        <w:ind w:firstLine="540"/>
        <w:jc w:val="both"/>
        <w:rPr>
          <w:ins w:id="764" w:author="Лысенко Константин Владимирович" w:date="2016-12-05T15:22:00Z"/>
          <w:sz w:val="24"/>
          <w:szCs w:val="24"/>
        </w:rPr>
      </w:pPr>
      <w:ins w:id="765" w:author="Лысенко Константин Владимирович" w:date="2016-12-05T15:21:00Z">
        <w:r w:rsidRPr="00F130A4">
          <w:rPr>
            <w:sz w:val="24"/>
            <w:szCs w:val="24"/>
          </w:rPr>
          <w:t>наименование органа управления эмитента, принявшего решение об определении размера (порядке определения размера) погашаемой части номинальной стоимости облигаций, и дату принятия указанного решения (в случае если размер (порядок определения размера) погашаемой части номинальной стоимости облигаций установлен уполномоченным органом управления эмитента);</w:t>
        </w:r>
      </w:ins>
    </w:p>
    <w:p w:rsidR="00FE758A" w:rsidRPr="00F130A4" w:rsidRDefault="00FE758A" w:rsidP="008F4CBC">
      <w:pPr>
        <w:pStyle w:val="ConsPlusNormal"/>
        <w:ind w:firstLine="540"/>
        <w:jc w:val="both"/>
        <w:rPr>
          <w:ins w:id="766" w:author="Лысенко Константин Владимирович" w:date="2016-12-05T15:21:00Z"/>
          <w:sz w:val="24"/>
          <w:szCs w:val="24"/>
        </w:rPr>
      </w:pPr>
      <w:commentRangeStart w:id="767"/>
      <w:ins w:id="768" w:author="Лысенко Константин Владимирович" w:date="2016-12-05T15:22:00Z">
        <w:r w:rsidRPr="00F130A4">
          <w:rPr>
            <w:sz w:val="24"/>
            <w:szCs w:val="24"/>
          </w:rPr>
          <w:t xml:space="preserve">указание на решение о выпуске облигаций (в случае если порядок </w:t>
        </w:r>
        <w:proofErr w:type="gramStart"/>
        <w:r w:rsidRPr="00F130A4">
          <w:rPr>
            <w:sz w:val="24"/>
            <w:szCs w:val="24"/>
          </w:rPr>
          <w:t>определения размера погашаемой части номинальной стоимости облигаций</w:t>
        </w:r>
        <w:proofErr w:type="gramEnd"/>
        <w:r w:rsidRPr="00F130A4">
          <w:rPr>
            <w:sz w:val="24"/>
            <w:szCs w:val="24"/>
          </w:rPr>
          <w:t xml:space="preserve"> установлен решением об их выпуске и решение уполном</w:t>
        </w:r>
      </w:ins>
      <w:ins w:id="769" w:author="Лысенко Константин Владимирович" w:date="2016-12-05T15:23:00Z">
        <w:r w:rsidRPr="00F130A4">
          <w:rPr>
            <w:sz w:val="24"/>
            <w:szCs w:val="24"/>
          </w:rPr>
          <w:t>о</w:t>
        </w:r>
      </w:ins>
      <w:ins w:id="770" w:author="Лысенко Константин Владимирович" w:date="2016-12-05T15:22:00Z">
        <w:r w:rsidRPr="00F130A4">
          <w:rPr>
            <w:sz w:val="24"/>
            <w:szCs w:val="24"/>
          </w:rPr>
          <w:t>ченного органа не требуется);</w:t>
        </w:r>
      </w:ins>
      <w:commentRangeEnd w:id="767"/>
      <w:ins w:id="771" w:author="Лысенко Константин Владимирович" w:date="2016-12-05T15:23:00Z">
        <w:r w:rsidRPr="00F130A4">
          <w:rPr>
            <w:rStyle w:val="a3"/>
            <w:rFonts w:asciiTheme="minorHAnsi" w:eastAsiaTheme="minorHAnsi" w:hAnsiTheme="minorHAnsi" w:cstheme="minorBidi"/>
            <w:sz w:val="24"/>
            <w:szCs w:val="24"/>
            <w:lang w:eastAsia="en-US"/>
          </w:rPr>
          <w:commentReference w:id="767"/>
        </w:r>
      </w:ins>
    </w:p>
    <w:p w:rsidR="008F4CBC" w:rsidRDefault="00FE758A" w:rsidP="008F4CBC">
      <w:pPr>
        <w:pStyle w:val="ConsPlusNormal"/>
        <w:ind w:firstLine="540"/>
        <w:jc w:val="both"/>
        <w:rPr>
          <w:ins w:id="772" w:author="Кругликова Ольга Анатольевна" w:date="2017-03-21T15:00:00Z"/>
          <w:sz w:val="24"/>
          <w:szCs w:val="24"/>
        </w:rPr>
      </w:pPr>
      <w:ins w:id="773" w:author="Лысенко Константин Владимирович" w:date="2016-12-05T15:01:00Z">
        <w:r w:rsidRPr="00F130A4">
          <w:rPr>
            <w:sz w:val="24"/>
            <w:szCs w:val="24"/>
          </w:rPr>
          <w:t>15.</w:t>
        </w:r>
      </w:ins>
      <w:ins w:id="774" w:author="Лысенко Константин Владимирович" w:date="2016-12-05T15:23:00Z">
        <w:r w:rsidR="006F4EF0">
          <w:rPr>
            <w:sz w:val="24"/>
            <w:szCs w:val="24"/>
          </w:rPr>
          <w:t>2</w:t>
        </w:r>
      </w:ins>
      <w:ins w:id="775" w:author="Лысенко Константин Владимирович" w:date="2017-04-19T15:13:00Z">
        <w:r w:rsidR="006F4EF0">
          <w:rPr>
            <w:sz w:val="24"/>
            <w:szCs w:val="24"/>
          </w:rPr>
          <w:t>3</w:t>
        </w:r>
      </w:ins>
      <w:ins w:id="776" w:author="Лысенко Константин Владимирович" w:date="2016-12-05T15:01:00Z">
        <w:r w:rsidR="008F4CBC" w:rsidRPr="00F130A4">
          <w:rPr>
            <w:sz w:val="24"/>
            <w:szCs w:val="24"/>
          </w:rPr>
          <w:t xml:space="preserve">. Эмитент предоставляет центральному депозитарию информацию об определении </w:t>
        </w:r>
      </w:ins>
      <w:ins w:id="777" w:author="Лысенко Константин Владимирович" w:date="2016-12-05T15:23:00Z">
        <w:r w:rsidRPr="00F130A4">
          <w:rPr>
            <w:sz w:val="24"/>
            <w:szCs w:val="24"/>
          </w:rPr>
          <w:t xml:space="preserve">размера погашаемой части номинальной стоимости облигаций </w:t>
        </w:r>
      </w:ins>
      <w:ins w:id="778" w:author="Лысенко Константин Владимирович" w:date="2016-12-05T15:01:00Z">
        <w:r w:rsidR="008F4CBC" w:rsidRPr="00F130A4">
          <w:rPr>
            <w:sz w:val="24"/>
            <w:szCs w:val="24"/>
          </w:rPr>
          <w:t>не позднее срока, установленного решением о выпуске облигаций для раскрытия (предоставления) указанной информации</w:t>
        </w:r>
      </w:ins>
      <w:ins w:id="779" w:author="Лысенко Константин Владимирович" w:date="2016-12-05T15:24:00Z">
        <w:r w:rsidRPr="00F130A4">
          <w:rPr>
            <w:sz w:val="24"/>
            <w:szCs w:val="24"/>
          </w:rPr>
          <w:t>.</w:t>
        </w:r>
      </w:ins>
    </w:p>
    <w:p w:rsidR="007C0D30" w:rsidRPr="00F130A4" w:rsidRDefault="007C0D30" w:rsidP="008F4CBC">
      <w:pPr>
        <w:pStyle w:val="ConsPlusNormal"/>
        <w:ind w:firstLine="540"/>
        <w:jc w:val="both"/>
        <w:rPr>
          <w:sz w:val="24"/>
          <w:szCs w:val="24"/>
        </w:rPr>
      </w:pP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0"/>
        <w:rPr>
          <w:sz w:val="24"/>
          <w:szCs w:val="24"/>
        </w:rPr>
      </w:pPr>
      <w:r w:rsidRPr="00F130A4">
        <w:rPr>
          <w:sz w:val="24"/>
          <w:szCs w:val="24"/>
        </w:rPr>
        <w:t>Раздел IV. Порядок предоставления центральному депозитарию информации, связанной с осуществлением прав по ценным бумагам. Требования к порядку предоставления центральным депозитарием доступа к указанной информации</w:t>
      </w: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r w:rsidRPr="00F130A4">
        <w:rPr>
          <w:sz w:val="24"/>
          <w:szCs w:val="24"/>
        </w:rPr>
        <w:t>Глава 16. Порядок предоставления центральному депозитарию информации, связанной с осуществлением прав по ценным бумагам</w:t>
      </w:r>
    </w:p>
    <w:p w:rsidR="00130E52" w:rsidRPr="00F130A4" w:rsidRDefault="00130E52">
      <w:pPr>
        <w:pStyle w:val="ConsPlusNormal"/>
        <w:jc w:val="both"/>
        <w:rPr>
          <w:sz w:val="24"/>
          <w:szCs w:val="24"/>
        </w:rPr>
      </w:pPr>
    </w:p>
    <w:p w:rsidR="00130E52" w:rsidRPr="00F130A4" w:rsidRDefault="00130E52">
      <w:pPr>
        <w:pStyle w:val="ConsPlusNormal"/>
        <w:ind w:firstLine="540"/>
        <w:jc w:val="both"/>
        <w:rPr>
          <w:sz w:val="24"/>
          <w:szCs w:val="24"/>
        </w:rPr>
      </w:pPr>
      <w:r w:rsidRPr="00F130A4">
        <w:rPr>
          <w:sz w:val="24"/>
          <w:szCs w:val="24"/>
        </w:rPr>
        <w:t>16.1. Информация, связанная с осуществлением прав по ценным бумагам, предоставляется центральному депозитарию эмитентом или уполномоченным им лицом в электронной форме (в форме электронного документа).</w:t>
      </w:r>
    </w:p>
    <w:p w:rsidR="00130E52" w:rsidRPr="00F130A4" w:rsidRDefault="00130E52">
      <w:pPr>
        <w:pStyle w:val="ConsPlusNormal"/>
        <w:ind w:firstLine="540"/>
        <w:jc w:val="both"/>
        <w:rPr>
          <w:sz w:val="24"/>
          <w:szCs w:val="24"/>
        </w:rPr>
      </w:pPr>
      <w:r w:rsidRPr="00F130A4">
        <w:rPr>
          <w:sz w:val="24"/>
          <w:szCs w:val="24"/>
        </w:rPr>
        <w:t xml:space="preserve">16.2. </w:t>
      </w:r>
      <w:proofErr w:type="gramStart"/>
      <w:r w:rsidRPr="00F130A4">
        <w:rPr>
          <w:sz w:val="24"/>
          <w:szCs w:val="24"/>
        </w:rPr>
        <w:t>При направлении центральному депозитарию электронных документов, содержащих информацию, связанную с осуществлением прав по ценным бумагам, эмитент обязан использовать форматы и правила электронного взаимодействия, которые установлены центральным депозитарием и размещены на сайте в сети Интернет, электронный адрес которого включает доменное имя, права на которое принадлежат центральному депозитарию (далее - официальный сайт центрального депозитария в сети Интернет).</w:t>
      </w:r>
      <w:proofErr w:type="gramEnd"/>
    </w:p>
    <w:p w:rsidR="00130E52" w:rsidRPr="00F130A4" w:rsidRDefault="00130E52">
      <w:pPr>
        <w:pStyle w:val="ConsPlusNormal"/>
        <w:ind w:firstLine="540"/>
        <w:jc w:val="both"/>
        <w:rPr>
          <w:sz w:val="24"/>
          <w:szCs w:val="24"/>
        </w:rPr>
      </w:pPr>
      <w:r w:rsidRPr="00F130A4">
        <w:rPr>
          <w:sz w:val="24"/>
          <w:szCs w:val="24"/>
        </w:rPr>
        <w:t xml:space="preserve">16.3. Эмитент предоставляет центральному депозитарию информацию, связанную с осуществлением прав по ценным бумагам, </w:t>
      </w:r>
      <w:proofErr w:type="gramStart"/>
      <w:r w:rsidRPr="00F130A4">
        <w:rPr>
          <w:sz w:val="24"/>
          <w:szCs w:val="24"/>
        </w:rPr>
        <w:t>возможность</w:t>
      </w:r>
      <w:proofErr w:type="gramEnd"/>
      <w:r w:rsidRPr="00F130A4">
        <w:rPr>
          <w:sz w:val="24"/>
          <w:szCs w:val="24"/>
        </w:rPr>
        <w:t xml:space="preserve"> предоставления </w:t>
      </w:r>
      <w:proofErr w:type="gramStart"/>
      <w:r w:rsidRPr="00F130A4">
        <w:rPr>
          <w:sz w:val="24"/>
          <w:szCs w:val="24"/>
        </w:rPr>
        <w:t>которой</w:t>
      </w:r>
      <w:proofErr w:type="gramEnd"/>
      <w:r w:rsidRPr="00F130A4">
        <w:rPr>
          <w:sz w:val="24"/>
          <w:szCs w:val="24"/>
        </w:rPr>
        <w:t xml:space="preserve"> обеспечивается наличием необходимых реквизитов и (или) полей для ввода указанной информации в форматах электронных документов, установленных центральным депозитарием.</w:t>
      </w:r>
    </w:p>
    <w:p w:rsidR="00130E52" w:rsidRPr="00F130A4" w:rsidRDefault="00130E52">
      <w:pPr>
        <w:pStyle w:val="ConsPlusNormal"/>
        <w:ind w:firstLine="540"/>
        <w:jc w:val="both"/>
        <w:rPr>
          <w:sz w:val="24"/>
          <w:szCs w:val="24"/>
        </w:rPr>
      </w:pPr>
      <w:r w:rsidRPr="00F130A4">
        <w:rPr>
          <w:sz w:val="24"/>
          <w:szCs w:val="24"/>
        </w:rPr>
        <w:t xml:space="preserve">16.4. Состав технической информации, в том числе определенные коды, идентификаторы, реквизиты счетов, </w:t>
      </w:r>
      <w:proofErr w:type="gramStart"/>
      <w:r w:rsidRPr="00F130A4">
        <w:rPr>
          <w:sz w:val="24"/>
          <w:szCs w:val="24"/>
        </w:rPr>
        <w:t>которая</w:t>
      </w:r>
      <w:proofErr w:type="gramEnd"/>
      <w:r w:rsidRPr="00F130A4">
        <w:rPr>
          <w:sz w:val="24"/>
          <w:szCs w:val="24"/>
        </w:rPr>
        <w:t xml:space="preserve"> предоставляется центральному депозитарию в связи с предоставлением информации, связанной с осуществлением прав по ценным бумагам, определяется форматами электронных документов, установленными центральным депозитарием.</w:t>
      </w:r>
    </w:p>
    <w:p w:rsidR="00130E52" w:rsidRPr="00F130A4" w:rsidRDefault="00130E52">
      <w:pPr>
        <w:pStyle w:val="ConsPlusNormal"/>
        <w:ind w:firstLine="540"/>
        <w:jc w:val="both"/>
        <w:rPr>
          <w:sz w:val="24"/>
          <w:szCs w:val="24"/>
        </w:rPr>
      </w:pPr>
      <w:r w:rsidRPr="00F130A4">
        <w:rPr>
          <w:sz w:val="24"/>
          <w:szCs w:val="24"/>
        </w:rPr>
        <w:t xml:space="preserve">16.5. </w:t>
      </w:r>
      <w:proofErr w:type="gramStart"/>
      <w:r w:rsidRPr="00F130A4">
        <w:rPr>
          <w:sz w:val="24"/>
          <w:szCs w:val="24"/>
        </w:rPr>
        <w:t>В случае если в соответствии с настоящим Положением эмитент обязан предоставить центральному депозитарию информацию (сведения), составляющую (составляющие) содержание (текст) определенного документа, правилами электронного взаимодействия, в том числе форматами электронных документов, установленными центральным депозитарием, может быть предусмотрено предоставление такой информации в виде электронных (сканированных) образов (файлов) оригиналов соответствующих документов на бумажных носителях.</w:t>
      </w:r>
      <w:proofErr w:type="gramEnd"/>
    </w:p>
    <w:p w:rsidR="00130E52" w:rsidRPr="00F130A4" w:rsidRDefault="00130E52">
      <w:pPr>
        <w:pStyle w:val="ConsPlusNormal"/>
        <w:ind w:firstLine="540"/>
        <w:jc w:val="both"/>
        <w:rPr>
          <w:sz w:val="24"/>
          <w:szCs w:val="24"/>
        </w:rPr>
      </w:pPr>
      <w:r w:rsidRPr="00F130A4">
        <w:rPr>
          <w:sz w:val="24"/>
          <w:szCs w:val="24"/>
        </w:rPr>
        <w:t>16.6. Плата за предоставление центральному депозитарию информации, связанной с осуществлением прав по ценным бумагам, не взимается.</w:t>
      </w: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r w:rsidRPr="00F130A4">
        <w:rPr>
          <w:sz w:val="24"/>
          <w:szCs w:val="24"/>
        </w:rPr>
        <w:t>Глава 17. Требования к порядку предоставления центральным депозитарием доступа к информации, связанной с осуществлением прав по ценным бумагам</w:t>
      </w:r>
    </w:p>
    <w:p w:rsidR="00130E52" w:rsidRPr="00F130A4" w:rsidRDefault="00130E52">
      <w:pPr>
        <w:pStyle w:val="ConsPlusNormal"/>
        <w:jc w:val="both"/>
        <w:rPr>
          <w:sz w:val="24"/>
          <w:szCs w:val="24"/>
        </w:rPr>
      </w:pPr>
    </w:p>
    <w:p w:rsidR="00130E52" w:rsidRPr="00F130A4" w:rsidRDefault="00130E52">
      <w:pPr>
        <w:pStyle w:val="ConsPlusNormal"/>
        <w:ind w:firstLine="540"/>
        <w:jc w:val="both"/>
        <w:rPr>
          <w:sz w:val="24"/>
          <w:szCs w:val="24"/>
        </w:rPr>
      </w:pPr>
      <w:r w:rsidRPr="00F130A4">
        <w:rPr>
          <w:sz w:val="24"/>
          <w:szCs w:val="24"/>
        </w:rPr>
        <w:t>17.1. Центральный депозитарий обеспечивает доступ к информации, связанной с осуществлением прав по ценным бумагам, возможность ее копирования и передачи на основании договора со своими депонентами или иными лицами, которым определяются способ (способы), порядок и срок предоставления доступа к указанной информации.</w:t>
      </w:r>
    </w:p>
    <w:p w:rsidR="00E650CF" w:rsidRPr="00F130A4" w:rsidRDefault="00130E52">
      <w:pPr>
        <w:pStyle w:val="ConsPlusNormal"/>
        <w:ind w:firstLine="540"/>
        <w:jc w:val="both"/>
        <w:rPr>
          <w:sz w:val="24"/>
          <w:szCs w:val="24"/>
        </w:rPr>
      </w:pPr>
      <w:r w:rsidRPr="00F130A4">
        <w:rPr>
          <w:sz w:val="24"/>
          <w:szCs w:val="24"/>
        </w:rPr>
        <w:t>17.2. Центральный депозитарий обеспечивает доступ к информации, связанной с осуществлением прав по ценным бумагам, с использованием специального раздела официального сайта центрального депозитария в сети Интернет. Условия и порядок такого доступа должны быть предусмотрены соответствующим договором с депонентами или иными лицами, которым предоставляется доступ к указанной информации.</w:t>
      </w:r>
    </w:p>
    <w:p w:rsidR="00130E52" w:rsidRPr="00F130A4" w:rsidRDefault="00130E52">
      <w:pPr>
        <w:pStyle w:val="ConsPlusNormal"/>
        <w:jc w:val="both"/>
        <w:rPr>
          <w:sz w:val="24"/>
          <w:szCs w:val="24"/>
        </w:rPr>
      </w:pPr>
    </w:p>
    <w:p w:rsidR="00130E52" w:rsidRPr="00F130A4" w:rsidRDefault="00130E52">
      <w:pPr>
        <w:pStyle w:val="ConsPlusNormal"/>
        <w:ind w:firstLine="540"/>
        <w:jc w:val="both"/>
        <w:outlineLvl w:val="1"/>
        <w:rPr>
          <w:sz w:val="24"/>
          <w:szCs w:val="24"/>
        </w:rPr>
      </w:pPr>
      <w:r w:rsidRPr="00F130A4">
        <w:rPr>
          <w:sz w:val="24"/>
          <w:szCs w:val="24"/>
        </w:rPr>
        <w:t>Глава 18. Заключительные положения</w:t>
      </w:r>
    </w:p>
    <w:p w:rsidR="00130E52" w:rsidRPr="00F130A4" w:rsidRDefault="00130E52">
      <w:pPr>
        <w:pStyle w:val="ConsPlusNormal"/>
        <w:jc w:val="both"/>
        <w:rPr>
          <w:sz w:val="24"/>
          <w:szCs w:val="24"/>
        </w:rPr>
      </w:pPr>
    </w:p>
    <w:p w:rsidR="00130E52" w:rsidRPr="00F130A4" w:rsidRDefault="00130E52">
      <w:pPr>
        <w:pStyle w:val="ConsPlusNormal"/>
        <w:ind w:firstLine="540"/>
        <w:jc w:val="both"/>
        <w:rPr>
          <w:sz w:val="24"/>
          <w:szCs w:val="24"/>
        </w:rPr>
      </w:pPr>
      <w:r w:rsidRPr="00F130A4">
        <w:rPr>
          <w:sz w:val="24"/>
          <w:szCs w:val="24"/>
        </w:rPr>
        <w:t xml:space="preserve">18.1. Настоящее Положение вступает в силу по </w:t>
      </w:r>
      <w:proofErr w:type="gramStart"/>
      <w:r w:rsidRPr="00F130A4">
        <w:rPr>
          <w:sz w:val="24"/>
          <w:szCs w:val="24"/>
        </w:rPr>
        <w:t>истечении</w:t>
      </w:r>
      <w:proofErr w:type="gramEnd"/>
      <w:r w:rsidRPr="00F130A4">
        <w:rPr>
          <w:sz w:val="24"/>
          <w:szCs w:val="24"/>
        </w:rPr>
        <w:t xml:space="preserve"> 10 дней после дня его официального опубликования &lt;1&gt;.</w:t>
      </w:r>
    </w:p>
    <w:p w:rsidR="00130E52" w:rsidRPr="00F130A4" w:rsidRDefault="00130E52">
      <w:pPr>
        <w:pStyle w:val="ConsPlusNormal"/>
        <w:ind w:firstLine="540"/>
        <w:jc w:val="both"/>
        <w:rPr>
          <w:sz w:val="24"/>
          <w:szCs w:val="24"/>
        </w:rPr>
      </w:pPr>
      <w:r w:rsidRPr="00F130A4">
        <w:rPr>
          <w:sz w:val="24"/>
          <w:szCs w:val="24"/>
        </w:rPr>
        <w:t>--------------------------------</w:t>
      </w:r>
    </w:p>
    <w:p w:rsidR="00130E52" w:rsidRPr="00F130A4" w:rsidRDefault="00130E52">
      <w:pPr>
        <w:pStyle w:val="ConsPlusNormal"/>
        <w:ind w:firstLine="540"/>
        <w:jc w:val="both"/>
        <w:rPr>
          <w:sz w:val="24"/>
          <w:szCs w:val="24"/>
        </w:rPr>
      </w:pPr>
      <w:r w:rsidRPr="00F130A4">
        <w:rPr>
          <w:sz w:val="24"/>
          <w:szCs w:val="24"/>
        </w:rPr>
        <w:t>&lt;1&gt; Официально опубликовано на сайте Банка России 08.07.2016.</w:t>
      </w:r>
    </w:p>
    <w:p w:rsidR="00130E52" w:rsidRPr="00F130A4" w:rsidRDefault="00130E52">
      <w:pPr>
        <w:pStyle w:val="ConsPlusNormal"/>
        <w:jc w:val="both"/>
        <w:rPr>
          <w:sz w:val="24"/>
          <w:szCs w:val="24"/>
        </w:rPr>
      </w:pPr>
    </w:p>
    <w:p w:rsidR="00130E52" w:rsidRPr="00F130A4" w:rsidRDefault="00130E52">
      <w:pPr>
        <w:pStyle w:val="ConsPlusNormal"/>
        <w:jc w:val="right"/>
        <w:rPr>
          <w:sz w:val="24"/>
          <w:szCs w:val="24"/>
        </w:rPr>
      </w:pPr>
      <w:r w:rsidRPr="00F130A4">
        <w:rPr>
          <w:sz w:val="24"/>
          <w:szCs w:val="24"/>
        </w:rPr>
        <w:t>Председатель Центрального банка</w:t>
      </w:r>
    </w:p>
    <w:p w:rsidR="00130E52" w:rsidRPr="00F130A4" w:rsidRDefault="00130E52">
      <w:pPr>
        <w:pStyle w:val="ConsPlusNormal"/>
        <w:jc w:val="right"/>
        <w:rPr>
          <w:sz w:val="24"/>
          <w:szCs w:val="24"/>
        </w:rPr>
      </w:pPr>
      <w:r w:rsidRPr="00F130A4">
        <w:rPr>
          <w:sz w:val="24"/>
          <w:szCs w:val="24"/>
        </w:rPr>
        <w:t>Российской Федерации</w:t>
      </w:r>
    </w:p>
    <w:p w:rsidR="00130E52" w:rsidRPr="00F130A4" w:rsidRDefault="00130E52">
      <w:pPr>
        <w:pStyle w:val="ConsPlusNormal"/>
        <w:jc w:val="right"/>
        <w:rPr>
          <w:sz w:val="24"/>
          <w:szCs w:val="24"/>
        </w:rPr>
      </w:pPr>
      <w:r w:rsidRPr="00F130A4">
        <w:rPr>
          <w:sz w:val="24"/>
          <w:szCs w:val="24"/>
        </w:rPr>
        <w:t>Э.С.НАБИУЛЛИНА</w:t>
      </w:r>
      <w:bookmarkStart w:id="780" w:name="_GoBack"/>
      <w:bookmarkEnd w:id="780"/>
    </w:p>
    <w:sectPr w:rsidR="00130E52" w:rsidRPr="00F130A4" w:rsidSect="00A20F0A">
      <w:footerReference w:type="default" r:id="rId125"/>
      <w:pgSz w:w="11906" w:h="16838"/>
      <w:pgMar w:top="567" w:right="567" w:bottom="567" w:left="56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Кругликова Ольга Анатольевна" w:date="2017-04-12T15:37:00Z" w:initials="КОА">
    <w:p w:rsidR="00E20CB4" w:rsidRDefault="00E20CB4" w:rsidP="00CF3663">
      <w:pPr>
        <w:pStyle w:val="a4"/>
      </w:pPr>
      <w:r>
        <w:rPr>
          <w:rStyle w:val="a3"/>
        </w:rPr>
        <w:annotationRef/>
      </w:r>
      <w:r w:rsidRPr="00450A62">
        <w:rPr>
          <w:b/>
        </w:rPr>
        <w:t>ИЗБЫТОЧЕН</w:t>
      </w:r>
      <w:r>
        <w:t>, так как в случае наличия остатков на счете НДЦД и</w:t>
      </w:r>
      <w:r w:rsidRPr="00450A62">
        <w:t xml:space="preserve">нформация </w:t>
      </w:r>
      <w:r>
        <w:t xml:space="preserve">будет получена НРД в </w:t>
      </w:r>
      <w:r w:rsidRPr="00450A62">
        <w:t xml:space="preserve"> соответствии со ст. 8.9 ФЗ "О РЦБ</w:t>
      </w:r>
      <w:r>
        <w:t xml:space="preserve">». </w:t>
      </w:r>
    </w:p>
    <w:p w:rsidR="00E20CB4" w:rsidRDefault="00E20CB4" w:rsidP="00CF3663">
      <w:pPr>
        <w:pStyle w:val="a4"/>
      </w:pPr>
    </w:p>
    <w:p w:rsidR="00E20CB4" w:rsidRDefault="00E20CB4" w:rsidP="00CF3663">
      <w:pPr>
        <w:pStyle w:val="a4"/>
      </w:pPr>
      <w:r>
        <w:t>При нулевом счете, когда у эмитента отсутствует обязанность предоставлять информацию в соответствии со ст. 8.9 ФЗ «О РЦБ», получение данной информации также является избыточным, так как материалы предоставляются только адресно ввиду конфиденциальности; по депонентам рассылка не производится – в силу их отсутствия по данному счету.</w:t>
      </w:r>
    </w:p>
  </w:comment>
  <w:comment w:id="313" w:author="Лысенко Константин Владимирович" w:date="2017-04-12T15:37:00Z" w:initials="ЛКВ">
    <w:p w:rsidR="00E20CB4" w:rsidRDefault="00E20CB4" w:rsidP="0001346D">
      <w:pPr>
        <w:pStyle w:val="a4"/>
      </w:pPr>
      <w:r>
        <w:rPr>
          <w:rStyle w:val="a3"/>
        </w:rPr>
        <w:annotationRef/>
      </w:r>
      <w:r w:rsidRPr="0001346D">
        <w:rPr>
          <w:b/>
        </w:rPr>
        <w:t>УТОЧНИТЬ:</w:t>
      </w:r>
      <w:r>
        <w:t xml:space="preserve"> Эмитенту проблематично указывать общее количество поступивших требований о выкупе, включая те, по которым отказали, т.к. некоторые акционеры в своих требованиях не указывают количество выкупаемых акций. </w:t>
      </w:r>
    </w:p>
    <w:p w:rsidR="00E20CB4" w:rsidRDefault="00E20CB4" w:rsidP="0001346D">
      <w:pPr>
        <w:pStyle w:val="a4"/>
      </w:pPr>
      <w:r>
        <w:t xml:space="preserve">Нужно поступившие заявления </w:t>
      </w:r>
      <w:proofErr w:type="gramStart"/>
      <w:r>
        <w:t>заменить на удовлетворенные</w:t>
      </w:r>
      <w:proofErr w:type="gramEnd"/>
      <w:r>
        <w:t xml:space="preserve"> заявления</w:t>
      </w:r>
    </w:p>
  </w:comment>
  <w:comment w:id="321" w:author="Лысенко Константин Владимирович" w:date="2017-04-12T15:37:00Z" w:initials="ЛКВ">
    <w:p w:rsidR="00E20CB4" w:rsidRDefault="00E20CB4">
      <w:pPr>
        <w:pStyle w:val="a4"/>
      </w:pPr>
      <w:r>
        <w:rPr>
          <w:rStyle w:val="a3"/>
        </w:rPr>
        <w:annotationRef/>
      </w:r>
      <w:r w:rsidRPr="0001346D">
        <w:rPr>
          <w:b/>
        </w:rPr>
        <w:t>УТОЧНИТЬ:</w:t>
      </w:r>
      <w:r>
        <w:t xml:space="preserve"> </w:t>
      </w:r>
      <w:r w:rsidRPr="0001346D">
        <w:t>надо указать количество ФАКТИЧЕСКИ выкупаемых акций</w:t>
      </w:r>
    </w:p>
  </w:comment>
  <w:comment w:id="344" w:author="Лысенко Константин Владимирович" w:date="2017-04-12T15:37:00Z" w:initials="ЛКВ">
    <w:p w:rsidR="00E20CB4" w:rsidRDefault="00E20CB4">
      <w:pPr>
        <w:pStyle w:val="a4"/>
        <w:rPr>
          <w:b/>
        </w:rPr>
      </w:pPr>
      <w:r>
        <w:rPr>
          <w:rStyle w:val="a3"/>
        </w:rPr>
        <w:annotationRef/>
      </w:r>
      <w:r w:rsidRPr="0001346D">
        <w:rPr>
          <w:b/>
        </w:rPr>
        <w:t>ДОБАВИТЬ</w:t>
      </w:r>
    </w:p>
    <w:p w:rsidR="00E20CB4" w:rsidRPr="000B5E12" w:rsidRDefault="00E20CB4">
      <w:pPr>
        <w:pStyle w:val="a4"/>
      </w:pPr>
      <w:r>
        <w:t xml:space="preserve">В соответствии с п.4.1 ст. 76 </w:t>
      </w:r>
      <w:r w:rsidRPr="000B5E12">
        <w:t>ФЗ «Об АО»: "При отсутствии информации о реквизитах банковского счета или невозможности зачисления денежных средств на банковский счет по обстоятельствам, не зависящим от общества, соответствующие денежные средства за выкупленные обществом акции перечисляются в депозит нотариу</w:t>
      </w:r>
      <w:r>
        <w:t>са по месту нахождения общества</w:t>
      </w:r>
      <w:r w:rsidRPr="000B5E12">
        <w:t>"</w:t>
      </w:r>
    </w:p>
  </w:comment>
  <w:comment w:id="389" w:author="Лысенко Константин Владимирович" w:date="2017-04-12T15:37:00Z" w:initials="ЛКВ">
    <w:p w:rsidR="00E20CB4" w:rsidRDefault="00E20CB4">
      <w:pPr>
        <w:pStyle w:val="a4"/>
      </w:pPr>
      <w:r>
        <w:rPr>
          <w:rStyle w:val="a3"/>
        </w:rPr>
        <w:annotationRef/>
      </w:r>
      <w:r w:rsidRPr="0087743A">
        <w:rPr>
          <w:b/>
        </w:rPr>
        <w:t>ДОБАВИТЬ:</w:t>
      </w:r>
      <w:r>
        <w:t xml:space="preserve"> перенести из п. 8.8.</w:t>
      </w:r>
    </w:p>
  </w:comment>
  <w:comment w:id="394" w:author="Лысенко Константин Владимирович" w:date="2017-04-12T15:37:00Z" w:initials="ЛКВ">
    <w:p w:rsidR="00E20CB4" w:rsidRDefault="00E20CB4" w:rsidP="002534C8">
      <w:pPr>
        <w:pStyle w:val="a4"/>
      </w:pPr>
      <w:r>
        <w:rPr>
          <w:rStyle w:val="a3"/>
        </w:rPr>
        <w:annotationRef/>
      </w:r>
      <w:r w:rsidRPr="0087743A">
        <w:rPr>
          <w:b/>
        </w:rPr>
        <w:t>УДАЛИТЬ</w:t>
      </w:r>
      <w:r>
        <w:t xml:space="preserve">: </w:t>
      </w:r>
      <w:r w:rsidRPr="004E6BA9">
        <w:t>Перенесено в п. 8.2, так как информация известна на более раннем этапе</w:t>
      </w:r>
    </w:p>
  </w:comment>
  <w:comment w:id="407" w:author="Тростяницкая Татьяна Валерьевна" w:date="2017-04-21T13:57:00Z" w:initials="ТТВ">
    <w:p w:rsidR="00E20CB4" w:rsidRDefault="00E20CB4">
      <w:pPr>
        <w:pStyle w:val="a4"/>
      </w:pPr>
      <w:r>
        <w:rPr>
          <w:rStyle w:val="a3"/>
        </w:rPr>
        <w:annotationRef/>
      </w:r>
      <w:r>
        <w:t xml:space="preserve">У эмитентов возникает много вопросов о том, как информировать, если дивиденды не проходят из-за того, что предоставленные ему банковские реквизиты не актуальны. </w:t>
      </w:r>
    </w:p>
    <w:p w:rsidR="00E20CB4" w:rsidRDefault="00E20CB4">
      <w:pPr>
        <w:pStyle w:val="a4"/>
      </w:pPr>
    </w:p>
    <w:p w:rsidR="00E20CB4" w:rsidRDefault="00E20CB4">
      <w:pPr>
        <w:pStyle w:val="a4"/>
      </w:pPr>
      <w:r>
        <w:t xml:space="preserve">Предлагаем ограничиться раскрытием информации только в том случае, если в невыплате есть вина эмитента. </w:t>
      </w:r>
    </w:p>
  </w:comment>
  <w:comment w:id="445" w:author="Лысенко Константин Владимирович" w:date="2017-04-12T15:37:00Z" w:initials="ЛКВ">
    <w:p w:rsidR="00E20CB4" w:rsidRPr="002F27AE" w:rsidRDefault="00E20CB4">
      <w:pPr>
        <w:pStyle w:val="a4"/>
        <w:rPr>
          <w:b/>
        </w:rPr>
      </w:pPr>
      <w:r>
        <w:rPr>
          <w:rStyle w:val="a3"/>
        </w:rPr>
        <w:annotationRef/>
      </w:r>
      <w:r>
        <w:rPr>
          <w:b/>
        </w:rPr>
        <w:t>ИЗБЫТОЧЕН,</w:t>
      </w:r>
      <w:r>
        <w:t xml:space="preserve"> </w:t>
      </w:r>
      <w:r w:rsidRPr="00641777">
        <w:rPr>
          <w:b/>
        </w:rPr>
        <w:t>так как если общество объявило дивиденды, то это уже является его намерением</w:t>
      </w:r>
      <w:r>
        <w:rPr>
          <w:b/>
        </w:rPr>
        <w:t>.</w:t>
      </w:r>
    </w:p>
  </w:comment>
  <w:comment w:id="462" w:author="Лысенко Константин Владимирович" w:date="2017-04-12T15:37:00Z" w:initials="ЛКВ">
    <w:p w:rsidR="00E20CB4" w:rsidRDefault="00E20CB4" w:rsidP="00DE7ABF">
      <w:pPr>
        <w:pStyle w:val="a4"/>
      </w:pPr>
      <w:r>
        <w:rPr>
          <w:rStyle w:val="a3"/>
        </w:rPr>
        <w:annotationRef/>
      </w:r>
      <w:r w:rsidRPr="00DE7ABF">
        <w:rPr>
          <w:b/>
        </w:rPr>
        <w:t>УТОЧНИТЬ:</w:t>
      </w:r>
      <w:r>
        <w:t xml:space="preserve"> Обязанность представления эмитентом налоговым агентам (в том числе депозитариям) показателей Д</w:t>
      </w:r>
      <w:proofErr w:type="gramStart"/>
      <w:r>
        <w:t>1</w:t>
      </w:r>
      <w:proofErr w:type="gramEnd"/>
      <w:r>
        <w:t xml:space="preserve"> и Д2 закреплена ст.275 НК РФ. Срок представления - не позднее пяти дней с даты, на которую в соответствии с решением о выплате (объявлении) дивидендов определяются лица, имеющие право на их получение, но не позднее дня выплаты дивидендов. Согласно п. 9.11 Положения эмитент обязан представить показатели Д</w:t>
      </w:r>
      <w:proofErr w:type="gramStart"/>
      <w:r>
        <w:t>1</w:t>
      </w:r>
      <w:proofErr w:type="gramEnd"/>
      <w:r>
        <w:t xml:space="preserve"> и Д2 в срок не ранее 7 рабочих  дней и не позднее 3 рабочих дней до даты, в которую он намеревается исполнить обязанность по выплате дивидендов. </w:t>
      </w:r>
    </w:p>
    <w:p w:rsidR="00E20CB4" w:rsidRDefault="00E20CB4" w:rsidP="00DE7ABF">
      <w:pPr>
        <w:pStyle w:val="a4"/>
      </w:pPr>
      <w:r>
        <w:t>Необходимо скорректировать срок предоставления информации и указать как в НК РФ, так как сейчас он не совпадает сроками предоставления информации в соответствии с НК РФ и у эмитентов возникает много вопросов на эту тему</w:t>
      </w:r>
    </w:p>
  </w:comment>
  <w:comment w:id="522" w:author="Кругликова Ольга Анатольевна" w:date="2017-04-21T14:08:00Z" w:initials="КОА">
    <w:p w:rsidR="00E20CB4" w:rsidRDefault="00E20CB4" w:rsidP="006A6C09">
      <w:pPr>
        <w:pStyle w:val="a4"/>
      </w:pPr>
      <w:r>
        <w:rPr>
          <w:rStyle w:val="a3"/>
        </w:rPr>
        <w:annotationRef/>
      </w:r>
      <w:r>
        <w:t>По данному пункту мнения участников рынка кардинально разошлись.</w:t>
      </w:r>
    </w:p>
    <w:p w:rsidR="00E20CB4" w:rsidRDefault="00E20CB4" w:rsidP="006A6C09">
      <w:pPr>
        <w:pStyle w:val="a4"/>
      </w:pPr>
      <w:r>
        <w:t>Со стороны депозитариев – информация необходима.</w:t>
      </w:r>
    </w:p>
    <w:p w:rsidR="00E20CB4" w:rsidRDefault="00E20CB4" w:rsidP="006A6C09">
      <w:pPr>
        <w:pStyle w:val="a4"/>
      </w:pPr>
    </w:p>
    <w:p w:rsidR="00E20CB4" w:rsidRDefault="00E20CB4" w:rsidP="006A6C09">
      <w:pPr>
        <w:pStyle w:val="a4"/>
      </w:pPr>
      <w:r>
        <w:t>Со стороны эмитентов – убрать данный пункт</w:t>
      </w:r>
      <w:r w:rsidR="004E3700">
        <w:t xml:space="preserve"> (а также пункты 12.2. и 12.3) </w:t>
      </w:r>
      <w:r>
        <w:t xml:space="preserve">, т.к. вся информация есть в эмиссионных документах. Подписав эмиссионные документы т </w:t>
      </w:r>
      <w:proofErr w:type="gramStart"/>
      <w:r>
        <w:t>разместив выпуск</w:t>
      </w:r>
      <w:proofErr w:type="gramEnd"/>
      <w:r>
        <w:t xml:space="preserve">, эмитент уже взял на себя обязательство выплачивать определенные даты купоны/проводить выкупы и т.д. </w:t>
      </w:r>
      <w:r w:rsidR="004E3700">
        <w:t>(письменно объявил свои намерения).</w:t>
      </w:r>
    </w:p>
  </w:comment>
  <w:comment w:id="524" w:author="Тростяницкая Татьяна Валерьевна" w:date="2017-04-21T14:01:00Z" w:initials="ТТВ">
    <w:p w:rsidR="00E20CB4" w:rsidRDefault="00E20CB4">
      <w:pPr>
        <w:pStyle w:val="a4"/>
      </w:pPr>
      <w:r>
        <w:rPr>
          <w:rStyle w:val="a3"/>
        </w:rPr>
        <w:annotationRef/>
      </w:r>
      <w:r>
        <w:t>Пожелание эмитентов - исключить информирование центрального депозитария по облигациям, по которым выплаты в обязательном порядке по ст.7.1 39-ФЗ осуществляются через ЦД  каскадом (случай, когда ЦД раньше эмитента узнает о поступлении ему денег и сам раскрывает об этом информацию по 13-29/</w:t>
      </w:r>
      <w:proofErr w:type="spellStart"/>
      <w:r>
        <w:t>пз</w:t>
      </w:r>
      <w:proofErr w:type="spellEnd"/>
      <w:r>
        <w:t>-н, а эмитент узнает статус выплаты из этого раскрытия).</w:t>
      </w:r>
    </w:p>
    <w:p w:rsidR="00E20CB4" w:rsidRDefault="00E20CB4">
      <w:pPr>
        <w:pStyle w:val="a4"/>
      </w:pPr>
    </w:p>
    <w:p w:rsidR="00E20CB4" w:rsidRPr="00E20CB4" w:rsidRDefault="00E20CB4">
      <w:pPr>
        <w:pStyle w:val="a4"/>
      </w:pPr>
      <w:r>
        <w:t>По остальным облигациям – оставить (выпуски с регистрацией до 2012 года и выплатами через платежного агента не каскадом, а на основании сбора списка для выплат).</w:t>
      </w:r>
    </w:p>
  </w:comment>
  <w:comment w:id="535" w:author="Лысенко Константин Владимирович" w:date="2017-04-12T15:37:00Z" w:initials="ЛКВ">
    <w:p w:rsidR="00E20CB4" w:rsidRDefault="00E20CB4">
      <w:pPr>
        <w:pStyle w:val="a4"/>
      </w:pPr>
      <w:r>
        <w:rPr>
          <w:rStyle w:val="a3"/>
        </w:rPr>
        <w:annotationRef/>
      </w:r>
      <w:r>
        <w:rPr>
          <w:b/>
        </w:rPr>
        <w:t>УТОЧНИТЬ</w:t>
      </w:r>
      <w:r>
        <w:t>:</w:t>
      </w:r>
    </w:p>
    <w:p w:rsidR="00E20CB4" w:rsidRDefault="00E20CB4">
      <w:pPr>
        <w:pStyle w:val="a4"/>
      </w:pPr>
      <w:r w:rsidRPr="007C73BA">
        <w:t xml:space="preserve">Предлагаем </w:t>
      </w:r>
      <w:r>
        <w:t>в рамках главы 13 выделить отдельные пункты для</w:t>
      </w:r>
      <w:r w:rsidRPr="007C73BA">
        <w:t>: 1) информации, связанной с осуществлением права на досрочное погашение облигаций; 2) информации, связанной с осуществлением права на приобретение облигаций их эмитентом</w:t>
      </w:r>
    </w:p>
  </w:comment>
  <w:comment w:id="553" w:author="Лысенко Константин Владимирович" w:date="2017-04-12T15:37:00Z" w:initials="ЛКВ">
    <w:p w:rsidR="00E20CB4" w:rsidRDefault="00E20CB4">
      <w:pPr>
        <w:pStyle w:val="a4"/>
      </w:pPr>
      <w:r>
        <w:rPr>
          <w:rStyle w:val="a3"/>
        </w:rPr>
        <w:annotationRef/>
      </w:r>
      <w:r w:rsidRPr="009C2CAD">
        <w:rPr>
          <w:b/>
        </w:rPr>
        <w:t>Э</w:t>
      </w:r>
      <w:proofErr w:type="gramStart"/>
      <w:r w:rsidRPr="009C2CAD">
        <w:rPr>
          <w:b/>
        </w:rPr>
        <w:t>1</w:t>
      </w:r>
      <w:proofErr w:type="gramEnd"/>
      <w:r>
        <w:t xml:space="preserve">: Ссылка на пункт 54.4 некорректная, момент наступления  существенного факта – 54.3. </w:t>
      </w:r>
    </w:p>
  </w:comment>
  <w:comment w:id="555" w:author="Лысенко Константин Владимирович" w:date="2017-04-21T14:10:00Z" w:initials="ЛКВ">
    <w:p w:rsidR="00E20CB4" w:rsidRPr="00E60CE4" w:rsidRDefault="00E20CB4">
      <w:pPr>
        <w:pStyle w:val="a4"/>
        <w:rPr>
          <w:b/>
        </w:rPr>
      </w:pPr>
      <w:r>
        <w:rPr>
          <w:rStyle w:val="a3"/>
        </w:rPr>
        <w:annotationRef/>
      </w:r>
      <w:r>
        <w:rPr>
          <w:b/>
        </w:rPr>
        <w:t>ИЗБЫТОЧЕН</w:t>
      </w:r>
      <w:r w:rsidRPr="00E60CE4">
        <w:rPr>
          <w:b/>
        </w:rPr>
        <w:t xml:space="preserve">: </w:t>
      </w:r>
    </w:p>
    <w:p w:rsidR="00E20CB4" w:rsidRPr="00E60CE4" w:rsidRDefault="00E20CB4" w:rsidP="004E08BB">
      <w:pPr>
        <w:pStyle w:val="a4"/>
        <w:rPr>
          <w:b/>
        </w:rPr>
      </w:pPr>
      <w:r w:rsidRPr="00E60CE4">
        <w:rPr>
          <w:b/>
        </w:rPr>
        <w:t>1) В случае досрочного погашения по усмотрению эмитента (деньги идут через НРД): информация является избыточной и дублируется с уже имеющейся в НРД информацией.</w:t>
      </w:r>
    </w:p>
    <w:p w:rsidR="00E20CB4" w:rsidRPr="00E60CE4" w:rsidRDefault="00E20CB4" w:rsidP="004E08BB">
      <w:pPr>
        <w:pStyle w:val="a4"/>
        <w:rPr>
          <w:b/>
        </w:rPr>
      </w:pPr>
    </w:p>
    <w:p w:rsidR="00E20CB4" w:rsidRPr="00E60CE4" w:rsidRDefault="00E20CB4" w:rsidP="004E08BB">
      <w:pPr>
        <w:pStyle w:val="a4"/>
      </w:pPr>
      <w:r w:rsidRPr="00E60CE4">
        <w:rPr>
          <w:b/>
        </w:rPr>
        <w:t>2) В случае приобретения облигаций (деньги идут НЕ через НРД</w:t>
      </w:r>
      <w:r>
        <w:rPr>
          <w:b/>
        </w:rPr>
        <w:t>, а в том числе через биржу</w:t>
      </w:r>
      <w:r w:rsidRPr="00E60CE4">
        <w:rPr>
          <w:b/>
        </w:rPr>
        <w:t>)</w:t>
      </w:r>
    </w:p>
    <w:p w:rsidR="00E20CB4" w:rsidRPr="00E60CE4" w:rsidRDefault="004E3700" w:rsidP="004E08BB">
      <w:pPr>
        <w:pStyle w:val="a4"/>
        <w:rPr>
          <w:b/>
        </w:rPr>
      </w:pPr>
      <w:r>
        <w:rPr>
          <w:b/>
        </w:rPr>
        <w:t>Из комментариев эмитентов</w:t>
      </w:r>
      <w:r w:rsidR="00E20CB4" w:rsidRPr="00E60CE4">
        <w:rPr>
          <w:b/>
        </w:rPr>
        <w:t>: При осуществлении расчетов через биржу эмитент на практике держит определенную сумму на своем счету и может ее воспользоваться, ничего дополнительно не перечисляя. Как тогда должно происходить информирование НРД?</w:t>
      </w:r>
    </w:p>
  </w:comment>
  <w:comment w:id="685" w:author="Лысенко Константин Владимирович" w:date="2017-04-12T15:37:00Z" w:initials="ЛКВ">
    <w:p w:rsidR="00E20CB4" w:rsidRDefault="00E20CB4" w:rsidP="00610BDC">
      <w:pPr>
        <w:pStyle w:val="a4"/>
      </w:pPr>
      <w:r>
        <w:rPr>
          <w:rStyle w:val="a3"/>
        </w:rPr>
        <w:annotationRef/>
      </w:r>
      <w:r>
        <w:rPr>
          <w:b/>
        </w:rPr>
        <w:t>ДОБАВИТЬ</w:t>
      </w:r>
      <w:r>
        <w:t xml:space="preserve">: </w:t>
      </w:r>
      <w:r w:rsidRPr="00CD565C">
        <w:t>Требуется, чтобы эмитент уведомил о погашении выкупленных бумаг</w:t>
      </w:r>
    </w:p>
  </w:comment>
  <w:comment w:id="699" w:author="Лысенко Константин Владимирович" w:date="2017-04-12T15:37:00Z" w:initials="ЛКВ">
    <w:p w:rsidR="00E20CB4" w:rsidRPr="00AD1748" w:rsidRDefault="00E20CB4">
      <w:pPr>
        <w:pStyle w:val="a4"/>
        <w:rPr>
          <w:b/>
        </w:rPr>
      </w:pPr>
      <w:r>
        <w:rPr>
          <w:rStyle w:val="a3"/>
        </w:rPr>
        <w:annotationRef/>
      </w:r>
      <w:r w:rsidRPr="00AD1748">
        <w:rPr>
          <w:b/>
        </w:rPr>
        <w:t>ПЕРЕНЕСТИ в ГЛАВУ 13:</w:t>
      </w:r>
    </w:p>
    <w:p w:rsidR="00E20CB4" w:rsidRDefault="00E20CB4" w:rsidP="00AD1748">
      <w:pPr>
        <w:pStyle w:val="a4"/>
      </w:pPr>
      <w:r>
        <w:t>Перенести пункты 15.6 и 15.7 в главу 13 "Перечень информации, связанной с осуществлением права на досрочное погашение облигаций или на приобретение облигаций их эмитентом". Таким образом, в главе 13 будут содержаться следующие корпоративные действия BPUT:</w:t>
      </w:r>
    </w:p>
    <w:p w:rsidR="00E20CB4" w:rsidRDefault="00E20CB4" w:rsidP="00AD1748">
      <w:pPr>
        <w:pStyle w:val="a4"/>
      </w:pPr>
      <w:r>
        <w:t>1) Досрочное погашение облигаций по требованию владельцев;</w:t>
      </w:r>
    </w:p>
    <w:p w:rsidR="00E20CB4" w:rsidRDefault="00E20CB4" w:rsidP="00AD1748">
      <w:pPr>
        <w:pStyle w:val="a4"/>
      </w:pPr>
      <w:r>
        <w:t>2)  Приобретение  облигаций по требованию владельцев;</w:t>
      </w:r>
    </w:p>
    <w:p w:rsidR="00E20CB4" w:rsidRPr="00AD1748" w:rsidRDefault="00E20CB4" w:rsidP="00AD1748">
      <w:pPr>
        <w:pStyle w:val="a4"/>
      </w:pPr>
      <w:r>
        <w:t>3) Приобретение  облигаций по соглашению с владельцами</w:t>
      </w:r>
    </w:p>
  </w:comment>
  <w:comment w:id="751" w:author="Лысенко Константин Владимирович" w:date="2017-04-12T15:37:00Z" w:initials="ЛКВ">
    <w:p w:rsidR="00E20CB4" w:rsidRPr="00022CFA" w:rsidRDefault="00E20CB4">
      <w:pPr>
        <w:pStyle w:val="a4"/>
        <w:rPr>
          <w:b/>
        </w:rPr>
      </w:pPr>
      <w:r>
        <w:rPr>
          <w:rStyle w:val="a3"/>
        </w:rPr>
        <w:annotationRef/>
      </w:r>
      <w:r w:rsidRPr="00022CFA">
        <w:rPr>
          <w:b/>
        </w:rPr>
        <w:t>УДАЛИТЬ:</w:t>
      </w:r>
    </w:p>
    <w:p w:rsidR="00E20CB4" w:rsidRDefault="00E20CB4">
      <w:pPr>
        <w:pStyle w:val="a4"/>
      </w:pPr>
      <w:r w:rsidRPr="00022CFA">
        <w:t>Избыточно указание на дополнительный выпуск, так как ставка купона раскрывается по основному выпуску, и она одна и та же для основного и дополнительного выпусков</w:t>
      </w:r>
    </w:p>
  </w:comment>
  <w:comment w:id="767" w:author="Лысенко Константин Владимирович" w:date="2017-04-12T15:37:00Z" w:initials="ЛКВ">
    <w:p w:rsidR="00E20CB4" w:rsidRDefault="00E20CB4">
      <w:pPr>
        <w:pStyle w:val="a4"/>
      </w:pPr>
      <w:r>
        <w:rPr>
          <w:rStyle w:val="a3"/>
        </w:rPr>
        <w:annotationRef/>
      </w:r>
      <w:r w:rsidRPr="00B83B7F">
        <w:rPr>
          <w:b/>
        </w:rPr>
        <w:t>ДОБАВИТЬ (Э</w:t>
      </w:r>
      <w:proofErr w:type="gramStart"/>
      <w:r w:rsidRPr="00B83B7F">
        <w:rPr>
          <w:b/>
        </w:rPr>
        <w:t>1</w:t>
      </w:r>
      <w:proofErr w:type="gramEnd"/>
      <w:r w:rsidRPr="00B83B7F">
        <w:rPr>
          <w:b/>
        </w:rPr>
        <w:t>)</w:t>
      </w:r>
      <w:r>
        <w:rPr>
          <w:b/>
        </w:rPr>
        <w:t xml:space="preserve">: </w:t>
      </w:r>
      <w:r>
        <w:t>Например, по залоговым облигациям (ипотечные бумаги и т.д.) в решении о выпуске указан порядок определения размера погашения и решение уполномоченного органа не требуется.</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C7E" w:rsidRDefault="00521C7E" w:rsidP="007479BC">
      <w:pPr>
        <w:spacing w:after="0" w:line="240" w:lineRule="auto"/>
      </w:pPr>
      <w:r>
        <w:separator/>
      </w:r>
    </w:p>
  </w:endnote>
  <w:endnote w:type="continuationSeparator" w:id="0">
    <w:p w:rsidR="00521C7E" w:rsidRDefault="00521C7E" w:rsidP="00747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781" w:author="Кругликова Ольга Анатольевна" w:date="2017-03-21T13:49:00Z"/>
  <w:sdt>
    <w:sdtPr>
      <w:id w:val="-287890427"/>
      <w:docPartObj>
        <w:docPartGallery w:val="Page Numbers (Bottom of Page)"/>
        <w:docPartUnique/>
      </w:docPartObj>
    </w:sdtPr>
    <w:sdtEndPr/>
    <w:sdtContent>
      <w:customXmlInsRangeEnd w:id="781"/>
      <w:p w:rsidR="00E20CB4" w:rsidRDefault="00E20CB4">
        <w:pPr>
          <w:pStyle w:val="af0"/>
          <w:jc w:val="right"/>
          <w:rPr>
            <w:ins w:id="782" w:author="Кругликова Ольга Анатольевна" w:date="2017-03-21T13:49:00Z"/>
          </w:rPr>
        </w:pPr>
        <w:ins w:id="783" w:author="Кругликова Ольга Анатольевна" w:date="2017-03-21T13:49:00Z">
          <w:r>
            <w:fldChar w:fldCharType="begin"/>
          </w:r>
          <w:r>
            <w:instrText>PAGE   \* MERGEFORMAT</w:instrText>
          </w:r>
          <w:r>
            <w:fldChar w:fldCharType="separate"/>
          </w:r>
        </w:ins>
        <w:r w:rsidR="00520E36">
          <w:rPr>
            <w:noProof/>
          </w:rPr>
          <w:t>36</w:t>
        </w:r>
        <w:ins w:id="784" w:author="Кругликова Ольга Анатольевна" w:date="2017-03-21T13:49:00Z">
          <w:r>
            <w:fldChar w:fldCharType="end"/>
          </w:r>
        </w:ins>
      </w:p>
      <w:customXmlInsRangeStart w:id="785" w:author="Кругликова Ольга Анатольевна" w:date="2017-03-21T13:49:00Z"/>
    </w:sdtContent>
  </w:sdt>
  <w:customXmlInsRangeEnd w:id="785"/>
  <w:p w:rsidR="00E20CB4" w:rsidRDefault="00E20CB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C7E" w:rsidRDefault="00521C7E" w:rsidP="007479BC">
      <w:pPr>
        <w:spacing w:after="0" w:line="240" w:lineRule="auto"/>
      </w:pPr>
      <w:r>
        <w:separator/>
      </w:r>
    </w:p>
  </w:footnote>
  <w:footnote w:type="continuationSeparator" w:id="0">
    <w:p w:rsidR="00521C7E" w:rsidRDefault="00521C7E" w:rsidP="007479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21269"/>
    <w:multiLevelType w:val="hybridMultilevel"/>
    <w:tmpl w:val="CBF2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725E8B"/>
    <w:multiLevelType w:val="hybridMultilevel"/>
    <w:tmpl w:val="729083D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5CDB1951"/>
    <w:multiLevelType w:val="hybridMultilevel"/>
    <w:tmpl w:val="ED7430E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61F07AE0"/>
    <w:multiLevelType w:val="hybridMultilevel"/>
    <w:tmpl w:val="BB2295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3157685"/>
    <w:multiLevelType w:val="hybridMultilevel"/>
    <w:tmpl w:val="EB7A2F5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51C3AE9"/>
    <w:multiLevelType w:val="hybridMultilevel"/>
    <w:tmpl w:val="1E920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E52"/>
    <w:rsid w:val="00002987"/>
    <w:rsid w:val="000108B4"/>
    <w:rsid w:val="000116BB"/>
    <w:rsid w:val="0001346D"/>
    <w:rsid w:val="00022CFA"/>
    <w:rsid w:val="000304F9"/>
    <w:rsid w:val="00035879"/>
    <w:rsid w:val="000367AF"/>
    <w:rsid w:val="00036FDE"/>
    <w:rsid w:val="000447B9"/>
    <w:rsid w:val="00080934"/>
    <w:rsid w:val="00083E2E"/>
    <w:rsid w:val="00083ED2"/>
    <w:rsid w:val="000869A4"/>
    <w:rsid w:val="000B1AF0"/>
    <w:rsid w:val="000B57AC"/>
    <w:rsid w:val="000B5E12"/>
    <w:rsid w:val="000C045A"/>
    <w:rsid w:val="000C0A7C"/>
    <w:rsid w:val="000D3310"/>
    <w:rsid w:val="000D44E7"/>
    <w:rsid w:val="000E4E3A"/>
    <w:rsid w:val="000E548B"/>
    <w:rsid w:val="000F633B"/>
    <w:rsid w:val="00100B48"/>
    <w:rsid w:val="00100CA5"/>
    <w:rsid w:val="00101823"/>
    <w:rsid w:val="001025DA"/>
    <w:rsid w:val="00102FD6"/>
    <w:rsid w:val="00104077"/>
    <w:rsid w:val="00123C49"/>
    <w:rsid w:val="00130E52"/>
    <w:rsid w:val="001353E2"/>
    <w:rsid w:val="00145352"/>
    <w:rsid w:val="00147D1E"/>
    <w:rsid w:val="001549A1"/>
    <w:rsid w:val="00181015"/>
    <w:rsid w:val="0018151C"/>
    <w:rsid w:val="00181957"/>
    <w:rsid w:val="00186D20"/>
    <w:rsid w:val="00187378"/>
    <w:rsid w:val="001922E9"/>
    <w:rsid w:val="001B147A"/>
    <w:rsid w:val="001C1C69"/>
    <w:rsid w:val="001C559B"/>
    <w:rsid w:val="001D1E24"/>
    <w:rsid w:val="001D39B4"/>
    <w:rsid w:val="001E5EC8"/>
    <w:rsid w:val="001F0098"/>
    <w:rsid w:val="001F2582"/>
    <w:rsid w:val="001F4ABD"/>
    <w:rsid w:val="00202422"/>
    <w:rsid w:val="002050D5"/>
    <w:rsid w:val="0021125B"/>
    <w:rsid w:val="0021202C"/>
    <w:rsid w:val="002176B4"/>
    <w:rsid w:val="00237197"/>
    <w:rsid w:val="00242083"/>
    <w:rsid w:val="00242375"/>
    <w:rsid w:val="002534C8"/>
    <w:rsid w:val="0025351C"/>
    <w:rsid w:val="00270007"/>
    <w:rsid w:val="00273E47"/>
    <w:rsid w:val="0028349D"/>
    <w:rsid w:val="002B6D4C"/>
    <w:rsid w:val="002C05D8"/>
    <w:rsid w:val="002C0D14"/>
    <w:rsid w:val="002D0473"/>
    <w:rsid w:val="002F0AF6"/>
    <w:rsid w:val="002F10C9"/>
    <w:rsid w:val="002F27AE"/>
    <w:rsid w:val="00305CBC"/>
    <w:rsid w:val="00323C2C"/>
    <w:rsid w:val="00325221"/>
    <w:rsid w:val="00326BE2"/>
    <w:rsid w:val="00331EA7"/>
    <w:rsid w:val="003350C9"/>
    <w:rsid w:val="003355EB"/>
    <w:rsid w:val="00340166"/>
    <w:rsid w:val="003535FC"/>
    <w:rsid w:val="00355064"/>
    <w:rsid w:val="003737A3"/>
    <w:rsid w:val="00391DBF"/>
    <w:rsid w:val="003947B4"/>
    <w:rsid w:val="003A1793"/>
    <w:rsid w:val="003A2776"/>
    <w:rsid w:val="003C0A39"/>
    <w:rsid w:val="003C3297"/>
    <w:rsid w:val="003C7344"/>
    <w:rsid w:val="003C7FAB"/>
    <w:rsid w:val="003D6FB4"/>
    <w:rsid w:val="003E1C5E"/>
    <w:rsid w:val="003E4737"/>
    <w:rsid w:val="003E7879"/>
    <w:rsid w:val="0040274F"/>
    <w:rsid w:val="004066EB"/>
    <w:rsid w:val="0040757F"/>
    <w:rsid w:val="00436238"/>
    <w:rsid w:val="00444673"/>
    <w:rsid w:val="00450A62"/>
    <w:rsid w:val="00457746"/>
    <w:rsid w:val="0046118D"/>
    <w:rsid w:val="00467E5F"/>
    <w:rsid w:val="00473FC4"/>
    <w:rsid w:val="00475507"/>
    <w:rsid w:val="00483C30"/>
    <w:rsid w:val="004853B5"/>
    <w:rsid w:val="00485BFA"/>
    <w:rsid w:val="0048754C"/>
    <w:rsid w:val="004977FE"/>
    <w:rsid w:val="004A1167"/>
    <w:rsid w:val="004A422B"/>
    <w:rsid w:val="004B012F"/>
    <w:rsid w:val="004B16D9"/>
    <w:rsid w:val="004B222D"/>
    <w:rsid w:val="004C363A"/>
    <w:rsid w:val="004C5E13"/>
    <w:rsid w:val="004C61D1"/>
    <w:rsid w:val="004D0748"/>
    <w:rsid w:val="004D3C78"/>
    <w:rsid w:val="004D519F"/>
    <w:rsid w:val="004E08BB"/>
    <w:rsid w:val="004E3700"/>
    <w:rsid w:val="004E4877"/>
    <w:rsid w:val="004E535F"/>
    <w:rsid w:val="004E6BA9"/>
    <w:rsid w:val="00510924"/>
    <w:rsid w:val="00515277"/>
    <w:rsid w:val="00520E36"/>
    <w:rsid w:val="00521A0D"/>
    <w:rsid w:val="00521C7E"/>
    <w:rsid w:val="00522141"/>
    <w:rsid w:val="00522EF4"/>
    <w:rsid w:val="00524B35"/>
    <w:rsid w:val="0053405D"/>
    <w:rsid w:val="00536BEA"/>
    <w:rsid w:val="00546970"/>
    <w:rsid w:val="00550ACE"/>
    <w:rsid w:val="00554E46"/>
    <w:rsid w:val="00565AC9"/>
    <w:rsid w:val="00566505"/>
    <w:rsid w:val="00572D2A"/>
    <w:rsid w:val="0057589C"/>
    <w:rsid w:val="00576F7F"/>
    <w:rsid w:val="00580ADB"/>
    <w:rsid w:val="00596DDA"/>
    <w:rsid w:val="0059785B"/>
    <w:rsid w:val="005A1A8A"/>
    <w:rsid w:val="005A6E31"/>
    <w:rsid w:val="005B0F47"/>
    <w:rsid w:val="005C6B40"/>
    <w:rsid w:val="005D0AE4"/>
    <w:rsid w:val="005D6264"/>
    <w:rsid w:val="005D75B2"/>
    <w:rsid w:val="005E61E7"/>
    <w:rsid w:val="005F3A2A"/>
    <w:rsid w:val="00610BDC"/>
    <w:rsid w:val="00614D4E"/>
    <w:rsid w:val="00615483"/>
    <w:rsid w:val="00641777"/>
    <w:rsid w:val="00642F58"/>
    <w:rsid w:val="006449AC"/>
    <w:rsid w:val="00654A7F"/>
    <w:rsid w:val="00663A4F"/>
    <w:rsid w:val="00667217"/>
    <w:rsid w:val="00667867"/>
    <w:rsid w:val="00673A24"/>
    <w:rsid w:val="00677D42"/>
    <w:rsid w:val="00683C87"/>
    <w:rsid w:val="006843E4"/>
    <w:rsid w:val="00685E8F"/>
    <w:rsid w:val="00686752"/>
    <w:rsid w:val="00690CF5"/>
    <w:rsid w:val="006945BE"/>
    <w:rsid w:val="00696A10"/>
    <w:rsid w:val="006A6C09"/>
    <w:rsid w:val="006B2D49"/>
    <w:rsid w:val="006C498F"/>
    <w:rsid w:val="006C5486"/>
    <w:rsid w:val="006D2669"/>
    <w:rsid w:val="006E1F4C"/>
    <w:rsid w:val="006F19C9"/>
    <w:rsid w:val="006F4EF0"/>
    <w:rsid w:val="006F5FEE"/>
    <w:rsid w:val="00706A22"/>
    <w:rsid w:val="007154BD"/>
    <w:rsid w:val="007241C6"/>
    <w:rsid w:val="00725936"/>
    <w:rsid w:val="00731F1C"/>
    <w:rsid w:val="0073472A"/>
    <w:rsid w:val="007403D7"/>
    <w:rsid w:val="007479BC"/>
    <w:rsid w:val="00751E51"/>
    <w:rsid w:val="007624A4"/>
    <w:rsid w:val="00764D04"/>
    <w:rsid w:val="00772D37"/>
    <w:rsid w:val="007777FB"/>
    <w:rsid w:val="00784602"/>
    <w:rsid w:val="00785B98"/>
    <w:rsid w:val="007874D6"/>
    <w:rsid w:val="00791CA2"/>
    <w:rsid w:val="007B63A2"/>
    <w:rsid w:val="007C0D30"/>
    <w:rsid w:val="007C73BA"/>
    <w:rsid w:val="007E25BC"/>
    <w:rsid w:val="007E65BC"/>
    <w:rsid w:val="007E6D0D"/>
    <w:rsid w:val="007E6E36"/>
    <w:rsid w:val="007F1272"/>
    <w:rsid w:val="007F1B2F"/>
    <w:rsid w:val="007F454A"/>
    <w:rsid w:val="0080201C"/>
    <w:rsid w:val="00802622"/>
    <w:rsid w:val="00805958"/>
    <w:rsid w:val="00824B20"/>
    <w:rsid w:val="00824BB6"/>
    <w:rsid w:val="008259AA"/>
    <w:rsid w:val="008357A4"/>
    <w:rsid w:val="00844880"/>
    <w:rsid w:val="008666A1"/>
    <w:rsid w:val="008719D2"/>
    <w:rsid w:val="0087264B"/>
    <w:rsid w:val="0087743A"/>
    <w:rsid w:val="0088289B"/>
    <w:rsid w:val="008838F0"/>
    <w:rsid w:val="0089182A"/>
    <w:rsid w:val="00897FF5"/>
    <w:rsid w:val="008B1EBE"/>
    <w:rsid w:val="008B4EDC"/>
    <w:rsid w:val="008B5498"/>
    <w:rsid w:val="008B76A7"/>
    <w:rsid w:val="008C0410"/>
    <w:rsid w:val="008C1A5C"/>
    <w:rsid w:val="008C2FBB"/>
    <w:rsid w:val="008E1547"/>
    <w:rsid w:val="008F4CBC"/>
    <w:rsid w:val="00900BC1"/>
    <w:rsid w:val="0091090E"/>
    <w:rsid w:val="00916A91"/>
    <w:rsid w:val="00916E64"/>
    <w:rsid w:val="00917EE6"/>
    <w:rsid w:val="009202D5"/>
    <w:rsid w:val="00921947"/>
    <w:rsid w:val="00927156"/>
    <w:rsid w:val="009274F4"/>
    <w:rsid w:val="00944192"/>
    <w:rsid w:val="00946065"/>
    <w:rsid w:val="00947389"/>
    <w:rsid w:val="00952CA6"/>
    <w:rsid w:val="00971671"/>
    <w:rsid w:val="00971DD0"/>
    <w:rsid w:val="00974663"/>
    <w:rsid w:val="0097716C"/>
    <w:rsid w:val="00982C13"/>
    <w:rsid w:val="00990BE8"/>
    <w:rsid w:val="00993648"/>
    <w:rsid w:val="009A21E7"/>
    <w:rsid w:val="009B0657"/>
    <w:rsid w:val="009B4336"/>
    <w:rsid w:val="009B4D57"/>
    <w:rsid w:val="009C2CAD"/>
    <w:rsid w:val="009E0BAB"/>
    <w:rsid w:val="00A028A6"/>
    <w:rsid w:val="00A06D11"/>
    <w:rsid w:val="00A10F22"/>
    <w:rsid w:val="00A20F0A"/>
    <w:rsid w:val="00A35E39"/>
    <w:rsid w:val="00A37A38"/>
    <w:rsid w:val="00A41BCA"/>
    <w:rsid w:val="00A45F20"/>
    <w:rsid w:val="00A46BAE"/>
    <w:rsid w:val="00A46BF7"/>
    <w:rsid w:val="00A47EF1"/>
    <w:rsid w:val="00A51AC0"/>
    <w:rsid w:val="00A5340A"/>
    <w:rsid w:val="00A62A7B"/>
    <w:rsid w:val="00A75536"/>
    <w:rsid w:val="00A825D2"/>
    <w:rsid w:val="00AB4076"/>
    <w:rsid w:val="00AC10F1"/>
    <w:rsid w:val="00AC7476"/>
    <w:rsid w:val="00AD1748"/>
    <w:rsid w:val="00AE03DE"/>
    <w:rsid w:val="00AE102C"/>
    <w:rsid w:val="00AF3E14"/>
    <w:rsid w:val="00B00228"/>
    <w:rsid w:val="00B01A71"/>
    <w:rsid w:val="00B22B6D"/>
    <w:rsid w:val="00B35359"/>
    <w:rsid w:val="00B369FC"/>
    <w:rsid w:val="00B43E19"/>
    <w:rsid w:val="00B52083"/>
    <w:rsid w:val="00B53CCC"/>
    <w:rsid w:val="00B548E1"/>
    <w:rsid w:val="00B57E34"/>
    <w:rsid w:val="00B65486"/>
    <w:rsid w:val="00B670BF"/>
    <w:rsid w:val="00B70A20"/>
    <w:rsid w:val="00B83B7F"/>
    <w:rsid w:val="00B91A6D"/>
    <w:rsid w:val="00B9410E"/>
    <w:rsid w:val="00BB355B"/>
    <w:rsid w:val="00BC059A"/>
    <w:rsid w:val="00BC268F"/>
    <w:rsid w:val="00BC6FB1"/>
    <w:rsid w:val="00BD1A10"/>
    <w:rsid w:val="00BD3A6B"/>
    <w:rsid w:val="00BD4C10"/>
    <w:rsid w:val="00BE41F0"/>
    <w:rsid w:val="00BE74C7"/>
    <w:rsid w:val="00BE7FAE"/>
    <w:rsid w:val="00BF090F"/>
    <w:rsid w:val="00BF13CB"/>
    <w:rsid w:val="00BF1422"/>
    <w:rsid w:val="00BF488C"/>
    <w:rsid w:val="00C100DF"/>
    <w:rsid w:val="00C16845"/>
    <w:rsid w:val="00C16DB9"/>
    <w:rsid w:val="00C24CDF"/>
    <w:rsid w:val="00C25C55"/>
    <w:rsid w:val="00C40D96"/>
    <w:rsid w:val="00C44213"/>
    <w:rsid w:val="00C5615C"/>
    <w:rsid w:val="00C6438A"/>
    <w:rsid w:val="00C64F03"/>
    <w:rsid w:val="00C73E54"/>
    <w:rsid w:val="00C7469B"/>
    <w:rsid w:val="00C817D2"/>
    <w:rsid w:val="00C82033"/>
    <w:rsid w:val="00C82F87"/>
    <w:rsid w:val="00CB37AD"/>
    <w:rsid w:val="00CB4464"/>
    <w:rsid w:val="00CD28B3"/>
    <w:rsid w:val="00CD565C"/>
    <w:rsid w:val="00CF3663"/>
    <w:rsid w:val="00CF39A0"/>
    <w:rsid w:val="00CF7C20"/>
    <w:rsid w:val="00D10C89"/>
    <w:rsid w:val="00D1757C"/>
    <w:rsid w:val="00D23846"/>
    <w:rsid w:val="00D334B5"/>
    <w:rsid w:val="00D4024E"/>
    <w:rsid w:val="00D419A9"/>
    <w:rsid w:val="00D43D6B"/>
    <w:rsid w:val="00D46541"/>
    <w:rsid w:val="00D924A3"/>
    <w:rsid w:val="00D96133"/>
    <w:rsid w:val="00D96BF2"/>
    <w:rsid w:val="00DA4B41"/>
    <w:rsid w:val="00DB1502"/>
    <w:rsid w:val="00DB1835"/>
    <w:rsid w:val="00DB4B83"/>
    <w:rsid w:val="00DD4423"/>
    <w:rsid w:val="00DE017D"/>
    <w:rsid w:val="00DE615D"/>
    <w:rsid w:val="00DE7ABF"/>
    <w:rsid w:val="00E0290E"/>
    <w:rsid w:val="00E029F0"/>
    <w:rsid w:val="00E1791E"/>
    <w:rsid w:val="00E20273"/>
    <w:rsid w:val="00E20CB4"/>
    <w:rsid w:val="00E33CB6"/>
    <w:rsid w:val="00E46AA7"/>
    <w:rsid w:val="00E5533B"/>
    <w:rsid w:val="00E55CEB"/>
    <w:rsid w:val="00E57CE4"/>
    <w:rsid w:val="00E60CE4"/>
    <w:rsid w:val="00E61791"/>
    <w:rsid w:val="00E62BCA"/>
    <w:rsid w:val="00E650CF"/>
    <w:rsid w:val="00E677F2"/>
    <w:rsid w:val="00E8290C"/>
    <w:rsid w:val="00E82AF0"/>
    <w:rsid w:val="00E8508C"/>
    <w:rsid w:val="00EA17FB"/>
    <w:rsid w:val="00EA2236"/>
    <w:rsid w:val="00EB1915"/>
    <w:rsid w:val="00EC663A"/>
    <w:rsid w:val="00ED64A2"/>
    <w:rsid w:val="00EE00D1"/>
    <w:rsid w:val="00EE5964"/>
    <w:rsid w:val="00F0240A"/>
    <w:rsid w:val="00F114AD"/>
    <w:rsid w:val="00F11DFA"/>
    <w:rsid w:val="00F125EB"/>
    <w:rsid w:val="00F130A4"/>
    <w:rsid w:val="00F159D8"/>
    <w:rsid w:val="00F23946"/>
    <w:rsid w:val="00F24399"/>
    <w:rsid w:val="00F249CE"/>
    <w:rsid w:val="00F37B34"/>
    <w:rsid w:val="00F538B6"/>
    <w:rsid w:val="00F55AA6"/>
    <w:rsid w:val="00F5687E"/>
    <w:rsid w:val="00F66431"/>
    <w:rsid w:val="00F82B2A"/>
    <w:rsid w:val="00F840A7"/>
    <w:rsid w:val="00F97FC1"/>
    <w:rsid w:val="00FA5C26"/>
    <w:rsid w:val="00FB0986"/>
    <w:rsid w:val="00FB3A03"/>
    <w:rsid w:val="00FC5063"/>
    <w:rsid w:val="00FD5FFE"/>
    <w:rsid w:val="00FD77E9"/>
    <w:rsid w:val="00FE758A"/>
    <w:rsid w:val="00FF2737"/>
    <w:rsid w:val="00FF2805"/>
    <w:rsid w:val="00FF32B8"/>
    <w:rsid w:val="00FF4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E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30E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0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0E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0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0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30E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0E5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30E52"/>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130E52"/>
    <w:rPr>
      <w:sz w:val="16"/>
      <w:szCs w:val="16"/>
    </w:rPr>
  </w:style>
  <w:style w:type="paragraph" w:styleId="a4">
    <w:name w:val="annotation text"/>
    <w:basedOn w:val="a"/>
    <w:link w:val="a5"/>
    <w:uiPriority w:val="99"/>
    <w:unhideWhenUsed/>
    <w:rsid w:val="00130E52"/>
    <w:pPr>
      <w:spacing w:line="240" w:lineRule="auto"/>
    </w:pPr>
    <w:rPr>
      <w:sz w:val="20"/>
      <w:szCs w:val="20"/>
    </w:rPr>
  </w:style>
  <w:style w:type="character" w:customStyle="1" w:styleId="a5">
    <w:name w:val="Текст примечания Знак"/>
    <w:basedOn w:val="a0"/>
    <w:link w:val="a4"/>
    <w:uiPriority w:val="99"/>
    <w:rsid w:val="00130E52"/>
    <w:rPr>
      <w:sz w:val="20"/>
      <w:szCs w:val="20"/>
    </w:rPr>
  </w:style>
  <w:style w:type="paragraph" w:styleId="a6">
    <w:name w:val="annotation subject"/>
    <w:basedOn w:val="a4"/>
    <w:next w:val="a4"/>
    <w:link w:val="a7"/>
    <w:uiPriority w:val="99"/>
    <w:semiHidden/>
    <w:unhideWhenUsed/>
    <w:rsid w:val="00130E52"/>
    <w:rPr>
      <w:b/>
      <w:bCs/>
    </w:rPr>
  </w:style>
  <w:style w:type="character" w:customStyle="1" w:styleId="a7">
    <w:name w:val="Тема примечания Знак"/>
    <w:basedOn w:val="a5"/>
    <w:link w:val="a6"/>
    <w:uiPriority w:val="99"/>
    <w:semiHidden/>
    <w:rsid w:val="00130E52"/>
    <w:rPr>
      <w:b/>
      <w:bCs/>
      <w:sz w:val="20"/>
      <w:szCs w:val="20"/>
    </w:rPr>
  </w:style>
  <w:style w:type="paragraph" w:styleId="a8">
    <w:name w:val="Balloon Text"/>
    <w:basedOn w:val="a"/>
    <w:link w:val="a9"/>
    <w:uiPriority w:val="99"/>
    <w:semiHidden/>
    <w:unhideWhenUsed/>
    <w:rsid w:val="00130E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0E52"/>
    <w:rPr>
      <w:rFonts w:ascii="Tahoma" w:hAnsi="Tahoma" w:cs="Tahoma"/>
      <w:sz w:val="16"/>
      <w:szCs w:val="16"/>
    </w:rPr>
  </w:style>
  <w:style w:type="paragraph" w:styleId="aa">
    <w:name w:val="List Paragraph"/>
    <w:basedOn w:val="a"/>
    <w:uiPriority w:val="34"/>
    <w:qFormat/>
    <w:rsid w:val="00554E46"/>
    <w:pPr>
      <w:ind w:left="720"/>
      <w:contextualSpacing/>
    </w:pPr>
  </w:style>
  <w:style w:type="table" w:styleId="ab">
    <w:name w:val="Table Grid"/>
    <w:basedOn w:val="a1"/>
    <w:uiPriority w:val="59"/>
    <w:rsid w:val="00952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Revision"/>
    <w:hidden/>
    <w:uiPriority w:val="99"/>
    <w:semiHidden/>
    <w:rsid w:val="003C7FAB"/>
    <w:pPr>
      <w:spacing w:after="0" w:line="240" w:lineRule="auto"/>
    </w:pPr>
  </w:style>
  <w:style w:type="character" w:styleId="ad">
    <w:name w:val="Hyperlink"/>
    <w:basedOn w:val="a0"/>
    <w:uiPriority w:val="99"/>
    <w:semiHidden/>
    <w:unhideWhenUsed/>
    <w:rsid w:val="009274F4"/>
    <w:rPr>
      <w:color w:val="0000FF"/>
      <w:u w:val="single"/>
    </w:rPr>
  </w:style>
  <w:style w:type="paragraph" w:styleId="ae">
    <w:name w:val="header"/>
    <w:basedOn w:val="a"/>
    <w:link w:val="af"/>
    <w:uiPriority w:val="99"/>
    <w:unhideWhenUsed/>
    <w:rsid w:val="007479B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479BC"/>
  </w:style>
  <w:style w:type="paragraph" w:styleId="af0">
    <w:name w:val="footer"/>
    <w:basedOn w:val="a"/>
    <w:link w:val="af1"/>
    <w:uiPriority w:val="99"/>
    <w:unhideWhenUsed/>
    <w:rsid w:val="007479B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479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E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30E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0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0E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0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0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30E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0E5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30E52"/>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130E52"/>
    <w:rPr>
      <w:sz w:val="16"/>
      <w:szCs w:val="16"/>
    </w:rPr>
  </w:style>
  <w:style w:type="paragraph" w:styleId="a4">
    <w:name w:val="annotation text"/>
    <w:basedOn w:val="a"/>
    <w:link w:val="a5"/>
    <w:uiPriority w:val="99"/>
    <w:unhideWhenUsed/>
    <w:rsid w:val="00130E52"/>
    <w:pPr>
      <w:spacing w:line="240" w:lineRule="auto"/>
    </w:pPr>
    <w:rPr>
      <w:sz w:val="20"/>
      <w:szCs w:val="20"/>
    </w:rPr>
  </w:style>
  <w:style w:type="character" w:customStyle="1" w:styleId="a5">
    <w:name w:val="Текст примечания Знак"/>
    <w:basedOn w:val="a0"/>
    <w:link w:val="a4"/>
    <w:uiPriority w:val="99"/>
    <w:rsid w:val="00130E52"/>
    <w:rPr>
      <w:sz w:val="20"/>
      <w:szCs w:val="20"/>
    </w:rPr>
  </w:style>
  <w:style w:type="paragraph" w:styleId="a6">
    <w:name w:val="annotation subject"/>
    <w:basedOn w:val="a4"/>
    <w:next w:val="a4"/>
    <w:link w:val="a7"/>
    <w:uiPriority w:val="99"/>
    <w:semiHidden/>
    <w:unhideWhenUsed/>
    <w:rsid w:val="00130E52"/>
    <w:rPr>
      <w:b/>
      <w:bCs/>
    </w:rPr>
  </w:style>
  <w:style w:type="character" w:customStyle="1" w:styleId="a7">
    <w:name w:val="Тема примечания Знак"/>
    <w:basedOn w:val="a5"/>
    <w:link w:val="a6"/>
    <w:uiPriority w:val="99"/>
    <w:semiHidden/>
    <w:rsid w:val="00130E52"/>
    <w:rPr>
      <w:b/>
      <w:bCs/>
      <w:sz w:val="20"/>
      <w:szCs w:val="20"/>
    </w:rPr>
  </w:style>
  <w:style w:type="paragraph" w:styleId="a8">
    <w:name w:val="Balloon Text"/>
    <w:basedOn w:val="a"/>
    <w:link w:val="a9"/>
    <w:uiPriority w:val="99"/>
    <w:semiHidden/>
    <w:unhideWhenUsed/>
    <w:rsid w:val="00130E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0E52"/>
    <w:rPr>
      <w:rFonts w:ascii="Tahoma" w:hAnsi="Tahoma" w:cs="Tahoma"/>
      <w:sz w:val="16"/>
      <w:szCs w:val="16"/>
    </w:rPr>
  </w:style>
  <w:style w:type="paragraph" w:styleId="aa">
    <w:name w:val="List Paragraph"/>
    <w:basedOn w:val="a"/>
    <w:uiPriority w:val="34"/>
    <w:qFormat/>
    <w:rsid w:val="00554E46"/>
    <w:pPr>
      <w:ind w:left="720"/>
      <w:contextualSpacing/>
    </w:pPr>
  </w:style>
  <w:style w:type="table" w:styleId="ab">
    <w:name w:val="Table Grid"/>
    <w:basedOn w:val="a1"/>
    <w:uiPriority w:val="59"/>
    <w:rsid w:val="00952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Revision"/>
    <w:hidden/>
    <w:uiPriority w:val="99"/>
    <w:semiHidden/>
    <w:rsid w:val="003C7FAB"/>
    <w:pPr>
      <w:spacing w:after="0" w:line="240" w:lineRule="auto"/>
    </w:pPr>
  </w:style>
  <w:style w:type="character" w:styleId="ad">
    <w:name w:val="Hyperlink"/>
    <w:basedOn w:val="a0"/>
    <w:uiPriority w:val="99"/>
    <w:semiHidden/>
    <w:unhideWhenUsed/>
    <w:rsid w:val="009274F4"/>
    <w:rPr>
      <w:color w:val="0000FF"/>
      <w:u w:val="single"/>
    </w:rPr>
  </w:style>
  <w:style w:type="paragraph" w:styleId="ae">
    <w:name w:val="header"/>
    <w:basedOn w:val="a"/>
    <w:link w:val="af"/>
    <w:uiPriority w:val="99"/>
    <w:unhideWhenUsed/>
    <w:rsid w:val="007479B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479BC"/>
  </w:style>
  <w:style w:type="paragraph" w:styleId="af0">
    <w:name w:val="footer"/>
    <w:basedOn w:val="a"/>
    <w:link w:val="af1"/>
    <w:uiPriority w:val="99"/>
    <w:unhideWhenUsed/>
    <w:rsid w:val="007479B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47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3933">
      <w:bodyDiv w:val="1"/>
      <w:marLeft w:val="0"/>
      <w:marRight w:val="0"/>
      <w:marTop w:val="0"/>
      <w:marBottom w:val="0"/>
      <w:divBdr>
        <w:top w:val="none" w:sz="0" w:space="0" w:color="auto"/>
        <w:left w:val="none" w:sz="0" w:space="0" w:color="auto"/>
        <w:bottom w:val="none" w:sz="0" w:space="0" w:color="auto"/>
        <w:right w:val="none" w:sz="0" w:space="0" w:color="auto"/>
      </w:divBdr>
    </w:div>
    <w:div w:id="661005405">
      <w:bodyDiv w:val="1"/>
      <w:marLeft w:val="0"/>
      <w:marRight w:val="0"/>
      <w:marTop w:val="0"/>
      <w:marBottom w:val="0"/>
      <w:divBdr>
        <w:top w:val="none" w:sz="0" w:space="0" w:color="auto"/>
        <w:left w:val="none" w:sz="0" w:space="0" w:color="auto"/>
        <w:bottom w:val="none" w:sz="0" w:space="0" w:color="auto"/>
        <w:right w:val="none" w:sz="0" w:space="0" w:color="auto"/>
      </w:divBdr>
    </w:div>
    <w:div w:id="1044602520">
      <w:bodyDiv w:val="1"/>
      <w:marLeft w:val="0"/>
      <w:marRight w:val="0"/>
      <w:marTop w:val="0"/>
      <w:marBottom w:val="0"/>
      <w:divBdr>
        <w:top w:val="none" w:sz="0" w:space="0" w:color="auto"/>
        <w:left w:val="none" w:sz="0" w:space="0" w:color="auto"/>
        <w:bottom w:val="none" w:sz="0" w:space="0" w:color="auto"/>
        <w:right w:val="none" w:sz="0" w:space="0" w:color="auto"/>
      </w:divBdr>
    </w:div>
    <w:div w:id="1136752273">
      <w:bodyDiv w:val="1"/>
      <w:marLeft w:val="0"/>
      <w:marRight w:val="0"/>
      <w:marTop w:val="0"/>
      <w:marBottom w:val="0"/>
      <w:divBdr>
        <w:top w:val="none" w:sz="0" w:space="0" w:color="auto"/>
        <w:left w:val="none" w:sz="0" w:space="0" w:color="auto"/>
        <w:bottom w:val="none" w:sz="0" w:space="0" w:color="auto"/>
        <w:right w:val="none" w:sz="0" w:space="0" w:color="auto"/>
      </w:divBdr>
    </w:div>
    <w:div w:id="1177574525">
      <w:bodyDiv w:val="1"/>
      <w:marLeft w:val="0"/>
      <w:marRight w:val="0"/>
      <w:marTop w:val="0"/>
      <w:marBottom w:val="0"/>
      <w:divBdr>
        <w:top w:val="none" w:sz="0" w:space="0" w:color="auto"/>
        <w:left w:val="none" w:sz="0" w:space="0" w:color="auto"/>
        <w:bottom w:val="none" w:sz="0" w:space="0" w:color="auto"/>
        <w:right w:val="none" w:sz="0" w:space="0" w:color="auto"/>
      </w:divBdr>
    </w:div>
    <w:div w:id="1201740962">
      <w:bodyDiv w:val="1"/>
      <w:marLeft w:val="0"/>
      <w:marRight w:val="0"/>
      <w:marTop w:val="0"/>
      <w:marBottom w:val="0"/>
      <w:divBdr>
        <w:top w:val="none" w:sz="0" w:space="0" w:color="auto"/>
        <w:left w:val="none" w:sz="0" w:space="0" w:color="auto"/>
        <w:bottom w:val="none" w:sz="0" w:space="0" w:color="auto"/>
        <w:right w:val="none" w:sz="0" w:space="0" w:color="auto"/>
      </w:divBdr>
    </w:div>
    <w:div w:id="1419717211">
      <w:bodyDiv w:val="1"/>
      <w:marLeft w:val="0"/>
      <w:marRight w:val="0"/>
      <w:marTop w:val="0"/>
      <w:marBottom w:val="0"/>
      <w:divBdr>
        <w:top w:val="none" w:sz="0" w:space="0" w:color="auto"/>
        <w:left w:val="none" w:sz="0" w:space="0" w:color="auto"/>
        <w:bottom w:val="none" w:sz="0" w:space="0" w:color="auto"/>
        <w:right w:val="none" w:sz="0" w:space="0" w:color="auto"/>
      </w:divBdr>
    </w:div>
    <w:div w:id="177697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D0239717027CE40AE59D507C3374B1DF549C475CDA69637C5E35F0F1DD497C1793246F5BC2931CBg2XAP" TargetMode="External"/><Relationship Id="rId117" Type="http://schemas.openxmlformats.org/officeDocument/2006/relationships/hyperlink" Target="consultantplus://offline/ref=6D0239717027CE40AE59D507C3374B1DF549C475CDA69637C5E35F0F1DD497C1793246F5BC2930CCg2XFP" TargetMode="External"/><Relationship Id="rId21" Type="http://schemas.openxmlformats.org/officeDocument/2006/relationships/hyperlink" Target="consultantplus://offline/ref=6D0239717027CE40AE59D507C3374B1DF549C475CDA69637C5E35F0F1DD497C1793246F5BC2933CEg2XFP" TargetMode="External"/><Relationship Id="rId42" Type="http://schemas.openxmlformats.org/officeDocument/2006/relationships/hyperlink" Target="consultantplus://offline/ref=6D0239717027CE40AE59D507C3374B1DF549C978C4A79637C5E35F0F1DD497C1793246F5BC2931CBg2XDP" TargetMode="External"/><Relationship Id="rId47" Type="http://schemas.openxmlformats.org/officeDocument/2006/relationships/hyperlink" Target="consultantplus://offline/ref=6D0239717027CE40AE59D507C3374B1DF549C978C4A79637C5E35F0F1DD497C1793246F5BC2931CFg2X7P" TargetMode="External"/><Relationship Id="rId63" Type="http://schemas.openxmlformats.org/officeDocument/2006/relationships/hyperlink" Target="consultantplus://offline/ref=6D0239717027CE40AE59D507C3374B1DF549C978C4A79637C5E35F0F1DD497C1793246F5BC2834C9g2X8P" TargetMode="External"/><Relationship Id="rId68" Type="http://schemas.openxmlformats.org/officeDocument/2006/relationships/hyperlink" Target="consultantplus://offline/ref=6D0239717027CE40AE59D507C3374B1DF549C978C4A79637C5E35F0F1DD497C1793246F5BC2834C8g2X6P" TargetMode="External"/><Relationship Id="rId84" Type="http://schemas.openxmlformats.org/officeDocument/2006/relationships/hyperlink" Target="consultantplus://offline/ref=6D0239717027CE40AE59D507C3374B1DF549C978C4A79637C5E35F0F1DD497C1793246F5BC2833CDg2XEP" TargetMode="External"/><Relationship Id="rId89" Type="http://schemas.openxmlformats.org/officeDocument/2006/relationships/hyperlink" Target="consultantplus://offline/ref=6D0239717027CE40AE59D507C3374B1DF549C978C4A79637C5E35F0F1DD497C1793246F5BC2833CCg2XEP" TargetMode="External"/><Relationship Id="rId112" Type="http://schemas.openxmlformats.org/officeDocument/2006/relationships/hyperlink" Target="consultantplus://offline/ref=6D0239717027CE40AE59D507C3374B1DF549C475CDA69637C5E35F0F1DD497C1793246F5BC2833C8g2XAP" TargetMode="External"/><Relationship Id="rId16" Type="http://schemas.openxmlformats.org/officeDocument/2006/relationships/hyperlink" Target="consultantplus://offline/ref=6D0239717027CE40AE59D507C3374B1DF549C978C4A79637C5E35F0F1DD497C1793246F5BC2833CDg2XFP" TargetMode="External"/><Relationship Id="rId107" Type="http://schemas.openxmlformats.org/officeDocument/2006/relationships/hyperlink" Target="consultantplus://offline/ref=6D0239717027CE40AE59D507C3374B1DF549C475CDA69637C5E35F0F1DD497C1793246F5BC2835C4g2XDP" TargetMode="External"/><Relationship Id="rId11" Type="http://schemas.openxmlformats.org/officeDocument/2006/relationships/hyperlink" Target="consultantplus://offline/ref=6D0239717027CE40AE59D507C3374B1DF549C978C4A79637C5E35F0F1DD497C1793246F5BC2931CFg2X7P" TargetMode="External"/><Relationship Id="rId32" Type="http://schemas.openxmlformats.org/officeDocument/2006/relationships/hyperlink" Target="consultantplus://offline/ref=6D0239717027CE40AE59D507C3374B1DF549C475CDA69637C5E35F0F1DD497C1793246F5BC2931CAg2XAP" TargetMode="External"/><Relationship Id="rId37" Type="http://schemas.openxmlformats.org/officeDocument/2006/relationships/hyperlink" Target="consultantplus://offline/ref=6D0239717027CE40AE59D507C3374B1DF549C475CDA69637C5E35F0F1DD497C1793246F5BC2930C8g2XAP" TargetMode="External"/><Relationship Id="rId53" Type="http://schemas.openxmlformats.org/officeDocument/2006/relationships/hyperlink" Target="consultantplus://offline/ref=6D0239717027CE40AE59D507C3374B1DF549C978C4A79637C5E35F0F1DD497C1793246F5BC2834C9g2XEP" TargetMode="External"/><Relationship Id="rId58" Type="http://schemas.openxmlformats.org/officeDocument/2006/relationships/hyperlink" Target="consultantplus://offline/ref=6D0239717027CE40AE59D507C3374B1DF549C978C4A79637C5E35F0F1DD497C1793246F5BC2834C8g2X7P" TargetMode="External"/><Relationship Id="rId74" Type="http://schemas.openxmlformats.org/officeDocument/2006/relationships/hyperlink" Target="consultantplus://offline/ref=6D0239717027CE40AE59D507C3374B1DF549C978C4A79637C5E35F0F1DD497C1793246F5BC2834C8g2X6P" TargetMode="External"/><Relationship Id="rId79" Type="http://schemas.openxmlformats.org/officeDocument/2006/relationships/hyperlink" Target="consultantplus://offline/ref=6D0239717027CE40AE59D507C3374B1DF549C978C4A79637C5E35F0F1DD497C1793246F5BC2833CCg2XEP" TargetMode="External"/><Relationship Id="rId102" Type="http://schemas.openxmlformats.org/officeDocument/2006/relationships/hyperlink" Target="consultantplus://offline/ref=6D0239717027CE40AE59D507C3374B1DF549C978C4A79637C5E35F0F1DD497C1793246F5BC2834C8g2X7P" TargetMode="External"/><Relationship Id="rId123" Type="http://schemas.openxmlformats.org/officeDocument/2006/relationships/hyperlink" Target="consultantplus://offline/ref=6D0239717027CE40AE59D507C3374B1DF549C475CDA69637C5E35F0F1DD497C1793246F5BC2834CBg2XFP" TargetMode="External"/><Relationship Id="rId5" Type="http://schemas.openxmlformats.org/officeDocument/2006/relationships/settings" Target="settings.xml"/><Relationship Id="rId90" Type="http://schemas.openxmlformats.org/officeDocument/2006/relationships/hyperlink" Target="consultantplus://offline/ref=6D0239717027CE40AE59D507C3374B1DF549C978C4A79637C5E35F0F1DD497C1793246F5BC2833CDg2XEP" TargetMode="External"/><Relationship Id="rId95" Type="http://schemas.openxmlformats.org/officeDocument/2006/relationships/hyperlink" Target="consultantplus://offline/ref=6D0239717027CE40AE59D507C3374B1DF549C475CDA69637C5E35F0F1DD497C1793246F5BC2933CBg2XFP" TargetMode="External"/><Relationship Id="rId19" Type="http://schemas.openxmlformats.org/officeDocument/2006/relationships/hyperlink" Target="consultantplus://offline/ref=6D0239717027CE40AE59D507C3374B1DF549C475CDA69637C5E35F0F1DD497C1793246F5BC2933CDg2X9P" TargetMode="External"/><Relationship Id="rId14" Type="http://schemas.openxmlformats.org/officeDocument/2006/relationships/hyperlink" Target="consultantplus://offline/ref=6D0239717027CE40AE59D507C3374B1DF549C978C4A79637C5E35F0F1DD497C1793246F5BC2834C9g2X8P" TargetMode="External"/><Relationship Id="rId22" Type="http://schemas.openxmlformats.org/officeDocument/2006/relationships/hyperlink" Target="consultantplus://offline/ref=6D0239717027CE40AE59D507C3374B1DF549C475CDA69637C5E35F0F1DD497C1793246F5BC2933CEg2X7P" TargetMode="External"/><Relationship Id="rId27" Type="http://schemas.openxmlformats.org/officeDocument/2006/relationships/hyperlink" Target="consultantplus://offline/ref=6D0239717027CE40AE59D507C3374B1DF549C475CDA69637C5E35F0F1DD497C1793246F5BC2931CBg2XBP" TargetMode="External"/><Relationship Id="rId30" Type="http://schemas.openxmlformats.org/officeDocument/2006/relationships/hyperlink" Target="consultantplus://offline/ref=6D0239717027CE40AE59D507C3374B1DF549C475CDA69637C5E35F0F1DD497C1793246F5BC2931C9g2XBP" TargetMode="External"/><Relationship Id="rId35" Type="http://schemas.openxmlformats.org/officeDocument/2006/relationships/hyperlink" Target="consultantplus://offline/ref=6D0239717027CE40AE59D507C3374B1DF549C475CDA69637C5E35F0F1DD497C1793246F5BC2931C4g2X6P" TargetMode="External"/><Relationship Id="rId43" Type="http://schemas.openxmlformats.org/officeDocument/2006/relationships/hyperlink" Target="consultantplus://offline/ref=6D0239717027CE40AE59D507C3374B1DF549C978C4A79637C5E35F0F1DgDX4P" TargetMode="External"/><Relationship Id="rId48" Type="http://schemas.openxmlformats.org/officeDocument/2006/relationships/hyperlink" Target="consultantplus://offline/ref=6D0239717027CE40AE59D507C3374B1DF549C978C4A79637C5E35F0F1DD497C1793246F5BC2931CBg2XFP" TargetMode="External"/><Relationship Id="rId56" Type="http://schemas.openxmlformats.org/officeDocument/2006/relationships/hyperlink" Target="consultantplus://offline/ref=6D0239717027CE40AE59D507C3374B1DF549C978C4A79637C5E35F0F1DD497C1793246F5BC2833CCg2XEP" TargetMode="External"/><Relationship Id="rId64" Type="http://schemas.openxmlformats.org/officeDocument/2006/relationships/hyperlink" Target="consultantplus://offline/ref=6D0239717027CE40AE59D507C3374B1DF549C475CDA69637C5E35F0F1DD497C1793246F5BC2837C8g2XCP" TargetMode="External"/><Relationship Id="rId69" Type="http://schemas.openxmlformats.org/officeDocument/2006/relationships/hyperlink" Target="consultantplus://offline/ref=6D0239717027CE40AE59D507C3374B1DF549C978C4A79637C5E35F0F1DD497C1793246F5BC2834C8g2X6P" TargetMode="External"/><Relationship Id="rId77" Type="http://schemas.openxmlformats.org/officeDocument/2006/relationships/hyperlink" Target="consultantplus://offline/ref=6D0239717027CE40AE59D507C3374B1DF549C978C4A79637C5E35F0F1DD497C1793246F5BC2834C8g2X6P" TargetMode="External"/><Relationship Id="rId100" Type="http://schemas.openxmlformats.org/officeDocument/2006/relationships/hyperlink" Target="consultantplus://offline/ref=6D0239717027CE40AE59D507C3374B1DF549C978C4A79637C5E35F0F1DD497C1793246F5BC293FCAg2XFP" TargetMode="External"/><Relationship Id="rId105" Type="http://schemas.openxmlformats.org/officeDocument/2006/relationships/hyperlink" Target="consultantplus://offline/ref=6D0239717027CE40AE59D507C3374B1DF549C475CDA69637C5E35F0F1DD497C1793246F5BC2835CBg2X8P" TargetMode="External"/><Relationship Id="rId113" Type="http://schemas.openxmlformats.org/officeDocument/2006/relationships/hyperlink" Target="consultantplus://offline/ref=6D0239717027CE40AE59D507C3374B1DF549C475CDA69637C5E35F0F1DD497C1793246F5BC2833C9g2XEP" TargetMode="External"/><Relationship Id="rId118" Type="http://schemas.openxmlformats.org/officeDocument/2006/relationships/hyperlink" Target="consultantplus://offline/ref=6D0239717027CE40AE59D507C3374B1DF549C475CDA69637C5E35F0F1DD497C1793246F5BC293ECBg2X6P" TargetMode="External"/><Relationship Id="rId12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6D0239717027CE40AE59D507C3374B1DF549C978C4A79637C5E35F0F1DD497C1793246F5BC2833CCg2XFP" TargetMode="External"/><Relationship Id="rId72" Type="http://schemas.openxmlformats.org/officeDocument/2006/relationships/hyperlink" Target="consultantplus://offline/ref=6D0239717027CE40AE59D507C3374B1DF549C978C4A79637C5E35F0F1DD497C1793246F5BC2834C9g2X8P" TargetMode="External"/><Relationship Id="rId80" Type="http://schemas.openxmlformats.org/officeDocument/2006/relationships/hyperlink" Target="consultantplus://offline/ref=6D0239717027CE40AE59D507C3374B1DF549C978C4A79637C5E35F0F1DD497C1793246F5BC2833CDg2XEP" TargetMode="External"/><Relationship Id="rId85" Type="http://schemas.openxmlformats.org/officeDocument/2006/relationships/hyperlink" Target="consultantplus://offline/ref=6D0239717027CE40AE59D507C3374B1DF549C978C4A79637C5E35F0F1DD497C1793246F5BC2834C8g2X6P" TargetMode="External"/><Relationship Id="rId93" Type="http://schemas.openxmlformats.org/officeDocument/2006/relationships/hyperlink" Target="consultantplus://offline/ref=6D0239717027CE40AE59D507C3374B1DF549C978C4A79637C5E35F0F1DD497C1793246F5BC2833CCg2XEP" TargetMode="External"/><Relationship Id="rId98" Type="http://schemas.openxmlformats.org/officeDocument/2006/relationships/hyperlink" Target="consultantplus://offline/ref=6D0239717027CE40AE59D507C3374B1DF549C978C4A79637C5E35F0F1DD497C1793246F5BC2833C8g2XFP" TargetMode="External"/><Relationship Id="rId121" Type="http://schemas.openxmlformats.org/officeDocument/2006/relationships/hyperlink" Target="consultantplus://offline/ref=6D0239717027CE40AE59D507C3374B1DF549C475CDA69637C5E35F0F1DD497C1793246F5BC2834CDg2XAP" TargetMode="External"/><Relationship Id="rId3" Type="http://schemas.openxmlformats.org/officeDocument/2006/relationships/styles" Target="styles.xml"/><Relationship Id="rId12" Type="http://schemas.openxmlformats.org/officeDocument/2006/relationships/hyperlink" Target="consultantplus://offline/ref=6D0239717027CE40AE59D507C3374B1DF549C978C4A79637C5E35F0F1DD497C1793246F5BC2931CAg2XBP" TargetMode="External"/><Relationship Id="rId17" Type="http://schemas.openxmlformats.org/officeDocument/2006/relationships/hyperlink" Target="consultantplus://offline/ref=6D0239717027CE40AE59D507C3374B1DF549C978C4A79637C5E35F0F1DD497C1793246F5BC2834C9g2XEP" TargetMode="External"/><Relationship Id="rId25" Type="http://schemas.openxmlformats.org/officeDocument/2006/relationships/hyperlink" Target="consultantplus://offline/ref=6D0239717027CE40AE59D507C3374B1DF549C475CDA69637C5E35F0F1DD497C1793246F5BC2931CAg2XAP" TargetMode="External"/><Relationship Id="rId33" Type="http://schemas.openxmlformats.org/officeDocument/2006/relationships/hyperlink" Target="consultantplus://offline/ref=6D0239717027CE40AE59D507C3374B1DF549C475CDA69637C5E35F0F1DD497C1793246F5BC2931CBg2XAP" TargetMode="External"/><Relationship Id="rId38" Type="http://schemas.openxmlformats.org/officeDocument/2006/relationships/hyperlink" Target="consultantplus://offline/ref=6D0239717027CE40AE59D507C3374B1DF549C978C4A79637C5E35F0F1DD497C1793246F5BC2931CFg2X7P" TargetMode="External"/><Relationship Id="rId46" Type="http://schemas.openxmlformats.org/officeDocument/2006/relationships/hyperlink" Target="consultantplus://offline/ref=6D0239717027CE40AE59D507C3374B1DF549C978C4A79637C5E35F0F1DgDX4P" TargetMode="External"/><Relationship Id="rId59" Type="http://schemas.openxmlformats.org/officeDocument/2006/relationships/hyperlink" Target="consultantplus://offline/ref=6D0239717027CE40AE59D507C3374B1DF549C978C4A79637C5E35F0F1DD497C1793246F5BC2834C9g2X8P" TargetMode="External"/><Relationship Id="rId67" Type="http://schemas.openxmlformats.org/officeDocument/2006/relationships/hyperlink" Target="consultantplus://offline/ref=6D0239717027CE40AE59D507C3374B1DF549C978C4A79637C5E35F0F1DD497C1793246F5BC2834C9g2X8P" TargetMode="External"/><Relationship Id="rId103" Type="http://schemas.openxmlformats.org/officeDocument/2006/relationships/hyperlink" Target="consultantplus://offline/ref=6D0239717027CE40AE59D507C3374B1DF549C978C4A79637C5E35F0F1DD497C1793246F5BC2834C9g2X8P" TargetMode="External"/><Relationship Id="rId108" Type="http://schemas.openxmlformats.org/officeDocument/2006/relationships/hyperlink" Target="consultantplus://offline/ref=6D0239717027CE40AE59D507C3374B1DF549C475CDA69637C5E35F0F1DD497C1793246F5BC2835C5g2XEP" TargetMode="External"/><Relationship Id="rId116" Type="http://schemas.openxmlformats.org/officeDocument/2006/relationships/hyperlink" Target="consultantplus://offline/ref=6D0239717027CE40AE59D507C3374B1DF549C475CDA69637C5E35F0F1DD497C1793246F5BC2931C4g2X6P" TargetMode="External"/><Relationship Id="rId124" Type="http://schemas.openxmlformats.org/officeDocument/2006/relationships/hyperlink" Target="consultantplus://offline/ref=6D0239717027CE40AE59D507C3374B1DF549C475CDA69637C5E35F0F1DD497C1793246F5BC2834C4g2XFP" TargetMode="External"/><Relationship Id="rId20" Type="http://schemas.openxmlformats.org/officeDocument/2006/relationships/comments" Target="comments.xml"/><Relationship Id="rId41" Type="http://schemas.openxmlformats.org/officeDocument/2006/relationships/hyperlink" Target="consultantplus://offline/ref=6D0239717027CE40AE59D507C3374B1DF549C978C4A79637C5E35F0F1DD497C1793246F0BFg2XCP" TargetMode="External"/><Relationship Id="rId54" Type="http://schemas.openxmlformats.org/officeDocument/2006/relationships/hyperlink" Target="consultantplus://offline/ref=6D0239717027CE40AE59D507C3374B1DF549C978C4A79637C5E35F0F1DD497C1793246F5BC2834C8g2X7P" TargetMode="External"/><Relationship Id="rId62" Type="http://schemas.openxmlformats.org/officeDocument/2006/relationships/hyperlink" Target="consultantplus://offline/ref=6D0239717027CE40AE59D507C3374B1DF549C978C4A79637C5E35F0F1DD497C1793246F5BC2834C8g2X7P" TargetMode="External"/><Relationship Id="rId70" Type="http://schemas.openxmlformats.org/officeDocument/2006/relationships/hyperlink" Target="consultantplus://offline/ref=6D0239717027CE40AE59D507C3374B1DF549C475CDA69637C5E35F0F1DD497C1793246F5BC2837C9g2XAP" TargetMode="External"/><Relationship Id="rId75" Type="http://schemas.openxmlformats.org/officeDocument/2006/relationships/hyperlink" Target="consultantplus://offline/ref=6D0239717027CE40AE59D507C3374B1DF549C978C4A79637C5E35F0F1DD497C1793246F5BC2834C8g2X7P" TargetMode="External"/><Relationship Id="rId83" Type="http://schemas.openxmlformats.org/officeDocument/2006/relationships/hyperlink" Target="consultantplus://offline/ref=6D0239717027CE40AE59D507C3374B1DF549C978C4A79637C5E35F0F1DD497C1793246F5BC2833CCg2XEP" TargetMode="External"/><Relationship Id="rId88" Type="http://schemas.openxmlformats.org/officeDocument/2006/relationships/hyperlink" Target="consultantplus://offline/ref=6D0239717027CE40AE59D507C3374B1DF549C978C4A79637C5E35F0F1DD497C1793246F5BC2834C9g2X8P" TargetMode="External"/><Relationship Id="rId91" Type="http://schemas.openxmlformats.org/officeDocument/2006/relationships/hyperlink" Target="consultantplus://offline/ref=6D0239717027CE40AE59D507C3374B1DF549C978C4A79637C5E35F0F1DD497C1793246F5BC2834C8g2X7P" TargetMode="External"/><Relationship Id="rId96" Type="http://schemas.openxmlformats.org/officeDocument/2006/relationships/hyperlink" Target="consultantplus://offline/ref=6D0239717027CE40AE59D507C3374B1DF549C475CDA69637C5E35F0F1DD497C1793246F5BC2933CBg2X7P" TargetMode="External"/><Relationship Id="rId111" Type="http://schemas.openxmlformats.org/officeDocument/2006/relationships/hyperlink" Target="consultantplus://offline/ref=6D0239717027CE40AE59D507C3374B1DF549C475CDA69637C5E35F0F1DD497C1793246F5BC2833C8g2XF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6D0239717027CE40AE59D507C3374B1DF549C978C4A79637C5E35F0F1DD497C1793246F5BC2833CCg2XFP" TargetMode="External"/><Relationship Id="rId23" Type="http://schemas.openxmlformats.org/officeDocument/2006/relationships/hyperlink" Target="consultantplus://offline/ref=6D0239717027CE40AE59D507C3374B1DF549C475CDA69637C5E35F0F1DD497C1793246F5BC2931C9g2XBP" TargetMode="External"/><Relationship Id="rId28" Type="http://schemas.openxmlformats.org/officeDocument/2006/relationships/hyperlink" Target="consultantplus://offline/ref=6D0239717027CE40AE59D507C3374B1DF549C475CDA69637C5E35F0F1DD497C1793246F5BC2931C4g2X6P" TargetMode="External"/><Relationship Id="rId36" Type="http://schemas.openxmlformats.org/officeDocument/2006/relationships/hyperlink" Target="consultantplus://offline/ref=6D0239717027CE40AE59D507C3374B1DF549C475CDA69637C5E35F0F1DD497C1793246F5BC2930CFg2XEP" TargetMode="External"/><Relationship Id="rId49" Type="http://schemas.openxmlformats.org/officeDocument/2006/relationships/hyperlink" Target="consultantplus://offline/ref=6D0239717027CE40AE59D507C3374B1DF549C978C4A79637C5E35F0F1DD497C1793246F5BC2834C8g2X7P" TargetMode="External"/><Relationship Id="rId57" Type="http://schemas.openxmlformats.org/officeDocument/2006/relationships/hyperlink" Target="consultantplus://offline/ref=6D0239717027CE40AE59D507C3374B1DF549C978C4A79637C5E35F0F1DD497C1793246F5BC2833CDg2XEP" TargetMode="External"/><Relationship Id="rId106" Type="http://schemas.openxmlformats.org/officeDocument/2006/relationships/hyperlink" Target="consultantplus://offline/ref=6D0239717027CE40AE59D507C3374B1DF549C475CDA69637C5E35F0F1DD497C1793246F5BC2835C4g2XDP" TargetMode="External"/><Relationship Id="rId114" Type="http://schemas.openxmlformats.org/officeDocument/2006/relationships/hyperlink" Target="consultantplus://offline/ref=6D0239717027CE40AE59D507C3374B1DF549C475CDA69637C5E35F0F1DD497C1793246F5BC2931CBg2XBP" TargetMode="External"/><Relationship Id="rId119" Type="http://schemas.openxmlformats.org/officeDocument/2006/relationships/hyperlink" Target="consultantplus://offline/ref=6D0239717027CE40AE59D507C3374B1DF549C475CDA69637C5E35F0F1DD497C1793246F5BC293EC4g2XBP" TargetMode="External"/><Relationship Id="rId127" Type="http://schemas.openxmlformats.org/officeDocument/2006/relationships/theme" Target="theme/theme1.xml"/><Relationship Id="rId10" Type="http://schemas.openxmlformats.org/officeDocument/2006/relationships/hyperlink" Target="consultantplus://offline/ref=6D0239717027CE40AE59D507C3374B1DF640CD78C3AB9637C5E35F0F1DD497C1793246F6BD2Dg3X4P" TargetMode="External"/><Relationship Id="rId31" Type="http://schemas.openxmlformats.org/officeDocument/2006/relationships/hyperlink" Target="consultantplus://offline/ref=6D0239717027CE40AE59D507C3374B1DF549C475CDA69637C5E35F0F1DD497C1793246F5BC2931CAg2XDP" TargetMode="External"/><Relationship Id="rId44" Type="http://schemas.openxmlformats.org/officeDocument/2006/relationships/hyperlink" Target="consultantplus://offline/ref=6D0239717027CE40AE59D507C3374B1DF549C978C4A79637C5E35F0F1DgDX4P" TargetMode="External"/><Relationship Id="rId52" Type="http://schemas.openxmlformats.org/officeDocument/2006/relationships/hyperlink" Target="consultantplus://offline/ref=6D0239717027CE40AE59D507C3374B1DF549C978C4A79637C5E35F0F1DD497C1793246F5BC2833CDg2XFP" TargetMode="External"/><Relationship Id="rId60" Type="http://schemas.openxmlformats.org/officeDocument/2006/relationships/hyperlink" Target="consultantplus://offline/ref=6D0239717027CE40AE59D507C3374B1DF549C978C4A79637C5E35F0F1DD497C1793246F5BC2833CCg2XEP" TargetMode="External"/><Relationship Id="rId65" Type="http://schemas.openxmlformats.org/officeDocument/2006/relationships/hyperlink" Target="consultantplus://offline/ref=6D0239717027CE40AE59D507C3374B1DF549C978C4A79637C5E35F0F1DD497C1793246F5BC2834C8g2X6P" TargetMode="External"/><Relationship Id="rId73" Type="http://schemas.openxmlformats.org/officeDocument/2006/relationships/hyperlink" Target="consultantplus://offline/ref=6D0239717027CE40AE59D507C3374B1DF549C475CDA69637C5E35F0F1DD497C1793246F5BC2837C9g2XBP" TargetMode="External"/><Relationship Id="rId78" Type="http://schemas.openxmlformats.org/officeDocument/2006/relationships/hyperlink" Target="consultantplus://offline/ref=6D0239717027CE40AE59D507C3374B1DF549C475CDA69637C5E35F0F1DD497C1793246F5BC2837CAg2XBP" TargetMode="External"/><Relationship Id="rId81" Type="http://schemas.openxmlformats.org/officeDocument/2006/relationships/hyperlink" Target="consultantplus://offline/ref=6D0239717027CE40AE59D507C3374B1DF549C475CDA69637C5E35F0F1DD497C1793246F5BC2837CAg2X6P" TargetMode="External"/><Relationship Id="rId86" Type="http://schemas.openxmlformats.org/officeDocument/2006/relationships/hyperlink" Target="consultantplus://offline/ref=6D0239717027CE40AE59D507C3374B1DF549C475CDA69637C5E35F0F1DD497C1793246F5BC2837CBg2X6P" TargetMode="External"/><Relationship Id="rId94" Type="http://schemas.openxmlformats.org/officeDocument/2006/relationships/hyperlink" Target="consultantplus://offline/ref=6D0239717027CE40AE59D507C3374B1DF549C978C4A79637C5E35F0F1DD497C1793246F5BC2833CDg2XEP" TargetMode="External"/><Relationship Id="rId99" Type="http://schemas.openxmlformats.org/officeDocument/2006/relationships/hyperlink" Target="consultantplus://offline/ref=6D0239717027CE40AE59D507C3374B1DF549C978C4A79637C5E35F0F1DD497C1793246F5BC2934CDg2X6P" TargetMode="External"/><Relationship Id="rId101" Type="http://schemas.openxmlformats.org/officeDocument/2006/relationships/hyperlink" Target="consultantplus://offline/ref=6D0239717027CE40AE59D507C3374B1DF549C978C4A79637C5E35F0F1DD497C1793246F5BC2834C9g2XEP" TargetMode="External"/><Relationship Id="rId122" Type="http://schemas.openxmlformats.org/officeDocument/2006/relationships/hyperlink" Target="consultantplus://offline/ref=6D0239717027CE40AE59D507C3374B1DF549C475CDA69637C5E35F0F1DD497C1793246F5BC2834CCg2XDP" TargetMode="External"/><Relationship Id="rId4" Type="http://schemas.microsoft.com/office/2007/relationships/stylesWithEffects" Target="stylesWithEffects.xml"/><Relationship Id="rId9" Type="http://schemas.openxmlformats.org/officeDocument/2006/relationships/hyperlink" Target="consultantplus://offline/ref=6D0239717027CE40AE59D507C3374B1DF640CD78C3AB9637C5E35F0F1DD497C1793246F6BD2Dg3X6P" TargetMode="External"/><Relationship Id="rId13" Type="http://schemas.openxmlformats.org/officeDocument/2006/relationships/hyperlink" Target="consultantplus://offline/ref=6D0239717027CE40AE59D507C3374B1DF549C978C4A79637C5E35F0F1DD497C1793246F5BC2834C8g2X7P" TargetMode="External"/><Relationship Id="rId18" Type="http://schemas.openxmlformats.org/officeDocument/2006/relationships/hyperlink" Target="consultantplus://offline/ref=6D0239717027CE40AE59D507C3374B1DF549C475CDA69637C5E35F0F1DD497C1793246F5BC2933CCg2X6P" TargetMode="External"/><Relationship Id="rId39" Type="http://schemas.openxmlformats.org/officeDocument/2006/relationships/hyperlink" Target="consultantplus://offline/ref=6D0239717027CE40AE59D507C3374B1DF549C978C4A79637C5E35F0F1DD497C1793246F5BC2931CAg2XBP" TargetMode="External"/><Relationship Id="rId109" Type="http://schemas.openxmlformats.org/officeDocument/2006/relationships/hyperlink" Target="consultantplus://offline/ref=6D0239717027CE40AE59D507C3374B1DF549C475CDA69637C5E35F0F1DD497C1793246F5BC2833CFg2X8P" TargetMode="External"/><Relationship Id="rId34" Type="http://schemas.openxmlformats.org/officeDocument/2006/relationships/hyperlink" Target="consultantplus://offline/ref=6D0239717027CE40AE59D507C3374B1DF549C475CDA69637C5E35F0F1DD497C1793246F5BC2931CBg2XBP" TargetMode="External"/><Relationship Id="rId50" Type="http://schemas.openxmlformats.org/officeDocument/2006/relationships/hyperlink" Target="consultantplus://offline/ref=6D0239717027CE40AE59D507C3374B1DF549C978C4A79637C5E35F0F1DD497C1793246F5BC2834C9g2X8P" TargetMode="External"/><Relationship Id="rId55" Type="http://schemas.openxmlformats.org/officeDocument/2006/relationships/hyperlink" Target="consultantplus://offline/ref=6D0239717027CE40AE59D507C3374B1DF549C978C4A79637C5E35F0F1DD497C1793246F5BC2834C9g2X8P" TargetMode="External"/><Relationship Id="rId76" Type="http://schemas.openxmlformats.org/officeDocument/2006/relationships/hyperlink" Target="consultantplus://offline/ref=6D0239717027CE40AE59D507C3374B1DF549C978C4A79637C5E35F0F1DD497C1793246F5BC2834C9g2X8P" TargetMode="External"/><Relationship Id="rId97" Type="http://schemas.openxmlformats.org/officeDocument/2006/relationships/hyperlink" Target="consultantplus://offline/ref=6D0239717027CE40AE59D507C3374B1DF549C475CDA69637C5E35F0F1DD497C1793246F5BC2933CEg2X7P" TargetMode="External"/><Relationship Id="rId104" Type="http://schemas.openxmlformats.org/officeDocument/2006/relationships/hyperlink" Target="consultantplus://offline/ref=6D0239717027CE40AE59D507C3374B1DF549C978C4A79637C5E35F0F1DD497C1793246F5BC2833CCg2XFP" TargetMode="External"/><Relationship Id="rId120" Type="http://schemas.openxmlformats.org/officeDocument/2006/relationships/hyperlink" Target="consultantplus://offline/ref=6D0239717027CE40AE59D507C3374B1DF549C475CDA69637C5E35F0F1DD497C1793246F5BC2834CCg2XBP" TargetMode="External"/><Relationship Id="rId125"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consultantplus://offline/ref=6D0239717027CE40AE59D507C3374B1DF549C978C4A79637C5E35F0F1DD497C1793246F5BC2834C8g2X7P" TargetMode="External"/><Relationship Id="rId92" Type="http://schemas.openxmlformats.org/officeDocument/2006/relationships/hyperlink" Target="consultantplus://offline/ref=6D0239717027CE40AE59D507C3374B1DF549C978C4A79637C5E35F0F1DD497C1793246F5BC2834C9g2X8P" TargetMode="External"/><Relationship Id="rId2" Type="http://schemas.openxmlformats.org/officeDocument/2006/relationships/numbering" Target="numbering.xml"/><Relationship Id="rId29" Type="http://schemas.openxmlformats.org/officeDocument/2006/relationships/hyperlink" Target="consultantplus://offline/ref=6D0239717027CE40AE59D507C3374B1DF549C978C4A79637C5E35F0F1DD497C1793246F5BC293FCAg2XCP" TargetMode="External"/><Relationship Id="rId24" Type="http://schemas.openxmlformats.org/officeDocument/2006/relationships/hyperlink" Target="consultantplus://offline/ref=6D0239717027CE40AE59D507C3374B1DF549C475CDA69637C5E35F0F1DD497C1793246F5BC2931CAg2XDP" TargetMode="External"/><Relationship Id="rId40" Type="http://schemas.openxmlformats.org/officeDocument/2006/relationships/hyperlink" Target="consultantplus://offline/ref=6D0239717027CE40AE59D507C3374B1DF549C978C4A79637C5E35F0F1DD497C1793246F0BFg2XCP" TargetMode="External"/><Relationship Id="rId45" Type="http://schemas.openxmlformats.org/officeDocument/2006/relationships/hyperlink" Target="consultantplus://offline/ref=6D0239717027CE40AE59D507C3374B1DF549C978C4A79637C5E35F0F1DgDX4P" TargetMode="External"/><Relationship Id="rId66" Type="http://schemas.openxmlformats.org/officeDocument/2006/relationships/hyperlink" Target="consultantplus://offline/ref=6D0239717027CE40AE59D507C3374B1DF549C978C4A79637C5E35F0F1DD497C1793246F5BC2834C8g2X7P" TargetMode="External"/><Relationship Id="rId87" Type="http://schemas.openxmlformats.org/officeDocument/2006/relationships/hyperlink" Target="consultantplus://offline/ref=6D0239717027CE40AE59D507C3374B1DF549C978C4A79637C5E35F0F1DD497C1793246F5BC2834C8g2X7P" TargetMode="External"/><Relationship Id="rId110" Type="http://schemas.openxmlformats.org/officeDocument/2006/relationships/hyperlink" Target="consultantplus://offline/ref=6D0239717027CE40AE59D507C3374B1DF543CA79C5A19637C5E35F0F1DgDX4P" TargetMode="External"/><Relationship Id="rId115" Type="http://schemas.openxmlformats.org/officeDocument/2006/relationships/hyperlink" Target="consultantplus://offline/ref=6D0239717027CE40AE59D507C3374B1DF549C475CDA69637C5E35F0F1DD497C1793246F5BC2931C4g2X7P" TargetMode="External"/><Relationship Id="rId61" Type="http://schemas.openxmlformats.org/officeDocument/2006/relationships/hyperlink" Target="consultantplus://offline/ref=6D0239717027CE40AE59D507C3374B1DF549C978C4A79637C5E35F0F1DD497C1793246F5BC2833CDg2XEP" TargetMode="External"/><Relationship Id="rId82" Type="http://schemas.openxmlformats.org/officeDocument/2006/relationships/hyperlink" Target="consultantplus://offline/ref=6D0239717027CE40AE59D507C3374B1DF549C978C4A79637C5E35F0F1DD497C1793246F5BC2834C8g2X6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B0C46-3344-4438-A2F3-7496FA6B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22770</Words>
  <Characters>129791</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nrd</Company>
  <LinksUpToDate>false</LinksUpToDate>
  <CharactersWithSpaces>152257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 Константин Владимирович</dc:creator>
  <cp:lastModifiedBy>Лысенко Константин Владимирович</cp:lastModifiedBy>
  <cp:revision>6</cp:revision>
  <cp:lastPrinted>2017-04-12T12:37:00Z</cp:lastPrinted>
  <dcterms:created xsi:type="dcterms:W3CDTF">2017-04-21T11:15:00Z</dcterms:created>
  <dcterms:modified xsi:type="dcterms:W3CDTF">2017-04-21T12:08:00Z</dcterms:modified>
</cp:coreProperties>
</file>