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F3F49" w14:textId="4B9528AB" w:rsidR="000057AF" w:rsidRDefault="000057AF" w:rsidP="000057AF">
      <w:pPr>
        <w:pStyle w:val="1"/>
        <w:numPr>
          <w:ilvl w:val="0"/>
          <w:numId w:val="0"/>
        </w:numPr>
        <w:jc w:val="center"/>
        <w:rPr>
          <w:ins w:id="0" w:author="Pervova 21.1" w:date="2020-03-06T12:55:00Z"/>
        </w:rPr>
      </w:pPr>
      <w:bookmarkStart w:id="1" w:name="_Toc445282161"/>
      <w:ins w:id="2" w:author="Pervova 21.1" w:date="2020-03-06T12:55:00Z">
        <w:r w:rsidRPr="00FC168C">
          <w:t xml:space="preserve">Примеры сообщений ISO 15022 </w:t>
        </w:r>
        <w:r>
          <w:t>по</w:t>
        </w:r>
        <w:r w:rsidRPr="00FC168C">
          <w:t xml:space="preserve"> </w:t>
        </w:r>
        <w:r>
          <w:t xml:space="preserve">КД </w:t>
        </w:r>
      </w:ins>
      <w:ins w:id="3" w:author="Pervova 21.1" w:date="2020-03-06T12:56:00Z">
        <w:r>
          <w:t>B</w:t>
        </w:r>
      </w:ins>
      <w:ins w:id="4" w:author="Pervova 21.1" w:date="2020-03-06T12:55:00Z">
        <w:r w:rsidRPr="00FC168C">
          <w:t>MET для Депонентов</w:t>
        </w:r>
      </w:ins>
    </w:p>
    <w:p w14:paraId="7786106B" w14:textId="77777777" w:rsidR="001149FA" w:rsidRPr="001149FA" w:rsidRDefault="001149FA" w:rsidP="001149FA">
      <w:pPr>
        <w:pStyle w:val="1"/>
      </w:pPr>
      <w:r w:rsidRPr="001149FA">
        <w:t>Реестр изменений</w:t>
      </w:r>
      <w:bookmarkEnd w:id="1"/>
      <w:r w:rsidRPr="001149FA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4"/>
        <w:gridCol w:w="1988"/>
        <w:gridCol w:w="992"/>
        <w:gridCol w:w="1134"/>
        <w:gridCol w:w="1843"/>
        <w:gridCol w:w="2551"/>
      </w:tblGrid>
      <w:tr w:rsidR="001149FA" w:rsidRPr="001149FA" w14:paraId="3DB03B91" w14:textId="77777777" w:rsidTr="001149FA">
        <w:tc>
          <w:tcPr>
            <w:tcW w:w="534" w:type="dxa"/>
            <w:shd w:val="clear" w:color="auto" w:fill="F2F2F2"/>
          </w:tcPr>
          <w:p w14:paraId="6D30D8B2" w14:textId="77777777" w:rsidR="001149FA" w:rsidRPr="001149FA" w:rsidRDefault="001149FA" w:rsidP="001149FA">
            <w:pPr>
              <w:pStyle w:val="a3"/>
            </w:pPr>
            <w:r w:rsidRPr="001149FA">
              <w:t>№ п.п</w:t>
            </w:r>
          </w:p>
        </w:tc>
        <w:tc>
          <w:tcPr>
            <w:tcW w:w="1414" w:type="dxa"/>
            <w:shd w:val="clear" w:color="auto" w:fill="F2F2F2"/>
          </w:tcPr>
          <w:p w14:paraId="05F62060" w14:textId="77777777" w:rsidR="001149FA" w:rsidRPr="001149FA" w:rsidRDefault="001149FA" w:rsidP="001149FA">
            <w:pPr>
              <w:pStyle w:val="a3"/>
            </w:pPr>
            <w:r w:rsidRPr="001149FA">
              <w:t>Версия документа</w:t>
            </w:r>
          </w:p>
        </w:tc>
        <w:tc>
          <w:tcPr>
            <w:tcW w:w="1988" w:type="dxa"/>
            <w:shd w:val="clear" w:color="auto" w:fill="F2F2F2"/>
          </w:tcPr>
          <w:p w14:paraId="4E44B227" w14:textId="77777777" w:rsidR="001149FA" w:rsidRPr="001149FA" w:rsidRDefault="001149FA" w:rsidP="001149FA">
            <w:pPr>
              <w:pStyle w:val="a3"/>
            </w:pPr>
            <w:r w:rsidRPr="001149FA">
              <w:t>Описание изменений</w:t>
            </w:r>
          </w:p>
        </w:tc>
        <w:tc>
          <w:tcPr>
            <w:tcW w:w="992" w:type="dxa"/>
            <w:shd w:val="clear" w:color="auto" w:fill="F2F2F2"/>
          </w:tcPr>
          <w:p w14:paraId="3C73739C" w14:textId="77777777" w:rsidR="001149FA" w:rsidRPr="001149FA" w:rsidRDefault="001149FA" w:rsidP="001149FA">
            <w:pPr>
              <w:pStyle w:val="a3"/>
            </w:pPr>
            <w:r w:rsidRPr="001149FA">
              <w:t>Тип сообщения</w:t>
            </w:r>
          </w:p>
        </w:tc>
        <w:tc>
          <w:tcPr>
            <w:tcW w:w="1134" w:type="dxa"/>
            <w:shd w:val="clear" w:color="auto" w:fill="F2F2F2"/>
          </w:tcPr>
          <w:p w14:paraId="342701A9" w14:textId="77777777" w:rsidR="001149FA" w:rsidRPr="001149FA" w:rsidRDefault="001149FA" w:rsidP="001149FA">
            <w:pPr>
              <w:pStyle w:val="a3"/>
            </w:pPr>
            <w:r w:rsidRPr="001149FA">
              <w:t>Блок/поле в сообщении</w:t>
            </w:r>
          </w:p>
        </w:tc>
        <w:tc>
          <w:tcPr>
            <w:tcW w:w="1843" w:type="dxa"/>
            <w:shd w:val="clear" w:color="auto" w:fill="F2F2F2"/>
          </w:tcPr>
          <w:p w14:paraId="57779000" w14:textId="77777777" w:rsidR="001149FA" w:rsidRPr="001149FA" w:rsidRDefault="001149FA" w:rsidP="001149FA">
            <w:pPr>
              <w:pStyle w:val="a3"/>
            </w:pPr>
            <w:r w:rsidRPr="001149FA">
              <w:t>Новое значение</w:t>
            </w:r>
          </w:p>
        </w:tc>
        <w:tc>
          <w:tcPr>
            <w:tcW w:w="2551" w:type="dxa"/>
            <w:shd w:val="clear" w:color="auto" w:fill="F2F2F2"/>
          </w:tcPr>
          <w:p w14:paraId="20DC4783" w14:textId="77777777" w:rsidR="001149FA" w:rsidRPr="001149FA" w:rsidRDefault="001149FA" w:rsidP="001149FA">
            <w:pPr>
              <w:pStyle w:val="a3"/>
            </w:pPr>
            <w:r w:rsidRPr="001149FA">
              <w:t>Старое значение</w:t>
            </w:r>
          </w:p>
        </w:tc>
      </w:tr>
      <w:tr w:rsidR="00F24FA0" w:rsidRPr="001149FA" w14:paraId="653A20CF" w14:textId="77777777" w:rsidTr="001149FA">
        <w:tc>
          <w:tcPr>
            <w:tcW w:w="534" w:type="dxa"/>
            <w:shd w:val="clear" w:color="auto" w:fill="auto"/>
          </w:tcPr>
          <w:p w14:paraId="2CE9EE63" w14:textId="77777777" w:rsidR="00F24FA0" w:rsidRPr="001149FA" w:rsidRDefault="00F24FA0" w:rsidP="001149FA">
            <w:pPr>
              <w:pStyle w:val="a7"/>
            </w:pPr>
            <w:r w:rsidRPr="001149FA">
              <w:t>1</w:t>
            </w:r>
          </w:p>
        </w:tc>
        <w:tc>
          <w:tcPr>
            <w:tcW w:w="1414" w:type="dxa"/>
            <w:shd w:val="clear" w:color="auto" w:fill="auto"/>
          </w:tcPr>
          <w:p w14:paraId="256B1519" w14:textId="6E750FAF" w:rsidR="00F24FA0" w:rsidRPr="001149FA" w:rsidRDefault="00F24FA0" w:rsidP="00F24FA0">
            <w:pPr>
              <w:pStyle w:val="a7"/>
            </w:pPr>
            <w:ins w:id="5" w:author="Pervova 21.1" w:date="2020-04-01T14:54:00Z">
              <w:r w:rsidRPr="00553228">
                <w:t xml:space="preserve">Draft </w:t>
              </w:r>
              <w:r>
                <w:t>5</w:t>
              </w:r>
            </w:ins>
          </w:p>
        </w:tc>
        <w:tc>
          <w:tcPr>
            <w:tcW w:w="1988" w:type="dxa"/>
            <w:shd w:val="clear" w:color="auto" w:fill="auto"/>
          </w:tcPr>
          <w:p w14:paraId="18151E5A" w14:textId="266B8485" w:rsidR="00F24FA0" w:rsidRPr="001149FA" w:rsidRDefault="00F24FA0" w:rsidP="001149FA">
            <w:pPr>
              <w:pStyle w:val="a7"/>
            </w:pPr>
            <w:ins w:id="6" w:author="Pervova 21.1" w:date="2020-04-01T14:54:00Z">
              <w:r>
                <w:rPr>
                  <w:sz w:val="18"/>
                  <w:szCs w:val="18"/>
                </w:rPr>
                <w:t xml:space="preserve">В примерах сообщений  заполнена колонка комментариев </w:t>
              </w:r>
            </w:ins>
          </w:p>
        </w:tc>
        <w:tc>
          <w:tcPr>
            <w:tcW w:w="992" w:type="dxa"/>
            <w:shd w:val="clear" w:color="auto" w:fill="auto"/>
          </w:tcPr>
          <w:p w14:paraId="7D3A13FF" w14:textId="769B24AE" w:rsidR="00F24FA0" w:rsidRPr="001149FA" w:rsidRDefault="00F24FA0" w:rsidP="001149FA">
            <w:pPr>
              <w:pStyle w:val="a7"/>
            </w:pPr>
            <w:ins w:id="7" w:author="Pervova 21.1" w:date="2020-04-01T14:55:00Z">
              <w:r>
                <w:t>Все сообщения</w:t>
              </w:r>
            </w:ins>
          </w:p>
        </w:tc>
        <w:tc>
          <w:tcPr>
            <w:tcW w:w="1134" w:type="dxa"/>
            <w:shd w:val="clear" w:color="auto" w:fill="auto"/>
          </w:tcPr>
          <w:p w14:paraId="381E0B68" w14:textId="38DB12BC" w:rsidR="00F24FA0" w:rsidRPr="001149FA" w:rsidRDefault="00F24FA0" w:rsidP="001149FA">
            <w:pPr>
              <w:pStyle w:val="a7"/>
            </w:pPr>
            <w:ins w:id="8" w:author="Pervova 21.1" w:date="2020-04-01T14:55:00Z">
              <w:r>
                <w:t>-</w:t>
              </w:r>
            </w:ins>
          </w:p>
        </w:tc>
        <w:tc>
          <w:tcPr>
            <w:tcW w:w="1843" w:type="dxa"/>
            <w:shd w:val="clear" w:color="auto" w:fill="auto"/>
          </w:tcPr>
          <w:p w14:paraId="73A872AA" w14:textId="142C1533" w:rsidR="00F24FA0" w:rsidRPr="001149FA" w:rsidRDefault="00F24FA0" w:rsidP="001149FA">
            <w:pPr>
              <w:pStyle w:val="a7"/>
            </w:pPr>
            <w:ins w:id="9" w:author="Pervova 21.1" w:date="2020-04-01T14:55:00Z">
              <w:r>
                <w:t>-</w:t>
              </w:r>
            </w:ins>
          </w:p>
        </w:tc>
        <w:tc>
          <w:tcPr>
            <w:tcW w:w="2551" w:type="dxa"/>
            <w:shd w:val="clear" w:color="auto" w:fill="auto"/>
          </w:tcPr>
          <w:p w14:paraId="2043D474" w14:textId="7A3610AD" w:rsidR="00F24FA0" w:rsidRPr="001149FA" w:rsidRDefault="00F24FA0" w:rsidP="001149FA">
            <w:pPr>
              <w:pStyle w:val="a7"/>
            </w:pPr>
            <w:ins w:id="10" w:author="Pervova 21.1" w:date="2020-04-01T14:55:00Z">
              <w:r>
                <w:t>-</w:t>
              </w:r>
            </w:ins>
          </w:p>
        </w:tc>
      </w:tr>
      <w:tr w:rsidR="00F24FA0" w:rsidRPr="001149FA" w14:paraId="31BA8DD5" w14:textId="77777777" w:rsidTr="001149FA">
        <w:tc>
          <w:tcPr>
            <w:tcW w:w="534" w:type="dxa"/>
            <w:shd w:val="clear" w:color="auto" w:fill="auto"/>
          </w:tcPr>
          <w:p w14:paraId="020987A9" w14:textId="77777777" w:rsidR="00F24FA0" w:rsidRPr="001149FA" w:rsidRDefault="00F24FA0" w:rsidP="001149FA">
            <w:pPr>
              <w:pStyle w:val="a7"/>
              <w:rPr>
                <w:lang w:val="en-US"/>
              </w:rPr>
            </w:pPr>
            <w:r w:rsidRPr="001149FA">
              <w:rPr>
                <w:lang w:val="en-US"/>
              </w:rPr>
              <w:t>2</w:t>
            </w:r>
          </w:p>
        </w:tc>
        <w:tc>
          <w:tcPr>
            <w:tcW w:w="1414" w:type="dxa"/>
            <w:shd w:val="clear" w:color="auto" w:fill="auto"/>
          </w:tcPr>
          <w:p w14:paraId="42A6056F" w14:textId="21F5FECE" w:rsidR="00F24FA0" w:rsidRPr="001149FA" w:rsidRDefault="00F24FA0" w:rsidP="00F24FA0">
            <w:pPr>
              <w:pStyle w:val="a7"/>
            </w:pPr>
            <w:ins w:id="11" w:author="Pervova 21.1" w:date="2020-04-01T14:54:00Z">
              <w:r w:rsidRPr="00553228">
                <w:t xml:space="preserve">Draft </w:t>
              </w:r>
              <w:r>
                <w:t>5</w:t>
              </w:r>
            </w:ins>
          </w:p>
        </w:tc>
        <w:tc>
          <w:tcPr>
            <w:tcW w:w="1988" w:type="dxa"/>
            <w:shd w:val="clear" w:color="auto" w:fill="auto"/>
          </w:tcPr>
          <w:p w14:paraId="762B3F27" w14:textId="05C79A84" w:rsidR="00F24FA0" w:rsidRPr="001149FA" w:rsidRDefault="00F24FA0" w:rsidP="001149FA">
            <w:pPr>
              <w:pStyle w:val="a7"/>
            </w:pPr>
            <w:ins w:id="12" w:author="Pervova 21.1" w:date="2020-04-01T14:54:00Z">
              <w:r w:rsidRPr="009F24EB">
                <w:rPr>
                  <w:sz w:val="18"/>
                  <w:szCs w:val="18"/>
                </w:rPr>
                <w:t>В блок ADDINFO сообщений МТ568 добавлено поле</w:t>
              </w:r>
              <w:proofErr w:type="gramStart"/>
              <w:r w:rsidRPr="009F24EB">
                <w:rPr>
                  <w:sz w:val="18"/>
                  <w:szCs w:val="18"/>
                </w:rPr>
                <w:t xml:space="preserve"> :</w:t>
              </w:r>
              <w:proofErr w:type="gramEnd"/>
              <w:r w:rsidRPr="009F24EB">
                <w:rPr>
                  <w:sz w:val="18"/>
                  <w:szCs w:val="18"/>
                </w:rPr>
                <w:t xml:space="preserve">70F::ADTX//SBLW/ с кодом, </w:t>
              </w:r>
              <w:proofErr w:type="gramStart"/>
              <w:r w:rsidRPr="009F24EB">
                <w:rPr>
                  <w:sz w:val="18"/>
                  <w:szCs w:val="18"/>
                </w:rPr>
                <w:t>соответствующим</w:t>
              </w:r>
              <w:proofErr w:type="gramEnd"/>
              <w:r w:rsidRPr="009F24EB">
                <w:rPr>
                  <w:sz w:val="18"/>
                  <w:szCs w:val="18"/>
                </w:rPr>
                <w:t xml:space="preserve"> пункту постановления 546-П</w:t>
              </w:r>
            </w:ins>
          </w:p>
        </w:tc>
        <w:tc>
          <w:tcPr>
            <w:tcW w:w="992" w:type="dxa"/>
            <w:shd w:val="clear" w:color="auto" w:fill="auto"/>
          </w:tcPr>
          <w:p w14:paraId="7422A51D" w14:textId="476A82F3" w:rsidR="00F24FA0" w:rsidRPr="001149FA" w:rsidRDefault="00F24FA0" w:rsidP="001149FA">
            <w:pPr>
              <w:pStyle w:val="a7"/>
            </w:pPr>
            <w:ins w:id="13" w:author="Pervova 21.1" w:date="2020-04-01T14:55:00Z">
              <w:r>
                <w:rPr>
                  <w:lang w:val="en-US"/>
                </w:rPr>
                <w:t>MT568</w:t>
              </w:r>
            </w:ins>
          </w:p>
        </w:tc>
        <w:tc>
          <w:tcPr>
            <w:tcW w:w="1134" w:type="dxa"/>
            <w:shd w:val="clear" w:color="auto" w:fill="auto"/>
          </w:tcPr>
          <w:p w14:paraId="702543BE" w14:textId="5C2E7726" w:rsidR="00F24FA0" w:rsidRPr="00F24FA0" w:rsidRDefault="00F24FA0" w:rsidP="00F24FA0">
            <w:pPr>
              <w:pStyle w:val="a7"/>
              <w:ind w:right="-108"/>
            </w:pPr>
            <w:ins w:id="14" w:author="Pervova 21.1" w:date="2020-04-01T14:55:00Z">
              <w:r w:rsidRPr="009F24EB">
                <w:t>ADDINFO</w:t>
              </w:r>
            </w:ins>
          </w:p>
        </w:tc>
        <w:tc>
          <w:tcPr>
            <w:tcW w:w="1843" w:type="dxa"/>
            <w:shd w:val="clear" w:color="auto" w:fill="auto"/>
          </w:tcPr>
          <w:p w14:paraId="60A4B3C0" w14:textId="3AA1A5B3" w:rsidR="00F24FA0" w:rsidRPr="001149FA" w:rsidRDefault="00F24FA0" w:rsidP="001149FA">
            <w:pPr>
              <w:pStyle w:val="a7"/>
            </w:pPr>
            <w:ins w:id="15" w:author="Pervova 21.1" w:date="2020-04-01T14:55:00Z">
              <w:r w:rsidRPr="009F24EB">
                <w:rPr>
                  <w:rFonts w:ascii="Calibri" w:hAnsi="Calibri"/>
                  <w:iCs w:val="0"/>
                  <w:snapToGrid/>
                  <w:color w:val="auto"/>
                  <w:sz w:val="18"/>
                  <w:szCs w:val="18"/>
                </w:rPr>
                <w:t>:70F::ADTX//SBLW/</w:t>
              </w:r>
            </w:ins>
            <w:bookmarkStart w:id="16" w:name="_GoBack"/>
            <w:bookmarkEnd w:id="16"/>
            <w:ins w:id="17" w:author="Pervova 21.1" w:date="2020-04-01T14:56:00Z">
              <w:r w:rsidRPr="00F24FA0">
                <w:rPr>
                  <w:rFonts w:ascii="Calibri" w:hAnsi="Calibri"/>
                  <w:iCs w:val="0"/>
                  <w:snapToGrid/>
                  <w:color w:val="auto"/>
                  <w:sz w:val="18"/>
                  <w:szCs w:val="18"/>
                </w:rPr>
                <w:t>BM01</w:t>
              </w:r>
            </w:ins>
          </w:p>
        </w:tc>
        <w:tc>
          <w:tcPr>
            <w:tcW w:w="2551" w:type="dxa"/>
            <w:shd w:val="clear" w:color="auto" w:fill="auto"/>
          </w:tcPr>
          <w:p w14:paraId="2990C3F6" w14:textId="0EB4811D" w:rsidR="00F24FA0" w:rsidRPr="001149FA" w:rsidRDefault="00F24FA0" w:rsidP="001149FA">
            <w:pPr>
              <w:pStyle w:val="a7"/>
            </w:pPr>
            <w:ins w:id="18" w:author="Pervova 21.1" w:date="2020-04-01T14:55:00Z">
              <w:r>
                <w:t>нет</w:t>
              </w:r>
            </w:ins>
          </w:p>
        </w:tc>
      </w:tr>
      <w:tr w:rsidR="001149FA" w:rsidRPr="001149FA" w14:paraId="7FB0AAF3" w14:textId="77777777" w:rsidTr="001149FA">
        <w:tc>
          <w:tcPr>
            <w:tcW w:w="534" w:type="dxa"/>
            <w:shd w:val="clear" w:color="auto" w:fill="auto"/>
          </w:tcPr>
          <w:p w14:paraId="5CDFF992" w14:textId="77777777" w:rsidR="001149FA" w:rsidRPr="001149FA" w:rsidRDefault="001149FA" w:rsidP="001149FA">
            <w:pPr>
              <w:pStyle w:val="a7"/>
              <w:rPr>
                <w:lang w:val="en-US"/>
              </w:rPr>
            </w:pPr>
            <w:r w:rsidRPr="001149FA">
              <w:rPr>
                <w:lang w:val="en-US"/>
              </w:rPr>
              <w:t>3</w:t>
            </w:r>
          </w:p>
        </w:tc>
        <w:tc>
          <w:tcPr>
            <w:tcW w:w="1414" w:type="dxa"/>
            <w:shd w:val="clear" w:color="auto" w:fill="auto"/>
          </w:tcPr>
          <w:p w14:paraId="17764409" w14:textId="22E9C6C8" w:rsidR="001149FA" w:rsidRPr="001149FA" w:rsidRDefault="001149FA" w:rsidP="001149FA">
            <w:pPr>
              <w:pStyle w:val="a7"/>
              <w:rPr>
                <w:lang w:val="en-US"/>
              </w:rPr>
            </w:pPr>
          </w:p>
        </w:tc>
        <w:tc>
          <w:tcPr>
            <w:tcW w:w="1988" w:type="dxa"/>
            <w:shd w:val="clear" w:color="auto" w:fill="auto"/>
          </w:tcPr>
          <w:p w14:paraId="2F1CD99F" w14:textId="502B29A7" w:rsidR="001149FA" w:rsidRPr="001149FA" w:rsidRDefault="001149FA" w:rsidP="001149FA">
            <w:pPr>
              <w:pStyle w:val="a7"/>
            </w:pPr>
          </w:p>
        </w:tc>
        <w:tc>
          <w:tcPr>
            <w:tcW w:w="992" w:type="dxa"/>
            <w:shd w:val="clear" w:color="auto" w:fill="auto"/>
          </w:tcPr>
          <w:p w14:paraId="00D58620" w14:textId="655D87AF" w:rsidR="001149FA" w:rsidRPr="001149FA" w:rsidRDefault="001149FA" w:rsidP="001149FA">
            <w:pPr>
              <w:pStyle w:val="a7"/>
            </w:pPr>
          </w:p>
        </w:tc>
        <w:tc>
          <w:tcPr>
            <w:tcW w:w="1134" w:type="dxa"/>
            <w:shd w:val="clear" w:color="auto" w:fill="auto"/>
          </w:tcPr>
          <w:p w14:paraId="1A87398B" w14:textId="2B909980" w:rsidR="001149FA" w:rsidRPr="001149FA" w:rsidRDefault="001149FA" w:rsidP="001149FA">
            <w:pPr>
              <w:pStyle w:val="a7"/>
              <w:rPr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50B73AA6" w14:textId="0F96E9B6" w:rsidR="001149FA" w:rsidRPr="001149FA" w:rsidRDefault="001149FA" w:rsidP="001149FA">
            <w:pPr>
              <w:pStyle w:val="a7"/>
              <w:rPr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2051DDA4" w14:textId="77777777" w:rsidR="001149FA" w:rsidRPr="001149FA" w:rsidRDefault="001149FA" w:rsidP="001149FA">
            <w:pPr>
              <w:pStyle w:val="a7"/>
              <w:rPr>
                <w:lang w:val="en-US"/>
              </w:rPr>
            </w:pPr>
          </w:p>
        </w:tc>
      </w:tr>
    </w:tbl>
    <w:p w14:paraId="67309474" w14:textId="77777777" w:rsidR="001149FA" w:rsidRDefault="001149FA" w:rsidP="008A44AD">
      <w:pPr>
        <w:numPr>
          <w:ilvl w:val="0"/>
          <w:numId w:val="0"/>
        </w:numPr>
        <w:tabs>
          <w:tab w:val="num" w:pos="0"/>
        </w:tabs>
        <w:ind w:left="432" w:hanging="432"/>
        <w:jc w:val="left"/>
        <w:rPr>
          <w:ins w:id="19" w:author="Pervova 21.1" w:date="2020-04-01T14:54:00Z"/>
        </w:rPr>
      </w:pPr>
    </w:p>
    <w:p w14:paraId="3671D13A" w14:textId="77777777" w:rsidR="00F24FA0" w:rsidRDefault="00F24FA0" w:rsidP="008A44AD">
      <w:pPr>
        <w:numPr>
          <w:ilvl w:val="0"/>
          <w:numId w:val="0"/>
        </w:numPr>
        <w:tabs>
          <w:tab w:val="num" w:pos="0"/>
        </w:tabs>
        <w:ind w:left="432" w:hanging="432"/>
        <w:jc w:val="left"/>
      </w:pPr>
    </w:p>
    <w:p w14:paraId="68FB82E9" w14:textId="77777777" w:rsidR="00466845" w:rsidRDefault="001149F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\o "1-3" \h \z \u </w:instrText>
      </w:r>
      <w:r>
        <w:rPr>
          <w:lang w:val="en-US"/>
        </w:rPr>
        <w:fldChar w:fldCharType="separate"/>
      </w:r>
      <w:hyperlink w:anchor="_Toc445282161" w:history="1">
        <w:r w:rsidR="00466845" w:rsidRPr="00FF1074">
          <w:rPr>
            <w:rStyle w:val="af6"/>
            <w:noProof/>
          </w:rPr>
          <w:t>1.</w:t>
        </w:r>
        <w:r w:rsidR="004668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466845" w:rsidRPr="00FF1074">
          <w:rPr>
            <w:rStyle w:val="af6"/>
            <w:noProof/>
          </w:rPr>
          <w:t>Реестр изменений</w:t>
        </w:r>
        <w:r w:rsidR="00466845">
          <w:rPr>
            <w:noProof/>
            <w:webHidden/>
          </w:rPr>
          <w:tab/>
        </w:r>
        <w:r w:rsidR="00466845">
          <w:rPr>
            <w:noProof/>
            <w:webHidden/>
          </w:rPr>
          <w:fldChar w:fldCharType="begin"/>
        </w:r>
        <w:r w:rsidR="00466845">
          <w:rPr>
            <w:noProof/>
            <w:webHidden/>
          </w:rPr>
          <w:instrText xml:space="preserve"> PAGEREF _Toc445282161 \h </w:instrText>
        </w:r>
        <w:r w:rsidR="00466845">
          <w:rPr>
            <w:noProof/>
            <w:webHidden/>
          </w:rPr>
        </w:r>
        <w:r w:rsidR="00466845">
          <w:rPr>
            <w:noProof/>
            <w:webHidden/>
          </w:rPr>
          <w:fldChar w:fldCharType="separate"/>
        </w:r>
        <w:r w:rsidR="00466845">
          <w:rPr>
            <w:noProof/>
            <w:webHidden/>
          </w:rPr>
          <w:t>1</w:t>
        </w:r>
        <w:r w:rsidR="00466845">
          <w:rPr>
            <w:noProof/>
            <w:webHidden/>
          </w:rPr>
          <w:fldChar w:fldCharType="end"/>
        </w:r>
      </w:hyperlink>
    </w:p>
    <w:p w14:paraId="13DA235A" w14:textId="77777777" w:rsidR="00466845" w:rsidRDefault="007A32C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162" w:history="1">
        <w:r w:rsidR="00466845" w:rsidRPr="00FF1074">
          <w:rPr>
            <w:rStyle w:val="af6"/>
            <w:noProof/>
          </w:rPr>
          <w:t>2.</w:t>
        </w:r>
        <w:r w:rsidR="004668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466845" w:rsidRPr="00FF1074">
          <w:rPr>
            <w:rStyle w:val="af6"/>
            <w:noProof/>
          </w:rPr>
          <w:t>Сообщение 564 и 568 о проведении собрания, материалы к собранию, бюллетень.</w:t>
        </w:r>
        <w:r w:rsidR="00466845">
          <w:rPr>
            <w:noProof/>
            <w:webHidden/>
          </w:rPr>
          <w:tab/>
        </w:r>
        <w:r w:rsidR="00466845">
          <w:rPr>
            <w:noProof/>
            <w:webHidden/>
          </w:rPr>
          <w:fldChar w:fldCharType="begin"/>
        </w:r>
        <w:r w:rsidR="00466845">
          <w:rPr>
            <w:noProof/>
            <w:webHidden/>
          </w:rPr>
          <w:instrText xml:space="preserve"> PAGEREF _Toc445282162 \h </w:instrText>
        </w:r>
        <w:r w:rsidR="00466845">
          <w:rPr>
            <w:noProof/>
            <w:webHidden/>
          </w:rPr>
        </w:r>
        <w:r w:rsidR="00466845">
          <w:rPr>
            <w:noProof/>
            <w:webHidden/>
          </w:rPr>
          <w:fldChar w:fldCharType="separate"/>
        </w:r>
        <w:r w:rsidR="00466845">
          <w:rPr>
            <w:noProof/>
            <w:webHidden/>
          </w:rPr>
          <w:t>2</w:t>
        </w:r>
        <w:r w:rsidR="00466845">
          <w:rPr>
            <w:noProof/>
            <w:webHidden/>
          </w:rPr>
          <w:fldChar w:fldCharType="end"/>
        </w:r>
      </w:hyperlink>
    </w:p>
    <w:p w14:paraId="328AED17" w14:textId="77777777" w:rsidR="00466845" w:rsidRDefault="007A32C2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82163" w:history="1">
        <w:r w:rsidR="00466845" w:rsidRPr="00FF1074">
          <w:rPr>
            <w:rStyle w:val="af6"/>
            <w:noProof/>
          </w:rPr>
          <w:t>2.1.</w:t>
        </w:r>
        <w:r w:rsidR="00466845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466845" w:rsidRPr="00FF1074">
          <w:rPr>
            <w:rStyle w:val="af6"/>
            <w:noProof/>
          </w:rPr>
          <w:t>Сообщение МТ564</w:t>
        </w:r>
        <w:r w:rsidR="00466845">
          <w:rPr>
            <w:noProof/>
            <w:webHidden/>
          </w:rPr>
          <w:tab/>
        </w:r>
        <w:r w:rsidR="00466845">
          <w:rPr>
            <w:noProof/>
            <w:webHidden/>
          </w:rPr>
          <w:fldChar w:fldCharType="begin"/>
        </w:r>
        <w:r w:rsidR="00466845">
          <w:rPr>
            <w:noProof/>
            <w:webHidden/>
          </w:rPr>
          <w:instrText xml:space="preserve"> PAGEREF _Toc445282163 \h </w:instrText>
        </w:r>
        <w:r w:rsidR="00466845">
          <w:rPr>
            <w:noProof/>
            <w:webHidden/>
          </w:rPr>
        </w:r>
        <w:r w:rsidR="00466845">
          <w:rPr>
            <w:noProof/>
            <w:webHidden/>
          </w:rPr>
          <w:fldChar w:fldCharType="separate"/>
        </w:r>
        <w:r w:rsidR="00466845">
          <w:rPr>
            <w:noProof/>
            <w:webHidden/>
          </w:rPr>
          <w:t>2</w:t>
        </w:r>
        <w:r w:rsidR="00466845">
          <w:rPr>
            <w:noProof/>
            <w:webHidden/>
          </w:rPr>
          <w:fldChar w:fldCharType="end"/>
        </w:r>
      </w:hyperlink>
    </w:p>
    <w:p w14:paraId="16B66A71" w14:textId="77777777" w:rsidR="00466845" w:rsidRDefault="007A32C2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82164" w:history="1">
        <w:r w:rsidR="00466845" w:rsidRPr="00FF1074">
          <w:rPr>
            <w:rStyle w:val="af6"/>
            <w:noProof/>
            <w:lang w:val="en-US"/>
          </w:rPr>
          <w:t>2.2.</w:t>
        </w:r>
        <w:r w:rsidR="00466845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466845" w:rsidRPr="00FF1074">
          <w:rPr>
            <w:rStyle w:val="af6"/>
            <w:noProof/>
          </w:rPr>
          <w:t>Сообщение МТ56</w:t>
        </w:r>
        <w:r w:rsidR="00466845" w:rsidRPr="00FF1074">
          <w:rPr>
            <w:rStyle w:val="af6"/>
            <w:noProof/>
            <w:lang w:val="en-US"/>
          </w:rPr>
          <w:t>8</w:t>
        </w:r>
        <w:r w:rsidR="00466845">
          <w:rPr>
            <w:noProof/>
            <w:webHidden/>
          </w:rPr>
          <w:tab/>
        </w:r>
        <w:r w:rsidR="00466845">
          <w:rPr>
            <w:noProof/>
            <w:webHidden/>
          </w:rPr>
          <w:fldChar w:fldCharType="begin"/>
        </w:r>
        <w:r w:rsidR="00466845">
          <w:rPr>
            <w:noProof/>
            <w:webHidden/>
          </w:rPr>
          <w:instrText xml:space="preserve"> PAGEREF _Toc445282164 \h </w:instrText>
        </w:r>
        <w:r w:rsidR="00466845">
          <w:rPr>
            <w:noProof/>
            <w:webHidden/>
          </w:rPr>
        </w:r>
        <w:r w:rsidR="00466845">
          <w:rPr>
            <w:noProof/>
            <w:webHidden/>
          </w:rPr>
          <w:fldChar w:fldCharType="separate"/>
        </w:r>
        <w:r w:rsidR="00466845">
          <w:rPr>
            <w:noProof/>
            <w:webHidden/>
          </w:rPr>
          <w:t>3</w:t>
        </w:r>
        <w:r w:rsidR="00466845">
          <w:rPr>
            <w:noProof/>
            <w:webHidden/>
          </w:rPr>
          <w:fldChar w:fldCharType="end"/>
        </w:r>
      </w:hyperlink>
    </w:p>
    <w:p w14:paraId="6F1E37C8" w14:textId="77777777" w:rsidR="00466845" w:rsidRDefault="007A32C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165" w:history="1">
        <w:r w:rsidR="00466845" w:rsidRPr="00FF1074">
          <w:rPr>
            <w:rStyle w:val="af6"/>
            <w:noProof/>
          </w:rPr>
          <w:t>3.</w:t>
        </w:r>
        <w:r w:rsidR="004668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466845" w:rsidRPr="00FF1074">
          <w:rPr>
            <w:rStyle w:val="af6"/>
            <w:noProof/>
          </w:rPr>
          <w:t>МТ564 и МТ568. Результаты собрания</w:t>
        </w:r>
        <w:r w:rsidR="00466845">
          <w:rPr>
            <w:noProof/>
            <w:webHidden/>
          </w:rPr>
          <w:tab/>
        </w:r>
        <w:r w:rsidR="00466845">
          <w:rPr>
            <w:noProof/>
            <w:webHidden/>
          </w:rPr>
          <w:fldChar w:fldCharType="begin"/>
        </w:r>
        <w:r w:rsidR="00466845">
          <w:rPr>
            <w:noProof/>
            <w:webHidden/>
          </w:rPr>
          <w:instrText xml:space="preserve"> PAGEREF _Toc445282165 \h </w:instrText>
        </w:r>
        <w:r w:rsidR="00466845">
          <w:rPr>
            <w:noProof/>
            <w:webHidden/>
          </w:rPr>
        </w:r>
        <w:r w:rsidR="00466845">
          <w:rPr>
            <w:noProof/>
            <w:webHidden/>
          </w:rPr>
          <w:fldChar w:fldCharType="separate"/>
        </w:r>
        <w:r w:rsidR="00466845">
          <w:rPr>
            <w:noProof/>
            <w:webHidden/>
          </w:rPr>
          <w:t>4</w:t>
        </w:r>
        <w:r w:rsidR="00466845">
          <w:rPr>
            <w:noProof/>
            <w:webHidden/>
          </w:rPr>
          <w:fldChar w:fldCharType="end"/>
        </w:r>
      </w:hyperlink>
    </w:p>
    <w:p w14:paraId="754EDF7A" w14:textId="77777777" w:rsidR="00466845" w:rsidRDefault="007A32C2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82166" w:history="1">
        <w:r w:rsidR="00466845" w:rsidRPr="00FF1074">
          <w:rPr>
            <w:rStyle w:val="af6"/>
            <w:noProof/>
          </w:rPr>
          <w:t>3.1.</w:t>
        </w:r>
        <w:r w:rsidR="00466845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466845" w:rsidRPr="00FF1074">
          <w:rPr>
            <w:rStyle w:val="af6"/>
            <w:noProof/>
          </w:rPr>
          <w:t>МТ564</w:t>
        </w:r>
        <w:r w:rsidR="00466845">
          <w:rPr>
            <w:noProof/>
            <w:webHidden/>
          </w:rPr>
          <w:tab/>
        </w:r>
        <w:r w:rsidR="00466845">
          <w:rPr>
            <w:noProof/>
            <w:webHidden/>
          </w:rPr>
          <w:fldChar w:fldCharType="begin"/>
        </w:r>
        <w:r w:rsidR="00466845">
          <w:rPr>
            <w:noProof/>
            <w:webHidden/>
          </w:rPr>
          <w:instrText xml:space="preserve"> PAGEREF _Toc445282166 \h </w:instrText>
        </w:r>
        <w:r w:rsidR="00466845">
          <w:rPr>
            <w:noProof/>
            <w:webHidden/>
          </w:rPr>
        </w:r>
        <w:r w:rsidR="00466845">
          <w:rPr>
            <w:noProof/>
            <w:webHidden/>
          </w:rPr>
          <w:fldChar w:fldCharType="separate"/>
        </w:r>
        <w:r w:rsidR="00466845">
          <w:rPr>
            <w:noProof/>
            <w:webHidden/>
          </w:rPr>
          <w:t>4</w:t>
        </w:r>
        <w:r w:rsidR="00466845">
          <w:rPr>
            <w:noProof/>
            <w:webHidden/>
          </w:rPr>
          <w:fldChar w:fldCharType="end"/>
        </w:r>
      </w:hyperlink>
    </w:p>
    <w:p w14:paraId="6DE033D8" w14:textId="77777777" w:rsidR="00466845" w:rsidRDefault="007A32C2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282167" w:history="1">
        <w:r w:rsidR="00466845" w:rsidRPr="00FF1074">
          <w:rPr>
            <w:rStyle w:val="af6"/>
            <w:noProof/>
          </w:rPr>
          <w:t>3.2.</w:t>
        </w:r>
        <w:r w:rsidR="00466845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466845" w:rsidRPr="00FF1074">
          <w:rPr>
            <w:rStyle w:val="af6"/>
            <w:noProof/>
          </w:rPr>
          <w:t>МТ568</w:t>
        </w:r>
        <w:r w:rsidR="00466845">
          <w:rPr>
            <w:noProof/>
            <w:webHidden/>
          </w:rPr>
          <w:tab/>
        </w:r>
        <w:r w:rsidR="00466845">
          <w:rPr>
            <w:noProof/>
            <w:webHidden/>
          </w:rPr>
          <w:fldChar w:fldCharType="begin"/>
        </w:r>
        <w:r w:rsidR="00466845">
          <w:rPr>
            <w:noProof/>
            <w:webHidden/>
          </w:rPr>
          <w:instrText xml:space="preserve"> PAGEREF _Toc445282167 \h </w:instrText>
        </w:r>
        <w:r w:rsidR="00466845">
          <w:rPr>
            <w:noProof/>
            <w:webHidden/>
          </w:rPr>
        </w:r>
        <w:r w:rsidR="00466845">
          <w:rPr>
            <w:noProof/>
            <w:webHidden/>
          </w:rPr>
          <w:fldChar w:fldCharType="separate"/>
        </w:r>
        <w:r w:rsidR="00466845">
          <w:rPr>
            <w:noProof/>
            <w:webHidden/>
          </w:rPr>
          <w:t>5</w:t>
        </w:r>
        <w:r w:rsidR="00466845">
          <w:rPr>
            <w:noProof/>
            <w:webHidden/>
          </w:rPr>
          <w:fldChar w:fldCharType="end"/>
        </w:r>
      </w:hyperlink>
    </w:p>
    <w:p w14:paraId="4D31CE4B" w14:textId="77777777" w:rsidR="00466845" w:rsidRDefault="007A32C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168" w:history="1">
        <w:r w:rsidR="00466845" w:rsidRPr="00FF1074">
          <w:rPr>
            <w:rStyle w:val="af6"/>
            <w:noProof/>
          </w:rPr>
          <w:t>4.</w:t>
        </w:r>
        <w:r w:rsidR="004668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466845" w:rsidRPr="00FF1074">
          <w:rPr>
            <w:rStyle w:val="af6"/>
            <w:noProof/>
          </w:rPr>
          <w:t>Сообщение МТ564. Отмена собрания.</w:t>
        </w:r>
        <w:r w:rsidR="00466845">
          <w:rPr>
            <w:noProof/>
            <w:webHidden/>
          </w:rPr>
          <w:tab/>
        </w:r>
        <w:r w:rsidR="00466845">
          <w:rPr>
            <w:noProof/>
            <w:webHidden/>
          </w:rPr>
          <w:fldChar w:fldCharType="begin"/>
        </w:r>
        <w:r w:rsidR="00466845">
          <w:rPr>
            <w:noProof/>
            <w:webHidden/>
          </w:rPr>
          <w:instrText xml:space="preserve"> PAGEREF _Toc445282168 \h </w:instrText>
        </w:r>
        <w:r w:rsidR="00466845">
          <w:rPr>
            <w:noProof/>
            <w:webHidden/>
          </w:rPr>
        </w:r>
        <w:r w:rsidR="00466845">
          <w:rPr>
            <w:noProof/>
            <w:webHidden/>
          </w:rPr>
          <w:fldChar w:fldCharType="separate"/>
        </w:r>
        <w:r w:rsidR="00466845">
          <w:rPr>
            <w:noProof/>
            <w:webHidden/>
          </w:rPr>
          <w:t>6</w:t>
        </w:r>
        <w:r w:rsidR="00466845">
          <w:rPr>
            <w:noProof/>
            <w:webHidden/>
          </w:rPr>
          <w:fldChar w:fldCharType="end"/>
        </w:r>
      </w:hyperlink>
    </w:p>
    <w:p w14:paraId="0AC3F196" w14:textId="77777777" w:rsidR="00466845" w:rsidRDefault="007A32C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169" w:history="1">
        <w:r w:rsidR="00466845" w:rsidRPr="00FF1074">
          <w:rPr>
            <w:rStyle w:val="af6"/>
            <w:noProof/>
          </w:rPr>
          <w:t>5.</w:t>
        </w:r>
        <w:r w:rsidR="004668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466845" w:rsidRPr="00FF1074">
          <w:rPr>
            <w:rStyle w:val="af6"/>
            <w:noProof/>
          </w:rPr>
          <w:t>Сообщение МТ565. Список лиц ( от номинального держателя)</w:t>
        </w:r>
        <w:r w:rsidR="00466845">
          <w:rPr>
            <w:noProof/>
            <w:webHidden/>
          </w:rPr>
          <w:tab/>
        </w:r>
        <w:r w:rsidR="00466845">
          <w:rPr>
            <w:noProof/>
            <w:webHidden/>
          </w:rPr>
          <w:fldChar w:fldCharType="begin"/>
        </w:r>
        <w:r w:rsidR="00466845">
          <w:rPr>
            <w:noProof/>
            <w:webHidden/>
          </w:rPr>
          <w:instrText xml:space="preserve"> PAGEREF _Toc445282169 \h </w:instrText>
        </w:r>
        <w:r w:rsidR="00466845">
          <w:rPr>
            <w:noProof/>
            <w:webHidden/>
          </w:rPr>
        </w:r>
        <w:r w:rsidR="00466845">
          <w:rPr>
            <w:noProof/>
            <w:webHidden/>
          </w:rPr>
          <w:fldChar w:fldCharType="separate"/>
        </w:r>
        <w:r w:rsidR="00466845">
          <w:rPr>
            <w:noProof/>
            <w:webHidden/>
          </w:rPr>
          <w:t>7</w:t>
        </w:r>
        <w:r w:rsidR="00466845">
          <w:rPr>
            <w:noProof/>
            <w:webHidden/>
          </w:rPr>
          <w:fldChar w:fldCharType="end"/>
        </w:r>
      </w:hyperlink>
    </w:p>
    <w:p w14:paraId="1A17AEE8" w14:textId="77777777" w:rsidR="00466845" w:rsidRDefault="007A32C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170" w:history="1">
        <w:r w:rsidR="00466845" w:rsidRPr="00FF1074">
          <w:rPr>
            <w:rStyle w:val="af6"/>
            <w:noProof/>
          </w:rPr>
          <w:t>6.</w:t>
        </w:r>
        <w:r w:rsidR="004668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466845" w:rsidRPr="00FF1074">
          <w:rPr>
            <w:rStyle w:val="af6"/>
            <w:noProof/>
          </w:rPr>
          <w:t>Сообщение МТ565. О волеизъявлении лица (от номинального держателя)</w:t>
        </w:r>
        <w:r w:rsidR="00466845">
          <w:rPr>
            <w:noProof/>
            <w:webHidden/>
          </w:rPr>
          <w:tab/>
        </w:r>
        <w:r w:rsidR="00466845">
          <w:rPr>
            <w:noProof/>
            <w:webHidden/>
          </w:rPr>
          <w:fldChar w:fldCharType="begin"/>
        </w:r>
        <w:r w:rsidR="00466845">
          <w:rPr>
            <w:noProof/>
            <w:webHidden/>
          </w:rPr>
          <w:instrText xml:space="preserve"> PAGEREF _Toc445282170 \h </w:instrText>
        </w:r>
        <w:r w:rsidR="00466845">
          <w:rPr>
            <w:noProof/>
            <w:webHidden/>
          </w:rPr>
        </w:r>
        <w:r w:rsidR="00466845">
          <w:rPr>
            <w:noProof/>
            <w:webHidden/>
          </w:rPr>
          <w:fldChar w:fldCharType="separate"/>
        </w:r>
        <w:r w:rsidR="00466845">
          <w:rPr>
            <w:noProof/>
            <w:webHidden/>
          </w:rPr>
          <w:t>9</w:t>
        </w:r>
        <w:r w:rsidR="00466845">
          <w:rPr>
            <w:noProof/>
            <w:webHidden/>
          </w:rPr>
          <w:fldChar w:fldCharType="end"/>
        </w:r>
      </w:hyperlink>
    </w:p>
    <w:p w14:paraId="199DC297" w14:textId="77777777" w:rsidR="00466845" w:rsidRDefault="007A32C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171" w:history="1">
        <w:r w:rsidR="00466845" w:rsidRPr="00FF1074">
          <w:rPr>
            <w:rStyle w:val="af6"/>
            <w:noProof/>
          </w:rPr>
          <w:t>7.</w:t>
        </w:r>
        <w:r w:rsidR="004668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466845" w:rsidRPr="00FF1074">
          <w:rPr>
            <w:rStyle w:val="af6"/>
            <w:noProof/>
          </w:rPr>
          <w:t>О волеизъявлении лица – Владельца счета в НРД или номинального держателя.</w:t>
        </w:r>
        <w:r w:rsidR="00466845">
          <w:rPr>
            <w:noProof/>
            <w:webHidden/>
          </w:rPr>
          <w:tab/>
        </w:r>
        <w:r w:rsidR="00466845">
          <w:rPr>
            <w:noProof/>
            <w:webHidden/>
          </w:rPr>
          <w:fldChar w:fldCharType="begin"/>
        </w:r>
        <w:r w:rsidR="00466845">
          <w:rPr>
            <w:noProof/>
            <w:webHidden/>
          </w:rPr>
          <w:instrText xml:space="preserve"> PAGEREF _Toc445282171 \h </w:instrText>
        </w:r>
        <w:r w:rsidR="00466845">
          <w:rPr>
            <w:noProof/>
            <w:webHidden/>
          </w:rPr>
        </w:r>
        <w:r w:rsidR="00466845">
          <w:rPr>
            <w:noProof/>
            <w:webHidden/>
          </w:rPr>
          <w:fldChar w:fldCharType="separate"/>
        </w:r>
        <w:r w:rsidR="00466845">
          <w:rPr>
            <w:noProof/>
            <w:webHidden/>
          </w:rPr>
          <w:t>10</w:t>
        </w:r>
        <w:r w:rsidR="00466845">
          <w:rPr>
            <w:noProof/>
            <w:webHidden/>
          </w:rPr>
          <w:fldChar w:fldCharType="end"/>
        </w:r>
      </w:hyperlink>
    </w:p>
    <w:p w14:paraId="543ED932" w14:textId="77777777" w:rsidR="00466845" w:rsidRDefault="007A32C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172" w:history="1">
        <w:r w:rsidR="00466845" w:rsidRPr="00FF1074">
          <w:rPr>
            <w:rStyle w:val="af6"/>
            <w:noProof/>
          </w:rPr>
          <w:t>8.</w:t>
        </w:r>
        <w:r w:rsidR="004668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466845" w:rsidRPr="00FF1074">
          <w:rPr>
            <w:rStyle w:val="af6"/>
            <w:noProof/>
          </w:rPr>
          <w:t>Сообщение МТ565. Об ограничении прав (от номинального держателя)</w:t>
        </w:r>
        <w:r w:rsidR="00466845">
          <w:rPr>
            <w:noProof/>
            <w:webHidden/>
          </w:rPr>
          <w:tab/>
        </w:r>
        <w:r w:rsidR="00466845">
          <w:rPr>
            <w:noProof/>
            <w:webHidden/>
          </w:rPr>
          <w:fldChar w:fldCharType="begin"/>
        </w:r>
        <w:r w:rsidR="00466845">
          <w:rPr>
            <w:noProof/>
            <w:webHidden/>
          </w:rPr>
          <w:instrText xml:space="preserve"> PAGEREF _Toc445282172 \h </w:instrText>
        </w:r>
        <w:r w:rsidR="00466845">
          <w:rPr>
            <w:noProof/>
            <w:webHidden/>
          </w:rPr>
        </w:r>
        <w:r w:rsidR="00466845">
          <w:rPr>
            <w:noProof/>
            <w:webHidden/>
          </w:rPr>
          <w:fldChar w:fldCharType="separate"/>
        </w:r>
        <w:r w:rsidR="00466845">
          <w:rPr>
            <w:noProof/>
            <w:webHidden/>
          </w:rPr>
          <w:t>10</w:t>
        </w:r>
        <w:r w:rsidR="00466845">
          <w:rPr>
            <w:noProof/>
            <w:webHidden/>
          </w:rPr>
          <w:fldChar w:fldCharType="end"/>
        </w:r>
      </w:hyperlink>
    </w:p>
    <w:p w14:paraId="0A1F31CD" w14:textId="77777777" w:rsidR="00466845" w:rsidRDefault="007A32C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173" w:history="1">
        <w:r w:rsidR="00466845" w:rsidRPr="00FF1074">
          <w:rPr>
            <w:rStyle w:val="af6"/>
            <w:noProof/>
          </w:rPr>
          <w:t>9.</w:t>
        </w:r>
        <w:r w:rsidR="004668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466845" w:rsidRPr="00FF1074">
          <w:rPr>
            <w:rStyle w:val="af6"/>
            <w:noProof/>
          </w:rPr>
          <w:t>Сообщение МТ565. Исключение из списка (от номинального держателя)</w:t>
        </w:r>
        <w:r w:rsidR="00466845">
          <w:rPr>
            <w:noProof/>
            <w:webHidden/>
          </w:rPr>
          <w:tab/>
        </w:r>
        <w:r w:rsidR="00466845">
          <w:rPr>
            <w:noProof/>
            <w:webHidden/>
          </w:rPr>
          <w:fldChar w:fldCharType="begin"/>
        </w:r>
        <w:r w:rsidR="00466845">
          <w:rPr>
            <w:noProof/>
            <w:webHidden/>
          </w:rPr>
          <w:instrText xml:space="preserve"> PAGEREF _Toc445282173 \h </w:instrText>
        </w:r>
        <w:r w:rsidR="00466845">
          <w:rPr>
            <w:noProof/>
            <w:webHidden/>
          </w:rPr>
        </w:r>
        <w:r w:rsidR="00466845">
          <w:rPr>
            <w:noProof/>
            <w:webHidden/>
          </w:rPr>
          <w:fldChar w:fldCharType="separate"/>
        </w:r>
        <w:r w:rsidR="00466845">
          <w:rPr>
            <w:noProof/>
            <w:webHidden/>
          </w:rPr>
          <w:t>12</w:t>
        </w:r>
        <w:r w:rsidR="00466845">
          <w:rPr>
            <w:noProof/>
            <w:webHidden/>
          </w:rPr>
          <w:fldChar w:fldCharType="end"/>
        </w:r>
      </w:hyperlink>
    </w:p>
    <w:p w14:paraId="69C648C2" w14:textId="77777777" w:rsidR="00466845" w:rsidRDefault="007A32C2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174" w:history="1">
        <w:r w:rsidR="00466845" w:rsidRPr="00FF1074">
          <w:rPr>
            <w:rStyle w:val="af6"/>
            <w:noProof/>
          </w:rPr>
          <w:t>10.</w:t>
        </w:r>
        <w:r w:rsidR="004668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466845" w:rsidRPr="00FF1074">
          <w:rPr>
            <w:rStyle w:val="af6"/>
            <w:noProof/>
          </w:rPr>
          <w:t>Сообщение МТ567. Статус головного депозитария COMP (</w:t>
        </w:r>
        <w:r w:rsidR="00466845" w:rsidRPr="00FF1074">
          <w:rPr>
            <w:rStyle w:val="af6"/>
            <w:noProof/>
            <w:lang w:val="en-US"/>
          </w:rPr>
          <w:t>PACK</w:t>
        </w:r>
        <w:r w:rsidR="00466845" w:rsidRPr="00FF1074">
          <w:rPr>
            <w:rStyle w:val="af6"/>
            <w:noProof/>
          </w:rPr>
          <w:t>)</w:t>
        </w:r>
        <w:r w:rsidR="00466845">
          <w:rPr>
            <w:noProof/>
            <w:webHidden/>
          </w:rPr>
          <w:tab/>
        </w:r>
        <w:r w:rsidR="00466845">
          <w:rPr>
            <w:noProof/>
            <w:webHidden/>
          </w:rPr>
          <w:fldChar w:fldCharType="begin"/>
        </w:r>
        <w:r w:rsidR="00466845">
          <w:rPr>
            <w:noProof/>
            <w:webHidden/>
          </w:rPr>
          <w:instrText xml:space="preserve"> PAGEREF _Toc445282174 \h </w:instrText>
        </w:r>
        <w:r w:rsidR="00466845">
          <w:rPr>
            <w:noProof/>
            <w:webHidden/>
          </w:rPr>
        </w:r>
        <w:r w:rsidR="00466845">
          <w:rPr>
            <w:noProof/>
            <w:webHidden/>
          </w:rPr>
          <w:fldChar w:fldCharType="separate"/>
        </w:r>
        <w:r w:rsidR="00466845">
          <w:rPr>
            <w:noProof/>
            <w:webHidden/>
          </w:rPr>
          <w:t>12</w:t>
        </w:r>
        <w:r w:rsidR="00466845">
          <w:rPr>
            <w:noProof/>
            <w:webHidden/>
          </w:rPr>
          <w:fldChar w:fldCharType="end"/>
        </w:r>
      </w:hyperlink>
    </w:p>
    <w:p w14:paraId="76E218A9" w14:textId="77777777" w:rsidR="00466845" w:rsidRDefault="007A32C2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175" w:history="1">
        <w:r w:rsidR="00466845" w:rsidRPr="00FF1074">
          <w:rPr>
            <w:rStyle w:val="af6"/>
            <w:noProof/>
          </w:rPr>
          <w:t>11.</w:t>
        </w:r>
        <w:r w:rsidR="004668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466845" w:rsidRPr="00FF1074">
          <w:rPr>
            <w:rStyle w:val="af6"/>
            <w:noProof/>
          </w:rPr>
          <w:t xml:space="preserve">Сообщение МТ567. Статус головного депозитария </w:t>
        </w:r>
        <w:r w:rsidR="00466845" w:rsidRPr="00FF1074">
          <w:rPr>
            <w:rStyle w:val="af6"/>
            <w:noProof/>
            <w:lang w:val="en-US"/>
          </w:rPr>
          <w:t>REJT</w:t>
        </w:r>
        <w:r w:rsidR="00466845">
          <w:rPr>
            <w:noProof/>
            <w:webHidden/>
          </w:rPr>
          <w:tab/>
        </w:r>
        <w:r w:rsidR="00466845">
          <w:rPr>
            <w:noProof/>
            <w:webHidden/>
          </w:rPr>
          <w:fldChar w:fldCharType="begin"/>
        </w:r>
        <w:r w:rsidR="00466845">
          <w:rPr>
            <w:noProof/>
            <w:webHidden/>
          </w:rPr>
          <w:instrText xml:space="preserve"> PAGEREF _Toc445282175 \h </w:instrText>
        </w:r>
        <w:r w:rsidR="00466845">
          <w:rPr>
            <w:noProof/>
            <w:webHidden/>
          </w:rPr>
        </w:r>
        <w:r w:rsidR="00466845">
          <w:rPr>
            <w:noProof/>
            <w:webHidden/>
          </w:rPr>
          <w:fldChar w:fldCharType="separate"/>
        </w:r>
        <w:r w:rsidR="00466845">
          <w:rPr>
            <w:noProof/>
            <w:webHidden/>
          </w:rPr>
          <w:t>13</w:t>
        </w:r>
        <w:r w:rsidR="00466845">
          <w:rPr>
            <w:noProof/>
            <w:webHidden/>
          </w:rPr>
          <w:fldChar w:fldCharType="end"/>
        </w:r>
      </w:hyperlink>
    </w:p>
    <w:p w14:paraId="5AD8F198" w14:textId="77777777" w:rsidR="00466845" w:rsidRDefault="007A32C2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176" w:history="1">
        <w:r w:rsidR="00466845" w:rsidRPr="00FF1074">
          <w:rPr>
            <w:rStyle w:val="af6"/>
            <w:noProof/>
          </w:rPr>
          <w:t>12.</w:t>
        </w:r>
        <w:r w:rsidR="004668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466845" w:rsidRPr="00FF1074">
          <w:rPr>
            <w:rStyle w:val="af6"/>
            <w:noProof/>
          </w:rPr>
          <w:t xml:space="preserve">Сообщение МТ567. Статус НРД </w:t>
        </w:r>
        <w:r w:rsidR="00466845" w:rsidRPr="00FF1074">
          <w:rPr>
            <w:rStyle w:val="af6"/>
            <w:noProof/>
            <w:lang w:val="en-US"/>
          </w:rPr>
          <w:t>PEND</w:t>
        </w:r>
        <w:r w:rsidR="00466845" w:rsidRPr="00FF1074">
          <w:rPr>
            <w:rStyle w:val="af6"/>
            <w:noProof/>
          </w:rPr>
          <w:t>.</w:t>
        </w:r>
        <w:r w:rsidR="00466845">
          <w:rPr>
            <w:noProof/>
            <w:webHidden/>
          </w:rPr>
          <w:tab/>
        </w:r>
        <w:r w:rsidR="00466845">
          <w:rPr>
            <w:noProof/>
            <w:webHidden/>
          </w:rPr>
          <w:fldChar w:fldCharType="begin"/>
        </w:r>
        <w:r w:rsidR="00466845">
          <w:rPr>
            <w:noProof/>
            <w:webHidden/>
          </w:rPr>
          <w:instrText xml:space="preserve"> PAGEREF _Toc445282176 \h </w:instrText>
        </w:r>
        <w:r w:rsidR="00466845">
          <w:rPr>
            <w:noProof/>
            <w:webHidden/>
          </w:rPr>
        </w:r>
        <w:r w:rsidR="00466845">
          <w:rPr>
            <w:noProof/>
            <w:webHidden/>
          </w:rPr>
          <w:fldChar w:fldCharType="separate"/>
        </w:r>
        <w:r w:rsidR="00466845">
          <w:rPr>
            <w:noProof/>
            <w:webHidden/>
          </w:rPr>
          <w:t>14</w:t>
        </w:r>
        <w:r w:rsidR="00466845">
          <w:rPr>
            <w:noProof/>
            <w:webHidden/>
          </w:rPr>
          <w:fldChar w:fldCharType="end"/>
        </w:r>
      </w:hyperlink>
    </w:p>
    <w:p w14:paraId="4FB94B21" w14:textId="77777777" w:rsidR="00466845" w:rsidRDefault="007A32C2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177" w:history="1">
        <w:r w:rsidR="00466845" w:rsidRPr="00FF1074">
          <w:rPr>
            <w:rStyle w:val="af6"/>
            <w:noProof/>
          </w:rPr>
          <w:t>13.</w:t>
        </w:r>
        <w:r w:rsidR="004668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466845" w:rsidRPr="00FF1074">
          <w:rPr>
            <w:rStyle w:val="af6"/>
            <w:noProof/>
          </w:rPr>
          <w:t xml:space="preserve">Сообщение МТ567. Статус НРД </w:t>
        </w:r>
        <w:r w:rsidR="00466845" w:rsidRPr="00FF1074">
          <w:rPr>
            <w:rStyle w:val="af6"/>
            <w:noProof/>
            <w:lang w:val="en-US"/>
          </w:rPr>
          <w:t>REJT</w:t>
        </w:r>
        <w:r w:rsidR="00466845" w:rsidRPr="00FF1074">
          <w:rPr>
            <w:rStyle w:val="af6"/>
            <w:noProof/>
          </w:rPr>
          <w:t>.</w:t>
        </w:r>
        <w:r w:rsidR="00466845">
          <w:rPr>
            <w:noProof/>
            <w:webHidden/>
          </w:rPr>
          <w:tab/>
        </w:r>
        <w:r w:rsidR="00466845">
          <w:rPr>
            <w:noProof/>
            <w:webHidden/>
          </w:rPr>
          <w:fldChar w:fldCharType="begin"/>
        </w:r>
        <w:r w:rsidR="00466845">
          <w:rPr>
            <w:noProof/>
            <w:webHidden/>
          </w:rPr>
          <w:instrText xml:space="preserve"> PAGEREF _Toc445282177 \h </w:instrText>
        </w:r>
        <w:r w:rsidR="00466845">
          <w:rPr>
            <w:noProof/>
            <w:webHidden/>
          </w:rPr>
        </w:r>
        <w:r w:rsidR="00466845">
          <w:rPr>
            <w:noProof/>
            <w:webHidden/>
          </w:rPr>
          <w:fldChar w:fldCharType="separate"/>
        </w:r>
        <w:r w:rsidR="00466845">
          <w:rPr>
            <w:noProof/>
            <w:webHidden/>
          </w:rPr>
          <w:t>14</w:t>
        </w:r>
        <w:r w:rsidR="00466845">
          <w:rPr>
            <w:noProof/>
            <w:webHidden/>
          </w:rPr>
          <w:fldChar w:fldCharType="end"/>
        </w:r>
      </w:hyperlink>
    </w:p>
    <w:p w14:paraId="128414F2" w14:textId="77777777" w:rsidR="00466845" w:rsidRDefault="007A32C2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282178" w:history="1">
        <w:r w:rsidR="00466845" w:rsidRPr="00FF1074">
          <w:rPr>
            <w:rStyle w:val="af6"/>
            <w:noProof/>
          </w:rPr>
          <w:t>14.</w:t>
        </w:r>
        <w:r w:rsidR="0046684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466845" w:rsidRPr="00FF1074">
          <w:rPr>
            <w:rStyle w:val="af6"/>
            <w:noProof/>
          </w:rPr>
          <w:t>Сообщение МТ567. Детализированный статус головного депозитария</w:t>
        </w:r>
        <w:r w:rsidR="00466845">
          <w:rPr>
            <w:noProof/>
            <w:webHidden/>
          </w:rPr>
          <w:tab/>
        </w:r>
        <w:r w:rsidR="00466845">
          <w:rPr>
            <w:noProof/>
            <w:webHidden/>
          </w:rPr>
          <w:fldChar w:fldCharType="begin"/>
        </w:r>
        <w:r w:rsidR="00466845">
          <w:rPr>
            <w:noProof/>
            <w:webHidden/>
          </w:rPr>
          <w:instrText xml:space="preserve"> PAGEREF _Toc445282178 \h </w:instrText>
        </w:r>
        <w:r w:rsidR="00466845">
          <w:rPr>
            <w:noProof/>
            <w:webHidden/>
          </w:rPr>
        </w:r>
        <w:r w:rsidR="00466845">
          <w:rPr>
            <w:noProof/>
            <w:webHidden/>
          </w:rPr>
          <w:fldChar w:fldCharType="separate"/>
        </w:r>
        <w:r w:rsidR="00466845">
          <w:rPr>
            <w:noProof/>
            <w:webHidden/>
          </w:rPr>
          <w:t>15</w:t>
        </w:r>
        <w:r w:rsidR="00466845">
          <w:rPr>
            <w:noProof/>
            <w:webHidden/>
          </w:rPr>
          <w:fldChar w:fldCharType="end"/>
        </w:r>
      </w:hyperlink>
    </w:p>
    <w:p w14:paraId="63255D33" w14:textId="77777777" w:rsidR="001149FA" w:rsidRPr="001149FA" w:rsidRDefault="001149FA" w:rsidP="008A44AD">
      <w:pPr>
        <w:numPr>
          <w:ilvl w:val="0"/>
          <w:numId w:val="0"/>
        </w:numPr>
        <w:tabs>
          <w:tab w:val="num" w:pos="0"/>
        </w:tabs>
        <w:ind w:left="432" w:hanging="432"/>
        <w:jc w:val="left"/>
        <w:rPr>
          <w:lang w:val="en-US"/>
        </w:rPr>
      </w:pPr>
      <w:r>
        <w:rPr>
          <w:lang w:val="en-US"/>
        </w:rPr>
        <w:fldChar w:fldCharType="end"/>
      </w:r>
    </w:p>
    <w:p w14:paraId="68C74AC2" w14:textId="2A5D5482" w:rsidR="008A44AD" w:rsidRPr="008A44AD" w:rsidRDefault="008A44AD" w:rsidP="008A44AD">
      <w:pPr>
        <w:pStyle w:val="1"/>
        <w:jc w:val="left"/>
      </w:pPr>
      <w:r w:rsidRPr="001149FA">
        <w:t xml:space="preserve"> </w:t>
      </w:r>
      <w:bookmarkStart w:id="20" w:name="_Toc445282162"/>
      <w:r>
        <w:t xml:space="preserve">Сообщение </w:t>
      </w:r>
      <w:r w:rsidRPr="008A44AD">
        <w:t>564 и 568</w:t>
      </w:r>
      <w:r>
        <w:t xml:space="preserve"> </w:t>
      </w:r>
      <w:r w:rsidRPr="008A44AD">
        <w:t xml:space="preserve">о проведении </w:t>
      </w:r>
      <w:r>
        <w:t xml:space="preserve">собрания, материалы к собранию, </w:t>
      </w:r>
      <w:r w:rsidRPr="008A44AD">
        <w:t>бюллетень</w:t>
      </w:r>
      <w:r>
        <w:t>.</w:t>
      </w:r>
      <w:bookmarkEnd w:id="20"/>
    </w:p>
    <w:p w14:paraId="68ECFF9F" w14:textId="5EFFD088" w:rsidR="00573402" w:rsidRDefault="008A44AD" w:rsidP="008A44AD">
      <w:pPr>
        <w:pStyle w:val="20"/>
      </w:pPr>
      <w:bookmarkStart w:id="21" w:name="_Toc445282163"/>
      <w:r>
        <w:t>Сообщение</w:t>
      </w:r>
      <w:r w:rsidR="00573402" w:rsidRPr="00573402">
        <w:t xml:space="preserve"> МТ564</w:t>
      </w:r>
      <w:bookmarkEnd w:id="21"/>
    </w:p>
    <w:p w14:paraId="5A7F7575" w14:textId="2EBB252B" w:rsidR="00573402" w:rsidRDefault="00573402" w:rsidP="00573402">
      <w:pPr>
        <w:ind w:hanging="6"/>
      </w:pPr>
      <w:r>
        <w:t xml:space="preserve">Легенда: </w:t>
      </w:r>
    </w:p>
    <w:p w14:paraId="25F3D4F6" w14:textId="77777777" w:rsidR="001C2D3F" w:rsidRPr="001C2D3F" w:rsidRDefault="001C2D3F" w:rsidP="001C2D3F">
      <w:pPr>
        <w:ind w:left="0" w:hanging="6"/>
      </w:pPr>
      <w:r w:rsidRPr="001C2D3F">
        <w:t xml:space="preserve">Планируется проведение собрания </w:t>
      </w:r>
      <w:proofErr w:type="spellStart"/>
      <w:r w:rsidRPr="001C2D3F">
        <w:t>облигационеров</w:t>
      </w:r>
      <w:proofErr w:type="spellEnd"/>
      <w:r w:rsidRPr="001C2D3F">
        <w:t>, КД BMET.</w:t>
      </w:r>
    </w:p>
    <w:p w14:paraId="163DA208" w14:textId="77777777" w:rsidR="001C2D3F" w:rsidRPr="001C2D3F" w:rsidRDefault="001C2D3F" w:rsidP="001C2D3F">
      <w:pPr>
        <w:ind w:left="0" w:hanging="6"/>
      </w:pPr>
      <w:r w:rsidRPr="001C2D3F">
        <w:tab/>
        <w:t xml:space="preserve">  1.07.2016 Головной депозитарий (ГД) присылает в адрес НРД сообщение о </w:t>
      </w:r>
      <w:proofErr w:type="gramStart"/>
      <w:r w:rsidRPr="001C2D3F">
        <w:t>планируемом</w:t>
      </w:r>
      <w:proofErr w:type="gramEnd"/>
      <w:r w:rsidRPr="001C2D3F">
        <w:t xml:space="preserve"> КД, НРД транслирует его депонентам.  </w:t>
      </w:r>
    </w:p>
    <w:p w14:paraId="557DDD61" w14:textId="77777777" w:rsidR="001C2D3F" w:rsidRPr="001C2D3F" w:rsidRDefault="001C2D3F" w:rsidP="001C2D3F">
      <w:pPr>
        <w:ind w:left="0" w:hanging="6"/>
      </w:pPr>
      <w:r w:rsidRPr="001C2D3F">
        <w:tab/>
        <w:t xml:space="preserve">  Референс КД, </w:t>
      </w:r>
      <w:proofErr w:type="gramStart"/>
      <w:r w:rsidRPr="001C2D3F">
        <w:t>присвоенный</w:t>
      </w:r>
      <w:proofErr w:type="gramEnd"/>
      <w:r w:rsidRPr="001C2D3F">
        <w:t xml:space="preserve"> НРД - 000100</w:t>
      </w:r>
    </w:p>
    <w:p w14:paraId="58A2AF39" w14:textId="77777777" w:rsidR="001C2D3F" w:rsidRPr="001C2D3F" w:rsidRDefault="001C2D3F" w:rsidP="001C2D3F">
      <w:pPr>
        <w:ind w:left="0" w:hanging="6"/>
      </w:pPr>
      <w:r w:rsidRPr="001C2D3F">
        <w:tab/>
        <w:t xml:space="preserve">  Дата проведения КД - 11.07.2016. </w:t>
      </w:r>
    </w:p>
    <w:p w14:paraId="0ADBD65B" w14:textId="74290781" w:rsidR="00573402" w:rsidRPr="00573402" w:rsidRDefault="001C2D3F" w:rsidP="001C2D3F">
      <w:pPr>
        <w:ind w:left="0" w:hanging="6"/>
      </w:pPr>
      <w:r w:rsidRPr="001C2D3F">
        <w:tab/>
        <w:t xml:space="preserve">  Дата фиксации - 30.06.2016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D0063C" w14:paraId="2D955324" w14:textId="77777777" w:rsidTr="00BC1916">
        <w:tc>
          <w:tcPr>
            <w:tcW w:w="4921" w:type="dxa"/>
            <w:shd w:val="clear" w:color="auto" w:fill="F2F2F2" w:themeFill="background1" w:themeFillShade="F2"/>
          </w:tcPr>
          <w:p w14:paraId="7AA259D4" w14:textId="1FA37887" w:rsidR="00D0063C" w:rsidRPr="00445088" w:rsidRDefault="00573402" w:rsidP="00573402">
            <w:pPr>
              <w:pStyle w:val="a3"/>
            </w:pPr>
            <w:r>
              <w:t>Пример сообщения</w:t>
            </w:r>
          </w:p>
        </w:tc>
        <w:tc>
          <w:tcPr>
            <w:tcW w:w="5329" w:type="dxa"/>
            <w:shd w:val="clear" w:color="auto" w:fill="F2F2F2" w:themeFill="background1" w:themeFillShade="F2"/>
          </w:tcPr>
          <w:p w14:paraId="415D265B" w14:textId="4CC70E58" w:rsidR="00D0063C" w:rsidRDefault="00573402" w:rsidP="00573402">
            <w:pPr>
              <w:pStyle w:val="a3"/>
            </w:pPr>
            <w:r>
              <w:t>Комментарии</w:t>
            </w:r>
          </w:p>
        </w:tc>
      </w:tr>
      <w:tr w:rsidR="00F72221" w14:paraId="4AF7D865" w14:textId="77777777" w:rsidTr="00BC1916">
        <w:tc>
          <w:tcPr>
            <w:tcW w:w="4921" w:type="dxa"/>
          </w:tcPr>
          <w:p w14:paraId="54A35D00" w14:textId="69F5B690" w:rsidR="00F72221" w:rsidRPr="00445088" w:rsidRDefault="00F72221" w:rsidP="00083901">
            <w:pPr>
              <w:ind w:left="-6" w:firstLine="6"/>
            </w:pPr>
            <w:r w:rsidRPr="00B21DB5">
              <w:t>:16R:GENL</w:t>
            </w:r>
          </w:p>
        </w:tc>
        <w:tc>
          <w:tcPr>
            <w:tcW w:w="5329" w:type="dxa"/>
          </w:tcPr>
          <w:p w14:paraId="1A33A96F" w14:textId="77777777" w:rsidR="00F72221" w:rsidRDefault="00F72221" w:rsidP="00083901">
            <w:pPr>
              <w:ind w:left="-6" w:firstLine="6"/>
            </w:pPr>
          </w:p>
        </w:tc>
      </w:tr>
      <w:tr w:rsidR="00F72221" w14:paraId="00AAC9B3" w14:textId="77777777" w:rsidTr="00BC1916">
        <w:tc>
          <w:tcPr>
            <w:tcW w:w="4921" w:type="dxa"/>
          </w:tcPr>
          <w:p w14:paraId="21358910" w14:textId="769FC0EC" w:rsidR="00F72221" w:rsidRPr="00445088" w:rsidRDefault="00F72221" w:rsidP="00083901">
            <w:pPr>
              <w:ind w:left="-6" w:firstLine="6"/>
            </w:pPr>
            <w:r w:rsidRPr="00B21DB5">
              <w:t>:28E:1/ONLY</w:t>
            </w:r>
          </w:p>
        </w:tc>
        <w:tc>
          <w:tcPr>
            <w:tcW w:w="5329" w:type="dxa"/>
          </w:tcPr>
          <w:p w14:paraId="1DD7F3A5" w14:textId="77777777" w:rsidR="00F72221" w:rsidRDefault="00F72221" w:rsidP="00083901">
            <w:pPr>
              <w:ind w:left="-6" w:firstLine="6"/>
            </w:pPr>
          </w:p>
        </w:tc>
      </w:tr>
      <w:tr w:rsidR="000057AF" w14:paraId="5341F9C1" w14:textId="77777777" w:rsidTr="00BC1916">
        <w:tc>
          <w:tcPr>
            <w:tcW w:w="4921" w:type="dxa"/>
          </w:tcPr>
          <w:p w14:paraId="09629AC6" w14:textId="7D345823" w:rsidR="000057AF" w:rsidRPr="00445088" w:rsidRDefault="000057AF" w:rsidP="00083901">
            <w:pPr>
              <w:ind w:left="-6" w:firstLine="6"/>
            </w:pPr>
            <w:r w:rsidRPr="00B21DB5">
              <w:t>:20C::CORP//000100X1</w:t>
            </w:r>
          </w:p>
        </w:tc>
        <w:tc>
          <w:tcPr>
            <w:tcW w:w="5329" w:type="dxa"/>
          </w:tcPr>
          <w:p w14:paraId="26D84E56" w14:textId="3764D351" w:rsidR="000057AF" w:rsidRDefault="000057AF" w:rsidP="00083901">
            <w:pPr>
              <w:ind w:left="-6" w:firstLine="6"/>
            </w:pPr>
            <w:ins w:id="22" w:author="Pervova 21.1" w:date="2020-03-06T13:01:00Z">
              <w:r w:rsidRPr="00393CC1">
                <w:t xml:space="preserve">Референс КД </w:t>
              </w:r>
            </w:ins>
          </w:p>
        </w:tc>
      </w:tr>
      <w:tr w:rsidR="000057AF" w14:paraId="4D535302" w14:textId="77777777" w:rsidTr="00BC1916">
        <w:tc>
          <w:tcPr>
            <w:tcW w:w="4921" w:type="dxa"/>
          </w:tcPr>
          <w:p w14:paraId="2DCCB525" w14:textId="42F5B198" w:rsidR="000057AF" w:rsidRDefault="000057AF" w:rsidP="00083901">
            <w:pPr>
              <w:ind w:left="-6" w:firstLine="6"/>
            </w:pPr>
            <w:r w:rsidRPr="00B21DB5">
              <w:t>:20C::SEME//1</w:t>
            </w:r>
          </w:p>
        </w:tc>
        <w:tc>
          <w:tcPr>
            <w:tcW w:w="5329" w:type="dxa"/>
          </w:tcPr>
          <w:p w14:paraId="214E20F6" w14:textId="320BA9A9" w:rsidR="000057AF" w:rsidRDefault="000057AF" w:rsidP="00083901">
            <w:pPr>
              <w:ind w:left="-6" w:firstLine="6"/>
            </w:pPr>
            <w:ins w:id="23" w:author="Pervova 21.1" w:date="2020-03-06T13:01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0057AF" w14:paraId="15C1DC10" w14:textId="77777777" w:rsidTr="00BC1916">
        <w:tc>
          <w:tcPr>
            <w:tcW w:w="4921" w:type="dxa"/>
          </w:tcPr>
          <w:p w14:paraId="0C35FA50" w14:textId="48DA0BD5" w:rsidR="000057AF" w:rsidRDefault="000057AF" w:rsidP="00083901">
            <w:pPr>
              <w:ind w:left="-6" w:firstLine="6"/>
            </w:pPr>
            <w:r w:rsidRPr="00B21DB5">
              <w:t>:23G:NEWM</w:t>
            </w:r>
          </w:p>
        </w:tc>
        <w:tc>
          <w:tcPr>
            <w:tcW w:w="5329" w:type="dxa"/>
          </w:tcPr>
          <w:p w14:paraId="0DD093C6" w14:textId="77777777" w:rsidR="000057AF" w:rsidRDefault="000057AF" w:rsidP="00083901">
            <w:pPr>
              <w:ind w:left="-6" w:firstLine="6"/>
            </w:pPr>
          </w:p>
        </w:tc>
      </w:tr>
      <w:tr w:rsidR="000057AF" w14:paraId="07C1C2B8" w14:textId="77777777" w:rsidTr="00BC1916">
        <w:tc>
          <w:tcPr>
            <w:tcW w:w="4921" w:type="dxa"/>
          </w:tcPr>
          <w:p w14:paraId="4D968B3F" w14:textId="03C2B4AE" w:rsidR="000057AF" w:rsidRDefault="000057AF" w:rsidP="00083901">
            <w:pPr>
              <w:ind w:left="-6" w:firstLine="6"/>
            </w:pPr>
            <w:r w:rsidRPr="00B21DB5">
              <w:t>:22F::CAEV//BMET</w:t>
            </w:r>
          </w:p>
        </w:tc>
        <w:tc>
          <w:tcPr>
            <w:tcW w:w="5329" w:type="dxa"/>
          </w:tcPr>
          <w:p w14:paraId="2368D50B" w14:textId="04788D11" w:rsidR="000057AF" w:rsidRDefault="000057AF" w:rsidP="00083901">
            <w:pPr>
              <w:ind w:left="-6" w:firstLine="6"/>
            </w:pPr>
            <w:ins w:id="24" w:author="Pervova 21.1" w:date="2020-03-06T13:01:00Z">
              <w:r>
                <w:t>Код типа КД</w:t>
              </w:r>
            </w:ins>
          </w:p>
        </w:tc>
      </w:tr>
      <w:tr w:rsidR="00F72221" w14:paraId="239C1DE0" w14:textId="77777777" w:rsidTr="00BC1916">
        <w:tc>
          <w:tcPr>
            <w:tcW w:w="4921" w:type="dxa"/>
          </w:tcPr>
          <w:p w14:paraId="63D532BB" w14:textId="39EB6206" w:rsidR="00F72221" w:rsidRDefault="00F72221" w:rsidP="00083901">
            <w:pPr>
              <w:ind w:left="-6" w:firstLine="6"/>
            </w:pPr>
            <w:r w:rsidRPr="00B21DB5">
              <w:t>:22F::CAMV//VOLU</w:t>
            </w:r>
          </w:p>
        </w:tc>
        <w:tc>
          <w:tcPr>
            <w:tcW w:w="5329" w:type="dxa"/>
          </w:tcPr>
          <w:p w14:paraId="05081F0E" w14:textId="77777777" w:rsidR="00F72221" w:rsidRDefault="00F72221" w:rsidP="00083901">
            <w:pPr>
              <w:ind w:left="-6" w:firstLine="6"/>
            </w:pPr>
          </w:p>
        </w:tc>
      </w:tr>
      <w:tr w:rsidR="000057AF" w14:paraId="473CE888" w14:textId="77777777" w:rsidTr="00BC1916">
        <w:tc>
          <w:tcPr>
            <w:tcW w:w="4921" w:type="dxa"/>
          </w:tcPr>
          <w:p w14:paraId="18700873" w14:textId="55242C9D" w:rsidR="000057AF" w:rsidRDefault="000057AF" w:rsidP="00083901">
            <w:pPr>
              <w:ind w:left="-6" w:firstLine="6"/>
            </w:pPr>
            <w:r w:rsidRPr="00B21DB5">
              <w:t>:98C::PREP//20160701200000</w:t>
            </w:r>
          </w:p>
        </w:tc>
        <w:tc>
          <w:tcPr>
            <w:tcW w:w="5329" w:type="dxa"/>
          </w:tcPr>
          <w:p w14:paraId="1D00EAD0" w14:textId="357A49FC" w:rsidR="000057AF" w:rsidRDefault="000057AF" w:rsidP="00083901">
            <w:pPr>
              <w:ind w:left="-6" w:firstLine="6"/>
            </w:pPr>
            <w:ins w:id="25" w:author="Pervova 21.1" w:date="2020-03-06T13:05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0057AF" w14:paraId="6C804589" w14:textId="77777777" w:rsidTr="00BC1916">
        <w:tc>
          <w:tcPr>
            <w:tcW w:w="4921" w:type="dxa"/>
          </w:tcPr>
          <w:p w14:paraId="4CB9C5E8" w14:textId="40624538" w:rsidR="000057AF" w:rsidRDefault="000057AF" w:rsidP="00083901">
            <w:pPr>
              <w:ind w:left="-6" w:firstLine="6"/>
            </w:pPr>
            <w:r w:rsidRPr="00B21DB5">
              <w:t>:25D::PROC//COMP</w:t>
            </w:r>
          </w:p>
        </w:tc>
        <w:tc>
          <w:tcPr>
            <w:tcW w:w="5329" w:type="dxa"/>
          </w:tcPr>
          <w:p w14:paraId="0DEA31AC" w14:textId="77777777" w:rsidR="000057AF" w:rsidRDefault="000057AF" w:rsidP="00083901">
            <w:pPr>
              <w:ind w:left="-6" w:firstLine="6"/>
            </w:pPr>
          </w:p>
        </w:tc>
      </w:tr>
      <w:tr w:rsidR="000057AF" w14:paraId="5BDEC0D8" w14:textId="77777777" w:rsidTr="00BC1916">
        <w:tc>
          <w:tcPr>
            <w:tcW w:w="4921" w:type="dxa"/>
          </w:tcPr>
          <w:p w14:paraId="5923A7CD" w14:textId="2D15DB63" w:rsidR="000057AF" w:rsidRDefault="000057AF" w:rsidP="00083901">
            <w:pPr>
              <w:ind w:left="-6" w:firstLine="6"/>
            </w:pPr>
            <w:r w:rsidRPr="00B21DB5">
              <w:t>:16R:LINK</w:t>
            </w:r>
          </w:p>
        </w:tc>
        <w:tc>
          <w:tcPr>
            <w:tcW w:w="5329" w:type="dxa"/>
          </w:tcPr>
          <w:p w14:paraId="47E94A93" w14:textId="77777777" w:rsidR="000057AF" w:rsidRDefault="000057AF" w:rsidP="00083901">
            <w:pPr>
              <w:ind w:left="-6" w:firstLine="6"/>
            </w:pPr>
          </w:p>
        </w:tc>
      </w:tr>
      <w:tr w:rsidR="008B3A8E" w14:paraId="4C80B5F4" w14:textId="77777777" w:rsidTr="00BC1916">
        <w:tc>
          <w:tcPr>
            <w:tcW w:w="4921" w:type="dxa"/>
          </w:tcPr>
          <w:p w14:paraId="6753E065" w14:textId="7C124D44" w:rsidR="008B3A8E" w:rsidRDefault="008B3A8E" w:rsidP="00083901">
            <w:pPr>
              <w:ind w:left="-6" w:firstLine="6"/>
            </w:pPr>
            <w:r w:rsidRPr="00B21DB5">
              <w:t>:20C::CORP//000100</w:t>
            </w:r>
          </w:p>
        </w:tc>
        <w:tc>
          <w:tcPr>
            <w:tcW w:w="5329" w:type="dxa"/>
          </w:tcPr>
          <w:p w14:paraId="17D4745C" w14:textId="63D030E0" w:rsidR="008B3A8E" w:rsidRDefault="008B3A8E" w:rsidP="00083901">
            <w:pPr>
              <w:ind w:left="-6" w:firstLine="6"/>
            </w:pPr>
            <w:proofErr w:type="gramStart"/>
            <w:ins w:id="26" w:author="Pervova 21.1" w:date="2020-03-06T13:09:00Z">
              <w:r>
                <w:t>Связанный</w:t>
              </w:r>
              <w:proofErr w:type="gramEnd"/>
              <w:r>
                <w:t xml:space="preserve"> референс КД</w:t>
              </w:r>
            </w:ins>
          </w:p>
        </w:tc>
      </w:tr>
      <w:tr w:rsidR="008B3A8E" w14:paraId="77F518AF" w14:textId="77777777" w:rsidTr="00BC1916">
        <w:tc>
          <w:tcPr>
            <w:tcW w:w="4921" w:type="dxa"/>
          </w:tcPr>
          <w:p w14:paraId="62E50EDB" w14:textId="43584203" w:rsidR="008B3A8E" w:rsidRDefault="008B3A8E" w:rsidP="00083901">
            <w:pPr>
              <w:ind w:left="-6" w:firstLine="6"/>
            </w:pPr>
            <w:r w:rsidRPr="00B21DB5">
              <w:t>:16S:LINK</w:t>
            </w:r>
          </w:p>
        </w:tc>
        <w:tc>
          <w:tcPr>
            <w:tcW w:w="5329" w:type="dxa"/>
          </w:tcPr>
          <w:p w14:paraId="0877D362" w14:textId="77777777" w:rsidR="008B3A8E" w:rsidRDefault="008B3A8E" w:rsidP="00083901">
            <w:pPr>
              <w:ind w:left="-6" w:firstLine="6"/>
            </w:pPr>
          </w:p>
        </w:tc>
      </w:tr>
      <w:tr w:rsidR="008B3A8E" w14:paraId="027D2809" w14:textId="77777777" w:rsidTr="00BC1916">
        <w:tc>
          <w:tcPr>
            <w:tcW w:w="4921" w:type="dxa"/>
          </w:tcPr>
          <w:p w14:paraId="7566407A" w14:textId="2F27CC13" w:rsidR="008B3A8E" w:rsidRDefault="008B3A8E" w:rsidP="00083901">
            <w:pPr>
              <w:ind w:left="-6" w:firstLine="6"/>
            </w:pPr>
            <w:r w:rsidRPr="00B21DB5">
              <w:t>:16R:LINK</w:t>
            </w:r>
          </w:p>
        </w:tc>
        <w:tc>
          <w:tcPr>
            <w:tcW w:w="5329" w:type="dxa"/>
          </w:tcPr>
          <w:p w14:paraId="6EC479AF" w14:textId="77777777" w:rsidR="008B3A8E" w:rsidRDefault="008B3A8E" w:rsidP="00083901">
            <w:pPr>
              <w:ind w:left="-6" w:firstLine="6"/>
            </w:pPr>
          </w:p>
        </w:tc>
      </w:tr>
      <w:tr w:rsidR="008B3A8E" w14:paraId="7C98A815" w14:textId="77777777" w:rsidTr="00BC1916">
        <w:tc>
          <w:tcPr>
            <w:tcW w:w="4921" w:type="dxa"/>
          </w:tcPr>
          <w:p w14:paraId="3CFAB575" w14:textId="5DD6DB35" w:rsidR="008B3A8E" w:rsidRDefault="008B3A8E" w:rsidP="00083901">
            <w:pPr>
              <w:ind w:left="-6" w:firstLine="6"/>
            </w:pPr>
            <w:r w:rsidRPr="00B21DB5">
              <w:t>:22F::LINK//WITH</w:t>
            </w:r>
          </w:p>
        </w:tc>
        <w:tc>
          <w:tcPr>
            <w:tcW w:w="5329" w:type="dxa"/>
          </w:tcPr>
          <w:p w14:paraId="79102CEE" w14:textId="66497E11" w:rsidR="008B3A8E" w:rsidRDefault="008B3A8E" w:rsidP="00083901">
            <w:pPr>
              <w:ind w:left="-6" w:firstLine="6"/>
            </w:pPr>
            <w:ins w:id="27" w:author="Pervova 21.1" w:date="2020-03-06T13:16:00Z">
              <w:r>
                <w:t>Тип связки – обрабатывать одновременно</w:t>
              </w:r>
            </w:ins>
          </w:p>
        </w:tc>
      </w:tr>
      <w:tr w:rsidR="008B3A8E" w14:paraId="177467CD" w14:textId="77777777" w:rsidTr="00BC1916">
        <w:tc>
          <w:tcPr>
            <w:tcW w:w="4921" w:type="dxa"/>
          </w:tcPr>
          <w:p w14:paraId="25825FD1" w14:textId="3A2F7BBF" w:rsidR="008B3A8E" w:rsidRDefault="008B3A8E" w:rsidP="00083901">
            <w:pPr>
              <w:ind w:left="-6" w:firstLine="6"/>
            </w:pPr>
            <w:r w:rsidRPr="00B21DB5">
              <w:t>:13A::LINK//568</w:t>
            </w:r>
          </w:p>
        </w:tc>
        <w:tc>
          <w:tcPr>
            <w:tcW w:w="5329" w:type="dxa"/>
          </w:tcPr>
          <w:p w14:paraId="15A28927" w14:textId="2C7638E7" w:rsidR="008B3A8E" w:rsidRDefault="008B3A8E" w:rsidP="00083901">
            <w:pPr>
              <w:ind w:left="-6" w:firstLine="6"/>
            </w:pPr>
            <w:ins w:id="28" w:author="Pervova 21.1" w:date="2020-03-06T13:16:00Z">
              <w:r>
                <w:t xml:space="preserve">Тип </w:t>
              </w:r>
              <w:proofErr w:type="gramStart"/>
              <w:r>
                <w:t>связанного</w:t>
              </w:r>
              <w:proofErr w:type="gramEnd"/>
              <w:r>
                <w:t xml:space="preserve"> сообщения</w:t>
              </w:r>
            </w:ins>
          </w:p>
        </w:tc>
      </w:tr>
      <w:tr w:rsidR="008B3A8E" w14:paraId="04CC4F0E" w14:textId="77777777" w:rsidTr="00BC1916">
        <w:tc>
          <w:tcPr>
            <w:tcW w:w="4921" w:type="dxa"/>
          </w:tcPr>
          <w:p w14:paraId="17D88BDA" w14:textId="200B4F16" w:rsidR="008B3A8E" w:rsidRDefault="008B3A8E" w:rsidP="00083901">
            <w:pPr>
              <w:ind w:left="-6" w:firstLine="6"/>
            </w:pPr>
            <w:r w:rsidRPr="00B21DB5">
              <w:t>:20C::CORP//000100X1</w:t>
            </w:r>
          </w:p>
        </w:tc>
        <w:tc>
          <w:tcPr>
            <w:tcW w:w="5329" w:type="dxa"/>
          </w:tcPr>
          <w:p w14:paraId="6979E829" w14:textId="20AE3FF5" w:rsidR="008B3A8E" w:rsidRDefault="008B3A8E" w:rsidP="00083901">
            <w:pPr>
              <w:ind w:left="-6" w:firstLine="6"/>
            </w:pPr>
            <w:proofErr w:type="gramStart"/>
            <w:ins w:id="29" w:author="Pervova 21.1" w:date="2020-03-06T13:09:00Z">
              <w:r>
                <w:t>Связанный</w:t>
              </w:r>
              <w:proofErr w:type="gramEnd"/>
              <w:r>
                <w:t xml:space="preserve"> референс КД</w:t>
              </w:r>
            </w:ins>
          </w:p>
        </w:tc>
      </w:tr>
      <w:tr w:rsidR="008B3A8E" w14:paraId="4E54D92A" w14:textId="77777777" w:rsidTr="00BC1916">
        <w:tc>
          <w:tcPr>
            <w:tcW w:w="4921" w:type="dxa"/>
          </w:tcPr>
          <w:p w14:paraId="068A83AC" w14:textId="43FC4BC1" w:rsidR="008B3A8E" w:rsidRDefault="008B3A8E" w:rsidP="00083901">
            <w:pPr>
              <w:ind w:left="-6" w:firstLine="6"/>
            </w:pPr>
            <w:r w:rsidRPr="00B21DB5">
              <w:t>:16S:LINK</w:t>
            </w:r>
          </w:p>
        </w:tc>
        <w:tc>
          <w:tcPr>
            <w:tcW w:w="5329" w:type="dxa"/>
          </w:tcPr>
          <w:p w14:paraId="0AEA01D4" w14:textId="77777777" w:rsidR="008B3A8E" w:rsidRDefault="008B3A8E" w:rsidP="00083901">
            <w:pPr>
              <w:ind w:left="-6" w:firstLine="6"/>
            </w:pPr>
          </w:p>
        </w:tc>
      </w:tr>
      <w:tr w:rsidR="008B3A8E" w14:paraId="3FC7ABF9" w14:textId="77777777" w:rsidTr="00BC1916">
        <w:tc>
          <w:tcPr>
            <w:tcW w:w="4921" w:type="dxa"/>
          </w:tcPr>
          <w:p w14:paraId="23E4F112" w14:textId="488A39DC" w:rsidR="008B3A8E" w:rsidRDefault="008B3A8E" w:rsidP="00083901">
            <w:pPr>
              <w:ind w:left="-6" w:firstLine="6"/>
            </w:pPr>
            <w:r w:rsidRPr="00B21DB5">
              <w:t>:16S:GENL</w:t>
            </w:r>
          </w:p>
        </w:tc>
        <w:tc>
          <w:tcPr>
            <w:tcW w:w="5329" w:type="dxa"/>
          </w:tcPr>
          <w:p w14:paraId="2101091F" w14:textId="77777777" w:rsidR="008B3A8E" w:rsidRDefault="008B3A8E" w:rsidP="00083901">
            <w:pPr>
              <w:ind w:left="-6" w:firstLine="6"/>
            </w:pPr>
          </w:p>
        </w:tc>
      </w:tr>
      <w:tr w:rsidR="008B3A8E" w14:paraId="4690C4BC" w14:textId="77777777" w:rsidTr="00BC1916">
        <w:tc>
          <w:tcPr>
            <w:tcW w:w="4921" w:type="dxa"/>
          </w:tcPr>
          <w:p w14:paraId="705B8834" w14:textId="517BE0F9" w:rsidR="008B3A8E" w:rsidRDefault="008B3A8E" w:rsidP="00083901">
            <w:pPr>
              <w:ind w:left="-6" w:firstLine="6"/>
            </w:pPr>
            <w:r w:rsidRPr="00B21DB5">
              <w:t>:16R:USECU</w:t>
            </w:r>
          </w:p>
        </w:tc>
        <w:tc>
          <w:tcPr>
            <w:tcW w:w="5329" w:type="dxa"/>
          </w:tcPr>
          <w:p w14:paraId="0285155A" w14:textId="77777777" w:rsidR="008B3A8E" w:rsidRDefault="008B3A8E" w:rsidP="00083901">
            <w:pPr>
              <w:ind w:left="-6" w:firstLine="6"/>
            </w:pPr>
          </w:p>
        </w:tc>
      </w:tr>
      <w:tr w:rsidR="007847D8" w14:paraId="1CD6050F" w14:textId="77777777" w:rsidTr="00BC1916">
        <w:tc>
          <w:tcPr>
            <w:tcW w:w="4921" w:type="dxa"/>
          </w:tcPr>
          <w:p w14:paraId="6526B684" w14:textId="7FB43A4F" w:rsidR="007847D8" w:rsidRDefault="007847D8" w:rsidP="00083901">
            <w:pPr>
              <w:ind w:left="-6" w:firstLine="6"/>
            </w:pPr>
            <w:r w:rsidRPr="00B21DB5">
              <w:t>:35B:ISIN RU1111111111</w:t>
            </w:r>
          </w:p>
        </w:tc>
        <w:tc>
          <w:tcPr>
            <w:tcW w:w="5329" w:type="dxa"/>
          </w:tcPr>
          <w:p w14:paraId="1934E230" w14:textId="490C20C4" w:rsidR="007847D8" w:rsidRDefault="007847D8" w:rsidP="00083901">
            <w:pPr>
              <w:ind w:left="-6" w:firstLine="6"/>
            </w:pPr>
            <w:ins w:id="30" w:author="Pervova 21.1" w:date="2020-03-06T13:24:00Z">
              <w:r>
                <w:t>ISIN</w:t>
              </w:r>
            </w:ins>
          </w:p>
        </w:tc>
      </w:tr>
      <w:tr w:rsidR="007847D8" w14:paraId="3B2DB04C" w14:textId="77777777" w:rsidTr="00BC1916">
        <w:tc>
          <w:tcPr>
            <w:tcW w:w="4921" w:type="dxa"/>
          </w:tcPr>
          <w:p w14:paraId="147A39F8" w14:textId="3BDF7C94" w:rsidR="007847D8" w:rsidRDefault="007847D8" w:rsidP="00083901">
            <w:pPr>
              <w:ind w:left="-6" w:firstLine="6"/>
            </w:pPr>
            <w:r w:rsidRPr="00B21DB5">
              <w:t>/XX/CORP/NADC/RU1111111111</w:t>
            </w:r>
          </w:p>
        </w:tc>
        <w:tc>
          <w:tcPr>
            <w:tcW w:w="5329" w:type="dxa"/>
          </w:tcPr>
          <w:p w14:paraId="300E99C4" w14:textId="7151E8A0" w:rsidR="007847D8" w:rsidRDefault="007847D8" w:rsidP="00083901">
            <w:pPr>
              <w:ind w:left="-6" w:firstLine="6"/>
            </w:pPr>
            <w:proofErr w:type="gramStart"/>
            <w:ins w:id="31" w:author="Pervova 21.1" w:date="2020-03-06T13:24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7847D8" w14:paraId="3A301B0D" w14:textId="77777777" w:rsidTr="00BC1916">
        <w:tc>
          <w:tcPr>
            <w:tcW w:w="4921" w:type="dxa"/>
          </w:tcPr>
          <w:p w14:paraId="59F80755" w14:textId="305EC24C" w:rsidR="007847D8" w:rsidRDefault="007847D8" w:rsidP="00083901">
            <w:pPr>
              <w:ind w:left="-6" w:firstLine="6"/>
            </w:pPr>
            <w:r w:rsidRPr="00B21DB5">
              <w:t>/RU/1-11-00111-A</w:t>
            </w:r>
          </w:p>
        </w:tc>
        <w:tc>
          <w:tcPr>
            <w:tcW w:w="5329" w:type="dxa"/>
          </w:tcPr>
          <w:p w14:paraId="1B3E2578" w14:textId="6E5631C4" w:rsidR="007847D8" w:rsidRDefault="007847D8" w:rsidP="00083901">
            <w:pPr>
              <w:ind w:left="-6" w:firstLine="6"/>
            </w:pPr>
            <w:ins w:id="32" w:author="Pervova 21.1" w:date="2020-03-06T13:24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7847D8" w14:paraId="2B7C8F14" w14:textId="77777777" w:rsidTr="00BC1916">
        <w:tc>
          <w:tcPr>
            <w:tcW w:w="4921" w:type="dxa"/>
          </w:tcPr>
          <w:p w14:paraId="27B93153" w14:textId="46668C37" w:rsidR="007847D8" w:rsidRDefault="007847D8" w:rsidP="004C65B9">
            <w:r>
              <w:t>'</w:t>
            </w:r>
            <w:del w:id="33" w:author="Pervova 21.1" w:date="2020-03-25T00:10:00Z">
              <w:r w:rsidRPr="0092706D" w:rsidDel="004C65B9">
                <w:delText>O</w:delText>
              </w:r>
            </w:del>
            <w:r w:rsidRPr="0092706D">
              <w:t xml:space="preserve">AO </w:t>
            </w:r>
            <w:r>
              <w:t>''</w:t>
            </w:r>
            <w:ins w:id="34" w:author="Pervova 21.1" w:date="2020-03-25T00:11:00Z">
              <w:r w:rsidR="004C65B9" w:rsidRPr="004C65B9">
                <w:t>eNERGONEFTEGAZ</w:t>
              </w:r>
            </w:ins>
            <w:del w:id="35" w:author="Pervova 21.1" w:date="2020-03-25T00:11:00Z">
              <w:r w:rsidRPr="0092706D" w:rsidDel="004C65B9">
                <w:delText>MEGAFON</w:delText>
              </w:r>
            </w:del>
            <w:r>
              <w:t>''</w:t>
            </w:r>
            <w:r w:rsidRPr="0092706D">
              <w:t xml:space="preserve"> OBLIGACIa</w:t>
            </w:r>
          </w:p>
        </w:tc>
        <w:tc>
          <w:tcPr>
            <w:tcW w:w="5329" w:type="dxa"/>
          </w:tcPr>
          <w:p w14:paraId="06A60E3B" w14:textId="7BC01EC4" w:rsidR="007847D8" w:rsidRDefault="007847D8" w:rsidP="00083901">
            <w:pPr>
              <w:ind w:left="-6" w:firstLine="6"/>
            </w:pPr>
            <w:proofErr w:type="gramStart"/>
            <w:ins w:id="36" w:author="Pervova 21.1" w:date="2020-03-06T13:24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8B3A8E" w14:paraId="168F264D" w14:textId="77777777" w:rsidTr="00BC1916">
        <w:tc>
          <w:tcPr>
            <w:tcW w:w="4921" w:type="dxa"/>
          </w:tcPr>
          <w:p w14:paraId="3A996FCF" w14:textId="11D4A66F" w:rsidR="008B3A8E" w:rsidRDefault="008B3A8E" w:rsidP="00083901">
            <w:pPr>
              <w:ind w:left="-6" w:firstLine="6"/>
            </w:pPr>
            <w:r w:rsidRPr="00B21DB5">
              <w:t>:16R:ACCTINFO</w:t>
            </w:r>
          </w:p>
        </w:tc>
        <w:tc>
          <w:tcPr>
            <w:tcW w:w="5329" w:type="dxa"/>
          </w:tcPr>
          <w:p w14:paraId="2B632BAC" w14:textId="15DEF63D" w:rsidR="008B3A8E" w:rsidRDefault="008B3A8E" w:rsidP="00083901">
            <w:pPr>
              <w:ind w:left="-6" w:firstLine="6"/>
            </w:pPr>
          </w:p>
        </w:tc>
      </w:tr>
      <w:tr w:rsidR="007847D8" w14:paraId="5C8DC9CA" w14:textId="77777777" w:rsidTr="00BC1916">
        <w:tc>
          <w:tcPr>
            <w:tcW w:w="4921" w:type="dxa"/>
          </w:tcPr>
          <w:p w14:paraId="1A793E2C" w14:textId="65FB86C9" w:rsidR="007847D8" w:rsidRDefault="007847D8" w:rsidP="00083901">
            <w:pPr>
              <w:ind w:left="-6" w:firstLine="6"/>
            </w:pPr>
            <w:r>
              <w:t>:97A::SAFE//M</w:t>
            </w:r>
            <w:r>
              <w:rPr>
                <w:lang w:val="en-US"/>
              </w:rPr>
              <w:t>L</w:t>
            </w:r>
            <w:r w:rsidRPr="00B21DB5">
              <w:t>1111111111</w:t>
            </w:r>
          </w:p>
        </w:tc>
        <w:tc>
          <w:tcPr>
            <w:tcW w:w="5329" w:type="dxa"/>
          </w:tcPr>
          <w:p w14:paraId="3852D3A2" w14:textId="09BFFD3D" w:rsidR="007847D8" w:rsidRDefault="007847D8" w:rsidP="00083901">
            <w:pPr>
              <w:ind w:left="-6" w:firstLine="6"/>
            </w:pPr>
            <w:ins w:id="37" w:author="Pervova 21.1" w:date="2020-03-06T13:22:00Z">
              <w:r w:rsidRPr="00BE3C71">
                <w:t>Номер счета депонента в НРД</w:t>
              </w:r>
            </w:ins>
          </w:p>
        </w:tc>
      </w:tr>
      <w:tr w:rsidR="007F0A14" w14:paraId="196817C6" w14:textId="77777777" w:rsidTr="00BC1916">
        <w:tc>
          <w:tcPr>
            <w:tcW w:w="4921" w:type="dxa"/>
          </w:tcPr>
          <w:p w14:paraId="41C12140" w14:textId="28C5F8B0" w:rsidR="007F0A14" w:rsidRDefault="007F0A14" w:rsidP="00083901">
            <w:pPr>
              <w:ind w:left="-6" w:firstLine="6"/>
            </w:pPr>
            <w:r w:rsidRPr="00B21DB5">
              <w:lastRenderedPageBreak/>
              <w:t>:93B::ELIG//UNIT/1000,</w:t>
            </w:r>
          </w:p>
        </w:tc>
        <w:tc>
          <w:tcPr>
            <w:tcW w:w="5329" w:type="dxa"/>
          </w:tcPr>
          <w:p w14:paraId="29255CDB" w14:textId="19F6617E" w:rsidR="007F0A14" w:rsidRDefault="007F0A14" w:rsidP="00083901">
            <w:pPr>
              <w:ind w:left="-6" w:firstLine="6"/>
            </w:pPr>
            <w:ins w:id="38" w:author="Pervova 21.1" w:date="2020-03-06T13:27:00Z">
              <w:r>
                <w:t>Остаток</w:t>
              </w:r>
              <w:r w:rsidRPr="0010040E">
                <w:t xml:space="preserve"> на дату фиксации</w:t>
              </w:r>
            </w:ins>
          </w:p>
        </w:tc>
      </w:tr>
      <w:tr w:rsidR="007F0A14" w14:paraId="0F00F364" w14:textId="77777777" w:rsidTr="00BC1916">
        <w:tc>
          <w:tcPr>
            <w:tcW w:w="4921" w:type="dxa"/>
          </w:tcPr>
          <w:p w14:paraId="0B3BD4F8" w14:textId="7E2E938C" w:rsidR="007F0A14" w:rsidRDefault="007F0A14" w:rsidP="00083901">
            <w:pPr>
              <w:ind w:left="-6" w:firstLine="6"/>
            </w:pPr>
            <w:r w:rsidRPr="00B21DB5">
              <w:t>:16S:ACCTINFO</w:t>
            </w:r>
          </w:p>
        </w:tc>
        <w:tc>
          <w:tcPr>
            <w:tcW w:w="5329" w:type="dxa"/>
          </w:tcPr>
          <w:p w14:paraId="1165F1FB" w14:textId="08BB36AD" w:rsidR="007F0A14" w:rsidRDefault="007F0A14" w:rsidP="00083901">
            <w:pPr>
              <w:ind w:left="-6" w:firstLine="6"/>
            </w:pPr>
          </w:p>
        </w:tc>
      </w:tr>
      <w:tr w:rsidR="007F0A14" w14:paraId="46AB670B" w14:textId="77777777" w:rsidTr="00BC1916">
        <w:tc>
          <w:tcPr>
            <w:tcW w:w="4921" w:type="dxa"/>
          </w:tcPr>
          <w:p w14:paraId="79A71154" w14:textId="248B0882" w:rsidR="007F0A14" w:rsidRDefault="007F0A14" w:rsidP="00083901">
            <w:pPr>
              <w:ind w:left="-6" w:firstLine="6"/>
            </w:pPr>
            <w:r w:rsidRPr="00B21DB5">
              <w:t>:16S:USECU</w:t>
            </w:r>
          </w:p>
        </w:tc>
        <w:tc>
          <w:tcPr>
            <w:tcW w:w="5329" w:type="dxa"/>
          </w:tcPr>
          <w:p w14:paraId="1950AA8B" w14:textId="43D45086" w:rsidR="007F0A14" w:rsidRDefault="007F0A14" w:rsidP="00083901">
            <w:pPr>
              <w:ind w:left="-6" w:firstLine="6"/>
            </w:pPr>
          </w:p>
        </w:tc>
      </w:tr>
      <w:tr w:rsidR="007F0A14" w14:paraId="23132BFF" w14:textId="77777777" w:rsidTr="00BC1916">
        <w:tc>
          <w:tcPr>
            <w:tcW w:w="4921" w:type="dxa"/>
          </w:tcPr>
          <w:p w14:paraId="4F7DB439" w14:textId="0E7AFE00" w:rsidR="007F0A14" w:rsidRDefault="007F0A14" w:rsidP="00083901">
            <w:pPr>
              <w:ind w:left="-6" w:firstLine="6"/>
            </w:pPr>
            <w:r w:rsidRPr="00B21DB5">
              <w:t>:16R:CADETL</w:t>
            </w:r>
          </w:p>
        </w:tc>
        <w:tc>
          <w:tcPr>
            <w:tcW w:w="5329" w:type="dxa"/>
          </w:tcPr>
          <w:p w14:paraId="2477CD7E" w14:textId="2938DF78" w:rsidR="007F0A14" w:rsidRDefault="007F0A14" w:rsidP="00083901">
            <w:pPr>
              <w:ind w:left="-6" w:firstLine="6"/>
            </w:pPr>
          </w:p>
        </w:tc>
      </w:tr>
      <w:tr w:rsidR="00BD3A0C" w14:paraId="63354320" w14:textId="77777777" w:rsidTr="00BC1916">
        <w:tc>
          <w:tcPr>
            <w:tcW w:w="4921" w:type="dxa"/>
          </w:tcPr>
          <w:p w14:paraId="0A8CE81D" w14:textId="00A4A0A4" w:rsidR="00BD3A0C" w:rsidRDefault="00BD3A0C" w:rsidP="00083901">
            <w:pPr>
              <w:ind w:left="-6" w:firstLine="6"/>
            </w:pPr>
            <w:r w:rsidRPr="00B21DB5">
              <w:t>:98C::MEET//20160711120000</w:t>
            </w:r>
          </w:p>
        </w:tc>
        <w:tc>
          <w:tcPr>
            <w:tcW w:w="5329" w:type="dxa"/>
          </w:tcPr>
          <w:p w14:paraId="5AB169D0" w14:textId="105CED70" w:rsidR="00BD3A0C" w:rsidRDefault="00BD3A0C" w:rsidP="00083901">
            <w:pPr>
              <w:ind w:left="-6" w:firstLine="6"/>
            </w:pPr>
            <w:ins w:id="39" w:author="Pervova 21.1" w:date="2020-03-06T17:32:00Z">
              <w:r w:rsidRPr="0010040E">
                <w:t>Дата</w:t>
              </w:r>
              <w:r>
                <w:t xml:space="preserve"> и </w:t>
              </w:r>
              <w:r w:rsidRPr="0010040E">
                <w:t>время проведения собрания</w:t>
              </w:r>
            </w:ins>
          </w:p>
        </w:tc>
      </w:tr>
      <w:tr w:rsidR="00BD3A0C" w14:paraId="5A17597A" w14:textId="77777777" w:rsidTr="00BC1916">
        <w:tc>
          <w:tcPr>
            <w:tcW w:w="4921" w:type="dxa"/>
          </w:tcPr>
          <w:p w14:paraId="0D8C197D" w14:textId="6BE4317D" w:rsidR="00BD3A0C" w:rsidRDefault="00BD3A0C" w:rsidP="00083901">
            <w:pPr>
              <w:ind w:left="-6" w:firstLine="6"/>
            </w:pPr>
            <w:r w:rsidRPr="00B21DB5">
              <w:t>:98A::RDTE//20160630</w:t>
            </w:r>
          </w:p>
        </w:tc>
        <w:tc>
          <w:tcPr>
            <w:tcW w:w="5329" w:type="dxa"/>
          </w:tcPr>
          <w:p w14:paraId="52BA8F46" w14:textId="580D98FC" w:rsidR="00BD3A0C" w:rsidRDefault="00BD3A0C" w:rsidP="00083901">
            <w:pPr>
              <w:ind w:left="-6" w:firstLine="6"/>
            </w:pPr>
            <w:ins w:id="40" w:author="Pervova 21.1" w:date="2020-03-06T17:32:00Z">
              <w:r>
                <w:t>Дата фиксации</w:t>
              </w:r>
            </w:ins>
          </w:p>
        </w:tc>
      </w:tr>
      <w:tr w:rsidR="00BD3A0C" w:rsidRPr="000057AF" w14:paraId="25FEFFA9" w14:textId="77777777" w:rsidTr="00BC1916">
        <w:tc>
          <w:tcPr>
            <w:tcW w:w="4921" w:type="dxa"/>
          </w:tcPr>
          <w:p w14:paraId="487650C3" w14:textId="1D8794EA" w:rsidR="00BD3A0C" w:rsidRPr="00FF297E" w:rsidRDefault="00BD3A0C" w:rsidP="000C6629">
            <w:pPr>
              <w:rPr>
                <w:lang w:val="en-US"/>
              </w:rPr>
            </w:pPr>
            <w:r w:rsidRPr="00F72221">
              <w:rPr>
                <w:lang w:val="en-US"/>
              </w:rPr>
              <w:t>:94E::MEET//</w:t>
            </w:r>
            <w:r w:rsidRPr="000C6629">
              <w:rPr>
                <w:lang w:val="en-US"/>
              </w:rPr>
              <w:t>'</w:t>
            </w:r>
            <w:r w:rsidRPr="0092706D">
              <w:rPr>
                <w:lang w:val="en-US"/>
              </w:rPr>
              <w:t xml:space="preserve">MOSKVA, UL </w:t>
            </w:r>
            <w:proofErr w:type="spellStart"/>
            <w:r w:rsidRPr="0092706D">
              <w:rPr>
                <w:lang w:val="en-US"/>
              </w:rPr>
              <w:t>BALcUG</w:t>
            </w:r>
            <w:proofErr w:type="spellEnd"/>
            <w:r w:rsidRPr="0092706D">
              <w:rPr>
                <w:lang w:val="en-US"/>
              </w:rPr>
              <w:t>, D 1</w:t>
            </w:r>
          </w:p>
        </w:tc>
        <w:tc>
          <w:tcPr>
            <w:tcW w:w="5329" w:type="dxa"/>
          </w:tcPr>
          <w:p w14:paraId="7E05223A" w14:textId="1CB2D756" w:rsidR="00BD3A0C" w:rsidRPr="00FF297E" w:rsidRDefault="00BD3A0C" w:rsidP="00083901">
            <w:pPr>
              <w:ind w:left="-6" w:firstLine="6"/>
              <w:rPr>
                <w:lang w:val="en-US"/>
              </w:rPr>
            </w:pPr>
            <w:ins w:id="41" w:author="Pervova 21.1" w:date="2020-03-06T17:32:00Z">
              <w:r>
                <w:t>Место проведения собрания</w:t>
              </w:r>
            </w:ins>
          </w:p>
        </w:tc>
      </w:tr>
      <w:tr w:rsidR="00BC1916" w:rsidRPr="00BC1916" w14:paraId="16255159" w14:textId="77777777" w:rsidTr="00BC1916">
        <w:trPr>
          <w:trHeight w:val="870"/>
        </w:trPr>
        <w:tc>
          <w:tcPr>
            <w:tcW w:w="4921" w:type="dxa"/>
          </w:tcPr>
          <w:p w14:paraId="208B1328" w14:textId="77777777" w:rsidR="00BC1916" w:rsidRPr="004C65B9" w:rsidRDefault="00BC1916" w:rsidP="00083901">
            <w:pPr>
              <w:ind w:left="-6" w:firstLine="6"/>
            </w:pPr>
            <w:r w:rsidRPr="004C65B9">
              <w:t>:70</w:t>
            </w:r>
            <w:r w:rsidRPr="00F72221">
              <w:rPr>
                <w:lang w:val="en-US"/>
              </w:rPr>
              <w:t>G</w:t>
            </w:r>
            <w:r w:rsidRPr="004C65B9">
              <w:t>::</w:t>
            </w:r>
            <w:r w:rsidRPr="00F72221">
              <w:rPr>
                <w:lang w:val="en-US"/>
              </w:rPr>
              <w:t>WEBB</w:t>
            </w:r>
            <w:r w:rsidRPr="004C65B9">
              <w:t>//</w:t>
            </w:r>
            <w:r w:rsidRPr="00F72221">
              <w:rPr>
                <w:lang w:val="en-US"/>
              </w:rPr>
              <w:t>http</w:t>
            </w:r>
            <w:r w:rsidRPr="004C65B9">
              <w:t>://</w:t>
            </w:r>
            <w:proofErr w:type="spellStart"/>
            <w:r w:rsidRPr="00F72221">
              <w:rPr>
                <w:lang w:val="en-US"/>
              </w:rPr>
              <w:t>cadocs</w:t>
            </w:r>
            <w:proofErr w:type="spellEnd"/>
            <w:r w:rsidRPr="004C65B9">
              <w:t>-</w:t>
            </w:r>
            <w:r w:rsidRPr="00F72221">
              <w:rPr>
                <w:lang w:val="en-US"/>
              </w:rPr>
              <w:t>test</w:t>
            </w:r>
            <w:r w:rsidRPr="004C65B9">
              <w:t>.</w:t>
            </w:r>
            <w:r w:rsidRPr="00F72221">
              <w:rPr>
                <w:lang w:val="en-US"/>
              </w:rPr>
              <w:t>nsd</w:t>
            </w:r>
            <w:r w:rsidRPr="004C65B9">
              <w:t>.</w:t>
            </w:r>
            <w:r w:rsidRPr="00F72221">
              <w:rPr>
                <w:lang w:val="en-US"/>
              </w:rPr>
              <w:t>ru</w:t>
            </w:r>
            <w:r w:rsidRPr="004C65B9">
              <w:t>/</w:t>
            </w:r>
            <w:r w:rsidRPr="00F72221">
              <w:rPr>
                <w:lang w:val="en-US"/>
              </w:rPr>
              <w:t>cd</w:t>
            </w:r>
            <w:r w:rsidRPr="004C65B9">
              <w:t>7</w:t>
            </w:r>
            <w:proofErr w:type="spellStart"/>
            <w:r w:rsidRPr="00F72221">
              <w:rPr>
                <w:lang w:val="en-US"/>
              </w:rPr>
              <w:t>ec</w:t>
            </w:r>
            <w:proofErr w:type="spellEnd"/>
            <w:r w:rsidRPr="004C65B9">
              <w:t>523</w:t>
            </w:r>
            <w:r w:rsidRPr="00F72221">
              <w:rPr>
                <w:lang w:val="en-US"/>
              </w:rPr>
              <w:t>d</w:t>
            </w:r>
          </w:p>
          <w:p w14:paraId="706D2A2E" w14:textId="126A9E68" w:rsidR="00BC1916" w:rsidRPr="00FF297E" w:rsidRDefault="00BC1916" w:rsidP="00083901">
            <w:pPr>
              <w:ind w:left="-6" w:firstLine="6"/>
              <w:rPr>
                <w:lang w:val="en-US"/>
              </w:rPr>
            </w:pPr>
            <w:r w:rsidRPr="00B21DB5">
              <w:t>2674881868a0d6818624648</w:t>
            </w:r>
          </w:p>
        </w:tc>
        <w:tc>
          <w:tcPr>
            <w:tcW w:w="5329" w:type="dxa"/>
          </w:tcPr>
          <w:p w14:paraId="26F81408" w14:textId="4A04D892" w:rsidR="00BC1916" w:rsidRPr="00BC1916" w:rsidRDefault="00BC1916" w:rsidP="00083901">
            <w:pPr>
              <w:ind w:left="-6" w:firstLine="6"/>
            </w:pPr>
            <w:ins w:id="42" w:author="Pervova 21.1" w:date="2020-03-06T19:26:00Z">
              <w:r w:rsidRPr="0093284B">
                <w:t xml:space="preserve">Адрес в сети Интернет, по </w:t>
              </w:r>
              <w:proofErr w:type="gramStart"/>
              <w:r w:rsidRPr="0093284B">
                <w:t>которому</w:t>
              </w:r>
              <w:proofErr w:type="gramEnd"/>
              <w:r w:rsidRPr="0093284B">
                <w:t xml:space="preserve"> можно ознакомиться с дополнительной документацией</w:t>
              </w:r>
            </w:ins>
          </w:p>
        </w:tc>
      </w:tr>
      <w:tr w:rsidR="00BC1916" w14:paraId="7A228EDF" w14:textId="77777777" w:rsidTr="00BC1916">
        <w:tc>
          <w:tcPr>
            <w:tcW w:w="4921" w:type="dxa"/>
          </w:tcPr>
          <w:p w14:paraId="4BC58E7F" w14:textId="443B6806" w:rsidR="00BC1916" w:rsidRDefault="00BC1916" w:rsidP="00083901">
            <w:pPr>
              <w:ind w:left="-6" w:firstLine="6"/>
            </w:pPr>
            <w:r w:rsidRPr="00B21DB5">
              <w:t>:16S:CADETL</w:t>
            </w:r>
          </w:p>
        </w:tc>
        <w:tc>
          <w:tcPr>
            <w:tcW w:w="5329" w:type="dxa"/>
          </w:tcPr>
          <w:p w14:paraId="74F87161" w14:textId="5A405220" w:rsidR="00BC1916" w:rsidRDefault="00BC1916" w:rsidP="00083901">
            <w:pPr>
              <w:ind w:left="-6" w:firstLine="6"/>
            </w:pPr>
          </w:p>
        </w:tc>
      </w:tr>
      <w:tr w:rsidR="00BC1916" w14:paraId="07EA6D5A" w14:textId="77777777" w:rsidTr="00BC1916">
        <w:tc>
          <w:tcPr>
            <w:tcW w:w="4921" w:type="dxa"/>
          </w:tcPr>
          <w:p w14:paraId="3A9E2245" w14:textId="7F85FEA8" w:rsidR="00BC1916" w:rsidRDefault="00BC1916" w:rsidP="00083901">
            <w:pPr>
              <w:ind w:left="-6" w:firstLine="6"/>
            </w:pPr>
            <w:r w:rsidRPr="00B21DB5">
              <w:t>:16R:CAOPTN</w:t>
            </w:r>
          </w:p>
        </w:tc>
        <w:tc>
          <w:tcPr>
            <w:tcW w:w="5329" w:type="dxa"/>
          </w:tcPr>
          <w:p w14:paraId="5F95910C" w14:textId="6D626C27" w:rsidR="00BC1916" w:rsidRDefault="00BC1916" w:rsidP="00083901">
            <w:pPr>
              <w:ind w:left="-6" w:firstLine="6"/>
            </w:pPr>
          </w:p>
        </w:tc>
      </w:tr>
      <w:tr w:rsidR="00BC1916" w14:paraId="6C00CC07" w14:textId="77777777" w:rsidTr="00BC1916">
        <w:tc>
          <w:tcPr>
            <w:tcW w:w="4921" w:type="dxa"/>
          </w:tcPr>
          <w:p w14:paraId="797A856F" w14:textId="330043AA" w:rsidR="00BC1916" w:rsidRDefault="00BC1916" w:rsidP="00083901">
            <w:pPr>
              <w:ind w:left="-6" w:firstLine="6"/>
            </w:pPr>
            <w:r w:rsidRPr="00B21DB5">
              <w:t>:13A::CAON//001</w:t>
            </w:r>
          </w:p>
        </w:tc>
        <w:tc>
          <w:tcPr>
            <w:tcW w:w="5329" w:type="dxa"/>
          </w:tcPr>
          <w:p w14:paraId="6C5DF805" w14:textId="7D26C80E" w:rsidR="00BC1916" w:rsidRDefault="00BC1916" w:rsidP="00083901">
            <w:pPr>
              <w:ind w:left="-6" w:firstLine="6"/>
            </w:pPr>
            <w:ins w:id="43" w:author="Pervova 21.1" w:date="2020-03-06T17:59:00Z">
              <w:r>
                <w:t>Номер опции (варианта голосования)</w:t>
              </w:r>
            </w:ins>
          </w:p>
        </w:tc>
      </w:tr>
      <w:tr w:rsidR="00BC1916" w14:paraId="287E176C" w14:textId="77777777" w:rsidTr="00BC1916">
        <w:tc>
          <w:tcPr>
            <w:tcW w:w="4921" w:type="dxa"/>
          </w:tcPr>
          <w:p w14:paraId="49775E11" w14:textId="5F198344" w:rsidR="00BC1916" w:rsidRDefault="00BC1916" w:rsidP="00083901">
            <w:pPr>
              <w:ind w:left="-6" w:firstLine="6"/>
            </w:pPr>
            <w:r w:rsidRPr="00B21DB5">
              <w:t>:22F::CAOP//CONY</w:t>
            </w:r>
          </w:p>
        </w:tc>
        <w:tc>
          <w:tcPr>
            <w:tcW w:w="5329" w:type="dxa"/>
          </w:tcPr>
          <w:p w14:paraId="03608294" w14:textId="53D5C39C" w:rsidR="00BC1916" w:rsidRDefault="00BC1916" w:rsidP="00083901">
            <w:pPr>
              <w:ind w:left="-6" w:firstLine="6"/>
            </w:pPr>
            <w:ins w:id="44" w:author="Pervova 21.1" w:date="2020-03-06T17:59:00Z">
              <w:r w:rsidRPr="009F0163">
                <w:t>Голосование по вопросу "За"</w:t>
              </w:r>
            </w:ins>
          </w:p>
        </w:tc>
      </w:tr>
      <w:tr w:rsidR="00BC1916" w14:paraId="00711943" w14:textId="77777777" w:rsidTr="00BC1916">
        <w:tc>
          <w:tcPr>
            <w:tcW w:w="4921" w:type="dxa"/>
          </w:tcPr>
          <w:p w14:paraId="243F8704" w14:textId="1D1CB343" w:rsidR="00BC1916" w:rsidRDefault="00BC1916" w:rsidP="00083901">
            <w:pPr>
              <w:ind w:left="-6" w:firstLine="6"/>
            </w:pPr>
            <w:r w:rsidRPr="00B21DB5">
              <w:t>:17B::DFLT//N</w:t>
            </w:r>
          </w:p>
        </w:tc>
        <w:tc>
          <w:tcPr>
            <w:tcW w:w="5329" w:type="dxa"/>
          </w:tcPr>
          <w:p w14:paraId="342B693D" w14:textId="4ABE218C" w:rsidR="00BC1916" w:rsidRDefault="00BC1916" w:rsidP="00083901">
            <w:pPr>
              <w:ind w:left="-6" w:firstLine="6"/>
            </w:pPr>
            <w:ins w:id="45" w:author="Pervova 21.1" w:date="2020-03-06T17:59:00Z">
              <w:r>
                <w:t>Обработка по умолчанию не применяется</w:t>
              </w:r>
            </w:ins>
          </w:p>
        </w:tc>
      </w:tr>
      <w:tr w:rsidR="00BC1916" w14:paraId="6A2687A5" w14:textId="77777777" w:rsidTr="00BC1916">
        <w:tc>
          <w:tcPr>
            <w:tcW w:w="4921" w:type="dxa"/>
          </w:tcPr>
          <w:p w14:paraId="01195053" w14:textId="6FA46420" w:rsidR="00BC1916" w:rsidRDefault="00BC1916" w:rsidP="00083901">
            <w:pPr>
              <w:ind w:left="-6" w:firstLine="6"/>
            </w:pPr>
            <w:r w:rsidRPr="00B21DB5">
              <w:t>:17B::CERT//Y</w:t>
            </w:r>
          </w:p>
        </w:tc>
        <w:tc>
          <w:tcPr>
            <w:tcW w:w="5329" w:type="dxa"/>
          </w:tcPr>
          <w:p w14:paraId="432B2B3C" w14:textId="7B19C495" w:rsidR="00BC1916" w:rsidRDefault="00BC1916" w:rsidP="00083901">
            <w:pPr>
              <w:ind w:left="-6" w:firstLine="6"/>
            </w:pPr>
            <w:ins w:id="46" w:author="Pervova 21.1" w:date="2020-03-06T17:59:00Z">
              <w:r>
                <w:t>Признак необходимости раскрытия</w:t>
              </w:r>
            </w:ins>
          </w:p>
        </w:tc>
      </w:tr>
      <w:tr w:rsidR="00BC1916" w14:paraId="788162F3" w14:textId="77777777" w:rsidTr="00BC1916">
        <w:tc>
          <w:tcPr>
            <w:tcW w:w="4921" w:type="dxa"/>
          </w:tcPr>
          <w:p w14:paraId="10AF8921" w14:textId="10CB10DA" w:rsidR="00BC1916" w:rsidRDefault="00BC1916" w:rsidP="00842DDF">
            <w:pPr>
              <w:ind w:left="-6" w:firstLine="6"/>
            </w:pPr>
            <w:r w:rsidRPr="00B21DB5">
              <w:t>:98C::RDDT//</w:t>
            </w:r>
            <w:del w:id="47" w:author="Pervova 21.1" w:date="2020-03-25T00:22:00Z">
              <w:r w:rsidRPr="00B21DB5" w:rsidDel="00842DDF">
                <w:delText>20160721210000</w:delText>
              </w:r>
            </w:del>
            <w:ins w:id="48" w:author="Pervova 21.1" w:date="2020-03-25T00:22:00Z">
              <w:r w:rsidR="00842DDF" w:rsidRPr="00B21DB5">
                <w:t>201607</w:t>
              </w:r>
              <w:r w:rsidR="00842DDF">
                <w:rPr>
                  <w:lang w:val="en-US"/>
                </w:rPr>
                <w:t>09</w:t>
              </w:r>
              <w:r w:rsidR="00842DDF" w:rsidRPr="00B21DB5">
                <w:t>210000</w:t>
              </w:r>
            </w:ins>
          </w:p>
        </w:tc>
        <w:tc>
          <w:tcPr>
            <w:tcW w:w="5329" w:type="dxa"/>
          </w:tcPr>
          <w:p w14:paraId="392C6DE9" w14:textId="26978855" w:rsidR="00BC1916" w:rsidRDefault="00BC1916" w:rsidP="00083901">
            <w:pPr>
              <w:ind w:left="-6" w:firstLine="6"/>
            </w:pPr>
            <w:ins w:id="49" w:author="Pervova 21.1" w:date="2020-03-06T17:59:00Z">
              <w:r w:rsidRPr="006E6ABC">
                <w:t>Дата и время окончания приема инструкций для участия в собрании, установленные НКО АО НРД</w:t>
              </w:r>
            </w:ins>
          </w:p>
        </w:tc>
      </w:tr>
      <w:tr w:rsidR="00BC1916" w14:paraId="7244AEDE" w14:textId="77777777" w:rsidTr="00BC1916">
        <w:tc>
          <w:tcPr>
            <w:tcW w:w="4921" w:type="dxa"/>
          </w:tcPr>
          <w:p w14:paraId="1C83F52D" w14:textId="6CDB6944" w:rsidR="00BC1916" w:rsidRDefault="00BC1916" w:rsidP="00842DDF">
            <w:pPr>
              <w:ind w:left="-6" w:firstLine="6"/>
            </w:pPr>
            <w:r w:rsidRPr="00B21DB5">
              <w:t>:98C::MKDT//</w:t>
            </w:r>
            <w:del w:id="50" w:author="Pervova 21.1" w:date="2020-03-25T00:22:00Z">
              <w:r w:rsidRPr="00B21DB5" w:rsidDel="00842DDF">
                <w:delText>20160722210000</w:delText>
              </w:r>
            </w:del>
            <w:ins w:id="51" w:author="Pervova 21.1" w:date="2020-03-25T00:22:00Z">
              <w:r w:rsidR="00842DDF" w:rsidRPr="00B21DB5">
                <w:t>201607</w:t>
              </w:r>
              <w:r w:rsidR="00842DDF">
                <w:rPr>
                  <w:lang w:val="en-US"/>
                </w:rPr>
                <w:t>10</w:t>
              </w:r>
              <w:r w:rsidR="00842DDF" w:rsidRPr="00B21DB5">
                <w:t>210000</w:t>
              </w:r>
            </w:ins>
          </w:p>
        </w:tc>
        <w:tc>
          <w:tcPr>
            <w:tcW w:w="5329" w:type="dxa"/>
          </w:tcPr>
          <w:p w14:paraId="0D618C01" w14:textId="1E55F6A1" w:rsidR="00BC1916" w:rsidRDefault="00BC1916" w:rsidP="00083901">
            <w:pPr>
              <w:ind w:left="-6" w:firstLine="6"/>
            </w:pPr>
            <w:ins w:id="52" w:author="Pervova 21.1" w:date="2020-03-06T17:59:00Z">
              <w:r w:rsidRPr="006E6ABC">
                <w:t>Дата и время окончания приема бюллетеней для голосования/ инструкций для участия в собрании, установленные эмитентом</w:t>
              </w:r>
            </w:ins>
          </w:p>
        </w:tc>
      </w:tr>
      <w:tr w:rsidR="00BC1916" w14:paraId="4D9CAE51" w14:textId="77777777" w:rsidTr="00BC1916">
        <w:tc>
          <w:tcPr>
            <w:tcW w:w="4921" w:type="dxa"/>
          </w:tcPr>
          <w:p w14:paraId="01CA32F5" w14:textId="72F58050" w:rsidR="00BC1916" w:rsidRDefault="00BC1916" w:rsidP="00083901">
            <w:pPr>
              <w:ind w:left="-6" w:firstLine="6"/>
            </w:pPr>
            <w:r w:rsidRPr="00B21DB5">
              <w:t>:16S:CAOPTN</w:t>
            </w:r>
          </w:p>
        </w:tc>
        <w:tc>
          <w:tcPr>
            <w:tcW w:w="5329" w:type="dxa"/>
          </w:tcPr>
          <w:p w14:paraId="45118EB6" w14:textId="2B1467E2" w:rsidR="00BC1916" w:rsidRDefault="00BC1916" w:rsidP="00083901">
            <w:pPr>
              <w:ind w:left="-6" w:firstLine="6"/>
            </w:pPr>
          </w:p>
        </w:tc>
      </w:tr>
      <w:tr w:rsidR="00BC1916" w14:paraId="7D153EC3" w14:textId="77777777" w:rsidTr="00BC1916">
        <w:tc>
          <w:tcPr>
            <w:tcW w:w="4921" w:type="dxa"/>
          </w:tcPr>
          <w:p w14:paraId="48B9F2A5" w14:textId="28232C3F" w:rsidR="00BC1916" w:rsidRDefault="00BC1916" w:rsidP="00083901">
            <w:pPr>
              <w:ind w:left="-6" w:firstLine="6"/>
            </w:pPr>
            <w:r w:rsidRPr="00B21DB5">
              <w:t>:16R:CAOPTN</w:t>
            </w:r>
          </w:p>
        </w:tc>
        <w:tc>
          <w:tcPr>
            <w:tcW w:w="5329" w:type="dxa"/>
          </w:tcPr>
          <w:p w14:paraId="209E89B2" w14:textId="50731FB4" w:rsidR="00BC1916" w:rsidRDefault="00BC1916" w:rsidP="00083901">
            <w:pPr>
              <w:ind w:left="-6" w:firstLine="6"/>
            </w:pPr>
          </w:p>
        </w:tc>
      </w:tr>
      <w:tr w:rsidR="00BC1916" w14:paraId="41CC953F" w14:textId="77777777" w:rsidTr="00BC1916">
        <w:tc>
          <w:tcPr>
            <w:tcW w:w="4921" w:type="dxa"/>
          </w:tcPr>
          <w:p w14:paraId="4C4B2956" w14:textId="0DA25E6A" w:rsidR="00BC1916" w:rsidRDefault="00BC1916" w:rsidP="00083901">
            <w:pPr>
              <w:ind w:left="-6" w:firstLine="6"/>
            </w:pPr>
            <w:r w:rsidRPr="00B21DB5">
              <w:t>:13A::CAON//002</w:t>
            </w:r>
          </w:p>
        </w:tc>
        <w:tc>
          <w:tcPr>
            <w:tcW w:w="5329" w:type="dxa"/>
          </w:tcPr>
          <w:p w14:paraId="7A7DA915" w14:textId="7561C843" w:rsidR="00BC1916" w:rsidRDefault="00BC1916" w:rsidP="00083901">
            <w:pPr>
              <w:ind w:left="-6" w:firstLine="6"/>
            </w:pPr>
            <w:ins w:id="53" w:author="Pervova 21.1" w:date="2020-03-06T17:59:00Z">
              <w:r>
                <w:t>Номер опции (варианта голосования)</w:t>
              </w:r>
            </w:ins>
          </w:p>
        </w:tc>
      </w:tr>
      <w:tr w:rsidR="00BC1916" w14:paraId="27951010" w14:textId="77777777" w:rsidTr="00BC1916">
        <w:tc>
          <w:tcPr>
            <w:tcW w:w="4921" w:type="dxa"/>
          </w:tcPr>
          <w:p w14:paraId="3EF93C31" w14:textId="67DF6C5D" w:rsidR="00BC1916" w:rsidRDefault="00BC1916" w:rsidP="00083901">
            <w:pPr>
              <w:ind w:left="-6" w:firstLine="6"/>
            </w:pPr>
            <w:r w:rsidRPr="00B21DB5">
              <w:t>:22F::CAOP//CONN</w:t>
            </w:r>
          </w:p>
        </w:tc>
        <w:tc>
          <w:tcPr>
            <w:tcW w:w="5329" w:type="dxa"/>
          </w:tcPr>
          <w:p w14:paraId="7A86FC96" w14:textId="434CB46A" w:rsidR="00BC1916" w:rsidRDefault="00BC1916" w:rsidP="00083901">
            <w:pPr>
              <w:ind w:left="-6" w:firstLine="6"/>
            </w:pPr>
            <w:ins w:id="54" w:author="Pervova 21.1" w:date="2020-03-06T17:59:00Z">
              <w:r w:rsidRPr="009F0163">
                <w:t>Голосование по вопросу "Против"</w:t>
              </w:r>
            </w:ins>
          </w:p>
        </w:tc>
      </w:tr>
      <w:tr w:rsidR="00BC1916" w14:paraId="1B5461B5" w14:textId="77777777" w:rsidTr="00BC1916">
        <w:tc>
          <w:tcPr>
            <w:tcW w:w="4921" w:type="dxa"/>
          </w:tcPr>
          <w:p w14:paraId="0C288B1B" w14:textId="07360AC0" w:rsidR="00BC1916" w:rsidRDefault="00BC1916" w:rsidP="00083901">
            <w:pPr>
              <w:ind w:left="-6" w:firstLine="6"/>
            </w:pPr>
            <w:r w:rsidRPr="00B21DB5">
              <w:t>:17B::DFLT//N</w:t>
            </w:r>
          </w:p>
        </w:tc>
        <w:tc>
          <w:tcPr>
            <w:tcW w:w="5329" w:type="dxa"/>
          </w:tcPr>
          <w:p w14:paraId="0A6D39F0" w14:textId="70B22CEF" w:rsidR="00BC1916" w:rsidRDefault="00BC1916" w:rsidP="00083901">
            <w:pPr>
              <w:ind w:left="-6" w:firstLine="6"/>
            </w:pPr>
            <w:ins w:id="55" w:author="Pervova 21.1" w:date="2020-03-06T17:59:00Z">
              <w:r>
                <w:t>Обработка по умолчанию не применяется</w:t>
              </w:r>
            </w:ins>
          </w:p>
        </w:tc>
      </w:tr>
      <w:tr w:rsidR="00BC1916" w14:paraId="5DBE83D2" w14:textId="77777777" w:rsidTr="00BC1916">
        <w:tc>
          <w:tcPr>
            <w:tcW w:w="4921" w:type="dxa"/>
          </w:tcPr>
          <w:p w14:paraId="5E33D4FA" w14:textId="2850A1B3" w:rsidR="00BC1916" w:rsidRDefault="00BC1916" w:rsidP="00083901">
            <w:pPr>
              <w:ind w:left="-6" w:firstLine="6"/>
            </w:pPr>
            <w:r w:rsidRPr="00B21DB5">
              <w:t>:17B::CERT//Y</w:t>
            </w:r>
          </w:p>
        </w:tc>
        <w:tc>
          <w:tcPr>
            <w:tcW w:w="5329" w:type="dxa"/>
          </w:tcPr>
          <w:p w14:paraId="057E6A3E" w14:textId="7E72B246" w:rsidR="00BC1916" w:rsidRDefault="00BC1916" w:rsidP="00083901">
            <w:pPr>
              <w:ind w:left="-6" w:firstLine="6"/>
            </w:pPr>
            <w:ins w:id="56" w:author="Pervova 21.1" w:date="2020-03-06T17:59:00Z">
              <w:r>
                <w:t>Признак необходимости раскрытия</w:t>
              </w:r>
            </w:ins>
          </w:p>
        </w:tc>
      </w:tr>
      <w:tr w:rsidR="00BC1916" w14:paraId="4830207C" w14:textId="77777777" w:rsidTr="00BC1916">
        <w:tc>
          <w:tcPr>
            <w:tcW w:w="4921" w:type="dxa"/>
          </w:tcPr>
          <w:p w14:paraId="7917C93B" w14:textId="305B1475" w:rsidR="00BC1916" w:rsidRDefault="00BC1916" w:rsidP="00842DDF">
            <w:pPr>
              <w:ind w:left="-6" w:firstLine="6"/>
            </w:pPr>
            <w:r w:rsidRPr="00B21DB5">
              <w:t>:98C::RDDT//201607</w:t>
            </w:r>
            <w:del w:id="57" w:author="Pervova 21.1" w:date="2020-03-25T00:26:00Z">
              <w:r w:rsidRPr="00B21DB5" w:rsidDel="00842DDF">
                <w:delText>21</w:delText>
              </w:r>
            </w:del>
            <w:ins w:id="58" w:author="Pervova 21.1" w:date="2020-03-25T00:26:00Z">
              <w:r w:rsidR="00842DDF">
                <w:rPr>
                  <w:lang w:val="en-US"/>
                </w:rPr>
                <w:t>09</w:t>
              </w:r>
            </w:ins>
            <w:r w:rsidRPr="00B21DB5">
              <w:t>210000</w:t>
            </w:r>
          </w:p>
        </w:tc>
        <w:tc>
          <w:tcPr>
            <w:tcW w:w="5329" w:type="dxa"/>
          </w:tcPr>
          <w:p w14:paraId="208FD020" w14:textId="112E2563" w:rsidR="00BC1916" w:rsidRDefault="00BC1916" w:rsidP="00083901">
            <w:pPr>
              <w:ind w:left="-6" w:firstLine="6"/>
            </w:pPr>
            <w:ins w:id="59" w:author="Pervova 21.1" w:date="2020-03-06T17:59:00Z">
              <w:r w:rsidRPr="006E6ABC">
                <w:t>Дата и время окончания приема инструкций для участия в собрании, установленные НКО АО НРД</w:t>
              </w:r>
            </w:ins>
          </w:p>
        </w:tc>
      </w:tr>
      <w:tr w:rsidR="00BC1916" w14:paraId="5E5FFE11" w14:textId="77777777" w:rsidTr="00BC1916">
        <w:tc>
          <w:tcPr>
            <w:tcW w:w="4921" w:type="dxa"/>
          </w:tcPr>
          <w:p w14:paraId="65901442" w14:textId="406826E5" w:rsidR="00BC1916" w:rsidRDefault="00BC1916" w:rsidP="00842DDF">
            <w:pPr>
              <w:ind w:left="-6" w:firstLine="6"/>
            </w:pPr>
            <w:r w:rsidRPr="00B21DB5">
              <w:t>:98C::MKDT//201607</w:t>
            </w:r>
            <w:del w:id="60" w:author="Pervova 21.1" w:date="2020-03-25T00:26:00Z">
              <w:r w:rsidRPr="00B21DB5" w:rsidDel="00842DDF">
                <w:delText>22</w:delText>
              </w:r>
            </w:del>
            <w:ins w:id="61" w:author="Pervova 21.1" w:date="2020-03-25T00:26:00Z">
              <w:r w:rsidR="00842DDF">
                <w:rPr>
                  <w:lang w:val="en-US"/>
                </w:rPr>
                <w:t>10</w:t>
              </w:r>
            </w:ins>
            <w:r w:rsidRPr="00B21DB5">
              <w:t>210000</w:t>
            </w:r>
          </w:p>
        </w:tc>
        <w:tc>
          <w:tcPr>
            <w:tcW w:w="5329" w:type="dxa"/>
          </w:tcPr>
          <w:p w14:paraId="636615D2" w14:textId="325D077B" w:rsidR="00BC1916" w:rsidRDefault="00BC1916" w:rsidP="00083901">
            <w:pPr>
              <w:ind w:left="-6" w:firstLine="6"/>
            </w:pPr>
            <w:ins w:id="62" w:author="Pervova 21.1" w:date="2020-03-06T17:59:00Z">
              <w:r w:rsidRPr="006E6ABC">
                <w:t>Дата и время окончания приема бюллетеней для голосования/ инструкций для участия в собрании, установленные эмитентом</w:t>
              </w:r>
            </w:ins>
          </w:p>
        </w:tc>
      </w:tr>
      <w:tr w:rsidR="00BC1916" w14:paraId="4A8D56C7" w14:textId="77777777" w:rsidTr="00BC1916">
        <w:tc>
          <w:tcPr>
            <w:tcW w:w="4921" w:type="dxa"/>
          </w:tcPr>
          <w:p w14:paraId="1E7C6EF9" w14:textId="485B88F2" w:rsidR="00BC1916" w:rsidRDefault="00BC1916" w:rsidP="00083901">
            <w:pPr>
              <w:ind w:left="-6" w:firstLine="6"/>
            </w:pPr>
            <w:r w:rsidRPr="00B21DB5">
              <w:t>:16S:CAOPTN</w:t>
            </w:r>
          </w:p>
        </w:tc>
        <w:tc>
          <w:tcPr>
            <w:tcW w:w="5329" w:type="dxa"/>
          </w:tcPr>
          <w:p w14:paraId="26BA0CE4" w14:textId="77777777" w:rsidR="00BC1916" w:rsidRDefault="00BC1916" w:rsidP="00083901">
            <w:pPr>
              <w:ind w:left="-6" w:firstLine="6"/>
            </w:pPr>
          </w:p>
        </w:tc>
      </w:tr>
      <w:tr w:rsidR="00BC1916" w14:paraId="1CC8B6A9" w14:textId="77777777" w:rsidTr="00BC1916">
        <w:tc>
          <w:tcPr>
            <w:tcW w:w="4921" w:type="dxa"/>
          </w:tcPr>
          <w:p w14:paraId="7FBB87A9" w14:textId="241BD1B0" w:rsidR="00BC1916" w:rsidRDefault="00BC1916" w:rsidP="00083901">
            <w:pPr>
              <w:ind w:left="-6" w:firstLine="6"/>
            </w:pPr>
            <w:r w:rsidRPr="00B21DB5">
              <w:t>:16R:CAOPTN</w:t>
            </w:r>
          </w:p>
        </w:tc>
        <w:tc>
          <w:tcPr>
            <w:tcW w:w="5329" w:type="dxa"/>
          </w:tcPr>
          <w:p w14:paraId="5850548E" w14:textId="77777777" w:rsidR="00BC1916" w:rsidRDefault="00BC1916" w:rsidP="00083901">
            <w:pPr>
              <w:ind w:left="-6" w:firstLine="6"/>
            </w:pPr>
          </w:p>
        </w:tc>
      </w:tr>
      <w:tr w:rsidR="00BC1916" w14:paraId="3D07BEA9" w14:textId="77777777" w:rsidTr="00BC1916">
        <w:tc>
          <w:tcPr>
            <w:tcW w:w="4921" w:type="dxa"/>
          </w:tcPr>
          <w:p w14:paraId="058F4366" w14:textId="1BFBFDDE" w:rsidR="00BC1916" w:rsidRDefault="00BC1916" w:rsidP="00083901">
            <w:pPr>
              <w:ind w:left="-6" w:firstLine="6"/>
            </w:pPr>
            <w:r w:rsidRPr="00B21DB5">
              <w:t>:13A::CAON//003</w:t>
            </w:r>
          </w:p>
        </w:tc>
        <w:tc>
          <w:tcPr>
            <w:tcW w:w="5329" w:type="dxa"/>
          </w:tcPr>
          <w:p w14:paraId="6419636A" w14:textId="28B8B495" w:rsidR="00BC1916" w:rsidRDefault="00BC1916" w:rsidP="00083901">
            <w:pPr>
              <w:ind w:left="-6" w:firstLine="6"/>
            </w:pPr>
            <w:ins w:id="63" w:author="Pervova 21.1" w:date="2020-03-06T17:59:00Z">
              <w:r>
                <w:t>Номер опции (варианта голосования)</w:t>
              </w:r>
            </w:ins>
          </w:p>
        </w:tc>
      </w:tr>
      <w:tr w:rsidR="00BC1916" w14:paraId="36498715" w14:textId="77777777" w:rsidTr="00BC1916">
        <w:tc>
          <w:tcPr>
            <w:tcW w:w="4921" w:type="dxa"/>
          </w:tcPr>
          <w:p w14:paraId="021D0747" w14:textId="1279A2D6" w:rsidR="00BC1916" w:rsidRDefault="00BC1916" w:rsidP="00083901">
            <w:pPr>
              <w:ind w:left="-6" w:firstLine="6"/>
            </w:pPr>
            <w:r w:rsidRPr="00B21DB5">
              <w:t>:22F::CAOP//ABST</w:t>
            </w:r>
          </w:p>
        </w:tc>
        <w:tc>
          <w:tcPr>
            <w:tcW w:w="5329" w:type="dxa"/>
          </w:tcPr>
          <w:p w14:paraId="2EACCD37" w14:textId="50F47DF6" w:rsidR="00BC1916" w:rsidRDefault="00BC1916" w:rsidP="00083901">
            <w:pPr>
              <w:ind w:left="-6" w:firstLine="6"/>
            </w:pPr>
            <w:ins w:id="64" w:author="Pervova 21.1" w:date="2020-03-06T17:59:00Z">
              <w:r w:rsidRPr="004F6EB4">
                <w:t>Голосование по вопросу "</w:t>
              </w:r>
              <w:r>
                <w:t>Воздержаться</w:t>
              </w:r>
              <w:r w:rsidRPr="004F6EB4">
                <w:t>"</w:t>
              </w:r>
            </w:ins>
          </w:p>
        </w:tc>
      </w:tr>
      <w:tr w:rsidR="00BC1916" w14:paraId="0BE2CC41" w14:textId="77777777" w:rsidTr="00BC1916">
        <w:tc>
          <w:tcPr>
            <w:tcW w:w="4921" w:type="dxa"/>
          </w:tcPr>
          <w:p w14:paraId="15846BBD" w14:textId="4C23F3D8" w:rsidR="00BC1916" w:rsidRDefault="00BC1916" w:rsidP="00083901">
            <w:pPr>
              <w:ind w:left="-6" w:firstLine="6"/>
            </w:pPr>
            <w:r w:rsidRPr="00B21DB5">
              <w:t>:17B::DFLT//N</w:t>
            </w:r>
          </w:p>
        </w:tc>
        <w:tc>
          <w:tcPr>
            <w:tcW w:w="5329" w:type="dxa"/>
          </w:tcPr>
          <w:p w14:paraId="1425DED8" w14:textId="4E912B4C" w:rsidR="00BC1916" w:rsidRDefault="00BC1916" w:rsidP="00083901">
            <w:pPr>
              <w:ind w:left="-6" w:firstLine="6"/>
            </w:pPr>
            <w:ins w:id="65" w:author="Pervova 21.1" w:date="2020-03-06T17:59:00Z">
              <w:r>
                <w:t>Обработка по умолчанию не применяется</w:t>
              </w:r>
            </w:ins>
          </w:p>
        </w:tc>
      </w:tr>
      <w:tr w:rsidR="00BC1916" w14:paraId="7AE5006A" w14:textId="77777777" w:rsidTr="00BC1916">
        <w:tc>
          <w:tcPr>
            <w:tcW w:w="4921" w:type="dxa"/>
          </w:tcPr>
          <w:p w14:paraId="7A12CBB0" w14:textId="4EB09FCE" w:rsidR="00BC1916" w:rsidRDefault="00BC1916" w:rsidP="00083901">
            <w:pPr>
              <w:ind w:left="-6" w:firstLine="6"/>
            </w:pPr>
            <w:r w:rsidRPr="00B21DB5">
              <w:t>:17B::CERT//Y</w:t>
            </w:r>
          </w:p>
        </w:tc>
        <w:tc>
          <w:tcPr>
            <w:tcW w:w="5329" w:type="dxa"/>
          </w:tcPr>
          <w:p w14:paraId="3E1D08BD" w14:textId="3236CFC9" w:rsidR="00BC1916" w:rsidRDefault="00BC1916" w:rsidP="00083901">
            <w:pPr>
              <w:ind w:left="-6" w:firstLine="6"/>
            </w:pPr>
            <w:ins w:id="66" w:author="Pervova 21.1" w:date="2020-03-06T17:59:00Z">
              <w:r>
                <w:t>Признак необходимости раскрытия</w:t>
              </w:r>
            </w:ins>
          </w:p>
        </w:tc>
      </w:tr>
      <w:tr w:rsidR="00BC1916" w14:paraId="4BA562E3" w14:textId="77777777" w:rsidTr="00BC1916">
        <w:tc>
          <w:tcPr>
            <w:tcW w:w="4921" w:type="dxa"/>
          </w:tcPr>
          <w:p w14:paraId="026FE495" w14:textId="23731E59" w:rsidR="00BC1916" w:rsidRDefault="00BC1916" w:rsidP="00842DDF">
            <w:pPr>
              <w:ind w:left="-6" w:firstLine="6"/>
            </w:pPr>
            <w:r w:rsidRPr="00B21DB5">
              <w:t>:98C::RDDT//201607</w:t>
            </w:r>
            <w:del w:id="67" w:author="Pervova 21.1" w:date="2020-03-25T00:26:00Z">
              <w:r w:rsidRPr="00B21DB5" w:rsidDel="00842DDF">
                <w:delText>21</w:delText>
              </w:r>
            </w:del>
            <w:ins w:id="68" w:author="Pervova 21.1" w:date="2020-03-25T00:26:00Z">
              <w:r w:rsidR="00842DDF">
                <w:rPr>
                  <w:lang w:val="en-US"/>
                </w:rPr>
                <w:t>09</w:t>
              </w:r>
            </w:ins>
            <w:r w:rsidRPr="00B21DB5">
              <w:t>210000</w:t>
            </w:r>
          </w:p>
        </w:tc>
        <w:tc>
          <w:tcPr>
            <w:tcW w:w="5329" w:type="dxa"/>
          </w:tcPr>
          <w:p w14:paraId="19A0DF5B" w14:textId="7BCE2F4D" w:rsidR="00BC1916" w:rsidRDefault="00BC1916" w:rsidP="00083901">
            <w:pPr>
              <w:ind w:left="-6" w:firstLine="6"/>
            </w:pPr>
            <w:ins w:id="69" w:author="Pervova 21.1" w:date="2020-03-06T17:59:00Z">
              <w:r w:rsidRPr="006E6ABC">
                <w:t>Дата и время окончания приема инструкций для участия в собрании, установленные НКО АО НРД</w:t>
              </w:r>
            </w:ins>
          </w:p>
        </w:tc>
      </w:tr>
      <w:tr w:rsidR="00BC1916" w14:paraId="519A9078" w14:textId="77777777" w:rsidTr="00BC1916">
        <w:tc>
          <w:tcPr>
            <w:tcW w:w="4921" w:type="dxa"/>
          </w:tcPr>
          <w:p w14:paraId="57C85485" w14:textId="32BC7B20" w:rsidR="00BC1916" w:rsidRDefault="00BC1916" w:rsidP="00842DDF">
            <w:pPr>
              <w:ind w:left="-6" w:firstLine="6"/>
            </w:pPr>
            <w:r w:rsidRPr="00B21DB5">
              <w:t>:98C::MKDT//201607</w:t>
            </w:r>
            <w:del w:id="70" w:author="Pervova 21.1" w:date="2020-03-25T00:26:00Z">
              <w:r w:rsidRPr="00B21DB5" w:rsidDel="00842DDF">
                <w:delText>22</w:delText>
              </w:r>
            </w:del>
            <w:ins w:id="71" w:author="Pervova 21.1" w:date="2020-03-25T00:26:00Z">
              <w:r w:rsidR="00842DDF">
                <w:rPr>
                  <w:lang w:val="en-US"/>
                </w:rPr>
                <w:t>10</w:t>
              </w:r>
            </w:ins>
            <w:r w:rsidRPr="00B21DB5">
              <w:t>210000</w:t>
            </w:r>
          </w:p>
        </w:tc>
        <w:tc>
          <w:tcPr>
            <w:tcW w:w="5329" w:type="dxa"/>
          </w:tcPr>
          <w:p w14:paraId="3B5F49AF" w14:textId="2FF9A2A5" w:rsidR="00BC1916" w:rsidRDefault="00BC1916" w:rsidP="00083901">
            <w:pPr>
              <w:ind w:left="-6" w:firstLine="6"/>
            </w:pPr>
            <w:ins w:id="72" w:author="Pervova 21.1" w:date="2020-03-06T17:59:00Z">
              <w:r w:rsidRPr="006E6ABC">
                <w:t>Дата и время окончания приема бюллетеней для голосования/ инструкций для участия в собрании, установленные эмитентом</w:t>
              </w:r>
            </w:ins>
          </w:p>
        </w:tc>
      </w:tr>
      <w:tr w:rsidR="00BC1916" w14:paraId="49703425" w14:textId="77777777" w:rsidTr="00BC1916">
        <w:tc>
          <w:tcPr>
            <w:tcW w:w="4921" w:type="dxa"/>
          </w:tcPr>
          <w:p w14:paraId="791D3320" w14:textId="367D4609" w:rsidR="00BC1916" w:rsidRPr="00C915AC" w:rsidRDefault="00BC1916" w:rsidP="00083901">
            <w:pPr>
              <w:ind w:left="-6" w:firstLine="6"/>
            </w:pPr>
            <w:r w:rsidRPr="00C915AC">
              <w:t>:16S:CAOPTN</w:t>
            </w:r>
          </w:p>
        </w:tc>
        <w:tc>
          <w:tcPr>
            <w:tcW w:w="5329" w:type="dxa"/>
          </w:tcPr>
          <w:p w14:paraId="703F5A18" w14:textId="6187FFA8" w:rsidR="00BC1916" w:rsidRDefault="00BC1916" w:rsidP="00083901">
            <w:pPr>
              <w:ind w:left="-6" w:firstLine="6"/>
            </w:pPr>
          </w:p>
        </w:tc>
      </w:tr>
      <w:tr w:rsidR="00BC1916" w14:paraId="2508DE80" w14:textId="77777777" w:rsidTr="00BC1916">
        <w:tc>
          <w:tcPr>
            <w:tcW w:w="4921" w:type="dxa"/>
          </w:tcPr>
          <w:p w14:paraId="36F2E52C" w14:textId="0B063324" w:rsidR="00BC1916" w:rsidRPr="00C915AC" w:rsidRDefault="00BC1916" w:rsidP="00083901">
            <w:pPr>
              <w:ind w:left="-6" w:firstLine="6"/>
            </w:pPr>
            <w:r w:rsidRPr="00C915AC">
              <w:t>:16R:ADDINFO</w:t>
            </w:r>
          </w:p>
        </w:tc>
        <w:tc>
          <w:tcPr>
            <w:tcW w:w="5329" w:type="dxa"/>
          </w:tcPr>
          <w:p w14:paraId="1F4E9723" w14:textId="0D53D7D5" w:rsidR="00BC1916" w:rsidRDefault="00BC1916" w:rsidP="00083901">
            <w:pPr>
              <w:ind w:left="-6" w:firstLine="6"/>
            </w:pPr>
          </w:p>
        </w:tc>
      </w:tr>
      <w:tr w:rsidR="00BC1916" w:rsidRPr="000057AF" w14:paraId="4AEC7ADD" w14:textId="77777777" w:rsidTr="00BC1916">
        <w:tc>
          <w:tcPr>
            <w:tcW w:w="4921" w:type="dxa"/>
          </w:tcPr>
          <w:p w14:paraId="59C926A0" w14:textId="6F0ED8FA" w:rsidR="00BC1916" w:rsidRPr="00C915AC" w:rsidRDefault="00BC1916" w:rsidP="0092706D">
            <w:pPr>
              <w:pStyle w:val="a7"/>
              <w:rPr>
                <w:sz w:val="24"/>
                <w:szCs w:val="24"/>
                <w:lang w:val="en-US"/>
              </w:rPr>
            </w:pPr>
            <w:r w:rsidRPr="00C915AC">
              <w:rPr>
                <w:sz w:val="24"/>
                <w:szCs w:val="24"/>
                <w:lang w:val="en-US"/>
              </w:rPr>
              <w:t>:70E::ADTX//ISSR/NAME/'</w:t>
            </w:r>
            <w:proofErr w:type="spellStart"/>
            <w:r w:rsidRPr="0092706D">
              <w:rPr>
                <w:sz w:val="24"/>
                <w:szCs w:val="24"/>
                <w:lang w:val="en-US"/>
              </w:rPr>
              <w:t>eNERQONEFTEGAZ</w:t>
            </w:r>
            <w:proofErr w:type="spellEnd"/>
          </w:p>
        </w:tc>
        <w:tc>
          <w:tcPr>
            <w:tcW w:w="5329" w:type="dxa"/>
          </w:tcPr>
          <w:p w14:paraId="14DBAF9B" w14:textId="31AF1A5B" w:rsidR="00BC1916" w:rsidRPr="00B91A20" w:rsidRDefault="00BC1916" w:rsidP="00B91A20">
            <w:pPr>
              <w:ind w:left="-6" w:firstLine="6"/>
            </w:pPr>
            <w:ins w:id="73" w:author="Pervova 21.1" w:date="2020-03-06T18:00:00Z">
              <w:r>
                <w:t>Наименование эмитента</w:t>
              </w:r>
            </w:ins>
          </w:p>
        </w:tc>
      </w:tr>
      <w:tr w:rsidR="00842DDF" w:rsidRPr="000057AF" w14:paraId="25FC59C9" w14:textId="77777777" w:rsidTr="00BC1916">
        <w:trPr>
          <w:ins w:id="74" w:author="Pervova 21.1" w:date="2020-03-25T00:24:00Z"/>
        </w:trPr>
        <w:tc>
          <w:tcPr>
            <w:tcW w:w="4921" w:type="dxa"/>
          </w:tcPr>
          <w:p w14:paraId="018BA0A3" w14:textId="26295A20" w:rsidR="00842DDF" w:rsidRPr="00C915AC" w:rsidRDefault="00842DDF" w:rsidP="00842DDF">
            <w:pPr>
              <w:pStyle w:val="a7"/>
              <w:rPr>
                <w:ins w:id="75" w:author="Pervova 21.1" w:date="2020-03-25T00:24:00Z"/>
                <w:sz w:val="24"/>
                <w:szCs w:val="24"/>
                <w:lang w:val="en-US"/>
              </w:rPr>
            </w:pPr>
            <w:ins w:id="76" w:author="Pervova 21.1" w:date="2020-03-25T00:24:00Z">
              <w:r w:rsidRPr="00842DDF">
                <w:rPr>
                  <w:sz w:val="24"/>
                  <w:szCs w:val="24"/>
                  <w:lang w:val="en-US"/>
                </w:rPr>
                <w:lastRenderedPageBreak/>
                <w:t>:70E::ADTX//RGST/201</w:t>
              </w:r>
            </w:ins>
            <w:ins w:id="77" w:author="Pervova 21.1" w:date="2020-03-25T00:25:00Z">
              <w:r>
                <w:rPr>
                  <w:sz w:val="24"/>
                  <w:szCs w:val="24"/>
                  <w:lang w:val="en-US"/>
                </w:rPr>
                <w:t>6</w:t>
              </w:r>
            </w:ins>
            <w:ins w:id="78" w:author="Pervova 21.1" w:date="2020-03-25T00:24:00Z">
              <w:r>
                <w:rPr>
                  <w:sz w:val="24"/>
                  <w:szCs w:val="24"/>
                  <w:lang w:val="en-US"/>
                </w:rPr>
                <w:t>0</w:t>
              </w:r>
            </w:ins>
            <w:ins w:id="79" w:author="Pervova 21.1" w:date="2020-03-25T00:25:00Z">
              <w:r>
                <w:rPr>
                  <w:sz w:val="24"/>
                  <w:szCs w:val="24"/>
                  <w:lang w:val="en-US"/>
                </w:rPr>
                <w:t>711</w:t>
              </w:r>
            </w:ins>
            <w:ins w:id="80" w:author="Pervova 21.1" w:date="2020-03-25T00:24:00Z">
              <w:r w:rsidRPr="00842DDF">
                <w:rPr>
                  <w:sz w:val="24"/>
                  <w:szCs w:val="24"/>
                  <w:lang w:val="en-US"/>
                </w:rPr>
                <w:t>120000</w:t>
              </w:r>
            </w:ins>
          </w:p>
        </w:tc>
        <w:tc>
          <w:tcPr>
            <w:tcW w:w="5329" w:type="dxa"/>
          </w:tcPr>
          <w:p w14:paraId="649E3FA4" w14:textId="2183F40F" w:rsidR="00842DDF" w:rsidRDefault="00842DDF" w:rsidP="00B91A20">
            <w:pPr>
              <w:ind w:left="-6" w:firstLine="6"/>
              <w:rPr>
                <w:ins w:id="81" w:author="Pervova 21.1" w:date="2020-03-25T00:24:00Z"/>
              </w:rPr>
            </w:pPr>
            <w:ins w:id="82" w:author="Pervova 21.1" w:date="2020-03-25T00:24:00Z">
              <w:r>
                <w:t>Время начала регистрации участников собрания</w:t>
              </w:r>
            </w:ins>
          </w:p>
        </w:tc>
      </w:tr>
      <w:tr w:rsidR="00BC1916" w:rsidRPr="00714D2B" w14:paraId="66BE67F8" w14:textId="77777777" w:rsidTr="00BC1916">
        <w:tc>
          <w:tcPr>
            <w:tcW w:w="4921" w:type="dxa"/>
          </w:tcPr>
          <w:p w14:paraId="148006A4" w14:textId="3A8B3BAA" w:rsidR="00BC1916" w:rsidRPr="00C915AC" w:rsidRDefault="00BC1916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:70E::</w:t>
            </w:r>
            <w:ins w:id="83" w:author="Pervova 77" w:date="2017-01-23T16:25:00Z">
              <w:r w:rsidRPr="00A35817">
                <w:rPr>
                  <w:lang w:val="en-US"/>
                </w:rPr>
                <w:t>PACO</w:t>
              </w:r>
            </w:ins>
            <w:del w:id="84" w:author="Pervova 77" w:date="2017-01-23T16:25:00Z">
              <w:r w:rsidDel="00A35817">
                <w:rPr>
                  <w:lang w:val="en-US"/>
                </w:rPr>
                <w:delText>c</w:delText>
              </w:r>
            </w:del>
            <w:r w:rsidRPr="00C915AC">
              <w:rPr>
                <w:lang w:val="en-US"/>
              </w:rPr>
              <w:t>//'PO VSEM VOPROSAM,</w:t>
            </w:r>
          </w:p>
          <w:p w14:paraId="0E8B7296" w14:textId="77777777" w:rsidR="00BC1916" w:rsidRPr="00C915AC" w:rsidRDefault="00BC1916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 xml:space="preserve"> SVaZANNYM S NAST</w:t>
            </w:r>
          </w:p>
          <w:p w14:paraId="16B79007" w14:textId="77777777" w:rsidR="00BC1916" w:rsidRPr="00C915AC" w:rsidRDefault="00BC1916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 xml:space="preserve">OaqIM </w:t>
            </w:r>
            <w:proofErr w:type="spellStart"/>
            <w:r w:rsidRPr="00C915AC">
              <w:rPr>
                <w:lang w:val="en-US"/>
              </w:rPr>
              <w:t>SOOBqENIEM</w:t>
            </w:r>
            <w:proofErr w:type="spellEnd"/>
            <w:r w:rsidRPr="00C915AC">
              <w:rPr>
                <w:lang w:val="en-US"/>
              </w:rPr>
              <w:t>, VY MOJETE</w:t>
            </w:r>
          </w:p>
          <w:p w14:paraId="1B1D247A" w14:textId="77777777" w:rsidR="00BC1916" w:rsidRPr="00C915AC" w:rsidRDefault="00BC1916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 xml:space="preserve"> </w:t>
            </w:r>
            <w:proofErr w:type="spellStart"/>
            <w:r w:rsidRPr="00C915AC">
              <w:rPr>
                <w:lang w:val="en-US"/>
              </w:rPr>
              <w:t>OBRAqATXSa</w:t>
            </w:r>
            <w:proofErr w:type="spellEnd"/>
            <w:r w:rsidRPr="00C915AC">
              <w:rPr>
                <w:lang w:val="en-US"/>
              </w:rPr>
              <w:t xml:space="preserve"> K VAQIM PERSONAL</w:t>
            </w:r>
          </w:p>
          <w:p w14:paraId="480D1E2F" w14:textId="77777777" w:rsidR="00BC1916" w:rsidRPr="00C915AC" w:rsidRDefault="00BC1916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XNYM MENEDJERAM</w:t>
            </w:r>
          </w:p>
          <w:p w14:paraId="3A4BBDF4" w14:textId="77777777" w:rsidR="00BC1916" w:rsidRPr="00C915AC" w:rsidRDefault="00BC1916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PO TELEFONAM': (495) 956-27-90</w:t>
            </w:r>
          </w:p>
          <w:p w14:paraId="06C2FB0F" w14:textId="77777777" w:rsidR="00BC1916" w:rsidRPr="00C915AC" w:rsidRDefault="00BC1916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, (495) 956-27-91</w:t>
            </w:r>
          </w:p>
          <w:p w14:paraId="01261185" w14:textId="77777777" w:rsidR="00BC1916" w:rsidRPr="00C915AC" w:rsidRDefault="00BC1916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/ For details please contact</w:t>
            </w:r>
          </w:p>
          <w:p w14:paraId="2C7ACF18" w14:textId="77777777" w:rsidR="00BC1916" w:rsidRPr="00C915AC" w:rsidRDefault="00BC1916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 xml:space="preserve"> your account  manager </w:t>
            </w:r>
          </w:p>
          <w:p w14:paraId="22F2257B" w14:textId="7E6792E6" w:rsidR="00BC1916" w:rsidRPr="00C915AC" w:rsidRDefault="00BC1916" w:rsidP="00C915AC">
            <w:pPr>
              <w:pStyle w:val="a7"/>
              <w:rPr>
                <w:sz w:val="24"/>
                <w:szCs w:val="24"/>
                <w:lang w:val="en-US"/>
              </w:rPr>
            </w:pPr>
            <w:r w:rsidRPr="00C915AC">
              <w:rPr>
                <w:sz w:val="24"/>
                <w:szCs w:val="24"/>
                <w:lang w:val="en-US"/>
              </w:rPr>
              <w:t>(495) 956-27-90, (495) 956-27-91</w:t>
            </w:r>
          </w:p>
        </w:tc>
        <w:tc>
          <w:tcPr>
            <w:tcW w:w="5329" w:type="dxa"/>
          </w:tcPr>
          <w:p w14:paraId="67574278" w14:textId="77777777" w:rsidR="00BC1916" w:rsidRDefault="00BC1916" w:rsidP="00B91A20">
            <w:pPr>
              <w:numPr>
                <w:ilvl w:val="0"/>
                <w:numId w:val="1"/>
              </w:numPr>
              <w:ind w:left="0" w:firstLine="0"/>
              <w:rPr>
                <w:ins w:id="85" w:author="Pervova 21.1" w:date="2020-03-06T18:00:00Z"/>
                <w:lang w:val="en-US"/>
              </w:rPr>
            </w:pPr>
            <w:ins w:id="86" w:author="Pervova 21.1" w:date="2020-03-06T18:00:00Z">
              <w:r>
                <w:t>Контактная информация</w:t>
              </w:r>
            </w:ins>
          </w:p>
          <w:p w14:paraId="3E949FAC" w14:textId="42F90C3C" w:rsidR="00BC1916" w:rsidRPr="00FF297E" w:rsidRDefault="00BC1916" w:rsidP="00B91A20">
            <w:pPr>
              <w:pStyle w:val="a7"/>
              <w:tabs>
                <w:tab w:val="left" w:pos="1961"/>
              </w:tabs>
              <w:rPr>
                <w:lang w:val="en-US"/>
              </w:rPr>
            </w:pPr>
          </w:p>
        </w:tc>
      </w:tr>
      <w:tr w:rsidR="00BC1916" w14:paraId="6FA95A18" w14:textId="77777777" w:rsidTr="00BC1916">
        <w:tc>
          <w:tcPr>
            <w:tcW w:w="4921" w:type="dxa"/>
          </w:tcPr>
          <w:p w14:paraId="3901D146" w14:textId="2F33FD21" w:rsidR="00BC1916" w:rsidRPr="00C915AC" w:rsidRDefault="00BC1916" w:rsidP="00CD1A70">
            <w:pPr>
              <w:pStyle w:val="a7"/>
              <w:rPr>
                <w:sz w:val="24"/>
                <w:szCs w:val="24"/>
              </w:rPr>
            </w:pPr>
            <w:r w:rsidRPr="00C915AC">
              <w:rPr>
                <w:sz w:val="24"/>
                <w:szCs w:val="24"/>
              </w:rPr>
              <w:t>:16S:ADDINFO</w:t>
            </w:r>
          </w:p>
        </w:tc>
        <w:tc>
          <w:tcPr>
            <w:tcW w:w="5329" w:type="dxa"/>
          </w:tcPr>
          <w:p w14:paraId="15C63343" w14:textId="39409C36" w:rsidR="00BC1916" w:rsidRDefault="00BC1916" w:rsidP="00CD1A70">
            <w:pPr>
              <w:pStyle w:val="a7"/>
            </w:pPr>
          </w:p>
        </w:tc>
      </w:tr>
    </w:tbl>
    <w:p w14:paraId="6635B72F" w14:textId="2B1B7ED4" w:rsidR="00EB6C22" w:rsidRPr="00FF297E" w:rsidRDefault="00FF297E" w:rsidP="008A44AD">
      <w:pPr>
        <w:pStyle w:val="20"/>
        <w:rPr>
          <w:lang w:val="en-US"/>
        </w:rPr>
      </w:pPr>
      <w:bookmarkStart w:id="87" w:name="_Toc445282164"/>
      <w:r>
        <w:t>Сообщение МТ56</w:t>
      </w:r>
      <w:r>
        <w:rPr>
          <w:lang w:val="en-US"/>
        </w:rPr>
        <w:t>8</w:t>
      </w:r>
      <w:bookmarkEnd w:id="87"/>
    </w:p>
    <w:p w14:paraId="35C172CC" w14:textId="250F0DA4" w:rsidR="00EB6C22" w:rsidRDefault="00EB6C22" w:rsidP="00EB6C22">
      <w:pPr>
        <w:ind w:hanging="6"/>
      </w:pPr>
      <w:r>
        <w:t xml:space="preserve">Легенда: </w:t>
      </w:r>
      <w:r w:rsidR="001C2D3F">
        <w:t>Сообщение связано с МТ564 и содержит бюллетень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EB6C22" w14:paraId="4EC1762B" w14:textId="77777777" w:rsidTr="00EB6C22">
        <w:tc>
          <w:tcPr>
            <w:tcW w:w="4921" w:type="dxa"/>
            <w:shd w:val="clear" w:color="auto" w:fill="F2F2F2" w:themeFill="background1" w:themeFillShade="F2"/>
          </w:tcPr>
          <w:p w14:paraId="597DBC05" w14:textId="77777777" w:rsidR="00EB6C22" w:rsidRPr="00445088" w:rsidRDefault="00EB6C22" w:rsidP="0010606C">
            <w:pPr>
              <w:pStyle w:val="a3"/>
            </w:pPr>
            <w:r>
              <w:t>Пример сообщения</w:t>
            </w:r>
          </w:p>
        </w:tc>
        <w:tc>
          <w:tcPr>
            <w:tcW w:w="5329" w:type="dxa"/>
            <w:shd w:val="clear" w:color="auto" w:fill="F2F2F2" w:themeFill="background1" w:themeFillShade="F2"/>
          </w:tcPr>
          <w:p w14:paraId="47A2E1E9" w14:textId="77777777" w:rsidR="00EB6C22" w:rsidRDefault="00EB6C22" w:rsidP="0010606C">
            <w:pPr>
              <w:pStyle w:val="a3"/>
            </w:pPr>
            <w:r>
              <w:t>Комментарии</w:t>
            </w:r>
          </w:p>
        </w:tc>
      </w:tr>
      <w:tr w:rsidR="00F72221" w14:paraId="244E5468" w14:textId="77777777" w:rsidTr="00EB6C22">
        <w:tc>
          <w:tcPr>
            <w:tcW w:w="4921" w:type="dxa"/>
          </w:tcPr>
          <w:p w14:paraId="6EDF373F" w14:textId="63D0E6DF" w:rsidR="00F72221" w:rsidRPr="00445088" w:rsidRDefault="00F72221" w:rsidP="0010606C">
            <w:pPr>
              <w:ind w:left="-6" w:firstLine="6"/>
            </w:pPr>
            <w:r w:rsidRPr="001664E4">
              <w:t>:16R:GENL</w:t>
            </w:r>
          </w:p>
        </w:tc>
        <w:tc>
          <w:tcPr>
            <w:tcW w:w="5329" w:type="dxa"/>
          </w:tcPr>
          <w:p w14:paraId="04574DBF" w14:textId="77777777" w:rsidR="00F72221" w:rsidRDefault="00F72221" w:rsidP="0010606C">
            <w:pPr>
              <w:ind w:left="-6" w:firstLine="6"/>
            </w:pPr>
          </w:p>
        </w:tc>
      </w:tr>
      <w:tr w:rsidR="00F72221" w14:paraId="121C161C" w14:textId="77777777" w:rsidTr="00EB6C22">
        <w:tc>
          <w:tcPr>
            <w:tcW w:w="4921" w:type="dxa"/>
          </w:tcPr>
          <w:p w14:paraId="6C08E036" w14:textId="116D073E" w:rsidR="00F72221" w:rsidRPr="00445088" w:rsidRDefault="00F72221" w:rsidP="0010606C">
            <w:pPr>
              <w:ind w:left="-6" w:firstLine="6"/>
            </w:pPr>
            <w:r w:rsidRPr="001664E4">
              <w:t>:28E:1/ONLY</w:t>
            </w:r>
          </w:p>
        </w:tc>
        <w:tc>
          <w:tcPr>
            <w:tcW w:w="5329" w:type="dxa"/>
          </w:tcPr>
          <w:p w14:paraId="2B8E6DEE" w14:textId="77777777" w:rsidR="00F72221" w:rsidRDefault="00F72221" w:rsidP="0010606C">
            <w:pPr>
              <w:ind w:left="-6" w:firstLine="6"/>
            </w:pPr>
          </w:p>
        </w:tc>
      </w:tr>
      <w:tr w:rsidR="000057AF" w14:paraId="2D76E2A4" w14:textId="77777777" w:rsidTr="00EB6C22">
        <w:tc>
          <w:tcPr>
            <w:tcW w:w="4921" w:type="dxa"/>
          </w:tcPr>
          <w:p w14:paraId="5A88F10F" w14:textId="1C4CCD9F" w:rsidR="000057AF" w:rsidRPr="00445088" w:rsidRDefault="000057AF" w:rsidP="0010606C">
            <w:pPr>
              <w:ind w:left="-6" w:firstLine="6"/>
            </w:pPr>
            <w:r w:rsidRPr="001664E4">
              <w:t>:20C::CORP//000100X1</w:t>
            </w:r>
          </w:p>
        </w:tc>
        <w:tc>
          <w:tcPr>
            <w:tcW w:w="5329" w:type="dxa"/>
          </w:tcPr>
          <w:p w14:paraId="5294B1D4" w14:textId="68B5BA51" w:rsidR="000057AF" w:rsidRDefault="000057AF" w:rsidP="0010606C">
            <w:pPr>
              <w:ind w:left="-6" w:firstLine="6"/>
            </w:pPr>
            <w:ins w:id="88" w:author="Pervova 21.1" w:date="2020-03-06T13:01:00Z">
              <w:r w:rsidRPr="00393CC1">
                <w:t xml:space="preserve">Референс КД </w:t>
              </w:r>
            </w:ins>
          </w:p>
        </w:tc>
      </w:tr>
      <w:tr w:rsidR="000057AF" w14:paraId="359965F0" w14:textId="77777777" w:rsidTr="00EB6C22">
        <w:tc>
          <w:tcPr>
            <w:tcW w:w="4921" w:type="dxa"/>
          </w:tcPr>
          <w:p w14:paraId="44E17223" w14:textId="44BCD6CB" w:rsidR="000057AF" w:rsidRDefault="000057AF" w:rsidP="0010606C">
            <w:pPr>
              <w:ind w:left="-6" w:firstLine="6"/>
            </w:pPr>
            <w:r w:rsidRPr="001664E4">
              <w:t>:20C::SEME//N1</w:t>
            </w:r>
          </w:p>
        </w:tc>
        <w:tc>
          <w:tcPr>
            <w:tcW w:w="5329" w:type="dxa"/>
          </w:tcPr>
          <w:p w14:paraId="17E48A46" w14:textId="1EB99842" w:rsidR="000057AF" w:rsidRDefault="000057AF" w:rsidP="0010606C">
            <w:pPr>
              <w:ind w:left="-6" w:firstLine="6"/>
            </w:pPr>
            <w:ins w:id="89" w:author="Pervova 21.1" w:date="2020-03-06T13:01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0057AF" w14:paraId="25E0ADA3" w14:textId="77777777" w:rsidTr="00EB6C22">
        <w:tc>
          <w:tcPr>
            <w:tcW w:w="4921" w:type="dxa"/>
          </w:tcPr>
          <w:p w14:paraId="58E87F1A" w14:textId="738C1574" w:rsidR="000057AF" w:rsidRDefault="000057AF" w:rsidP="0010606C">
            <w:pPr>
              <w:ind w:left="-6" w:firstLine="6"/>
            </w:pPr>
            <w:r w:rsidRPr="001664E4">
              <w:t>:23G:NEWM</w:t>
            </w:r>
          </w:p>
        </w:tc>
        <w:tc>
          <w:tcPr>
            <w:tcW w:w="5329" w:type="dxa"/>
          </w:tcPr>
          <w:p w14:paraId="6A60FD42" w14:textId="77777777" w:rsidR="000057AF" w:rsidRDefault="000057AF" w:rsidP="0010606C">
            <w:pPr>
              <w:ind w:left="-6" w:firstLine="6"/>
            </w:pPr>
          </w:p>
        </w:tc>
      </w:tr>
      <w:tr w:rsidR="000057AF" w14:paraId="0C474823" w14:textId="77777777" w:rsidTr="00EB6C22">
        <w:tc>
          <w:tcPr>
            <w:tcW w:w="4921" w:type="dxa"/>
          </w:tcPr>
          <w:p w14:paraId="377205D4" w14:textId="44E2B319" w:rsidR="000057AF" w:rsidRDefault="000057AF" w:rsidP="0010606C">
            <w:pPr>
              <w:ind w:left="-6" w:firstLine="6"/>
            </w:pPr>
            <w:r w:rsidRPr="001664E4">
              <w:t>:22F::CAEV//BMET</w:t>
            </w:r>
          </w:p>
        </w:tc>
        <w:tc>
          <w:tcPr>
            <w:tcW w:w="5329" w:type="dxa"/>
          </w:tcPr>
          <w:p w14:paraId="2C567806" w14:textId="5112E5DB" w:rsidR="000057AF" w:rsidRDefault="000057AF" w:rsidP="0010606C">
            <w:pPr>
              <w:ind w:left="-6" w:firstLine="6"/>
            </w:pPr>
            <w:ins w:id="90" w:author="Pervova 21.1" w:date="2020-03-06T13:01:00Z">
              <w:r>
                <w:t>Код типа КД</w:t>
              </w:r>
            </w:ins>
          </w:p>
        </w:tc>
      </w:tr>
      <w:tr w:rsidR="000057AF" w14:paraId="5D4270B6" w14:textId="77777777" w:rsidTr="00EB6C22">
        <w:tc>
          <w:tcPr>
            <w:tcW w:w="4921" w:type="dxa"/>
          </w:tcPr>
          <w:p w14:paraId="25A724E8" w14:textId="68688CD8" w:rsidR="000057AF" w:rsidRDefault="000057AF" w:rsidP="0010606C">
            <w:pPr>
              <w:ind w:left="-6" w:firstLine="6"/>
            </w:pPr>
            <w:r w:rsidRPr="001664E4">
              <w:t>:98C::PREP//20160701200000</w:t>
            </w:r>
          </w:p>
        </w:tc>
        <w:tc>
          <w:tcPr>
            <w:tcW w:w="5329" w:type="dxa"/>
          </w:tcPr>
          <w:p w14:paraId="183FA8FB" w14:textId="5BEA9700" w:rsidR="000057AF" w:rsidRDefault="000057AF" w:rsidP="0010606C">
            <w:pPr>
              <w:ind w:left="-6" w:firstLine="6"/>
            </w:pPr>
            <w:ins w:id="91" w:author="Pervova 21.1" w:date="2020-03-06T13:06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0057AF" w14:paraId="1FB88FFE" w14:textId="77777777" w:rsidTr="00EB6C22">
        <w:tc>
          <w:tcPr>
            <w:tcW w:w="4921" w:type="dxa"/>
          </w:tcPr>
          <w:p w14:paraId="58EAD38D" w14:textId="506733EE" w:rsidR="000057AF" w:rsidRDefault="000057AF" w:rsidP="0010606C">
            <w:pPr>
              <w:ind w:left="-6" w:firstLine="6"/>
            </w:pPr>
            <w:r w:rsidRPr="001664E4">
              <w:t>:16R:LINK</w:t>
            </w:r>
          </w:p>
        </w:tc>
        <w:tc>
          <w:tcPr>
            <w:tcW w:w="5329" w:type="dxa"/>
          </w:tcPr>
          <w:p w14:paraId="43C2B578" w14:textId="77777777" w:rsidR="000057AF" w:rsidRDefault="000057AF" w:rsidP="0010606C">
            <w:pPr>
              <w:ind w:left="-6" w:firstLine="6"/>
            </w:pPr>
          </w:p>
        </w:tc>
      </w:tr>
      <w:tr w:rsidR="008B3A8E" w14:paraId="4028F255" w14:textId="77777777" w:rsidTr="00EB6C22">
        <w:tc>
          <w:tcPr>
            <w:tcW w:w="4921" w:type="dxa"/>
          </w:tcPr>
          <w:p w14:paraId="0678BD1F" w14:textId="0C2F8F78" w:rsidR="008B3A8E" w:rsidRDefault="008B3A8E" w:rsidP="0010606C">
            <w:pPr>
              <w:ind w:left="-6" w:firstLine="6"/>
            </w:pPr>
            <w:r w:rsidRPr="001664E4">
              <w:t>:22F::LINK//WITH</w:t>
            </w:r>
          </w:p>
        </w:tc>
        <w:tc>
          <w:tcPr>
            <w:tcW w:w="5329" w:type="dxa"/>
          </w:tcPr>
          <w:p w14:paraId="60FC0A6D" w14:textId="70DA7FD5" w:rsidR="008B3A8E" w:rsidRDefault="008B3A8E" w:rsidP="0010606C">
            <w:pPr>
              <w:ind w:left="-6" w:firstLine="6"/>
            </w:pPr>
            <w:ins w:id="92" w:author="Pervova 21.1" w:date="2020-03-06T13:13:00Z">
              <w:r>
                <w:t>Тип связки – обрабатывать одновременно</w:t>
              </w:r>
            </w:ins>
          </w:p>
        </w:tc>
      </w:tr>
      <w:tr w:rsidR="008B3A8E" w14:paraId="01C65BCE" w14:textId="77777777" w:rsidTr="00EB6C22">
        <w:tc>
          <w:tcPr>
            <w:tcW w:w="4921" w:type="dxa"/>
          </w:tcPr>
          <w:p w14:paraId="7DE56E95" w14:textId="63BA2B75" w:rsidR="008B3A8E" w:rsidRDefault="008B3A8E" w:rsidP="0010606C">
            <w:pPr>
              <w:ind w:left="-6" w:firstLine="6"/>
            </w:pPr>
            <w:r w:rsidRPr="001664E4">
              <w:t>:13A::LINK//564</w:t>
            </w:r>
          </w:p>
        </w:tc>
        <w:tc>
          <w:tcPr>
            <w:tcW w:w="5329" w:type="dxa"/>
          </w:tcPr>
          <w:p w14:paraId="65D043CF" w14:textId="0967145B" w:rsidR="008B3A8E" w:rsidRDefault="008B3A8E" w:rsidP="0010606C">
            <w:pPr>
              <w:ind w:left="-6" w:firstLine="6"/>
            </w:pPr>
            <w:ins w:id="93" w:author="Pervova 21.1" w:date="2020-03-06T13:13:00Z">
              <w:r>
                <w:t xml:space="preserve">Тип </w:t>
              </w:r>
              <w:proofErr w:type="gramStart"/>
              <w:r>
                <w:t>связанного</w:t>
              </w:r>
              <w:proofErr w:type="gramEnd"/>
              <w:r>
                <w:t xml:space="preserve"> сообщения</w:t>
              </w:r>
            </w:ins>
          </w:p>
        </w:tc>
      </w:tr>
      <w:tr w:rsidR="008B3A8E" w14:paraId="39C016FE" w14:textId="77777777" w:rsidTr="00EB6C22">
        <w:tc>
          <w:tcPr>
            <w:tcW w:w="4921" w:type="dxa"/>
          </w:tcPr>
          <w:p w14:paraId="31BCAE20" w14:textId="4DF8E35A" w:rsidR="008B3A8E" w:rsidRDefault="008B3A8E" w:rsidP="0010606C">
            <w:pPr>
              <w:ind w:left="-6" w:firstLine="6"/>
            </w:pPr>
            <w:r w:rsidRPr="001664E4">
              <w:t>:20C::PREV//1</w:t>
            </w:r>
          </w:p>
        </w:tc>
        <w:tc>
          <w:tcPr>
            <w:tcW w:w="5329" w:type="dxa"/>
          </w:tcPr>
          <w:p w14:paraId="2E70D5A0" w14:textId="528491D8" w:rsidR="008B3A8E" w:rsidRDefault="008B3A8E" w:rsidP="0010606C">
            <w:pPr>
              <w:ind w:left="-6" w:firstLine="6"/>
            </w:pPr>
            <w:ins w:id="94" w:author="Pervova 21.1" w:date="2020-03-06T13:13:00Z">
              <w:r>
                <w:t>Р</w:t>
              </w:r>
              <w:r w:rsidRPr="00BE3C71">
                <w:t xml:space="preserve">еференс </w:t>
              </w:r>
              <w:r>
                <w:t>связанного сообщения</w:t>
              </w:r>
            </w:ins>
          </w:p>
        </w:tc>
      </w:tr>
      <w:tr w:rsidR="000057AF" w14:paraId="34A6EB52" w14:textId="77777777" w:rsidTr="00EB6C22">
        <w:tc>
          <w:tcPr>
            <w:tcW w:w="4921" w:type="dxa"/>
          </w:tcPr>
          <w:p w14:paraId="193EED23" w14:textId="3354FCF9" w:rsidR="000057AF" w:rsidRDefault="000057AF" w:rsidP="0010606C">
            <w:pPr>
              <w:ind w:left="-6" w:firstLine="6"/>
            </w:pPr>
            <w:r w:rsidRPr="001664E4">
              <w:t>:16S:LINK</w:t>
            </w:r>
          </w:p>
        </w:tc>
        <w:tc>
          <w:tcPr>
            <w:tcW w:w="5329" w:type="dxa"/>
          </w:tcPr>
          <w:p w14:paraId="1E1C098B" w14:textId="77777777" w:rsidR="000057AF" w:rsidRDefault="000057AF" w:rsidP="0010606C">
            <w:pPr>
              <w:ind w:left="-6" w:firstLine="6"/>
            </w:pPr>
          </w:p>
        </w:tc>
      </w:tr>
      <w:tr w:rsidR="000057AF" w14:paraId="0287A697" w14:textId="77777777" w:rsidTr="00EB6C22">
        <w:tc>
          <w:tcPr>
            <w:tcW w:w="4921" w:type="dxa"/>
          </w:tcPr>
          <w:p w14:paraId="029E69C2" w14:textId="7F3948EE" w:rsidR="000057AF" w:rsidRDefault="000057AF" w:rsidP="0010606C">
            <w:pPr>
              <w:ind w:left="-6" w:firstLine="6"/>
            </w:pPr>
            <w:r w:rsidRPr="001664E4">
              <w:t>:16S:GENL</w:t>
            </w:r>
          </w:p>
        </w:tc>
        <w:tc>
          <w:tcPr>
            <w:tcW w:w="5329" w:type="dxa"/>
          </w:tcPr>
          <w:p w14:paraId="124BD719" w14:textId="77777777" w:rsidR="000057AF" w:rsidRDefault="000057AF" w:rsidP="0010606C">
            <w:pPr>
              <w:ind w:left="-6" w:firstLine="6"/>
            </w:pPr>
          </w:p>
        </w:tc>
      </w:tr>
      <w:tr w:rsidR="000057AF" w14:paraId="36496E8E" w14:textId="77777777" w:rsidTr="00EB6C22">
        <w:tc>
          <w:tcPr>
            <w:tcW w:w="4921" w:type="dxa"/>
          </w:tcPr>
          <w:p w14:paraId="290EA46E" w14:textId="1D763B62" w:rsidR="000057AF" w:rsidRDefault="000057AF" w:rsidP="0010606C">
            <w:pPr>
              <w:ind w:left="-6" w:firstLine="6"/>
            </w:pPr>
            <w:r w:rsidRPr="001664E4">
              <w:t>:16R:USECU</w:t>
            </w:r>
          </w:p>
        </w:tc>
        <w:tc>
          <w:tcPr>
            <w:tcW w:w="5329" w:type="dxa"/>
          </w:tcPr>
          <w:p w14:paraId="31C6E4EF" w14:textId="77777777" w:rsidR="000057AF" w:rsidRDefault="000057AF" w:rsidP="0010606C">
            <w:pPr>
              <w:ind w:left="-6" w:firstLine="6"/>
            </w:pPr>
          </w:p>
        </w:tc>
      </w:tr>
      <w:tr w:rsidR="007847D8" w14:paraId="69982953" w14:textId="77777777" w:rsidTr="00EB6C22">
        <w:tc>
          <w:tcPr>
            <w:tcW w:w="4921" w:type="dxa"/>
          </w:tcPr>
          <w:p w14:paraId="3A230D3C" w14:textId="175079FE" w:rsidR="007847D8" w:rsidRDefault="007847D8" w:rsidP="0010606C">
            <w:pPr>
              <w:ind w:left="-6" w:firstLine="6"/>
            </w:pPr>
            <w:r>
              <w:t>:97A::SAFE//M</w:t>
            </w:r>
            <w:r>
              <w:rPr>
                <w:lang w:val="en-US"/>
              </w:rPr>
              <w:t>L</w:t>
            </w:r>
            <w:r w:rsidRPr="001664E4">
              <w:t>1111111111</w:t>
            </w:r>
          </w:p>
        </w:tc>
        <w:tc>
          <w:tcPr>
            <w:tcW w:w="5329" w:type="dxa"/>
          </w:tcPr>
          <w:p w14:paraId="6DBF93DB" w14:textId="431D4BB2" w:rsidR="007847D8" w:rsidRDefault="007847D8" w:rsidP="0010606C">
            <w:pPr>
              <w:ind w:left="-6" w:firstLine="6"/>
            </w:pPr>
            <w:ins w:id="95" w:author="Pervova 21.1" w:date="2020-03-06T13:22:00Z">
              <w:r w:rsidRPr="00BE3C71">
                <w:t>Номер счета депонента в НРД</w:t>
              </w:r>
            </w:ins>
          </w:p>
        </w:tc>
      </w:tr>
      <w:tr w:rsidR="007847D8" w14:paraId="06158F89" w14:textId="77777777" w:rsidTr="00EB6C22">
        <w:tc>
          <w:tcPr>
            <w:tcW w:w="4921" w:type="dxa"/>
          </w:tcPr>
          <w:p w14:paraId="0D763D3B" w14:textId="76B47701" w:rsidR="007847D8" w:rsidRDefault="007847D8" w:rsidP="0010606C">
            <w:pPr>
              <w:ind w:left="-6" w:firstLine="6"/>
            </w:pPr>
            <w:r w:rsidRPr="001664E4">
              <w:t>:35B:ISIN RU1111111111</w:t>
            </w:r>
          </w:p>
        </w:tc>
        <w:tc>
          <w:tcPr>
            <w:tcW w:w="5329" w:type="dxa"/>
          </w:tcPr>
          <w:p w14:paraId="0C17BF60" w14:textId="36CB07F6" w:rsidR="007847D8" w:rsidRDefault="007847D8" w:rsidP="0010606C">
            <w:pPr>
              <w:ind w:left="-6" w:firstLine="6"/>
            </w:pPr>
            <w:ins w:id="96" w:author="Pervova 21.1" w:date="2020-03-06T13:24:00Z">
              <w:r>
                <w:t>ISIN</w:t>
              </w:r>
            </w:ins>
          </w:p>
        </w:tc>
      </w:tr>
      <w:tr w:rsidR="007847D8" w14:paraId="48D1A660" w14:textId="77777777" w:rsidTr="00EB6C22">
        <w:tc>
          <w:tcPr>
            <w:tcW w:w="4921" w:type="dxa"/>
          </w:tcPr>
          <w:p w14:paraId="04301D17" w14:textId="1A5EF1E8" w:rsidR="007847D8" w:rsidRDefault="007847D8" w:rsidP="0010606C">
            <w:pPr>
              <w:ind w:left="-6" w:firstLine="6"/>
            </w:pPr>
            <w:r w:rsidRPr="001664E4">
              <w:t>/XX/CORP/NADC/RU1111111111</w:t>
            </w:r>
          </w:p>
        </w:tc>
        <w:tc>
          <w:tcPr>
            <w:tcW w:w="5329" w:type="dxa"/>
          </w:tcPr>
          <w:p w14:paraId="44D8B62D" w14:textId="25FD3C70" w:rsidR="007847D8" w:rsidRDefault="007847D8" w:rsidP="0010606C">
            <w:pPr>
              <w:ind w:left="-6" w:firstLine="6"/>
            </w:pPr>
            <w:proofErr w:type="gramStart"/>
            <w:ins w:id="97" w:author="Pervova 21.1" w:date="2020-03-06T13:24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7847D8" w14:paraId="4A452FC1" w14:textId="77777777" w:rsidTr="00EB6C22">
        <w:tc>
          <w:tcPr>
            <w:tcW w:w="4921" w:type="dxa"/>
          </w:tcPr>
          <w:p w14:paraId="2DE89C66" w14:textId="2475E209" w:rsidR="007847D8" w:rsidRDefault="007847D8" w:rsidP="0010606C">
            <w:pPr>
              <w:ind w:left="-6" w:firstLine="6"/>
            </w:pPr>
            <w:r w:rsidRPr="001664E4">
              <w:t>/RU/1-11-00111-A</w:t>
            </w:r>
          </w:p>
        </w:tc>
        <w:tc>
          <w:tcPr>
            <w:tcW w:w="5329" w:type="dxa"/>
          </w:tcPr>
          <w:p w14:paraId="4FC4C1A1" w14:textId="7F0466E1" w:rsidR="007847D8" w:rsidRDefault="007847D8" w:rsidP="0010606C">
            <w:pPr>
              <w:ind w:left="-6" w:firstLine="6"/>
            </w:pPr>
            <w:ins w:id="98" w:author="Pervova 21.1" w:date="2020-03-06T13:24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7847D8" w14:paraId="212A7258" w14:textId="77777777" w:rsidTr="00EB6C22">
        <w:tc>
          <w:tcPr>
            <w:tcW w:w="4921" w:type="dxa"/>
          </w:tcPr>
          <w:p w14:paraId="5B45D907" w14:textId="57F36BA2" w:rsidR="007847D8" w:rsidRDefault="007847D8" w:rsidP="0010606C">
            <w:pPr>
              <w:ind w:left="-6" w:firstLine="6"/>
            </w:pPr>
            <w:del w:id="99" w:author="Pervova 21.1" w:date="2020-03-25T00:13:00Z">
              <w:r w:rsidDel="004C65B9">
                <w:delText>'</w:delText>
              </w:r>
              <w:r w:rsidRPr="0092706D" w:rsidDel="004C65B9">
                <w:delText>OAO</w:delText>
              </w:r>
            </w:del>
            <w:ins w:id="100" w:author="Pervova 21.1" w:date="2020-03-25T00:13:00Z">
              <w:r w:rsidR="004C65B9">
                <w:t>‘AO</w:t>
              </w:r>
            </w:ins>
            <w:r w:rsidRPr="0092706D">
              <w:t xml:space="preserve"> </w:t>
            </w:r>
            <w:r>
              <w:t>''</w:t>
            </w:r>
            <w:del w:id="101" w:author="Pervova 21.1" w:date="2020-03-25T00:12:00Z">
              <w:r w:rsidRPr="0092706D" w:rsidDel="004C65B9">
                <w:delText>MEGAFON</w:delText>
              </w:r>
            </w:del>
            <w:ins w:id="102" w:author="Pervova 21.1" w:date="2020-03-25T00:12:00Z">
              <w:r w:rsidR="004C65B9">
                <w:t>ENERGONEFTEGAZ</w:t>
              </w:r>
            </w:ins>
            <w:r>
              <w:t>''</w:t>
            </w:r>
            <w:r w:rsidRPr="0092706D">
              <w:t xml:space="preserve"> OBLIGACIa</w:t>
            </w:r>
          </w:p>
        </w:tc>
        <w:tc>
          <w:tcPr>
            <w:tcW w:w="5329" w:type="dxa"/>
          </w:tcPr>
          <w:p w14:paraId="21A3BA2F" w14:textId="66EBCFE7" w:rsidR="007847D8" w:rsidRDefault="007847D8" w:rsidP="0010606C">
            <w:pPr>
              <w:ind w:left="-6" w:firstLine="6"/>
            </w:pPr>
            <w:proofErr w:type="gramStart"/>
            <w:ins w:id="103" w:author="Pervova 21.1" w:date="2020-03-06T13:24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7F0A14" w14:paraId="5A9741CD" w14:textId="77777777" w:rsidTr="00EB6C22">
        <w:tc>
          <w:tcPr>
            <w:tcW w:w="4921" w:type="dxa"/>
          </w:tcPr>
          <w:p w14:paraId="74716891" w14:textId="5480859B" w:rsidR="007F0A14" w:rsidRDefault="007F0A14" w:rsidP="0010606C">
            <w:pPr>
              <w:ind w:left="-6" w:firstLine="6"/>
            </w:pPr>
            <w:r w:rsidRPr="001664E4">
              <w:t>:93B::ELIG//UNIT/1000,</w:t>
            </w:r>
          </w:p>
        </w:tc>
        <w:tc>
          <w:tcPr>
            <w:tcW w:w="5329" w:type="dxa"/>
          </w:tcPr>
          <w:p w14:paraId="3DC57145" w14:textId="161E1198" w:rsidR="007F0A14" w:rsidRDefault="007F0A14" w:rsidP="0010606C">
            <w:pPr>
              <w:ind w:left="-6" w:firstLine="6"/>
            </w:pPr>
            <w:ins w:id="104" w:author="Pervova 21.1" w:date="2020-03-06T13:28:00Z">
              <w:r>
                <w:t>Остаток</w:t>
              </w:r>
              <w:r w:rsidRPr="0010040E">
                <w:t xml:space="preserve"> на дату фиксации</w:t>
              </w:r>
            </w:ins>
          </w:p>
        </w:tc>
      </w:tr>
      <w:tr w:rsidR="007F0A14" w14:paraId="5536FBC0" w14:textId="77777777" w:rsidTr="00EB6C22">
        <w:tc>
          <w:tcPr>
            <w:tcW w:w="4921" w:type="dxa"/>
          </w:tcPr>
          <w:p w14:paraId="77C4383A" w14:textId="4B4FF12C" w:rsidR="007F0A14" w:rsidRDefault="007F0A14" w:rsidP="0010606C">
            <w:pPr>
              <w:ind w:left="-6" w:firstLine="6"/>
            </w:pPr>
            <w:r w:rsidRPr="001664E4">
              <w:t>:16S:USECU</w:t>
            </w:r>
          </w:p>
        </w:tc>
        <w:tc>
          <w:tcPr>
            <w:tcW w:w="5329" w:type="dxa"/>
          </w:tcPr>
          <w:p w14:paraId="3DADF258" w14:textId="77777777" w:rsidR="007F0A14" w:rsidRDefault="007F0A14" w:rsidP="0010606C">
            <w:pPr>
              <w:ind w:left="-6" w:firstLine="6"/>
            </w:pPr>
          </w:p>
        </w:tc>
      </w:tr>
      <w:tr w:rsidR="007F0A14" w14:paraId="73EFEC22" w14:textId="77777777" w:rsidTr="00EB6C22">
        <w:tc>
          <w:tcPr>
            <w:tcW w:w="4921" w:type="dxa"/>
          </w:tcPr>
          <w:p w14:paraId="3964D02A" w14:textId="47C26CB3" w:rsidR="007F0A14" w:rsidRDefault="007F0A14" w:rsidP="0010606C">
            <w:pPr>
              <w:ind w:left="-6" w:firstLine="6"/>
            </w:pPr>
            <w:r w:rsidRPr="001664E4">
              <w:t>:16R:ADDINFO</w:t>
            </w:r>
          </w:p>
        </w:tc>
        <w:tc>
          <w:tcPr>
            <w:tcW w:w="5329" w:type="dxa"/>
          </w:tcPr>
          <w:p w14:paraId="6B92A5CF" w14:textId="77777777" w:rsidR="007F0A14" w:rsidRDefault="007F0A14" w:rsidP="0010606C">
            <w:pPr>
              <w:ind w:left="-6" w:firstLine="6"/>
            </w:pPr>
          </w:p>
        </w:tc>
      </w:tr>
      <w:tr w:rsidR="007F0A14" w:rsidRPr="00CB7FB2" w14:paraId="396E77B4" w14:textId="77777777" w:rsidTr="00EB6C22">
        <w:tc>
          <w:tcPr>
            <w:tcW w:w="4921" w:type="dxa"/>
          </w:tcPr>
          <w:p w14:paraId="5642D0CE" w14:textId="0F97268A" w:rsidR="007F0A14" w:rsidRPr="00EB6C22" w:rsidRDefault="007F0A14" w:rsidP="008A1D38">
            <w:pPr>
              <w:rPr>
                <w:lang w:val="en-US"/>
              </w:rPr>
            </w:pPr>
            <w:r w:rsidRPr="00F72221">
              <w:rPr>
                <w:lang w:val="en-US"/>
              </w:rPr>
              <w:t>:70F::ADTX//'</w:t>
            </w:r>
            <w:r w:rsidRPr="008A1D38">
              <w:rPr>
                <w:lang w:val="en-US"/>
              </w:rPr>
              <w:t>POVESTKA DNa SOBRANIa</w:t>
            </w:r>
          </w:p>
        </w:tc>
        <w:tc>
          <w:tcPr>
            <w:tcW w:w="5329" w:type="dxa"/>
          </w:tcPr>
          <w:p w14:paraId="5C5163CC" w14:textId="62A4916F" w:rsidR="007F0A14" w:rsidRPr="00CB7FB2" w:rsidRDefault="00CB7FB2" w:rsidP="00196FC8">
            <w:pPr>
              <w:ind w:left="0" w:firstLine="0"/>
            </w:pPr>
            <w:ins w:id="105" w:author="Pervova 21.1" w:date="2020-03-06T14:26:00Z">
              <w:r>
                <w:t>Повестка дня собрания по пунктам</w:t>
              </w:r>
            </w:ins>
            <w:ins w:id="106" w:author="Pervova 21.1" w:date="2020-03-06T17:12:00Z">
              <w:r w:rsidR="00762F89">
                <w:t xml:space="preserve"> (</w:t>
              </w:r>
              <w:r w:rsidR="00762F89" w:rsidRPr="00762F89">
                <w:t>/ISLB</w:t>
              </w:r>
            </w:ins>
            <w:ins w:id="107" w:author="Pervova 21.1" w:date="2020-03-06T17:13:00Z">
              <w:r w:rsidR="00762F89">
                <w:t>/</w:t>
              </w:r>
            </w:ins>
            <w:ins w:id="108" w:author="Pervova 21.1" w:date="2020-03-06T17:12:00Z">
              <w:r w:rsidR="00762F89">
                <w:t>)</w:t>
              </w:r>
            </w:ins>
            <w:ins w:id="109" w:author="Pervova 21.1" w:date="2020-03-06T14:26:00Z">
              <w:r>
                <w:t xml:space="preserve">, </w:t>
              </w:r>
            </w:ins>
            <w:ins w:id="110" w:author="Pervova 21.1" w:date="2020-03-06T14:28:00Z">
              <w:r w:rsidR="0056223C">
                <w:t xml:space="preserve">тип </w:t>
              </w:r>
            </w:ins>
            <w:ins w:id="111" w:author="Pervova 21.1" w:date="2020-03-06T17:12:00Z">
              <w:r w:rsidR="00762F89">
                <w:t xml:space="preserve"> </w:t>
              </w:r>
            </w:ins>
            <w:ins w:id="112" w:author="Pervova 21.1" w:date="2020-03-06T17:13:00Z">
              <w:r w:rsidR="00762F89">
                <w:t>р</w:t>
              </w:r>
            </w:ins>
            <w:ins w:id="113" w:author="Pervova 21.1" w:date="2020-03-06T17:12:00Z">
              <w:r w:rsidR="00762F89">
                <w:t>ешения</w:t>
              </w:r>
            </w:ins>
            <w:ins w:id="114" w:author="Pervova 21.1" w:date="2020-03-06T17:13:00Z">
              <w:r w:rsidR="00762F89">
                <w:t xml:space="preserve"> (</w:t>
              </w:r>
              <w:r w:rsidR="00762F89" w:rsidRPr="00762F89">
                <w:t>/RSTP/</w:t>
              </w:r>
              <w:r w:rsidR="00762F89">
                <w:t>)</w:t>
              </w:r>
            </w:ins>
            <w:ins w:id="115" w:author="Pervova 21.1" w:date="2020-03-06T17:12:00Z">
              <w:r w:rsidR="00762F89">
                <w:t>, статус решения</w:t>
              </w:r>
            </w:ins>
            <w:ins w:id="116" w:author="Pervova 21.1" w:date="2020-03-06T17:13:00Z">
              <w:r w:rsidR="00762F89">
                <w:t xml:space="preserve"> </w:t>
              </w:r>
            </w:ins>
            <w:ins w:id="117" w:author="Pervova 21.1" w:date="2020-03-06T17:14:00Z">
              <w:r w:rsidR="00762F89">
                <w:t>(</w:t>
              </w:r>
              <w:r w:rsidR="00762F89" w:rsidRPr="00762F89">
                <w:t>/RSTS/</w:t>
              </w:r>
              <w:r w:rsidR="00196FC8">
                <w:t>)</w:t>
              </w:r>
            </w:ins>
            <w:ins w:id="118" w:author="Pervova 21.1" w:date="2020-03-06T17:18:00Z">
              <w:r w:rsidR="00196FC8">
                <w:t>,</w:t>
              </w:r>
            </w:ins>
            <w:ins w:id="119" w:author="Pervova 21.1" w:date="2020-03-06T17:14:00Z">
              <w:r w:rsidR="00762F89">
                <w:t xml:space="preserve"> код </w:t>
              </w:r>
            </w:ins>
          </w:p>
        </w:tc>
      </w:tr>
      <w:tr w:rsidR="007F0A14" w14:paraId="367ECA83" w14:textId="77777777" w:rsidTr="00EB6C22">
        <w:tc>
          <w:tcPr>
            <w:tcW w:w="4921" w:type="dxa"/>
          </w:tcPr>
          <w:p w14:paraId="5DF31220" w14:textId="3CE09B88" w:rsidR="007F0A14" w:rsidRDefault="007F0A14" w:rsidP="0010606C">
            <w:pPr>
              <w:ind w:left="-6" w:firstLine="6"/>
            </w:pPr>
            <w:r w:rsidRPr="001664E4">
              <w:t>.</w:t>
            </w:r>
          </w:p>
        </w:tc>
        <w:tc>
          <w:tcPr>
            <w:tcW w:w="5329" w:type="dxa"/>
          </w:tcPr>
          <w:p w14:paraId="510B3861" w14:textId="59463E87" w:rsidR="007F0A14" w:rsidRDefault="00196FC8" w:rsidP="00196FC8">
            <w:ins w:id="120" w:author="Pervova 21.1" w:date="2020-03-06T17:19:00Z">
              <w:r w:rsidRPr="00196FC8">
                <w:t>варианта голосования (/RSLT/)</w:t>
              </w:r>
            </w:ins>
          </w:p>
        </w:tc>
      </w:tr>
      <w:tr w:rsidR="00CB7FB2" w:rsidRPr="00F24FA0" w14:paraId="31B30CC3" w14:textId="77777777" w:rsidTr="00EB6C22">
        <w:tc>
          <w:tcPr>
            <w:tcW w:w="4921" w:type="dxa"/>
          </w:tcPr>
          <w:p w14:paraId="392BE54C" w14:textId="272F5605" w:rsidR="00CB7FB2" w:rsidRPr="00EB6C22" w:rsidRDefault="00CB7FB2" w:rsidP="0010606C">
            <w:pPr>
              <w:ind w:left="-6" w:firstLine="6"/>
              <w:rPr>
                <w:lang w:val="en-US"/>
              </w:rPr>
            </w:pPr>
            <w:r w:rsidRPr="00F72221">
              <w:rPr>
                <w:lang w:val="en-US"/>
              </w:rPr>
              <w:t>/ISLB/1.1/DESC/Resolution1/TITL/resolution</w:t>
            </w:r>
          </w:p>
        </w:tc>
        <w:tc>
          <w:tcPr>
            <w:tcW w:w="5329" w:type="dxa"/>
          </w:tcPr>
          <w:p w14:paraId="6408690D" w14:textId="469DF1C2" w:rsidR="00CB7FB2" w:rsidRPr="004C65B9" w:rsidRDefault="00CB7FB2" w:rsidP="00762F89">
            <w:pPr>
              <w:ind w:left="-6" w:firstLine="6"/>
              <w:rPr>
                <w:lang w:val="en-US"/>
              </w:rPr>
            </w:pPr>
          </w:p>
        </w:tc>
      </w:tr>
      <w:tr w:rsidR="00CB7FB2" w:rsidRPr="00F24FA0" w14:paraId="224A2D05" w14:textId="77777777" w:rsidTr="00EB6C22">
        <w:tc>
          <w:tcPr>
            <w:tcW w:w="4921" w:type="dxa"/>
          </w:tcPr>
          <w:p w14:paraId="3CFD640A" w14:textId="5186DB75" w:rsidR="00CB7FB2" w:rsidRPr="00EB6C22" w:rsidRDefault="00CB7FB2" w:rsidP="0010606C">
            <w:pPr>
              <w:ind w:left="-6" w:firstLine="6"/>
              <w:rPr>
                <w:lang w:val="en-US"/>
              </w:rPr>
            </w:pPr>
            <w:r w:rsidRPr="00F72221">
              <w:rPr>
                <w:lang w:val="en-US"/>
              </w:rPr>
              <w:t>/RSTP/ORDI/RSTS/ACTV/RSLT/CONY/RSLT/CONN/RSLT/ABST</w:t>
            </w:r>
          </w:p>
        </w:tc>
        <w:tc>
          <w:tcPr>
            <w:tcW w:w="5329" w:type="dxa"/>
          </w:tcPr>
          <w:p w14:paraId="5FF3AD3F" w14:textId="32F3E3A3" w:rsidR="00CB7FB2" w:rsidRPr="004C65B9" w:rsidRDefault="00CB7FB2" w:rsidP="0010606C">
            <w:pPr>
              <w:ind w:left="-6" w:firstLine="6"/>
              <w:rPr>
                <w:lang w:val="en-US"/>
              </w:rPr>
            </w:pPr>
          </w:p>
        </w:tc>
      </w:tr>
      <w:tr w:rsidR="00CB7FB2" w:rsidRPr="00F24FA0" w14:paraId="0E7D4173" w14:textId="77777777" w:rsidTr="00EB6C22">
        <w:tc>
          <w:tcPr>
            <w:tcW w:w="4921" w:type="dxa"/>
          </w:tcPr>
          <w:p w14:paraId="0DA34422" w14:textId="515F3D0A" w:rsidR="00CB7FB2" w:rsidRPr="00EB6C22" w:rsidRDefault="00CB7FB2" w:rsidP="0010606C">
            <w:pPr>
              <w:ind w:left="-6" w:firstLine="6"/>
              <w:rPr>
                <w:lang w:val="en-US"/>
              </w:rPr>
            </w:pPr>
            <w:r w:rsidRPr="00F72221">
              <w:rPr>
                <w:lang w:val="en-US"/>
              </w:rPr>
              <w:t>/ISLB/2.1/DESC/Resolution2/TITL/resolution</w:t>
            </w:r>
          </w:p>
        </w:tc>
        <w:tc>
          <w:tcPr>
            <w:tcW w:w="5329" w:type="dxa"/>
          </w:tcPr>
          <w:p w14:paraId="4B797B55" w14:textId="0F3A34ED" w:rsidR="00CB7FB2" w:rsidRPr="004C65B9" w:rsidRDefault="00CB7FB2" w:rsidP="0010606C">
            <w:pPr>
              <w:ind w:left="-6" w:firstLine="6"/>
              <w:rPr>
                <w:lang w:val="en-US"/>
              </w:rPr>
            </w:pPr>
          </w:p>
        </w:tc>
      </w:tr>
      <w:tr w:rsidR="004F1055" w:rsidRPr="00F24FA0" w14:paraId="57C17CA3" w14:textId="77777777" w:rsidTr="00EB6C22">
        <w:tc>
          <w:tcPr>
            <w:tcW w:w="4921" w:type="dxa"/>
          </w:tcPr>
          <w:p w14:paraId="76449CE2" w14:textId="466C985D" w:rsidR="004F1055" w:rsidRPr="00EB6C22" w:rsidRDefault="004F1055" w:rsidP="0010606C">
            <w:pPr>
              <w:ind w:left="-6" w:firstLine="6"/>
              <w:rPr>
                <w:lang w:val="en-US"/>
              </w:rPr>
            </w:pPr>
            <w:r w:rsidRPr="00F72221">
              <w:rPr>
                <w:lang w:val="en-US"/>
              </w:rPr>
              <w:t>/RSTP/ORDI/RSTS/ACTV/RSLT/CONY/RSLT/CONN/RSLT/ABST</w:t>
            </w:r>
          </w:p>
        </w:tc>
        <w:tc>
          <w:tcPr>
            <w:tcW w:w="5329" w:type="dxa"/>
          </w:tcPr>
          <w:p w14:paraId="41438E93" w14:textId="3F8888D8" w:rsidR="004F1055" w:rsidRPr="004C65B9" w:rsidRDefault="004F1055" w:rsidP="0010606C">
            <w:pPr>
              <w:ind w:left="-6" w:firstLine="6"/>
              <w:rPr>
                <w:lang w:val="en-US"/>
              </w:rPr>
            </w:pPr>
          </w:p>
        </w:tc>
      </w:tr>
      <w:tr w:rsidR="00762F89" w:rsidRPr="00F24FA0" w14:paraId="67A6186B" w14:textId="77777777" w:rsidTr="00EB6C22">
        <w:tc>
          <w:tcPr>
            <w:tcW w:w="4921" w:type="dxa"/>
          </w:tcPr>
          <w:p w14:paraId="503D2CE2" w14:textId="084CE9CB" w:rsidR="00762F89" w:rsidRPr="00EB6C22" w:rsidRDefault="00762F89" w:rsidP="0010606C">
            <w:pPr>
              <w:ind w:left="-6" w:firstLine="6"/>
              <w:rPr>
                <w:lang w:val="en-US"/>
              </w:rPr>
            </w:pPr>
            <w:r w:rsidRPr="00F72221">
              <w:rPr>
                <w:lang w:val="en-US"/>
              </w:rPr>
              <w:t>/ISLB/3.1/DESC/Resolution3/TITL/resolution</w:t>
            </w:r>
          </w:p>
        </w:tc>
        <w:tc>
          <w:tcPr>
            <w:tcW w:w="5329" w:type="dxa"/>
          </w:tcPr>
          <w:p w14:paraId="55EFB2AA" w14:textId="168EC52F" w:rsidR="00762F89" w:rsidRPr="004C65B9" w:rsidRDefault="00762F89" w:rsidP="0010606C">
            <w:pPr>
              <w:ind w:left="-6" w:firstLine="6"/>
              <w:rPr>
                <w:lang w:val="en-US"/>
              </w:rPr>
            </w:pPr>
          </w:p>
        </w:tc>
      </w:tr>
      <w:tr w:rsidR="00762F89" w:rsidRPr="00F24FA0" w14:paraId="585DE02D" w14:textId="77777777" w:rsidTr="00EB6C22">
        <w:tc>
          <w:tcPr>
            <w:tcW w:w="4921" w:type="dxa"/>
          </w:tcPr>
          <w:p w14:paraId="6A03B9F4" w14:textId="048227B8" w:rsidR="00762F89" w:rsidRPr="00EB6C22" w:rsidRDefault="00762F89" w:rsidP="0010606C">
            <w:pPr>
              <w:ind w:left="-6" w:firstLine="6"/>
              <w:rPr>
                <w:lang w:val="en-US"/>
              </w:rPr>
            </w:pPr>
            <w:r w:rsidRPr="00F72221">
              <w:rPr>
                <w:lang w:val="en-US"/>
              </w:rPr>
              <w:t>/RSTP/ORDI/RSTS/ACTV/RSLT/CONY/RSL</w:t>
            </w:r>
            <w:r w:rsidRPr="00F72221">
              <w:rPr>
                <w:lang w:val="en-US"/>
              </w:rPr>
              <w:lastRenderedPageBreak/>
              <w:t>T/CONN/RSLT/ABST</w:t>
            </w:r>
          </w:p>
        </w:tc>
        <w:tc>
          <w:tcPr>
            <w:tcW w:w="5329" w:type="dxa"/>
          </w:tcPr>
          <w:p w14:paraId="2C01B3DD" w14:textId="77777777" w:rsidR="00762F89" w:rsidRPr="00EB6C22" w:rsidRDefault="00762F89" w:rsidP="0010606C">
            <w:pPr>
              <w:ind w:left="-6" w:firstLine="6"/>
              <w:rPr>
                <w:lang w:val="en-US"/>
              </w:rPr>
            </w:pPr>
          </w:p>
        </w:tc>
      </w:tr>
      <w:tr w:rsidR="004C65B9" w14:paraId="5B756B5C" w14:textId="77777777" w:rsidTr="00EB6C22">
        <w:trPr>
          <w:ins w:id="121" w:author="Pervova 21.1" w:date="2020-03-25T00:16:00Z"/>
        </w:trPr>
        <w:tc>
          <w:tcPr>
            <w:tcW w:w="4921" w:type="dxa"/>
          </w:tcPr>
          <w:p w14:paraId="248233BB" w14:textId="3FCD64D1" w:rsidR="004C65B9" w:rsidRPr="004C65B9" w:rsidRDefault="004C65B9" w:rsidP="00842DDF">
            <w:pPr>
              <w:ind w:left="-6" w:firstLine="6"/>
              <w:jc w:val="left"/>
              <w:rPr>
                <w:ins w:id="122" w:author="Pervova 21.1" w:date="2020-03-25T00:16:00Z"/>
                <w:lang w:val="en-US"/>
              </w:rPr>
            </w:pPr>
            <w:ins w:id="123" w:author="Pervova 21.1" w:date="2020-03-25T00:16:00Z">
              <w:r w:rsidRPr="004C65B9">
                <w:rPr>
                  <w:lang w:val="en-US"/>
                </w:rPr>
                <w:lastRenderedPageBreak/>
                <w:t>:70</w:t>
              </w:r>
              <w:r w:rsidRPr="00363FEE">
                <w:rPr>
                  <w:lang w:val="en-US"/>
                </w:rPr>
                <w:t>F</w:t>
              </w:r>
              <w:r w:rsidRPr="004C65B9">
                <w:rPr>
                  <w:lang w:val="en-US"/>
                </w:rPr>
                <w:t>::</w:t>
              </w:r>
              <w:r w:rsidRPr="00363FEE">
                <w:rPr>
                  <w:lang w:val="en-US"/>
                </w:rPr>
                <w:t>ADTX</w:t>
              </w:r>
              <w:r w:rsidRPr="004C65B9">
                <w:rPr>
                  <w:lang w:val="en-US"/>
                </w:rPr>
                <w:t>//</w:t>
              </w:r>
              <w:r w:rsidRPr="00363FEE">
                <w:rPr>
                  <w:lang w:val="en-US"/>
                </w:rPr>
                <w:t>PRFM</w:t>
              </w:r>
              <w:r w:rsidRPr="004C65B9">
                <w:rPr>
                  <w:lang w:val="en-US"/>
                </w:rPr>
                <w:t xml:space="preserve">/' </w:t>
              </w:r>
              <w:r w:rsidRPr="00363FEE">
                <w:rPr>
                  <w:lang w:val="en-US"/>
                </w:rPr>
                <w:t>PORaDOK</w:t>
              </w:r>
              <w:r w:rsidRPr="004C65B9">
                <w:rPr>
                  <w:lang w:val="en-US"/>
                </w:rPr>
                <w:t xml:space="preserve"> </w:t>
              </w:r>
              <w:r w:rsidRPr="00363FEE">
                <w:rPr>
                  <w:lang w:val="en-US"/>
                </w:rPr>
                <w:t>OZNAKOMLENIa</w:t>
              </w:r>
              <w:r w:rsidRPr="004C65B9">
                <w:rPr>
                  <w:lang w:val="en-US"/>
                </w:rPr>
                <w:t xml:space="preserve"> </w:t>
              </w:r>
              <w:r w:rsidRPr="00363FEE">
                <w:rPr>
                  <w:lang w:val="en-US"/>
                </w:rPr>
                <w:t>S</w:t>
              </w:r>
              <w:r w:rsidRPr="004C65B9">
                <w:rPr>
                  <w:lang w:val="en-US"/>
                </w:rPr>
                <w:t xml:space="preserve"> </w:t>
              </w:r>
              <w:r w:rsidRPr="00363FEE">
                <w:rPr>
                  <w:lang w:val="en-US"/>
                </w:rPr>
                <w:t>INFORMACIEi</w:t>
              </w:r>
              <w:r w:rsidRPr="004C65B9">
                <w:rPr>
                  <w:lang w:val="en-US"/>
                </w:rPr>
                <w:t xml:space="preserve">, </w:t>
              </w:r>
              <w:r w:rsidRPr="00363FEE">
                <w:rPr>
                  <w:lang w:val="en-US"/>
                </w:rPr>
                <w:t>PODLEJAqEi</w:t>
              </w:r>
              <w:r w:rsidRPr="004C65B9">
                <w:rPr>
                  <w:lang w:val="en-US"/>
                </w:rPr>
                <w:t xml:space="preserve"> </w:t>
              </w:r>
              <w:r w:rsidRPr="00363FEE">
                <w:rPr>
                  <w:lang w:val="en-US"/>
                </w:rPr>
                <w:t>PREDOSTAVLENIu</w:t>
              </w:r>
              <w:r w:rsidRPr="004C65B9">
                <w:rPr>
                  <w:lang w:val="en-US"/>
                </w:rPr>
                <w:t xml:space="preserve"> </w:t>
              </w:r>
              <w:r w:rsidRPr="00363FEE">
                <w:rPr>
                  <w:lang w:val="en-US"/>
                </w:rPr>
                <w:t>PRI</w:t>
              </w:r>
              <w:r w:rsidRPr="004C65B9">
                <w:rPr>
                  <w:lang w:val="en-US"/>
                </w:rPr>
                <w:t xml:space="preserve"> </w:t>
              </w:r>
              <w:r w:rsidRPr="00363FEE">
                <w:rPr>
                  <w:lang w:val="en-US"/>
                </w:rPr>
                <w:t>PODGOTOVKE</w:t>
              </w:r>
              <w:r w:rsidRPr="004C65B9">
                <w:rPr>
                  <w:lang w:val="en-US"/>
                </w:rPr>
                <w:t xml:space="preserve"> </w:t>
              </w:r>
              <w:r w:rsidRPr="00363FEE">
                <w:rPr>
                  <w:lang w:val="en-US"/>
                </w:rPr>
                <w:t>K</w:t>
              </w:r>
              <w:r w:rsidRPr="004C65B9">
                <w:rPr>
                  <w:lang w:val="en-US"/>
                </w:rPr>
                <w:t xml:space="preserve"> </w:t>
              </w:r>
              <w:r w:rsidRPr="00363FEE">
                <w:rPr>
                  <w:lang w:val="en-US"/>
                </w:rPr>
                <w:t>PROVEDENIu</w:t>
              </w:r>
              <w:r w:rsidRPr="004C65B9">
                <w:rPr>
                  <w:lang w:val="en-US"/>
                </w:rPr>
                <w:t xml:space="preserve"> </w:t>
              </w:r>
              <w:r w:rsidRPr="00363FEE">
                <w:rPr>
                  <w:lang w:val="en-US"/>
                </w:rPr>
                <w:t>OBqEGO</w:t>
              </w:r>
              <w:r w:rsidRPr="004C65B9">
                <w:rPr>
                  <w:lang w:val="en-US"/>
                </w:rPr>
                <w:t xml:space="preserve"> </w:t>
              </w:r>
              <w:r w:rsidRPr="00363FEE">
                <w:rPr>
                  <w:lang w:val="en-US"/>
                </w:rPr>
                <w:t>SOBRANIa</w:t>
              </w:r>
              <w:r w:rsidRPr="004C65B9">
                <w:rPr>
                  <w:lang w:val="en-US"/>
                </w:rPr>
                <w:t xml:space="preserve"> </w:t>
              </w:r>
              <w:r w:rsidRPr="00363FEE">
                <w:rPr>
                  <w:lang w:val="en-US"/>
                </w:rPr>
                <w:t>AKCIONEROV</w:t>
              </w:r>
              <w:r w:rsidRPr="004C65B9">
                <w:rPr>
                  <w:lang w:val="en-US"/>
                </w:rPr>
                <w:t xml:space="preserve"> </w:t>
              </w:r>
              <w:r w:rsidRPr="00572C28">
                <w:rPr>
                  <w:lang w:val="en-US"/>
                </w:rPr>
                <w:t>EMITENTA</w:t>
              </w:r>
              <w:r w:rsidRPr="004C65B9">
                <w:rPr>
                  <w:lang w:val="en-US"/>
                </w:rPr>
                <w:t>'</w:t>
              </w:r>
            </w:ins>
          </w:p>
        </w:tc>
        <w:tc>
          <w:tcPr>
            <w:tcW w:w="5329" w:type="dxa"/>
          </w:tcPr>
          <w:p w14:paraId="320741D6" w14:textId="518D9657" w:rsidR="004C65B9" w:rsidRDefault="004C65B9" w:rsidP="0010606C">
            <w:pPr>
              <w:ind w:left="-6" w:firstLine="6"/>
              <w:rPr>
                <w:ins w:id="124" w:author="Pervova 21.1" w:date="2020-03-25T00:16:00Z"/>
              </w:rPr>
            </w:pPr>
            <w:ins w:id="125" w:author="Pervova 21.1" w:date="2020-03-25T00:16:00Z">
              <w:r>
                <w:t>Описание порядка</w:t>
              </w:r>
              <w:r w:rsidRPr="00363FEE">
                <w:t xml:space="preserve"> ознакомления с информацией (материалами), подлежащей (подлежащими) предоставлению при подготовке к проведению общего собрания акционеров эмитента</w:t>
              </w:r>
            </w:ins>
          </w:p>
        </w:tc>
      </w:tr>
      <w:tr w:rsidR="004C65B9" w14:paraId="50898EEF" w14:textId="77777777" w:rsidTr="00EB6C22">
        <w:trPr>
          <w:ins w:id="126" w:author="Pervova 21.1" w:date="2020-03-25T00:16:00Z"/>
        </w:trPr>
        <w:tc>
          <w:tcPr>
            <w:tcW w:w="4921" w:type="dxa"/>
          </w:tcPr>
          <w:p w14:paraId="51A333D7" w14:textId="75CF588A" w:rsidR="004C65B9" w:rsidRPr="001664E4" w:rsidRDefault="004C65B9" w:rsidP="004C65B9">
            <w:pPr>
              <w:ind w:left="-6" w:firstLine="6"/>
              <w:rPr>
                <w:ins w:id="127" w:author="Pervova 21.1" w:date="2020-03-25T00:16:00Z"/>
              </w:rPr>
            </w:pPr>
            <w:ins w:id="128" w:author="Pervova 21.1" w:date="2020-03-25T00:16:00Z">
              <w:r w:rsidRPr="00363FEE">
                <w:rPr>
                  <w:lang w:val="en-US"/>
                </w:rPr>
                <w:t>:70F::ADTX//SBLW/</w:t>
              </w:r>
            </w:ins>
            <w:ins w:id="129" w:author="Pervova 21.1" w:date="2020-03-25T00:18:00Z">
              <w:r>
                <w:rPr>
                  <w:lang w:val="en-US"/>
                </w:rPr>
                <w:t>BM</w:t>
              </w:r>
            </w:ins>
            <w:ins w:id="130" w:author="Pervova 21.1" w:date="2020-03-25T00:16:00Z">
              <w:r w:rsidRPr="00363FEE">
                <w:rPr>
                  <w:lang w:val="en-US"/>
                </w:rPr>
                <w:t>01</w:t>
              </w:r>
            </w:ins>
          </w:p>
        </w:tc>
        <w:tc>
          <w:tcPr>
            <w:tcW w:w="5329" w:type="dxa"/>
          </w:tcPr>
          <w:p w14:paraId="7D08AAB3" w14:textId="725087D9" w:rsidR="004C65B9" w:rsidRDefault="004C65B9" w:rsidP="0010606C">
            <w:pPr>
              <w:ind w:left="-6" w:firstLine="6"/>
              <w:rPr>
                <w:ins w:id="131" w:author="Pervova 21.1" w:date="2020-03-25T00:16:00Z"/>
              </w:rPr>
            </w:pPr>
            <w:ins w:id="132" w:author="Pervova 21.1" w:date="2020-03-25T00:18:00Z">
              <w:r w:rsidRPr="004C65B9">
                <w:t>О проведении общего собрания владельцев облигаций;  Информация, подлежащая предоставлению лицам, имеющим право на участие в общем собрании владельцев облигаций;  Информация, составляющая содержание (текст) бюллетеней для голосования  в соответствии с п. 14.2. Положения ЦБ 546-П</w:t>
              </w:r>
            </w:ins>
          </w:p>
        </w:tc>
      </w:tr>
      <w:tr w:rsidR="00762F89" w14:paraId="384606F5" w14:textId="77777777" w:rsidTr="00EB6C22">
        <w:tc>
          <w:tcPr>
            <w:tcW w:w="4921" w:type="dxa"/>
          </w:tcPr>
          <w:p w14:paraId="331701CA" w14:textId="63AD1EED" w:rsidR="00762F89" w:rsidRDefault="00762F89" w:rsidP="0010606C">
            <w:pPr>
              <w:ind w:left="-6" w:firstLine="6"/>
            </w:pPr>
            <w:r w:rsidRPr="001664E4">
              <w:t>:16S:ADDINFO</w:t>
            </w:r>
          </w:p>
        </w:tc>
        <w:tc>
          <w:tcPr>
            <w:tcW w:w="5329" w:type="dxa"/>
          </w:tcPr>
          <w:p w14:paraId="14AC7D0D" w14:textId="77777777" w:rsidR="00762F89" w:rsidRDefault="00762F89" w:rsidP="0010606C">
            <w:pPr>
              <w:ind w:left="-6" w:firstLine="6"/>
            </w:pPr>
          </w:p>
        </w:tc>
      </w:tr>
    </w:tbl>
    <w:p w14:paraId="3640552F" w14:textId="77777777" w:rsidR="0062216D" w:rsidRDefault="0062216D" w:rsidP="00EB6C22">
      <w:pPr>
        <w:numPr>
          <w:ilvl w:val="0"/>
          <w:numId w:val="0"/>
        </w:numPr>
        <w:ind w:left="432" w:hanging="432"/>
      </w:pPr>
    </w:p>
    <w:p w14:paraId="2D7C05C4" w14:textId="085587D7" w:rsidR="00C12FF9" w:rsidRDefault="00C12FF9" w:rsidP="008A44AD">
      <w:pPr>
        <w:pStyle w:val="1"/>
        <w:rPr>
          <w:ins w:id="133" w:author="Pervova 21.1" w:date="2020-03-25T01:36:00Z"/>
          <w:lang w:val="en-US"/>
        </w:rPr>
      </w:pPr>
      <w:bookmarkStart w:id="134" w:name="_Toc445282165"/>
      <w:r>
        <w:t>МТ564 и МТ568. Результаты собрания</w:t>
      </w:r>
      <w:bookmarkEnd w:id="134"/>
    </w:p>
    <w:p w14:paraId="204EEB9F" w14:textId="350989B9" w:rsidR="007C3220" w:rsidRDefault="007C3220" w:rsidP="007C3220">
      <w:pPr>
        <w:numPr>
          <w:ilvl w:val="0"/>
          <w:numId w:val="0"/>
        </w:numPr>
        <w:ind w:left="432" w:hanging="432"/>
        <w:rPr>
          <w:ins w:id="135" w:author="Pervova 21.1" w:date="2020-03-25T01:36:00Z"/>
          <w:lang w:val="en-US"/>
        </w:rPr>
      </w:pPr>
    </w:p>
    <w:p w14:paraId="451191FD" w14:textId="77777777" w:rsidR="007C3220" w:rsidRDefault="007C3220" w:rsidP="007C3220">
      <w:pPr>
        <w:numPr>
          <w:ilvl w:val="0"/>
          <w:numId w:val="0"/>
        </w:numPr>
        <w:rPr>
          <w:ins w:id="136" w:author="Pervova 21.1" w:date="2020-03-25T01:36:00Z"/>
        </w:rPr>
      </w:pPr>
      <w:ins w:id="137" w:author="Pervova 21.1" w:date="2020-03-25T01:36:00Z">
        <w:r>
          <w:t>Легенда:</w:t>
        </w:r>
      </w:ins>
    </w:p>
    <w:p w14:paraId="4E1A6CB4" w14:textId="77777777" w:rsidR="007C3220" w:rsidRPr="009C28BF" w:rsidRDefault="007C3220" w:rsidP="007C3220">
      <w:pPr>
        <w:numPr>
          <w:ilvl w:val="0"/>
          <w:numId w:val="0"/>
        </w:numPr>
        <w:rPr>
          <w:ins w:id="138" w:author="Pervova 21.1" w:date="2020-03-25T01:36:00Z"/>
        </w:rPr>
      </w:pPr>
      <w:ins w:id="139" w:author="Pervova 21.1" w:date="2020-03-25T01:36:00Z">
        <w:r>
          <w:t xml:space="preserve">НРД пересылает депоненту информацию о </w:t>
        </w:r>
        <w:r w:rsidRPr="009C28BF">
          <w:t>результа</w:t>
        </w:r>
        <w:r>
          <w:t xml:space="preserve">тах </w:t>
        </w:r>
        <w:r w:rsidRPr="009C28BF">
          <w:t>голосования</w:t>
        </w:r>
        <w:r>
          <w:t xml:space="preserve">, </w:t>
        </w:r>
        <w:proofErr w:type="gramStart"/>
        <w:r>
          <w:t>полученную</w:t>
        </w:r>
        <w:proofErr w:type="gramEnd"/>
        <w:r>
          <w:t xml:space="preserve"> от регистратора. Формируются два связанных сообщения – МТ564 и МТ568.</w:t>
        </w:r>
      </w:ins>
    </w:p>
    <w:p w14:paraId="63CFC6C6" w14:textId="7F5F80D5" w:rsidR="007C3220" w:rsidRPr="007C3220" w:rsidDel="007C3220" w:rsidRDefault="007C3220" w:rsidP="007C3220">
      <w:pPr>
        <w:numPr>
          <w:ilvl w:val="0"/>
          <w:numId w:val="0"/>
        </w:numPr>
        <w:ind w:left="432" w:hanging="432"/>
        <w:rPr>
          <w:del w:id="140" w:author="Pervova 21.1" w:date="2020-03-25T01:36:00Z"/>
          <w:lang w:val="en-US"/>
        </w:rPr>
      </w:pPr>
    </w:p>
    <w:p w14:paraId="2607EA03" w14:textId="0BBD3E50" w:rsidR="00C12FF9" w:rsidRPr="00C12FF9" w:rsidRDefault="000057AF" w:rsidP="00C12FF9">
      <w:pPr>
        <w:pStyle w:val="20"/>
      </w:pPr>
      <w:bookmarkStart w:id="141" w:name="_Toc445282166"/>
      <w:ins w:id="142" w:author="Pervova 21.1" w:date="2020-03-06T12:57:00Z">
        <w:r>
          <w:rPr>
            <w:lang w:val="ru-RU"/>
          </w:rPr>
          <w:t xml:space="preserve"> Сообщение </w:t>
        </w:r>
      </w:ins>
      <w:r w:rsidR="00C12FF9">
        <w:t>МТ564</w:t>
      </w:r>
      <w:bookmarkEnd w:id="141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C12FF9" w14:paraId="78031903" w14:textId="77777777" w:rsidTr="00196FC8">
        <w:tc>
          <w:tcPr>
            <w:tcW w:w="4921" w:type="dxa"/>
            <w:shd w:val="clear" w:color="auto" w:fill="F2F2F2" w:themeFill="background1" w:themeFillShade="F2"/>
          </w:tcPr>
          <w:p w14:paraId="4DBD6ED0" w14:textId="77777777" w:rsidR="00C12FF9" w:rsidRPr="00445088" w:rsidRDefault="00C12FF9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5329" w:type="dxa"/>
            <w:shd w:val="clear" w:color="auto" w:fill="F2F2F2" w:themeFill="background1" w:themeFillShade="F2"/>
          </w:tcPr>
          <w:p w14:paraId="7750F63A" w14:textId="77777777" w:rsidR="00C12FF9" w:rsidRDefault="00C12FF9" w:rsidP="006227CB">
            <w:pPr>
              <w:pStyle w:val="a3"/>
            </w:pPr>
            <w:r>
              <w:t>Комментарии</w:t>
            </w:r>
          </w:p>
        </w:tc>
      </w:tr>
      <w:tr w:rsidR="00C12FF9" w14:paraId="0BE73C18" w14:textId="77777777" w:rsidTr="00196FC8">
        <w:tc>
          <w:tcPr>
            <w:tcW w:w="4921" w:type="dxa"/>
          </w:tcPr>
          <w:p w14:paraId="29E3715E" w14:textId="04CAA52A" w:rsidR="00C12FF9" w:rsidRPr="00445088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:16R:GENL</w:t>
            </w:r>
          </w:p>
        </w:tc>
        <w:tc>
          <w:tcPr>
            <w:tcW w:w="5329" w:type="dxa"/>
          </w:tcPr>
          <w:p w14:paraId="1580DE92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6777146F" w14:textId="77777777" w:rsidTr="00196FC8">
        <w:tc>
          <w:tcPr>
            <w:tcW w:w="4921" w:type="dxa"/>
          </w:tcPr>
          <w:p w14:paraId="40F908E9" w14:textId="6D2EDD60" w:rsidR="00C12FF9" w:rsidRPr="00445088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:28E:1/ONLY</w:t>
            </w:r>
          </w:p>
        </w:tc>
        <w:tc>
          <w:tcPr>
            <w:tcW w:w="5329" w:type="dxa"/>
          </w:tcPr>
          <w:p w14:paraId="2CD7A238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643AC261" w14:textId="77777777" w:rsidTr="00196FC8">
        <w:tc>
          <w:tcPr>
            <w:tcW w:w="4921" w:type="dxa"/>
          </w:tcPr>
          <w:p w14:paraId="5E57DB36" w14:textId="39EF90A7" w:rsidR="000057AF" w:rsidRPr="00445088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:20C::CORP//000100X1</w:t>
            </w:r>
          </w:p>
        </w:tc>
        <w:tc>
          <w:tcPr>
            <w:tcW w:w="5329" w:type="dxa"/>
          </w:tcPr>
          <w:p w14:paraId="6B818E3E" w14:textId="4067586C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ins w:id="143" w:author="Pervova 21.1" w:date="2020-03-06T13:02:00Z">
              <w:r w:rsidRPr="00393CC1">
                <w:t xml:space="preserve">Референс КД </w:t>
              </w:r>
            </w:ins>
          </w:p>
        </w:tc>
      </w:tr>
      <w:tr w:rsidR="000057AF" w14:paraId="6104E0E4" w14:textId="77777777" w:rsidTr="00196FC8">
        <w:tc>
          <w:tcPr>
            <w:tcW w:w="4921" w:type="dxa"/>
          </w:tcPr>
          <w:p w14:paraId="3D3FE5C5" w14:textId="368D3C59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:20C::SEME//5</w:t>
            </w:r>
          </w:p>
        </w:tc>
        <w:tc>
          <w:tcPr>
            <w:tcW w:w="5329" w:type="dxa"/>
          </w:tcPr>
          <w:p w14:paraId="575E8AEF" w14:textId="57B7F8C1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ins w:id="144" w:author="Pervova 21.1" w:date="2020-03-06T13:02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0057AF" w14:paraId="1DC4A1AB" w14:textId="77777777" w:rsidTr="00196FC8">
        <w:tc>
          <w:tcPr>
            <w:tcW w:w="4921" w:type="dxa"/>
          </w:tcPr>
          <w:p w14:paraId="13348484" w14:textId="6350E877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:23G:REPL</w:t>
            </w:r>
          </w:p>
        </w:tc>
        <w:tc>
          <w:tcPr>
            <w:tcW w:w="5329" w:type="dxa"/>
          </w:tcPr>
          <w:p w14:paraId="60CC6ED4" w14:textId="77777777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27C9CE8D" w14:textId="77777777" w:rsidTr="00196FC8">
        <w:tc>
          <w:tcPr>
            <w:tcW w:w="4921" w:type="dxa"/>
          </w:tcPr>
          <w:p w14:paraId="1B7AF11E" w14:textId="31F2F7AC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:22F::CAEV//BMET</w:t>
            </w:r>
          </w:p>
        </w:tc>
        <w:tc>
          <w:tcPr>
            <w:tcW w:w="5329" w:type="dxa"/>
          </w:tcPr>
          <w:p w14:paraId="5680D720" w14:textId="47CEF5EE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ins w:id="145" w:author="Pervova 21.1" w:date="2020-03-06T13:02:00Z">
              <w:r>
                <w:t>Код типа КД</w:t>
              </w:r>
            </w:ins>
          </w:p>
        </w:tc>
      </w:tr>
      <w:tr w:rsidR="00C12FF9" w14:paraId="5D9ADC0B" w14:textId="77777777" w:rsidTr="00196FC8">
        <w:tc>
          <w:tcPr>
            <w:tcW w:w="4921" w:type="dxa"/>
          </w:tcPr>
          <w:p w14:paraId="0405CE98" w14:textId="51143E2D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:22F::CAMV//VOLU</w:t>
            </w:r>
          </w:p>
        </w:tc>
        <w:tc>
          <w:tcPr>
            <w:tcW w:w="5329" w:type="dxa"/>
          </w:tcPr>
          <w:p w14:paraId="6DD348C0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2FF7A0E8" w14:textId="77777777" w:rsidTr="00196FC8">
        <w:tc>
          <w:tcPr>
            <w:tcW w:w="4921" w:type="dxa"/>
          </w:tcPr>
          <w:p w14:paraId="18F87A39" w14:textId="10A22323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:98C::PREP//20160713180000</w:t>
            </w:r>
          </w:p>
        </w:tc>
        <w:tc>
          <w:tcPr>
            <w:tcW w:w="5329" w:type="dxa"/>
          </w:tcPr>
          <w:p w14:paraId="0F75A996" w14:textId="4FFDA415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ins w:id="146" w:author="Pervova 21.1" w:date="2020-03-06T13:06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0057AF" w14:paraId="58AF2028" w14:textId="77777777" w:rsidTr="00196FC8">
        <w:tc>
          <w:tcPr>
            <w:tcW w:w="4921" w:type="dxa"/>
          </w:tcPr>
          <w:p w14:paraId="49E4ADB6" w14:textId="372AA093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:25D::PROC//COMP</w:t>
            </w:r>
          </w:p>
        </w:tc>
        <w:tc>
          <w:tcPr>
            <w:tcW w:w="5329" w:type="dxa"/>
          </w:tcPr>
          <w:p w14:paraId="64E8F941" w14:textId="77777777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6A557F31" w14:textId="77777777" w:rsidTr="00196FC8">
        <w:tc>
          <w:tcPr>
            <w:tcW w:w="4921" w:type="dxa"/>
          </w:tcPr>
          <w:p w14:paraId="51718DCD" w14:textId="795EFD58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:16R:LINK</w:t>
            </w:r>
          </w:p>
        </w:tc>
        <w:tc>
          <w:tcPr>
            <w:tcW w:w="5329" w:type="dxa"/>
          </w:tcPr>
          <w:p w14:paraId="0C59C133" w14:textId="77777777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699EE845" w14:textId="77777777" w:rsidTr="00196FC8">
        <w:tc>
          <w:tcPr>
            <w:tcW w:w="4921" w:type="dxa"/>
          </w:tcPr>
          <w:p w14:paraId="6CFD6772" w14:textId="4C29FFEB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:20C::CORP//000100</w:t>
            </w:r>
          </w:p>
        </w:tc>
        <w:tc>
          <w:tcPr>
            <w:tcW w:w="5329" w:type="dxa"/>
          </w:tcPr>
          <w:p w14:paraId="507668CA" w14:textId="453B1ACF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proofErr w:type="gramStart"/>
            <w:ins w:id="147" w:author="Pervova 21.1" w:date="2020-03-06T13:10:00Z">
              <w:r>
                <w:t>Связанный</w:t>
              </w:r>
              <w:proofErr w:type="gramEnd"/>
              <w:r>
                <w:t xml:space="preserve"> референс КД</w:t>
              </w:r>
            </w:ins>
          </w:p>
        </w:tc>
      </w:tr>
      <w:tr w:rsidR="008B3A8E" w14:paraId="7913AA8D" w14:textId="77777777" w:rsidTr="00196FC8">
        <w:tc>
          <w:tcPr>
            <w:tcW w:w="4921" w:type="dxa"/>
          </w:tcPr>
          <w:p w14:paraId="10418592" w14:textId="024BCA65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:16S:LINK</w:t>
            </w:r>
          </w:p>
        </w:tc>
        <w:tc>
          <w:tcPr>
            <w:tcW w:w="5329" w:type="dxa"/>
          </w:tcPr>
          <w:p w14:paraId="3CADF819" w14:textId="7777777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5FF84ED9" w14:textId="77777777" w:rsidTr="00196FC8">
        <w:tc>
          <w:tcPr>
            <w:tcW w:w="4921" w:type="dxa"/>
          </w:tcPr>
          <w:p w14:paraId="0282CA67" w14:textId="30A02703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:16R:LINK</w:t>
            </w:r>
          </w:p>
        </w:tc>
        <w:tc>
          <w:tcPr>
            <w:tcW w:w="5329" w:type="dxa"/>
          </w:tcPr>
          <w:p w14:paraId="6E9B8989" w14:textId="7777777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4E8F7FDB" w14:textId="77777777" w:rsidTr="00196FC8">
        <w:tc>
          <w:tcPr>
            <w:tcW w:w="4921" w:type="dxa"/>
          </w:tcPr>
          <w:p w14:paraId="53F5B1F9" w14:textId="0B0558EA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:22F::LINK//WITH</w:t>
            </w:r>
          </w:p>
        </w:tc>
        <w:tc>
          <w:tcPr>
            <w:tcW w:w="5329" w:type="dxa"/>
          </w:tcPr>
          <w:p w14:paraId="13B980D1" w14:textId="41DD2E5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ins w:id="148" w:author="Pervova 21.1" w:date="2020-03-06T13:16:00Z">
              <w:r>
                <w:t>Тип связки – обрабатывать одновременно</w:t>
              </w:r>
            </w:ins>
          </w:p>
        </w:tc>
      </w:tr>
      <w:tr w:rsidR="008B3A8E" w14:paraId="53091FAE" w14:textId="77777777" w:rsidTr="00196FC8">
        <w:tc>
          <w:tcPr>
            <w:tcW w:w="4921" w:type="dxa"/>
          </w:tcPr>
          <w:p w14:paraId="7228DBA8" w14:textId="6730C3AD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:13A::LINK//568</w:t>
            </w:r>
          </w:p>
        </w:tc>
        <w:tc>
          <w:tcPr>
            <w:tcW w:w="5329" w:type="dxa"/>
          </w:tcPr>
          <w:p w14:paraId="247FB9D6" w14:textId="5D47A0F0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ins w:id="149" w:author="Pervova 21.1" w:date="2020-03-06T13:16:00Z">
              <w:r>
                <w:t xml:space="preserve">Тип </w:t>
              </w:r>
              <w:proofErr w:type="gramStart"/>
              <w:r>
                <w:t>связанного</w:t>
              </w:r>
              <w:proofErr w:type="gramEnd"/>
              <w:r>
                <w:t xml:space="preserve"> сообщения</w:t>
              </w:r>
            </w:ins>
          </w:p>
        </w:tc>
      </w:tr>
      <w:tr w:rsidR="008B3A8E" w14:paraId="460A8414" w14:textId="77777777" w:rsidTr="00196FC8">
        <w:tc>
          <w:tcPr>
            <w:tcW w:w="4921" w:type="dxa"/>
          </w:tcPr>
          <w:p w14:paraId="2011475B" w14:textId="54CFA64D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:20C::CORP//000100X1</w:t>
            </w:r>
          </w:p>
        </w:tc>
        <w:tc>
          <w:tcPr>
            <w:tcW w:w="5329" w:type="dxa"/>
          </w:tcPr>
          <w:p w14:paraId="51EB2C2C" w14:textId="1DF8E84B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proofErr w:type="gramStart"/>
            <w:ins w:id="150" w:author="Pervova 21.1" w:date="2020-03-06T13:10:00Z">
              <w:r>
                <w:t>Связанный</w:t>
              </w:r>
              <w:proofErr w:type="gramEnd"/>
              <w:r>
                <w:t xml:space="preserve"> референс КД</w:t>
              </w:r>
            </w:ins>
          </w:p>
        </w:tc>
      </w:tr>
      <w:tr w:rsidR="008B3A8E" w14:paraId="16A044F2" w14:textId="77777777" w:rsidTr="00196FC8">
        <w:tc>
          <w:tcPr>
            <w:tcW w:w="4921" w:type="dxa"/>
          </w:tcPr>
          <w:p w14:paraId="1C79C2EB" w14:textId="3D2BCBBD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:16S:LINK</w:t>
            </w:r>
          </w:p>
        </w:tc>
        <w:tc>
          <w:tcPr>
            <w:tcW w:w="5329" w:type="dxa"/>
          </w:tcPr>
          <w:p w14:paraId="06376813" w14:textId="7777777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79C51FB9" w14:textId="77777777" w:rsidTr="00196FC8">
        <w:tc>
          <w:tcPr>
            <w:tcW w:w="4921" w:type="dxa"/>
          </w:tcPr>
          <w:p w14:paraId="1D81B98E" w14:textId="5433DD7D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:16R:LINK</w:t>
            </w:r>
          </w:p>
        </w:tc>
        <w:tc>
          <w:tcPr>
            <w:tcW w:w="5329" w:type="dxa"/>
          </w:tcPr>
          <w:p w14:paraId="14B8348F" w14:textId="7777777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3DBF55C5" w14:textId="77777777" w:rsidTr="00196FC8">
        <w:tc>
          <w:tcPr>
            <w:tcW w:w="4921" w:type="dxa"/>
          </w:tcPr>
          <w:p w14:paraId="1A5EEAE1" w14:textId="64C4D75B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:20C::PREV//1</w:t>
            </w:r>
          </w:p>
        </w:tc>
        <w:tc>
          <w:tcPr>
            <w:tcW w:w="5329" w:type="dxa"/>
          </w:tcPr>
          <w:p w14:paraId="46657827" w14:textId="2CDD7F29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ins w:id="151" w:author="Pervova 21.1" w:date="2020-03-06T13:19:00Z">
              <w:r>
                <w:t>Р</w:t>
              </w:r>
              <w:r w:rsidRPr="00BE3C71">
                <w:t xml:space="preserve">еференс </w:t>
              </w:r>
              <w:r>
                <w:t>связанного сообщения</w:t>
              </w:r>
            </w:ins>
            <w:ins w:id="152" w:author="Pervova 21.1" w:date="2020-03-06T18:59:00Z">
              <w:r w:rsidR="00E142F8">
                <w:t xml:space="preserve"> о проведении собрания</w:t>
              </w:r>
            </w:ins>
          </w:p>
        </w:tc>
      </w:tr>
      <w:tr w:rsidR="007847D8" w14:paraId="1A2E6DA0" w14:textId="77777777" w:rsidTr="00196FC8">
        <w:tc>
          <w:tcPr>
            <w:tcW w:w="4921" w:type="dxa"/>
          </w:tcPr>
          <w:p w14:paraId="704A4C17" w14:textId="6E869AD1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:16S:LINK</w:t>
            </w:r>
          </w:p>
        </w:tc>
        <w:tc>
          <w:tcPr>
            <w:tcW w:w="5329" w:type="dxa"/>
          </w:tcPr>
          <w:p w14:paraId="6D561347" w14:textId="77777777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:rsidRPr="00F72221" w14:paraId="1B45C4FE" w14:textId="77777777" w:rsidTr="00196FC8">
        <w:tc>
          <w:tcPr>
            <w:tcW w:w="4921" w:type="dxa"/>
          </w:tcPr>
          <w:p w14:paraId="02305D15" w14:textId="3CEE3F2F" w:rsidR="007847D8" w:rsidRPr="00B0186A" w:rsidRDefault="007847D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:16S:GENL</w:t>
            </w:r>
          </w:p>
        </w:tc>
        <w:tc>
          <w:tcPr>
            <w:tcW w:w="5329" w:type="dxa"/>
          </w:tcPr>
          <w:p w14:paraId="146FACD3" w14:textId="77777777" w:rsidR="007847D8" w:rsidRPr="00B0186A" w:rsidRDefault="007847D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7847D8" w14:paraId="04D9CDF2" w14:textId="77777777" w:rsidTr="00196FC8">
        <w:tc>
          <w:tcPr>
            <w:tcW w:w="4921" w:type="dxa"/>
          </w:tcPr>
          <w:p w14:paraId="5EA30070" w14:textId="1AFAC046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:16R:USECU</w:t>
            </w:r>
          </w:p>
        </w:tc>
        <w:tc>
          <w:tcPr>
            <w:tcW w:w="5329" w:type="dxa"/>
          </w:tcPr>
          <w:p w14:paraId="2E54C36C" w14:textId="77777777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:rsidRPr="00B0186A" w14:paraId="1B02A2E8" w14:textId="77777777" w:rsidTr="00196FC8">
        <w:tc>
          <w:tcPr>
            <w:tcW w:w="4921" w:type="dxa"/>
          </w:tcPr>
          <w:p w14:paraId="32BE69DF" w14:textId="20AEFAE0" w:rsidR="007847D8" w:rsidRPr="00B0186A" w:rsidRDefault="007847D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:35B:ISIN RU1111111111</w:t>
            </w:r>
          </w:p>
        </w:tc>
        <w:tc>
          <w:tcPr>
            <w:tcW w:w="5329" w:type="dxa"/>
          </w:tcPr>
          <w:p w14:paraId="4DF06940" w14:textId="01930692" w:rsidR="007847D8" w:rsidRPr="00B0186A" w:rsidRDefault="007847D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ins w:id="153" w:author="Pervova 21.1" w:date="2020-03-06T13:24:00Z">
              <w:r>
                <w:t>ISIN</w:t>
              </w:r>
            </w:ins>
          </w:p>
        </w:tc>
      </w:tr>
      <w:tr w:rsidR="007847D8" w:rsidRPr="00F72221" w14:paraId="5F6AB4B9" w14:textId="77777777" w:rsidTr="00196FC8">
        <w:tc>
          <w:tcPr>
            <w:tcW w:w="4921" w:type="dxa"/>
          </w:tcPr>
          <w:p w14:paraId="4F304BE9" w14:textId="73DB14C0" w:rsidR="007847D8" w:rsidRPr="00B0186A" w:rsidRDefault="007847D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/XX/CORP/NADC/RU1111111111</w:t>
            </w:r>
          </w:p>
        </w:tc>
        <w:tc>
          <w:tcPr>
            <w:tcW w:w="5329" w:type="dxa"/>
          </w:tcPr>
          <w:p w14:paraId="0ADD1B3D" w14:textId="006FC777" w:rsidR="007847D8" w:rsidRP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proofErr w:type="gramStart"/>
            <w:ins w:id="154" w:author="Pervova 21.1" w:date="2020-03-06T13:24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7847D8" w:rsidRPr="00F72221" w14:paraId="6DD5BAE7" w14:textId="77777777" w:rsidTr="00196FC8">
        <w:tc>
          <w:tcPr>
            <w:tcW w:w="4921" w:type="dxa"/>
          </w:tcPr>
          <w:p w14:paraId="1BA3F493" w14:textId="36B7FE7D" w:rsidR="007847D8" w:rsidRPr="00461287" w:rsidRDefault="007847D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lastRenderedPageBreak/>
              <w:t>/RU/1-11-00111-A</w:t>
            </w:r>
          </w:p>
        </w:tc>
        <w:tc>
          <w:tcPr>
            <w:tcW w:w="5329" w:type="dxa"/>
          </w:tcPr>
          <w:p w14:paraId="7BEA7D4C" w14:textId="5B43CB17" w:rsidR="007847D8" w:rsidRP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ins w:id="155" w:author="Pervova 21.1" w:date="2020-03-06T13:24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7847D8" w:rsidRPr="0036432F" w14:paraId="7E90BB12" w14:textId="77777777" w:rsidTr="00196FC8">
        <w:tc>
          <w:tcPr>
            <w:tcW w:w="4921" w:type="dxa"/>
          </w:tcPr>
          <w:p w14:paraId="3B701825" w14:textId="25CCF15E" w:rsidR="007847D8" w:rsidRPr="00AF4D92" w:rsidRDefault="007847D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del w:id="156" w:author="Pervova 21.1" w:date="2020-03-25T00:13:00Z">
              <w:r w:rsidDel="004C65B9">
                <w:delText>'</w:delText>
              </w:r>
              <w:r w:rsidRPr="0092706D" w:rsidDel="004C65B9">
                <w:delText>OAO</w:delText>
              </w:r>
            </w:del>
            <w:ins w:id="157" w:author="Pervova 21.1" w:date="2020-03-25T00:13:00Z">
              <w:r w:rsidR="004C65B9">
                <w:t>‘AO</w:t>
              </w:r>
            </w:ins>
            <w:r w:rsidRPr="0092706D">
              <w:t xml:space="preserve"> </w:t>
            </w:r>
            <w:r>
              <w:t>''</w:t>
            </w:r>
            <w:del w:id="158" w:author="Pervova 21.1" w:date="2020-03-25T00:12:00Z">
              <w:r w:rsidRPr="0092706D" w:rsidDel="004C65B9">
                <w:delText>MEGAFON</w:delText>
              </w:r>
            </w:del>
            <w:ins w:id="159" w:author="Pervova 21.1" w:date="2020-03-25T00:12:00Z">
              <w:r w:rsidR="004C65B9">
                <w:t>ENERGONEFTEGAZ</w:t>
              </w:r>
            </w:ins>
            <w:r>
              <w:t>''</w:t>
            </w:r>
            <w:r w:rsidRPr="0092706D">
              <w:t xml:space="preserve"> OBLIGACIa</w:t>
            </w:r>
          </w:p>
        </w:tc>
        <w:tc>
          <w:tcPr>
            <w:tcW w:w="5329" w:type="dxa"/>
          </w:tcPr>
          <w:p w14:paraId="565B1064" w14:textId="52D312CC" w:rsidR="007847D8" w:rsidRPr="0036432F" w:rsidRDefault="007847D8" w:rsidP="006227CB">
            <w:pPr>
              <w:numPr>
                <w:ilvl w:val="0"/>
                <w:numId w:val="1"/>
              </w:numPr>
              <w:ind w:left="-6" w:firstLine="6"/>
            </w:pPr>
            <w:proofErr w:type="gramStart"/>
            <w:ins w:id="160" w:author="Pervova 21.1" w:date="2020-03-06T13:24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7847D8" w:rsidRPr="00E33FA3" w14:paraId="62715AE1" w14:textId="77777777" w:rsidTr="00196FC8">
        <w:tc>
          <w:tcPr>
            <w:tcW w:w="4921" w:type="dxa"/>
          </w:tcPr>
          <w:p w14:paraId="11658D37" w14:textId="74A9F7EB" w:rsidR="007847D8" w:rsidRPr="00E33FA3" w:rsidRDefault="007847D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:16R:ACCTINFO</w:t>
            </w:r>
          </w:p>
        </w:tc>
        <w:tc>
          <w:tcPr>
            <w:tcW w:w="5329" w:type="dxa"/>
          </w:tcPr>
          <w:p w14:paraId="7FE72B34" w14:textId="77777777" w:rsidR="007847D8" w:rsidRPr="00E33FA3" w:rsidRDefault="007847D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7847D8" w14:paraId="518B74E8" w14:textId="77777777" w:rsidTr="00196FC8">
        <w:tc>
          <w:tcPr>
            <w:tcW w:w="4921" w:type="dxa"/>
          </w:tcPr>
          <w:p w14:paraId="31B866A5" w14:textId="3798F220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:97A::SAFE//ML1111111111</w:t>
            </w:r>
          </w:p>
        </w:tc>
        <w:tc>
          <w:tcPr>
            <w:tcW w:w="5329" w:type="dxa"/>
          </w:tcPr>
          <w:p w14:paraId="0A4699EB" w14:textId="4511EDA9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ins w:id="161" w:author="Pervova 21.1" w:date="2020-03-06T13:22:00Z">
              <w:r w:rsidRPr="00BE3C71">
                <w:t>Номер счета депонента в НРД</w:t>
              </w:r>
            </w:ins>
          </w:p>
        </w:tc>
      </w:tr>
      <w:tr w:rsidR="007F0A14" w:rsidRPr="00AF4D92" w14:paraId="141D8550" w14:textId="77777777" w:rsidTr="00196FC8">
        <w:tc>
          <w:tcPr>
            <w:tcW w:w="4921" w:type="dxa"/>
          </w:tcPr>
          <w:p w14:paraId="6E10CC62" w14:textId="018D83EE" w:rsidR="007F0A14" w:rsidRPr="00AF4D92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:93B::ELIG//UNIT/1000,</w:t>
            </w:r>
          </w:p>
        </w:tc>
        <w:tc>
          <w:tcPr>
            <w:tcW w:w="5329" w:type="dxa"/>
          </w:tcPr>
          <w:p w14:paraId="157DBF38" w14:textId="1B9F6B9C" w:rsidR="007F0A14" w:rsidRPr="00AF4D92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ins w:id="162" w:author="Pervova 21.1" w:date="2020-03-06T13:28:00Z">
              <w:r>
                <w:t>Остаток</w:t>
              </w:r>
              <w:r w:rsidRPr="0010040E">
                <w:t xml:space="preserve"> на дату фиксации</w:t>
              </w:r>
            </w:ins>
          </w:p>
        </w:tc>
      </w:tr>
      <w:tr w:rsidR="007F0A14" w:rsidRPr="00AF4D92" w14:paraId="23868E17" w14:textId="77777777" w:rsidTr="00196FC8">
        <w:tc>
          <w:tcPr>
            <w:tcW w:w="4921" w:type="dxa"/>
          </w:tcPr>
          <w:p w14:paraId="4B9009DB" w14:textId="2D0AEDD2" w:rsidR="007F0A14" w:rsidRPr="00AF4D92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:16S:ACCTINFO</w:t>
            </w:r>
          </w:p>
        </w:tc>
        <w:tc>
          <w:tcPr>
            <w:tcW w:w="5329" w:type="dxa"/>
          </w:tcPr>
          <w:p w14:paraId="6FD6EE72" w14:textId="77777777" w:rsidR="007F0A14" w:rsidRPr="00AF4D92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7F0A14" w14:paraId="0CF1BC88" w14:textId="77777777" w:rsidTr="00196FC8">
        <w:tc>
          <w:tcPr>
            <w:tcW w:w="4921" w:type="dxa"/>
          </w:tcPr>
          <w:p w14:paraId="7C05D9CD" w14:textId="17525926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:16S:USECU</w:t>
            </w:r>
          </w:p>
        </w:tc>
        <w:tc>
          <w:tcPr>
            <w:tcW w:w="5329" w:type="dxa"/>
          </w:tcPr>
          <w:p w14:paraId="07817853" w14:textId="77777777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:rsidRPr="00F72221" w14:paraId="4AC2702D" w14:textId="77777777" w:rsidTr="00196FC8">
        <w:tc>
          <w:tcPr>
            <w:tcW w:w="4921" w:type="dxa"/>
          </w:tcPr>
          <w:p w14:paraId="30DA5F9C" w14:textId="4D32CD33" w:rsidR="007F0A14" w:rsidRPr="00B0186A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:16R:CADETL</w:t>
            </w:r>
          </w:p>
        </w:tc>
        <w:tc>
          <w:tcPr>
            <w:tcW w:w="5329" w:type="dxa"/>
          </w:tcPr>
          <w:p w14:paraId="4492B1F9" w14:textId="77777777" w:rsidR="007F0A14" w:rsidRPr="00B0186A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196FC8" w:rsidRPr="00F72221" w14:paraId="637F2CD2" w14:textId="77777777" w:rsidTr="00196FC8">
        <w:tc>
          <w:tcPr>
            <w:tcW w:w="4921" w:type="dxa"/>
          </w:tcPr>
          <w:p w14:paraId="20565C92" w14:textId="30F6FD2D" w:rsidR="00196FC8" w:rsidRPr="00AF4D92" w:rsidRDefault="00196FC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:98C::MEET//20160711120000</w:t>
            </w:r>
          </w:p>
        </w:tc>
        <w:tc>
          <w:tcPr>
            <w:tcW w:w="5329" w:type="dxa"/>
          </w:tcPr>
          <w:p w14:paraId="2C2A07EF" w14:textId="6A08FBB7" w:rsidR="00196FC8" w:rsidRPr="00196FC8" w:rsidRDefault="00196FC8" w:rsidP="006227CB">
            <w:pPr>
              <w:numPr>
                <w:ilvl w:val="0"/>
                <w:numId w:val="1"/>
              </w:numPr>
              <w:ind w:left="-6" w:firstLine="6"/>
            </w:pPr>
            <w:ins w:id="163" w:author="Pervova 21.1" w:date="2020-03-06T17:26:00Z">
              <w:r w:rsidRPr="0010040E">
                <w:t>Дата</w:t>
              </w:r>
              <w:r>
                <w:t xml:space="preserve"> и </w:t>
              </w:r>
              <w:r w:rsidRPr="0010040E">
                <w:t>время проведения собрания</w:t>
              </w:r>
            </w:ins>
          </w:p>
        </w:tc>
      </w:tr>
      <w:tr w:rsidR="00196FC8" w:rsidRPr="00AF4D92" w:rsidDel="00196FC8" w14:paraId="57871FFE" w14:textId="5778E9FF" w:rsidTr="00196FC8">
        <w:trPr>
          <w:del w:id="164" w:author="Pervova 21.1" w:date="2020-03-06T17:25:00Z"/>
        </w:trPr>
        <w:tc>
          <w:tcPr>
            <w:tcW w:w="4921" w:type="dxa"/>
          </w:tcPr>
          <w:p w14:paraId="20E75BB1" w14:textId="44F4B560" w:rsidR="00196FC8" w:rsidRPr="00196FC8" w:rsidDel="00196FC8" w:rsidRDefault="00196FC8" w:rsidP="006227CB">
            <w:pPr>
              <w:numPr>
                <w:ilvl w:val="0"/>
                <w:numId w:val="1"/>
              </w:numPr>
              <w:ind w:left="-6" w:firstLine="6"/>
              <w:rPr>
                <w:del w:id="165" w:author="Pervova 21.1" w:date="2020-03-06T17:25:00Z"/>
              </w:rPr>
            </w:pPr>
          </w:p>
        </w:tc>
        <w:tc>
          <w:tcPr>
            <w:tcW w:w="5329" w:type="dxa"/>
          </w:tcPr>
          <w:p w14:paraId="66B56240" w14:textId="75AD9A1B" w:rsidR="00196FC8" w:rsidRPr="00AF4D92" w:rsidDel="00196FC8" w:rsidRDefault="00196FC8" w:rsidP="006227CB">
            <w:pPr>
              <w:numPr>
                <w:ilvl w:val="0"/>
                <w:numId w:val="1"/>
              </w:numPr>
              <w:ind w:left="-6" w:firstLine="6"/>
              <w:rPr>
                <w:del w:id="166" w:author="Pervova 21.1" w:date="2020-03-06T17:25:00Z"/>
                <w:lang w:val="en-US"/>
              </w:rPr>
            </w:pPr>
            <w:ins w:id="167" w:author="Pervova 21.1" w:date="2020-03-06T17:26:00Z">
              <w:r>
                <w:t>Место проведения собрания</w:t>
              </w:r>
            </w:ins>
          </w:p>
        </w:tc>
      </w:tr>
      <w:tr w:rsidR="00196FC8" w:rsidRPr="00196FC8" w14:paraId="5C9AD39F" w14:textId="77777777" w:rsidTr="00196FC8">
        <w:tc>
          <w:tcPr>
            <w:tcW w:w="4921" w:type="dxa"/>
          </w:tcPr>
          <w:p w14:paraId="75E33EF1" w14:textId="3A2DC7E0" w:rsidR="00196FC8" w:rsidRDefault="00196FC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12FF9">
              <w:rPr>
                <w:lang w:val="en-US"/>
              </w:rPr>
              <w:t>:94E::MEET//</w:t>
            </w:r>
            <w:r w:rsidRPr="000C6629">
              <w:rPr>
                <w:lang w:val="en-US"/>
              </w:rPr>
              <w:t>'</w:t>
            </w:r>
            <w:r w:rsidRPr="0092706D">
              <w:rPr>
                <w:lang w:val="en-US"/>
              </w:rPr>
              <w:t xml:space="preserve">MOSKVA, UL </w:t>
            </w:r>
            <w:proofErr w:type="spellStart"/>
            <w:r w:rsidRPr="0092706D">
              <w:rPr>
                <w:lang w:val="en-US"/>
              </w:rPr>
              <w:t>BALcUG</w:t>
            </w:r>
            <w:proofErr w:type="spellEnd"/>
            <w:r w:rsidRPr="0092706D">
              <w:rPr>
                <w:lang w:val="en-US"/>
              </w:rPr>
              <w:t>, D 1</w:t>
            </w:r>
          </w:p>
        </w:tc>
        <w:tc>
          <w:tcPr>
            <w:tcW w:w="5329" w:type="dxa"/>
          </w:tcPr>
          <w:p w14:paraId="29F2A46E" w14:textId="779218E0" w:rsidR="00196FC8" w:rsidRPr="00196FC8" w:rsidRDefault="00196FC8" w:rsidP="006227CB">
            <w:pPr>
              <w:numPr>
                <w:ilvl w:val="0"/>
                <w:numId w:val="1"/>
              </w:numPr>
              <w:ind w:left="-6" w:firstLine="6"/>
            </w:pPr>
            <w:ins w:id="168" w:author="Pervova 21.1" w:date="2020-03-06T17:26:00Z">
              <w:r>
                <w:t>Место проведения собрания</w:t>
              </w:r>
            </w:ins>
          </w:p>
        </w:tc>
      </w:tr>
      <w:tr w:rsidR="00BC1916" w:rsidRPr="00196FC8" w14:paraId="2B963896" w14:textId="77777777" w:rsidTr="00196FC8">
        <w:tc>
          <w:tcPr>
            <w:tcW w:w="4921" w:type="dxa"/>
          </w:tcPr>
          <w:p w14:paraId="3AB5556D" w14:textId="7D78FD18" w:rsidR="00BC1916" w:rsidRPr="00196FC8" w:rsidRDefault="00BC1916" w:rsidP="006227CB">
            <w:pPr>
              <w:numPr>
                <w:ilvl w:val="0"/>
                <w:numId w:val="1"/>
              </w:numPr>
              <w:ind w:left="-6" w:firstLine="6"/>
            </w:pPr>
            <w:r w:rsidRPr="00196FC8">
              <w:t>:70</w:t>
            </w:r>
            <w:r w:rsidRPr="00C12FF9">
              <w:rPr>
                <w:lang w:val="en-US"/>
              </w:rPr>
              <w:t>G</w:t>
            </w:r>
            <w:r w:rsidRPr="00196FC8">
              <w:t>::</w:t>
            </w:r>
            <w:r w:rsidRPr="00C12FF9">
              <w:rPr>
                <w:lang w:val="en-US"/>
              </w:rPr>
              <w:t>WEBB</w:t>
            </w:r>
            <w:r w:rsidRPr="00196FC8">
              <w:t>//</w:t>
            </w:r>
            <w:r w:rsidRPr="00C12FF9">
              <w:rPr>
                <w:lang w:val="en-US"/>
              </w:rPr>
              <w:t>http</w:t>
            </w:r>
            <w:r w:rsidRPr="00196FC8">
              <w:t>://</w:t>
            </w:r>
            <w:proofErr w:type="spellStart"/>
            <w:r w:rsidRPr="00C12FF9">
              <w:rPr>
                <w:lang w:val="en-US"/>
              </w:rPr>
              <w:t>cadocs</w:t>
            </w:r>
            <w:proofErr w:type="spellEnd"/>
            <w:r w:rsidRPr="00196FC8">
              <w:t>-</w:t>
            </w:r>
            <w:r w:rsidRPr="00C12FF9">
              <w:rPr>
                <w:lang w:val="en-US"/>
              </w:rPr>
              <w:t>test</w:t>
            </w:r>
            <w:r w:rsidRPr="00196FC8">
              <w:t>.</w:t>
            </w:r>
            <w:r w:rsidRPr="00C12FF9">
              <w:rPr>
                <w:lang w:val="en-US"/>
              </w:rPr>
              <w:t>nsd</w:t>
            </w:r>
            <w:r w:rsidRPr="00196FC8">
              <w:t>.</w:t>
            </w:r>
            <w:r w:rsidRPr="00C12FF9">
              <w:rPr>
                <w:lang w:val="en-US"/>
              </w:rPr>
              <w:t>ru</w:t>
            </w:r>
            <w:r w:rsidRPr="00196FC8">
              <w:t>/</w:t>
            </w:r>
            <w:r w:rsidRPr="00C12FF9">
              <w:rPr>
                <w:lang w:val="en-US"/>
              </w:rPr>
              <w:t>cd</w:t>
            </w:r>
            <w:r w:rsidRPr="00196FC8">
              <w:t>7</w:t>
            </w:r>
            <w:proofErr w:type="spellStart"/>
            <w:r w:rsidRPr="00C12FF9">
              <w:rPr>
                <w:lang w:val="en-US"/>
              </w:rPr>
              <w:t>ec</w:t>
            </w:r>
            <w:proofErr w:type="spellEnd"/>
            <w:r w:rsidRPr="00196FC8">
              <w:t>523</w:t>
            </w:r>
            <w:r w:rsidRPr="00C12FF9">
              <w:rPr>
                <w:lang w:val="en-US"/>
              </w:rPr>
              <w:t>d</w:t>
            </w:r>
          </w:p>
        </w:tc>
        <w:tc>
          <w:tcPr>
            <w:tcW w:w="5329" w:type="dxa"/>
          </w:tcPr>
          <w:p w14:paraId="599B0831" w14:textId="6D65D369" w:rsidR="00BC1916" w:rsidRPr="00196FC8" w:rsidRDefault="00BC1916" w:rsidP="006227CB">
            <w:pPr>
              <w:numPr>
                <w:ilvl w:val="0"/>
                <w:numId w:val="1"/>
              </w:numPr>
              <w:ind w:left="-6" w:firstLine="6"/>
            </w:pPr>
            <w:ins w:id="169" w:author="Pervova 21.1" w:date="2020-03-06T19:25:00Z">
              <w:r w:rsidRPr="0093284B">
                <w:t xml:space="preserve">Адрес в сети Интернет, по </w:t>
              </w:r>
              <w:proofErr w:type="gramStart"/>
              <w:r w:rsidRPr="0093284B">
                <w:t>которому</w:t>
              </w:r>
              <w:proofErr w:type="gramEnd"/>
              <w:r w:rsidRPr="0093284B">
                <w:t xml:space="preserve"> можно ознакомиться с дополнительной документацией</w:t>
              </w:r>
            </w:ins>
          </w:p>
        </w:tc>
      </w:tr>
      <w:tr w:rsidR="00BC1916" w:rsidRPr="00AF4D92" w14:paraId="186D3F8C" w14:textId="77777777" w:rsidTr="00196FC8">
        <w:tc>
          <w:tcPr>
            <w:tcW w:w="4921" w:type="dxa"/>
          </w:tcPr>
          <w:p w14:paraId="3D05A4D7" w14:textId="25926FA4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2674881868a0d6818624649</w:t>
            </w:r>
          </w:p>
        </w:tc>
        <w:tc>
          <w:tcPr>
            <w:tcW w:w="5329" w:type="dxa"/>
          </w:tcPr>
          <w:p w14:paraId="1C91977C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F72221" w14:paraId="74FEC90D" w14:textId="77777777" w:rsidTr="00196FC8">
        <w:tc>
          <w:tcPr>
            <w:tcW w:w="4921" w:type="dxa"/>
          </w:tcPr>
          <w:p w14:paraId="322BACFC" w14:textId="7DD1AC09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:16S:CADETL</w:t>
            </w:r>
          </w:p>
        </w:tc>
        <w:tc>
          <w:tcPr>
            <w:tcW w:w="5329" w:type="dxa"/>
          </w:tcPr>
          <w:p w14:paraId="50981231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AF4D92" w14:paraId="4849FA0B" w14:textId="77777777" w:rsidTr="00196FC8">
        <w:tc>
          <w:tcPr>
            <w:tcW w:w="4921" w:type="dxa"/>
          </w:tcPr>
          <w:p w14:paraId="6D73DD19" w14:textId="6FC1BDB8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:16R:ADDINFO</w:t>
            </w:r>
          </w:p>
        </w:tc>
        <w:tc>
          <w:tcPr>
            <w:tcW w:w="5329" w:type="dxa"/>
          </w:tcPr>
          <w:p w14:paraId="10F5FF25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0057AF" w14:paraId="56CC1E7B" w14:textId="77777777" w:rsidTr="00196FC8">
        <w:tc>
          <w:tcPr>
            <w:tcW w:w="4921" w:type="dxa"/>
          </w:tcPr>
          <w:p w14:paraId="590A5C66" w14:textId="23D804D9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12FF9">
              <w:rPr>
                <w:lang w:val="en-US"/>
              </w:rPr>
              <w:t>:70E::ADTX///ISSR/NAME/'eNERGONEFTEGAZ</w:t>
            </w:r>
          </w:p>
        </w:tc>
        <w:tc>
          <w:tcPr>
            <w:tcW w:w="5329" w:type="dxa"/>
          </w:tcPr>
          <w:p w14:paraId="7D879E2D" w14:textId="1FD1AAD9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ins w:id="170" w:author="Pervova 21.1" w:date="2020-03-06T19:29:00Z">
              <w:r>
                <w:t>Наименование эмитента</w:t>
              </w:r>
            </w:ins>
          </w:p>
        </w:tc>
      </w:tr>
      <w:tr w:rsidR="00BC1916" w:rsidRPr="000057AF" w14:paraId="12568DDD" w14:textId="77777777" w:rsidTr="00196FC8">
        <w:tc>
          <w:tcPr>
            <w:tcW w:w="4921" w:type="dxa"/>
          </w:tcPr>
          <w:p w14:paraId="6FBA3184" w14:textId="44BB1E5B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12FF9">
              <w:rPr>
                <w:lang w:val="en-US"/>
              </w:rPr>
              <w:t>:70E::PACO//'PO VSEM VOPROSAM, SVaZANNYM S NAST</w:t>
            </w:r>
          </w:p>
        </w:tc>
        <w:tc>
          <w:tcPr>
            <w:tcW w:w="5329" w:type="dxa"/>
          </w:tcPr>
          <w:p w14:paraId="653C5598" w14:textId="77777777" w:rsidR="00BC1916" w:rsidRDefault="00BC1916" w:rsidP="00BC1916">
            <w:pPr>
              <w:numPr>
                <w:ilvl w:val="0"/>
                <w:numId w:val="1"/>
              </w:numPr>
              <w:ind w:left="0" w:firstLine="0"/>
              <w:rPr>
                <w:ins w:id="171" w:author="Pervova 21.1" w:date="2020-03-06T19:29:00Z"/>
                <w:lang w:val="en-US"/>
              </w:rPr>
            </w:pPr>
            <w:ins w:id="172" w:author="Pervova 21.1" w:date="2020-03-06T19:29:00Z">
              <w:r>
                <w:t>Контактная информация</w:t>
              </w:r>
            </w:ins>
          </w:p>
          <w:p w14:paraId="550A972D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F24FA0" w14:paraId="028A83BA" w14:textId="77777777" w:rsidTr="00196FC8">
        <w:tc>
          <w:tcPr>
            <w:tcW w:w="4921" w:type="dxa"/>
          </w:tcPr>
          <w:p w14:paraId="1D8D1C12" w14:textId="5988526A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12FF9">
              <w:rPr>
                <w:lang w:val="en-US"/>
              </w:rPr>
              <w:t xml:space="preserve">OaqIM </w:t>
            </w:r>
            <w:proofErr w:type="spellStart"/>
            <w:r w:rsidRPr="00C12FF9">
              <w:rPr>
                <w:lang w:val="en-US"/>
              </w:rPr>
              <w:t>SOOBqENIEM</w:t>
            </w:r>
            <w:proofErr w:type="spellEnd"/>
            <w:r w:rsidRPr="00C12FF9">
              <w:rPr>
                <w:lang w:val="en-US"/>
              </w:rPr>
              <w:t>, VY MOJETE OBRAqAT</w:t>
            </w:r>
          </w:p>
        </w:tc>
        <w:tc>
          <w:tcPr>
            <w:tcW w:w="5329" w:type="dxa"/>
          </w:tcPr>
          <w:p w14:paraId="497AAEA3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F24FA0" w14:paraId="74A695EB" w14:textId="77777777" w:rsidTr="00196FC8">
        <w:tc>
          <w:tcPr>
            <w:tcW w:w="4921" w:type="dxa"/>
          </w:tcPr>
          <w:p w14:paraId="16EC2840" w14:textId="5DCE7FAD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12FF9">
              <w:rPr>
                <w:lang w:val="en-US"/>
              </w:rPr>
              <w:t>XSa K VAQIM PERSONALXNYM MENEDJERAM</w:t>
            </w:r>
          </w:p>
        </w:tc>
        <w:tc>
          <w:tcPr>
            <w:tcW w:w="5329" w:type="dxa"/>
          </w:tcPr>
          <w:p w14:paraId="7CD0E322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AF4D92" w14:paraId="4FF87A7B" w14:textId="77777777" w:rsidTr="00196FC8">
        <w:tc>
          <w:tcPr>
            <w:tcW w:w="4921" w:type="dxa"/>
          </w:tcPr>
          <w:p w14:paraId="35D26144" w14:textId="56050183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proofErr w:type="gramStart"/>
            <w:r w:rsidRPr="009B222F">
              <w:t>PO TELEFONAM': (495) 956-27-90, (4</w:t>
            </w:r>
            <w:proofErr w:type="gramEnd"/>
          </w:p>
        </w:tc>
        <w:tc>
          <w:tcPr>
            <w:tcW w:w="5329" w:type="dxa"/>
          </w:tcPr>
          <w:p w14:paraId="62EA4225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AF4D92" w14:paraId="0605119D" w14:textId="77777777" w:rsidTr="00196FC8">
        <w:tc>
          <w:tcPr>
            <w:tcW w:w="4921" w:type="dxa"/>
          </w:tcPr>
          <w:p w14:paraId="0A7F8FE3" w14:textId="1917ED7D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 xml:space="preserve">95) 956-27-91/ For details </w:t>
            </w:r>
            <w:proofErr w:type="spellStart"/>
            <w:r w:rsidRPr="009B222F">
              <w:t>please</w:t>
            </w:r>
            <w:proofErr w:type="spellEnd"/>
            <w:r w:rsidRPr="009B222F">
              <w:t xml:space="preserve"> c</w:t>
            </w:r>
          </w:p>
        </w:tc>
        <w:tc>
          <w:tcPr>
            <w:tcW w:w="5329" w:type="dxa"/>
          </w:tcPr>
          <w:p w14:paraId="5ABFAAB7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F72221" w14:paraId="2F534E59" w14:textId="77777777" w:rsidTr="00196FC8">
        <w:tc>
          <w:tcPr>
            <w:tcW w:w="4921" w:type="dxa"/>
          </w:tcPr>
          <w:p w14:paraId="0B81736E" w14:textId="45FE814B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proofErr w:type="spellStart"/>
            <w:r w:rsidRPr="009B222F">
              <w:t>ontact</w:t>
            </w:r>
            <w:proofErr w:type="spellEnd"/>
            <w:r w:rsidRPr="009B222F">
              <w:t xml:space="preserve"> </w:t>
            </w:r>
            <w:proofErr w:type="spellStart"/>
            <w:r w:rsidRPr="009B222F">
              <w:t>your</w:t>
            </w:r>
            <w:proofErr w:type="spellEnd"/>
            <w:r w:rsidRPr="009B222F">
              <w:t xml:space="preserve"> account  </w:t>
            </w:r>
            <w:proofErr w:type="spellStart"/>
            <w:r w:rsidRPr="009B222F">
              <w:t>manager</w:t>
            </w:r>
            <w:proofErr w:type="spellEnd"/>
            <w:r w:rsidRPr="009B222F">
              <w:t xml:space="preserve"> (495) </w:t>
            </w:r>
          </w:p>
        </w:tc>
        <w:tc>
          <w:tcPr>
            <w:tcW w:w="5329" w:type="dxa"/>
          </w:tcPr>
          <w:p w14:paraId="0035E9B4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F72221" w14:paraId="23E27294" w14:textId="77777777" w:rsidTr="00196FC8">
        <w:tc>
          <w:tcPr>
            <w:tcW w:w="4921" w:type="dxa"/>
          </w:tcPr>
          <w:p w14:paraId="29F16967" w14:textId="4FB2EC84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956-27-90, (495) 956-27-91</w:t>
            </w:r>
          </w:p>
        </w:tc>
        <w:tc>
          <w:tcPr>
            <w:tcW w:w="5329" w:type="dxa"/>
          </w:tcPr>
          <w:p w14:paraId="2D6557B4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F72221" w14:paraId="4DA2A683" w14:textId="77777777" w:rsidTr="00196FC8">
        <w:tc>
          <w:tcPr>
            <w:tcW w:w="4921" w:type="dxa"/>
          </w:tcPr>
          <w:p w14:paraId="4152579B" w14:textId="1E286EBA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:16S:ADDINFO</w:t>
            </w:r>
          </w:p>
        </w:tc>
        <w:tc>
          <w:tcPr>
            <w:tcW w:w="5329" w:type="dxa"/>
          </w:tcPr>
          <w:p w14:paraId="0EF7A5DC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B0186A" w14:paraId="1D73C245" w14:textId="77777777" w:rsidTr="00196FC8">
        <w:tc>
          <w:tcPr>
            <w:tcW w:w="4921" w:type="dxa"/>
          </w:tcPr>
          <w:p w14:paraId="07D8168E" w14:textId="77777777" w:rsidR="00BC1916" w:rsidRPr="00AF4D92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  <w:tc>
          <w:tcPr>
            <w:tcW w:w="5329" w:type="dxa"/>
          </w:tcPr>
          <w:p w14:paraId="07E5FEFC" w14:textId="77777777" w:rsidR="00BC1916" w:rsidRPr="00AF4D92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7FE17BC1" w14:textId="4FE799BC" w:rsidR="00C12FF9" w:rsidRDefault="00C12FF9" w:rsidP="00C12FF9">
      <w:pPr>
        <w:numPr>
          <w:ilvl w:val="0"/>
          <w:numId w:val="0"/>
        </w:numPr>
        <w:ind w:left="432" w:hanging="432"/>
      </w:pPr>
    </w:p>
    <w:p w14:paraId="66D1C14F" w14:textId="2E360452" w:rsidR="00C12FF9" w:rsidRDefault="000057AF" w:rsidP="00C12FF9">
      <w:pPr>
        <w:pStyle w:val="20"/>
        <w:rPr>
          <w:lang w:val="ru-RU"/>
        </w:rPr>
      </w:pPr>
      <w:bookmarkStart w:id="173" w:name="_Toc445282167"/>
      <w:ins w:id="174" w:author="Pervova 21.1" w:date="2020-03-06T12:57:00Z">
        <w:r>
          <w:rPr>
            <w:lang w:val="ru-RU"/>
          </w:rPr>
          <w:t xml:space="preserve"> Сообщение</w:t>
        </w:r>
      </w:ins>
      <w:ins w:id="175" w:author="Pervova 21.1" w:date="2020-03-06T19:31:00Z">
        <w:r w:rsidR="00BC1916">
          <w:rPr>
            <w:lang w:val="ru-RU"/>
          </w:rPr>
          <w:t xml:space="preserve"> </w:t>
        </w:r>
      </w:ins>
      <w:r w:rsidR="00C12FF9">
        <w:t>МТ568</w:t>
      </w:r>
      <w:bookmarkEnd w:id="173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C12FF9" w14:paraId="1157CAA5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22EE87C8" w14:textId="77777777" w:rsidR="00C12FF9" w:rsidRPr="00445088" w:rsidRDefault="00C12FF9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3DBC66B" w14:textId="77777777" w:rsidR="00C12FF9" w:rsidRDefault="00C12FF9" w:rsidP="006227CB">
            <w:pPr>
              <w:pStyle w:val="a3"/>
            </w:pPr>
            <w:r>
              <w:t>Комментарии</w:t>
            </w:r>
          </w:p>
        </w:tc>
      </w:tr>
      <w:tr w:rsidR="00C12FF9" w14:paraId="4ACF1EBB" w14:textId="77777777" w:rsidTr="006227CB">
        <w:tc>
          <w:tcPr>
            <w:tcW w:w="5488" w:type="dxa"/>
          </w:tcPr>
          <w:p w14:paraId="7005D243" w14:textId="1C68B285" w:rsidR="00C12FF9" w:rsidRPr="00445088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:16R:GENL</w:t>
            </w:r>
          </w:p>
        </w:tc>
        <w:tc>
          <w:tcPr>
            <w:tcW w:w="4762" w:type="dxa"/>
          </w:tcPr>
          <w:p w14:paraId="2A6048A1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3BF77D82" w14:textId="77777777" w:rsidTr="006227CB">
        <w:tc>
          <w:tcPr>
            <w:tcW w:w="5488" w:type="dxa"/>
          </w:tcPr>
          <w:p w14:paraId="06DAC866" w14:textId="77956171" w:rsidR="00C12FF9" w:rsidRPr="00445088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:28E:1/ONLY</w:t>
            </w:r>
          </w:p>
        </w:tc>
        <w:tc>
          <w:tcPr>
            <w:tcW w:w="4762" w:type="dxa"/>
          </w:tcPr>
          <w:p w14:paraId="1246AA14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77B19B08" w14:textId="77777777" w:rsidTr="006227CB">
        <w:tc>
          <w:tcPr>
            <w:tcW w:w="5488" w:type="dxa"/>
          </w:tcPr>
          <w:p w14:paraId="2096BF91" w14:textId="38C8370B" w:rsidR="000057AF" w:rsidRPr="00445088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:20C::CORP//000100X1</w:t>
            </w:r>
          </w:p>
        </w:tc>
        <w:tc>
          <w:tcPr>
            <w:tcW w:w="4762" w:type="dxa"/>
          </w:tcPr>
          <w:p w14:paraId="523FE143" w14:textId="128A41F6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ins w:id="176" w:author="Pervova 21.1" w:date="2020-03-06T13:02:00Z">
              <w:r w:rsidRPr="00393CC1">
                <w:t xml:space="preserve">Референс КД </w:t>
              </w:r>
            </w:ins>
          </w:p>
        </w:tc>
      </w:tr>
      <w:tr w:rsidR="000057AF" w14:paraId="6509A0F2" w14:textId="77777777" w:rsidTr="006227CB">
        <w:tc>
          <w:tcPr>
            <w:tcW w:w="5488" w:type="dxa"/>
          </w:tcPr>
          <w:p w14:paraId="73957DFC" w14:textId="73F478BC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:20C::SEME//N5</w:t>
            </w:r>
          </w:p>
        </w:tc>
        <w:tc>
          <w:tcPr>
            <w:tcW w:w="4762" w:type="dxa"/>
          </w:tcPr>
          <w:p w14:paraId="490F24F5" w14:textId="5D112680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ins w:id="177" w:author="Pervova 21.1" w:date="2020-03-06T13:02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0057AF" w14:paraId="2AADE947" w14:textId="77777777" w:rsidTr="006227CB">
        <w:tc>
          <w:tcPr>
            <w:tcW w:w="5488" w:type="dxa"/>
          </w:tcPr>
          <w:p w14:paraId="3D704ADE" w14:textId="04C8B90A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:23G:NEWM</w:t>
            </w:r>
          </w:p>
        </w:tc>
        <w:tc>
          <w:tcPr>
            <w:tcW w:w="4762" w:type="dxa"/>
          </w:tcPr>
          <w:p w14:paraId="17F4F028" w14:textId="77777777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23B49976" w14:textId="77777777" w:rsidTr="006227CB">
        <w:tc>
          <w:tcPr>
            <w:tcW w:w="5488" w:type="dxa"/>
          </w:tcPr>
          <w:p w14:paraId="6CDB0BDA" w14:textId="236F681C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:22F::CAEV//BMET</w:t>
            </w:r>
          </w:p>
        </w:tc>
        <w:tc>
          <w:tcPr>
            <w:tcW w:w="4762" w:type="dxa"/>
          </w:tcPr>
          <w:p w14:paraId="2A6299D7" w14:textId="75FED5D0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ins w:id="178" w:author="Pervova 21.1" w:date="2020-03-06T13:02:00Z">
              <w:r>
                <w:t>Код типа КД</w:t>
              </w:r>
            </w:ins>
          </w:p>
        </w:tc>
      </w:tr>
      <w:tr w:rsidR="008B3A8E" w14:paraId="4AEF29D4" w14:textId="77777777" w:rsidTr="006227CB">
        <w:tc>
          <w:tcPr>
            <w:tcW w:w="5488" w:type="dxa"/>
          </w:tcPr>
          <w:p w14:paraId="626FFADD" w14:textId="03F9CBD9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:98C::PREP//20160713180000</w:t>
            </w:r>
          </w:p>
        </w:tc>
        <w:tc>
          <w:tcPr>
            <w:tcW w:w="4762" w:type="dxa"/>
          </w:tcPr>
          <w:p w14:paraId="7CF7D68F" w14:textId="79421B09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ins w:id="179" w:author="Pervova 21.1" w:date="2020-03-06T13:06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8B3A8E" w14:paraId="793EDA13" w14:textId="77777777" w:rsidTr="006227CB">
        <w:tc>
          <w:tcPr>
            <w:tcW w:w="5488" w:type="dxa"/>
          </w:tcPr>
          <w:p w14:paraId="542489D9" w14:textId="210DF6DC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:16R:LINK</w:t>
            </w:r>
          </w:p>
        </w:tc>
        <w:tc>
          <w:tcPr>
            <w:tcW w:w="4762" w:type="dxa"/>
          </w:tcPr>
          <w:p w14:paraId="18C92FE3" w14:textId="7777777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6DCDC357" w14:textId="77777777" w:rsidTr="006227CB">
        <w:tc>
          <w:tcPr>
            <w:tcW w:w="5488" w:type="dxa"/>
          </w:tcPr>
          <w:p w14:paraId="7B40F718" w14:textId="2FC42426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:22F::LINK//WITH</w:t>
            </w:r>
          </w:p>
        </w:tc>
        <w:tc>
          <w:tcPr>
            <w:tcW w:w="4762" w:type="dxa"/>
          </w:tcPr>
          <w:p w14:paraId="06545F04" w14:textId="3CE6C691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ins w:id="180" w:author="Pervova 21.1" w:date="2020-03-06T13:15:00Z">
              <w:r>
                <w:t>Тип связки – обрабатывать одновременно</w:t>
              </w:r>
            </w:ins>
          </w:p>
        </w:tc>
      </w:tr>
      <w:tr w:rsidR="008B3A8E" w14:paraId="24BF58ED" w14:textId="77777777" w:rsidTr="006227CB">
        <w:tc>
          <w:tcPr>
            <w:tcW w:w="5488" w:type="dxa"/>
          </w:tcPr>
          <w:p w14:paraId="09CBC4DD" w14:textId="12AB918F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:13A::LINK//564</w:t>
            </w:r>
          </w:p>
        </w:tc>
        <w:tc>
          <w:tcPr>
            <w:tcW w:w="4762" w:type="dxa"/>
          </w:tcPr>
          <w:p w14:paraId="694C0742" w14:textId="7C5C6C08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ins w:id="181" w:author="Pervova 21.1" w:date="2020-03-06T13:15:00Z">
              <w:r>
                <w:t xml:space="preserve">Тип </w:t>
              </w:r>
              <w:proofErr w:type="gramStart"/>
              <w:r>
                <w:t>связанного</w:t>
              </w:r>
              <w:proofErr w:type="gramEnd"/>
              <w:r>
                <w:t xml:space="preserve"> сообщения</w:t>
              </w:r>
            </w:ins>
          </w:p>
        </w:tc>
      </w:tr>
      <w:tr w:rsidR="008B3A8E" w14:paraId="14274B48" w14:textId="77777777" w:rsidTr="006227CB">
        <w:tc>
          <w:tcPr>
            <w:tcW w:w="5488" w:type="dxa"/>
          </w:tcPr>
          <w:p w14:paraId="5BC34FCB" w14:textId="5AFBE6ED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:20C::PREV//5</w:t>
            </w:r>
          </w:p>
        </w:tc>
        <w:tc>
          <w:tcPr>
            <w:tcW w:w="4762" w:type="dxa"/>
          </w:tcPr>
          <w:p w14:paraId="6ED8F476" w14:textId="00A97A6D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ins w:id="182" w:author="Pervova 21.1" w:date="2020-03-06T13:15:00Z">
              <w:r>
                <w:t>Р</w:t>
              </w:r>
              <w:r w:rsidRPr="00BE3C71">
                <w:t xml:space="preserve">еференс </w:t>
              </w:r>
              <w:r>
                <w:t>связанного сообщения</w:t>
              </w:r>
            </w:ins>
          </w:p>
        </w:tc>
      </w:tr>
      <w:tr w:rsidR="008B3A8E" w14:paraId="5AF3BFC1" w14:textId="77777777" w:rsidTr="006227CB">
        <w:tc>
          <w:tcPr>
            <w:tcW w:w="5488" w:type="dxa"/>
          </w:tcPr>
          <w:p w14:paraId="427FB8BC" w14:textId="0CD6F2FC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:16S:LINK</w:t>
            </w:r>
          </w:p>
        </w:tc>
        <w:tc>
          <w:tcPr>
            <w:tcW w:w="4762" w:type="dxa"/>
          </w:tcPr>
          <w:p w14:paraId="38DEEB40" w14:textId="7777777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5F7AF7D8" w14:textId="77777777" w:rsidTr="006227CB">
        <w:tc>
          <w:tcPr>
            <w:tcW w:w="5488" w:type="dxa"/>
          </w:tcPr>
          <w:p w14:paraId="54103038" w14:textId="2D345BB4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:16S:GENL</w:t>
            </w:r>
          </w:p>
        </w:tc>
        <w:tc>
          <w:tcPr>
            <w:tcW w:w="4762" w:type="dxa"/>
          </w:tcPr>
          <w:p w14:paraId="0C16BDC5" w14:textId="7777777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46FC68D2" w14:textId="77777777" w:rsidTr="006227CB">
        <w:tc>
          <w:tcPr>
            <w:tcW w:w="5488" w:type="dxa"/>
          </w:tcPr>
          <w:p w14:paraId="0B830C0A" w14:textId="4CAEDE09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:16R:USECU</w:t>
            </w:r>
          </w:p>
        </w:tc>
        <w:tc>
          <w:tcPr>
            <w:tcW w:w="4762" w:type="dxa"/>
          </w:tcPr>
          <w:p w14:paraId="3D7184B2" w14:textId="7777777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72C97844" w14:textId="77777777" w:rsidTr="006227CB">
        <w:tc>
          <w:tcPr>
            <w:tcW w:w="5488" w:type="dxa"/>
          </w:tcPr>
          <w:p w14:paraId="5C4E170E" w14:textId="6B88CA58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:97A::SAFE//ML1111111111</w:t>
            </w:r>
          </w:p>
        </w:tc>
        <w:tc>
          <w:tcPr>
            <w:tcW w:w="4762" w:type="dxa"/>
          </w:tcPr>
          <w:p w14:paraId="3AD75AF7" w14:textId="681CA549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ins w:id="183" w:author="Pervova 21.1" w:date="2020-03-06T13:22:00Z">
              <w:r w:rsidRPr="00BE3C71">
                <w:t>Номер счета депонента в НРД</w:t>
              </w:r>
            </w:ins>
          </w:p>
        </w:tc>
      </w:tr>
      <w:tr w:rsidR="007847D8" w14:paraId="37EA8A43" w14:textId="77777777" w:rsidTr="006227CB">
        <w:tc>
          <w:tcPr>
            <w:tcW w:w="5488" w:type="dxa"/>
          </w:tcPr>
          <w:p w14:paraId="3617ADEF" w14:textId="79C79251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:35B:ISIN RU1111111111</w:t>
            </w:r>
          </w:p>
        </w:tc>
        <w:tc>
          <w:tcPr>
            <w:tcW w:w="4762" w:type="dxa"/>
          </w:tcPr>
          <w:p w14:paraId="45786C96" w14:textId="19EBB6B4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ins w:id="184" w:author="Pervova 21.1" w:date="2020-03-06T13:24:00Z">
              <w:r>
                <w:t>ISIN</w:t>
              </w:r>
            </w:ins>
          </w:p>
        </w:tc>
      </w:tr>
      <w:tr w:rsidR="007847D8" w14:paraId="156E14D7" w14:textId="77777777" w:rsidTr="006227CB">
        <w:tc>
          <w:tcPr>
            <w:tcW w:w="5488" w:type="dxa"/>
          </w:tcPr>
          <w:p w14:paraId="3BC70907" w14:textId="78453378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/XX/CORP/NADC/RU1111111111</w:t>
            </w:r>
          </w:p>
        </w:tc>
        <w:tc>
          <w:tcPr>
            <w:tcW w:w="4762" w:type="dxa"/>
          </w:tcPr>
          <w:p w14:paraId="5DB21F78" w14:textId="02CCD4FC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proofErr w:type="gramStart"/>
            <w:ins w:id="185" w:author="Pervova 21.1" w:date="2020-03-06T13:24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</w:t>
              </w:r>
              <w:r>
                <w:lastRenderedPageBreak/>
                <w:t xml:space="preserve">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7847D8" w14:paraId="7D986408" w14:textId="77777777" w:rsidTr="006227CB">
        <w:tc>
          <w:tcPr>
            <w:tcW w:w="5488" w:type="dxa"/>
          </w:tcPr>
          <w:p w14:paraId="3B223234" w14:textId="11D48127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lastRenderedPageBreak/>
              <w:t>/RU/1-11-00111-A</w:t>
            </w:r>
          </w:p>
        </w:tc>
        <w:tc>
          <w:tcPr>
            <w:tcW w:w="4762" w:type="dxa"/>
          </w:tcPr>
          <w:p w14:paraId="29ECD447" w14:textId="071386DD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ins w:id="186" w:author="Pervova 21.1" w:date="2020-03-06T13:24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7847D8" w14:paraId="4937738B" w14:textId="77777777" w:rsidTr="006227CB">
        <w:tc>
          <w:tcPr>
            <w:tcW w:w="5488" w:type="dxa"/>
          </w:tcPr>
          <w:p w14:paraId="5A42889B" w14:textId="79215F07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del w:id="187" w:author="Pervova 21.1" w:date="2020-03-25T00:13:00Z">
              <w:r w:rsidDel="004C65B9">
                <w:delText>'</w:delText>
              </w:r>
              <w:r w:rsidRPr="0092706D" w:rsidDel="004C65B9">
                <w:delText>OAO</w:delText>
              </w:r>
            </w:del>
            <w:ins w:id="188" w:author="Pervova 21.1" w:date="2020-03-25T00:13:00Z">
              <w:r w:rsidR="004C65B9">
                <w:t>‘AO</w:t>
              </w:r>
            </w:ins>
            <w:r w:rsidRPr="0092706D">
              <w:t xml:space="preserve"> </w:t>
            </w:r>
            <w:r>
              <w:t>''</w:t>
            </w:r>
            <w:del w:id="189" w:author="Pervova 21.1" w:date="2020-03-25T00:12:00Z">
              <w:r w:rsidRPr="0092706D" w:rsidDel="004C65B9">
                <w:delText>MEGAFON</w:delText>
              </w:r>
            </w:del>
            <w:ins w:id="190" w:author="Pervova 21.1" w:date="2020-03-25T00:12:00Z">
              <w:r w:rsidR="004C65B9">
                <w:t>ENERGONEFTEGAZ</w:t>
              </w:r>
            </w:ins>
            <w:r>
              <w:t>''</w:t>
            </w:r>
            <w:r w:rsidRPr="0092706D">
              <w:t xml:space="preserve"> OBLIGACIa</w:t>
            </w:r>
          </w:p>
        </w:tc>
        <w:tc>
          <w:tcPr>
            <w:tcW w:w="4762" w:type="dxa"/>
          </w:tcPr>
          <w:p w14:paraId="457F8C55" w14:textId="1329926C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proofErr w:type="gramStart"/>
            <w:ins w:id="191" w:author="Pervova 21.1" w:date="2020-03-06T13:24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7F0A14" w14:paraId="67D1AB6C" w14:textId="77777777" w:rsidTr="006227CB">
        <w:tc>
          <w:tcPr>
            <w:tcW w:w="5488" w:type="dxa"/>
          </w:tcPr>
          <w:p w14:paraId="6F586D17" w14:textId="5269A152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:93B::ELIG//UNIT/1000,</w:t>
            </w:r>
          </w:p>
        </w:tc>
        <w:tc>
          <w:tcPr>
            <w:tcW w:w="4762" w:type="dxa"/>
          </w:tcPr>
          <w:p w14:paraId="2E5E0424" w14:textId="1114E5A2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ins w:id="192" w:author="Pervova 21.1" w:date="2020-03-06T13:28:00Z">
              <w:r>
                <w:t>Остаток</w:t>
              </w:r>
              <w:r w:rsidRPr="0010040E">
                <w:t xml:space="preserve"> на дату фиксации</w:t>
              </w:r>
            </w:ins>
          </w:p>
        </w:tc>
      </w:tr>
      <w:tr w:rsidR="007F0A14" w:rsidRPr="00F72221" w14:paraId="62EEFDFD" w14:textId="77777777" w:rsidTr="006227CB">
        <w:tc>
          <w:tcPr>
            <w:tcW w:w="5488" w:type="dxa"/>
          </w:tcPr>
          <w:p w14:paraId="71AA3FF9" w14:textId="395EAF04" w:rsidR="007F0A14" w:rsidRPr="00B0186A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23FA9">
              <w:t>:16S:USECU</w:t>
            </w:r>
          </w:p>
        </w:tc>
        <w:tc>
          <w:tcPr>
            <w:tcW w:w="4762" w:type="dxa"/>
          </w:tcPr>
          <w:p w14:paraId="2B652952" w14:textId="77777777" w:rsidR="007F0A14" w:rsidRPr="00B0186A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7F0A14" w14:paraId="57F4B1F3" w14:textId="77777777" w:rsidTr="006227CB">
        <w:tc>
          <w:tcPr>
            <w:tcW w:w="5488" w:type="dxa"/>
          </w:tcPr>
          <w:p w14:paraId="0592AC87" w14:textId="006CF955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:16R:ADDINFO</w:t>
            </w:r>
          </w:p>
        </w:tc>
        <w:tc>
          <w:tcPr>
            <w:tcW w:w="4762" w:type="dxa"/>
          </w:tcPr>
          <w:p w14:paraId="66F173CF" w14:textId="77777777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:rsidRPr="0092706D" w14:paraId="0E501A0A" w14:textId="77777777" w:rsidTr="006227CB">
        <w:tc>
          <w:tcPr>
            <w:tcW w:w="5488" w:type="dxa"/>
          </w:tcPr>
          <w:p w14:paraId="61BF1F7F" w14:textId="77777777" w:rsidR="007F0A14" w:rsidRPr="00AD73D4" w:rsidRDefault="007F0A14" w:rsidP="00AD73D4">
            <w:pPr>
              <w:rPr>
                <w:lang w:val="en-US"/>
              </w:rPr>
            </w:pPr>
            <w:r w:rsidRPr="00C12FF9">
              <w:rPr>
                <w:lang w:val="en-US"/>
              </w:rPr>
              <w:t>:70F::ADTX//'</w:t>
            </w:r>
            <w:proofErr w:type="spellStart"/>
            <w:r w:rsidRPr="00AD73D4">
              <w:rPr>
                <w:lang w:val="en-US"/>
              </w:rPr>
              <w:t>LuBAa</w:t>
            </w:r>
            <w:proofErr w:type="spellEnd"/>
            <w:r w:rsidRPr="00AD73D4">
              <w:rPr>
                <w:lang w:val="en-US"/>
              </w:rPr>
              <w:t xml:space="preserve"> </w:t>
            </w:r>
            <w:proofErr w:type="spellStart"/>
            <w:r w:rsidRPr="00AD73D4">
              <w:rPr>
                <w:lang w:val="en-US"/>
              </w:rPr>
              <w:t>INFORNACia</w:t>
            </w:r>
            <w:proofErr w:type="spellEnd"/>
            <w:r w:rsidRPr="00AD73D4">
              <w:rPr>
                <w:lang w:val="en-US"/>
              </w:rPr>
              <w:t xml:space="preserve"> IZ </w:t>
            </w:r>
            <w:proofErr w:type="spellStart"/>
            <w:r w:rsidRPr="00AD73D4">
              <w:rPr>
                <w:lang w:val="en-US"/>
              </w:rPr>
              <w:t>OTcETA</w:t>
            </w:r>
            <w:proofErr w:type="spellEnd"/>
            <w:r w:rsidRPr="00AD73D4">
              <w:rPr>
                <w:lang w:val="en-US"/>
              </w:rPr>
              <w:t xml:space="preserve"> o GOLOS</w:t>
            </w:r>
          </w:p>
          <w:p w14:paraId="7C282546" w14:textId="77777777" w:rsidR="007F0A14" w:rsidRPr="00AD73D4" w:rsidRDefault="007F0A14" w:rsidP="00AD73D4">
            <w:pPr>
              <w:rPr>
                <w:lang w:val="en-US"/>
              </w:rPr>
            </w:pPr>
            <w:r w:rsidRPr="00AD73D4">
              <w:rPr>
                <w:lang w:val="en-US"/>
              </w:rPr>
              <w:t xml:space="preserve">OVANII, </w:t>
            </w:r>
            <w:proofErr w:type="spellStart"/>
            <w:r w:rsidRPr="00AD73D4">
              <w:rPr>
                <w:lang w:val="en-US"/>
              </w:rPr>
              <w:t>PEREDAETSa</w:t>
            </w:r>
            <w:proofErr w:type="spellEnd"/>
            <w:r w:rsidRPr="00AD73D4">
              <w:rPr>
                <w:lang w:val="en-US"/>
              </w:rPr>
              <w:t xml:space="preserve"> NESTRUKTURIROVAN</w:t>
            </w:r>
          </w:p>
          <w:p w14:paraId="615BAABD" w14:textId="2B2ADBFA" w:rsidR="007F0A14" w:rsidRPr="00B0186A" w:rsidRDefault="007F0A14" w:rsidP="00AD73D4">
            <w:pPr>
              <w:rPr>
                <w:lang w:val="en-US"/>
              </w:rPr>
            </w:pPr>
            <w:r w:rsidRPr="00AD73D4">
              <w:rPr>
                <w:lang w:val="en-US"/>
              </w:rPr>
              <w:t>NYM TEKSTOM.</w:t>
            </w:r>
          </w:p>
        </w:tc>
        <w:tc>
          <w:tcPr>
            <w:tcW w:w="4762" w:type="dxa"/>
          </w:tcPr>
          <w:p w14:paraId="14B21158" w14:textId="77777777" w:rsidR="007F0A14" w:rsidRPr="00B0186A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D10C0B" w:rsidRPr="0092706D" w14:paraId="56459484" w14:textId="77777777" w:rsidTr="006227CB">
        <w:trPr>
          <w:ins w:id="193" w:author="Pervova 21.1" w:date="2020-03-25T00:36:00Z"/>
        </w:trPr>
        <w:tc>
          <w:tcPr>
            <w:tcW w:w="5488" w:type="dxa"/>
          </w:tcPr>
          <w:p w14:paraId="404CCB69" w14:textId="3812C335" w:rsidR="00D10C0B" w:rsidRPr="009C6A99" w:rsidRDefault="00D10C0B" w:rsidP="00D10C0B">
            <w:pPr>
              <w:numPr>
                <w:ilvl w:val="0"/>
                <w:numId w:val="1"/>
              </w:numPr>
              <w:rPr>
                <w:ins w:id="194" w:author="Pervova 21.1" w:date="2020-03-25T00:36:00Z"/>
              </w:rPr>
            </w:pPr>
            <w:ins w:id="195" w:author="Pervova 21.1" w:date="2020-03-25T00:36:00Z">
              <w:r w:rsidRPr="009C6A99">
                <w:t>:70</w:t>
              </w:r>
              <w:r w:rsidRPr="00802C07">
                <w:rPr>
                  <w:lang w:val="en-US"/>
                </w:rPr>
                <w:t>F</w:t>
              </w:r>
              <w:r w:rsidRPr="009C6A99">
                <w:t>::</w:t>
              </w:r>
              <w:r w:rsidRPr="00802C07">
                <w:rPr>
                  <w:lang w:val="en-US"/>
                </w:rPr>
                <w:t>ADTX</w:t>
              </w:r>
              <w:r w:rsidRPr="009C6A99">
                <w:t>/</w:t>
              </w:r>
              <w:r>
                <w:t>/</w:t>
              </w:r>
            </w:ins>
          </w:p>
          <w:p w14:paraId="5D2452E2" w14:textId="77777777" w:rsidR="00D10C0B" w:rsidRDefault="00D10C0B" w:rsidP="00D10C0B">
            <w:pPr>
              <w:numPr>
                <w:ilvl w:val="0"/>
                <w:numId w:val="1"/>
              </w:numPr>
              <w:ind w:left="0" w:firstLine="0"/>
              <w:rPr>
                <w:ins w:id="196" w:author="Pervova 21.1" w:date="2020-03-25T00:36:00Z"/>
              </w:rPr>
            </w:pPr>
            <w:ins w:id="197" w:author="Pervova 21.1" w:date="2020-03-25T00:36:00Z">
              <w:r>
                <w:t>.</w:t>
              </w:r>
            </w:ins>
          </w:p>
          <w:p w14:paraId="558C9CD7" w14:textId="77777777" w:rsidR="00D10C0B" w:rsidRPr="009C6A99" w:rsidRDefault="00D10C0B" w:rsidP="00D10C0B">
            <w:pPr>
              <w:numPr>
                <w:ilvl w:val="0"/>
                <w:numId w:val="1"/>
              </w:numPr>
              <w:ind w:left="0" w:firstLine="0"/>
              <w:rPr>
                <w:ins w:id="198" w:author="Pervova 21.1" w:date="2020-03-25T00:36:00Z"/>
                <w:lang w:val="en-US"/>
              </w:rPr>
            </w:pPr>
            <w:ins w:id="199" w:author="Pervova 21.1" w:date="2020-03-25T00:36:00Z">
              <w:r w:rsidRPr="009C6A99">
                <w:rPr>
                  <w:lang w:val="en-US"/>
                </w:rPr>
                <w:t xml:space="preserve">/ISLB/1.1/ACPT/Y/CONY/8000/CONN/5000/ABST/1530/NOAC/150 </w:t>
              </w:r>
            </w:ins>
          </w:p>
          <w:p w14:paraId="4D3AE20C" w14:textId="2287B536" w:rsidR="00D10C0B" w:rsidRPr="00C12FF9" w:rsidRDefault="00D10C0B" w:rsidP="00AD73D4">
            <w:pPr>
              <w:rPr>
                <w:ins w:id="200" w:author="Pervova 21.1" w:date="2020-03-25T00:36:00Z"/>
                <w:lang w:val="en-US"/>
              </w:rPr>
            </w:pPr>
            <w:ins w:id="201" w:author="Pervova 21.1" w:date="2020-03-25T00:36:00Z">
              <w:r>
                <w:t>.</w:t>
              </w:r>
            </w:ins>
          </w:p>
        </w:tc>
        <w:tc>
          <w:tcPr>
            <w:tcW w:w="4762" w:type="dxa"/>
          </w:tcPr>
          <w:p w14:paraId="09A2FED9" w14:textId="77777777" w:rsidR="00D10C0B" w:rsidRPr="00D17DDA" w:rsidRDefault="00D10C0B" w:rsidP="00D10C0B">
            <w:pPr>
              <w:numPr>
                <w:ilvl w:val="0"/>
                <w:numId w:val="1"/>
              </w:numPr>
              <w:ind w:left="0" w:firstLine="0"/>
              <w:rPr>
                <w:ins w:id="202" w:author="Pervova 21.1" w:date="2020-03-25T00:36:00Z"/>
              </w:rPr>
            </w:pPr>
            <w:ins w:id="203" w:author="Pervova 21.1" w:date="2020-03-25T00:36:00Z">
              <w:r w:rsidRPr="00D17DDA">
                <w:t>Результаты голосования</w:t>
              </w:r>
              <w:r>
                <w:t xml:space="preserve"> по п.п. 1.1. - </w:t>
              </w:r>
              <w:r w:rsidRPr="009C6A99">
                <w:t xml:space="preserve"> принято, «За» - </w:t>
              </w:r>
              <w:r>
                <w:t>8000</w:t>
              </w:r>
              <w:r w:rsidRPr="009C6A99">
                <w:t xml:space="preserve">,  «Против» - </w:t>
              </w:r>
              <w:r>
                <w:t>5000</w:t>
              </w:r>
              <w:r w:rsidRPr="009C6A99">
                <w:t xml:space="preserve">,  «Воздержались» - </w:t>
              </w:r>
              <w:r>
                <w:t>1530</w:t>
              </w:r>
              <w:r w:rsidRPr="009C6A99">
                <w:t xml:space="preserve">,  «Не </w:t>
              </w:r>
              <w:proofErr w:type="gramStart"/>
              <w:r w:rsidRPr="009C6A99">
                <w:t>участвовало/не голосовало</w:t>
              </w:r>
              <w:proofErr w:type="gramEnd"/>
              <w:r w:rsidRPr="009C6A99">
                <w:t xml:space="preserve">» - </w:t>
              </w:r>
              <w:r>
                <w:t>15</w:t>
              </w:r>
              <w:r w:rsidRPr="009C6A99">
                <w:t>0</w:t>
              </w:r>
              <w:r w:rsidRPr="00D17DDA">
                <w:t xml:space="preserve">. </w:t>
              </w:r>
            </w:ins>
          </w:p>
          <w:p w14:paraId="66FEC12C" w14:textId="1A152400" w:rsidR="00D10C0B" w:rsidRPr="00D10C0B" w:rsidRDefault="00D10C0B" w:rsidP="006227CB">
            <w:pPr>
              <w:numPr>
                <w:ilvl w:val="0"/>
                <w:numId w:val="1"/>
              </w:numPr>
              <w:ind w:left="-6" w:firstLine="6"/>
              <w:rPr>
                <w:ins w:id="204" w:author="Pervova 21.1" w:date="2020-03-25T00:36:00Z"/>
              </w:rPr>
            </w:pPr>
          </w:p>
        </w:tc>
      </w:tr>
      <w:tr w:rsidR="00D10C0B" w:rsidRPr="0092706D" w14:paraId="7E7628E0" w14:textId="77777777" w:rsidTr="006227CB">
        <w:trPr>
          <w:ins w:id="205" w:author="Pervova 21.1" w:date="2020-03-25T00:36:00Z"/>
        </w:trPr>
        <w:tc>
          <w:tcPr>
            <w:tcW w:w="5488" w:type="dxa"/>
          </w:tcPr>
          <w:p w14:paraId="4A131088" w14:textId="04A070D4" w:rsidR="00D10C0B" w:rsidRPr="009C6A99" w:rsidRDefault="00D10C0B" w:rsidP="00D10C0B">
            <w:pPr>
              <w:numPr>
                <w:ilvl w:val="0"/>
                <w:numId w:val="1"/>
              </w:numPr>
              <w:rPr>
                <w:ins w:id="206" w:author="Pervova 21.1" w:date="2020-03-25T00:36:00Z"/>
              </w:rPr>
            </w:pPr>
            <w:ins w:id="207" w:author="Pervova 21.1" w:date="2020-03-25T00:36:00Z">
              <w:r w:rsidRPr="009C6A99">
                <w:t>:70</w:t>
              </w:r>
              <w:r w:rsidRPr="00802C07">
                <w:rPr>
                  <w:lang w:val="en-US"/>
                </w:rPr>
                <w:t>F</w:t>
              </w:r>
              <w:r w:rsidRPr="009C6A99">
                <w:t>::</w:t>
              </w:r>
              <w:r w:rsidRPr="00802C07">
                <w:rPr>
                  <w:lang w:val="en-US"/>
                </w:rPr>
                <w:t>ADTX</w:t>
              </w:r>
              <w:r w:rsidRPr="009C6A99">
                <w:t>/</w:t>
              </w:r>
              <w:r>
                <w:t>/</w:t>
              </w:r>
            </w:ins>
          </w:p>
          <w:p w14:paraId="586E003B" w14:textId="77777777" w:rsidR="00D10C0B" w:rsidRDefault="00D10C0B" w:rsidP="00D10C0B">
            <w:pPr>
              <w:numPr>
                <w:ilvl w:val="0"/>
                <w:numId w:val="1"/>
              </w:numPr>
              <w:ind w:left="0" w:firstLine="0"/>
              <w:rPr>
                <w:ins w:id="208" w:author="Pervova 21.1" w:date="2020-03-25T00:36:00Z"/>
              </w:rPr>
            </w:pPr>
            <w:ins w:id="209" w:author="Pervova 21.1" w:date="2020-03-25T00:36:00Z">
              <w:r>
                <w:t>.</w:t>
              </w:r>
            </w:ins>
          </w:p>
          <w:p w14:paraId="26143A88" w14:textId="0CCFFF74" w:rsidR="00D10C0B" w:rsidRDefault="00D10C0B" w:rsidP="00AD73D4">
            <w:pPr>
              <w:rPr>
                <w:ins w:id="210" w:author="Pervova 21.1" w:date="2020-03-25T00:36:00Z"/>
                <w:lang w:val="en-US"/>
              </w:rPr>
            </w:pPr>
            <w:ins w:id="211" w:author="Pervova 21.1" w:date="2020-03-25T00:36:00Z">
              <w:r w:rsidRPr="009C6A99">
                <w:rPr>
                  <w:lang w:val="en-US"/>
                </w:rPr>
                <w:t>/</w:t>
              </w:r>
              <w:r w:rsidRPr="00D17DDA">
                <w:rPr>
                  <w:lang w:val="en-US"/>
                </w:rPr>
                <w:t>ISLB</w:t>
              </w:r>
              <w:r w:rsidRPr="009C6A99">
                <w:rPr>
                  <w:lang w:val="en-US"/>
                </w:rPr>
                <w:t>/2.1/</w:t>
              </w:r>
              <w:r w:rsidRPr="00D17DDA">
                <w:rPr>
                  <w:lang w:val="en-US"/>
                </w:rPr>
                <w:t>ACPT</w:t>
              </w:r>
              <w:r w:rsidRPr="009C6A99">
                <w:rPr>
                  <w:lang w:val="en-US"/>
                </w:rPr>
                <w:t>/Y/</w:t>
              </w:r>
              <w:r w:rsidRPr="00D17DDA">
                <w:rPr>
                  <w:lang w:val="en-US"/>
                </w:rPr>
                <w:t>CONY</w:t>
              </w:r>
              <w:r w:rsidRPr="009C6A99">
                <w:rPr>
                  <w:lang w:val="en-US"/>
                </w:rPr>
                <w:t>/7895/</w:t>
              </w:r>
              <w:r w:rsidRPr="00D17DDA">
                <w:rPr>
                  <w:lang w:val="en-US"/>
                </w:rPr>
                <w:t>CONN</w:t>
              </w:r>
              <w:r w:rsidRPr="009C6A99">
                <w:rPr>
                  <w:lang w:val="en-US"/>
                </w:rPr>
                <w:t>/5687/</w:t>
              </w:r>
              <w:r w:rsidRPr="00D17DDA">
                <w:rPr>
                  <w:lang w:val="en-US"/>
                </w:rPr>
                <w:t>ABST</w:t>
              </w:r>
              <w:r w:rsidRPr="009C6A99">
                <w:rPr>
                  <w:lang w:val="en-US"/>
                </w:rPr>
                <w:t>/</w:t>
              </w:r>
              <w:r w:rsidRPr="00DE431D">
                <w:rPr>
                  <w:lang w:val="en-US"/>
                </w:rPr>
                <w:t>4</w:t>
              </w:r>
              <w:r w:rsidRPr="009C6A99">
                <w:rPr>
                  <w:lang w:val="en-US"/>
                </w:rPr>
                <w:t>560</w:t>
              </w:r>
            </w:ins>
          </w:p>
        </w:tc>
        <w:tc>
          <w:tcPr>
            <w:tcW w:w="4762" w:type="dxa"/>
          </w:tcPr>
          <w:p w14:paraId="71164586" w14:textId="72F037FA" w:rsidR="00D10C0B" w:rsidRPr="00D10C0B" w:rsidRDefault="00D10C0B" w:rsidP="006227CB">
            <w:pPr>
              <w:numPr>
                <w:ilvl w:val="0"/>
                <w:numId w:val="1"/>
              </w:numPr>
              <w:ind w:left="-6" w:firstLine="6"/>
              <w:rPr>
                <w:ins w:id="212" w:author="Pervova 21.1" w:date="2020-03-25T00:36:00Z"/>
              </w:rPr>
            </w:pPr>
            <w:ins w:id="213" w:author="Pervova 21.1" w:date="2020-03-25T00:36:00Z">
              <w:r w:rsidRPr="00D17DDA">
                <w:t>Результаты голосования</w:t>
              </w:r>
              <w:r>
                <w:t xml:space="preserve"> по п.п. 2.1. - </w:t>
              </w:r>
              <w:r w:rsidRPr="009C6A99">
                <w:t xml:space="preserve"> принято, «За» - </w:t>
              </w:r>
              <w:r w:rsidRPr="00DE431D">
                <w:t>7895</w:t>
              </w:r>
              <w:r w:rsidRPr="009C6A99">
                <w:t xml:space="preserve">,  «Против» - </w:t>
              </w:r>
              <w:r w:rsidRPr="00DE431D">
                <w:t>5687</w:t>
              </w:r>
              <w:r w:rsidRPr="009C6A99">
                <w:t xml:space="preserve">,  «Воздержались» - </w:t>
              </w:r>
              <w:r w:rsidRPr="00DE431D">
                <w:t>4560</w:t>
              </w:r>
            </w:ins>
          </w:p>
        </w:tc>
      </w:tr>
      <w:tr w:rsidR="00D10C0B" w:rsidRPr="0092706D" w14:paraId="4C567CEB" w14:textId="77777777" w:rsidTr="006227CB">
        <w:trPr>
          <w:ins w:id="214" w:author="Pervova 21.1" w:date="2020-03-25T00:36:00Z"/>
        </w:trPr>
        <w:tc>
          <w:tcPr>
            <w:tcW w:w="5488" w:type="dxa"/>
          </w:tcPr>
          <w:p w14:paraId="1C983716" w14:textId="7194C255" w:rsidR="00D10C0B" w:rsidRPr="009C6A99" w:rsidRDefault="00D10C0B" w:rsidP="00D10C0B">
            <w:pPr>
              <w:numPr>
                <w:ilvl w:val="0"/>
                <w:numId w:val="1"/>
              </w:numPr>
              <w:rPr>
                <w:ins w:id="215" w:author="Pervova 21.1" w:date="2020-03-25T00:36:00Z"/>
              </w:rPr>
            </w:pPr>
            <w:ins w:id="216" w:author="Pervova 21.1" w:date="2020-03-25T00:36:00Z">
              <w:r w:rsidRPr="009C6A99">
                <w:t>:70</w:t>
              </w:r>
              <w:r w:rsidRPr="00802C07">
                <w:rPr>
                  <w:lang w:val="en-US"/>
                </w:rPr>
                <w:t>F</w:t>
              </w:r>
              <w:r w:rsidRPr="009C6A99">
                <w:t>::</w:t>
              </w:r>
              <w:r w:rsidRPr="00802C07">
                <w:rPr>
                  <w:lang w:val="en-US"/>
                </w:rPr>
                <w:t>ADTX</w:t>
              </w:r>
              <w:r w:rsidRPr="009C6A99">
                <w:t>/</w:t>
              </w:r>
              <w:r>
                <w:t>/</w:t>
              </w:r>
            </w:ins>
          </w:p>
          <w:p w14:paraId="1685FAB2" w14:textId="77777777" w:rsidR="00D10C0B" w:rsidRPr="009C6A99" w:rsidRDefault="00D10C0B" w:rsidP="00D10C0B">
            <w:pPr>
              <w:numPr>
                <w:ilvl w:val="0"/>
                <w:numId w:val="1"/>
              </w:numPr>
              <w:rPr>
                <w:ins w:id="217" w:author="Pervova 21.1" w:date="2020-03-25T00:36:00Z"/>
              </w:rPr>
            </w:pPr>
            <w:ins w:id="218" w:author="Pervova 21.1" w:date="2020-03-25T00:36:00Z">
              <w:r w:rsidRPr="009C6A99">
                <w:t>.</w:t>
              </w:r>
            </w:ins>
          </w:p>
          <w:p w14:paraId="2CEF3EE1" w14:textId="3283F096" w:rsidR="00D10C0B" w:rsidRPr="005F20DE" w:rsidRDefault="00D10C0B" w:rsidP="00D10C0B">
            <w:pPr>
              <w:numPr>
                <w:ilvl w:val="0"/>
                <w:numId w:val="1"/>
              </w:numPr>
              <w:ind w:left="0" w:firstLine="0"/>
              <w:rPr>
                <w:ins w:id="219" w:author="Pervova 21.1" w:date="2020-03-25T00:36:00Z"/>
                <w:lang w:val="en-US"/>
              </w:rPr>
            </w:pPr>
            <w:ins w:id="220" w:author="Pervova 21.1" w:date="2020-03-25T00:36:00Z">
              <w:r w:rsidRPr="005F20DE">
                <w:rPr>
                  <w:lang w:val="en-US"/>
                </w:rPr>
                <w:t>/</w:t>
              </w:r>
              <w:r w:rsidRPr="00802C07">
                <w:rPr>
                  <w:lang w:val="en-US"/>
                </w:rPr>
                <w:t>ISLB</w:t>
              </w:r>
              <w:r w:rsidRPr="005F20DE">
                <w:rPr>
                  <w:lang w:val="en-US"/>
                </w:rPr>
                <w:t>/3.1/</w:t>
              </w:r>
              <w:r w:rsidRPr="00802C07">
                <w:rPr>
                  <w:lang w:val="en-US"/>
                </w:rPr>
                <w:t>ACPT</w:t>
              </w:r>
              <w:r w:rsidRPr="005F20DE">
                <w:rPr>
                  <w:lang w:val="en-US"/>
                </w:rPr>
                <w:t>/</w:t>
              </w:r>
            </w:ins>
            <w:ins w:id="221" w:author="Pervova 21.1" w:date="2020-03-25T00:38:00Z">
              <w:r>
                <w:rPr>
                  <w:lang w:val="en-US"/>
                </w:rPr>
                <w:t>Y</w:t>
              </w:r>
            </w:ins>
            <w:ins w:id="222" w:author="Pervova 21.1" w:date="2020-03-25T00:36:00Z">
              <w:r w:rsidRPr="005F20DE">
                <w:rPr>
                  <w:lang w:val="en-US"/>
                </w:rPr>
                <w:t>/</w:t>
              </w:r>
              <w:r w:rsidRPr="00802C07">
                <w:rPr>
                  <w:lang w:val="en-US"/>
                </w:rPr>
                <w:t>CONY</w:t>
              </w:r>
              <w:r w:rsidRPr="005F20DE">
                <w:rPr>
                  <w:lang w:val="en-US"/>
                </w:rPr>
                <w:t>/</w:t>
              </w:r>
            </w:ins>
            <w:ins w:id="223" w:author="Pervova 21.1" w:date="2020-03-25T00:38:00Z">
              <w:r>
                <w:rPr>
                  <w:lang w:val="en-US"/>
                </w:rPr>
                <w:t>7892</w:t>
              </w:r>
            </w:ins>
            <w:ins w:id="224" w:author="Pervova 21.1" w:date="2020-03-25T00:36:00Z">
              <w:r w:rsidRPr="005F20DE">
                <w:rPr>
                  <w:lang w:val="en-US"/>
                </w:rPr>
                <w:t>/</w:t>
              </w:r>
              <w:r w:rsidRPr="00802C07">
                <w:rPr>
                  <w:lang w:val="en-US"/>
                </w:rPr>
                <w:t>CONN</w:t>
              </w:r>
              <w:r w:rsidRPr="005F20DE">
                <w:rPr>
                  <w:lang w:val="en-US"/>
                </w:rPr>
                <w:t>/</w:t>
              </w:r>
            </w:ins>
            <w:ins w:id="225" w:author="Pervova 21.1" w:date="2020-03-25T00:38:00Z">
              <w:r>
                <w:rPr>
                  <w:lang w:val="en-US"/>
                </w:rPr>
                <w:t>564</w:t>
              </w:r>
            </w:ins>
            <w:ins w:id="226" w:author="Pervova 21.1" w:date="2020-03-25T00:36:00Z">
              <w:r w:rsidRPr="005F20DE">
                <w:rPr>
                  <w:lang w:val="en-US"/>
                </w:rPr>
                <w:t>/</w:t>
              </w:r>
              <w:r w:rsidRPr="00802C07">
                <w:rPr>
                  <w:lang w:val="en-US"/>
                </w:rPr>
                <w:t>ABST</w:t>
              </w:r>
              <w:r w:rsidRPr="005F20DE">
                <w:rPr>
                  <w:lang w:val="en-US"/>
                </w:rPr>
                <w:t>/</w:t>
              </w:r>
            </w:ins>
            <w:ins w:id="227" w:author="Pervova 21.1" w:date="2020-03-25T00:39:00Z">
              <w:r>
                <w:rPr>
                  <w:lang w:val="en-US"/>
                </w:rPr>
                <w:t>4590</w:t>
              </w:r>
            </w:ins>
          </w:p>
          <w:p w14:paraId="714C0AC3" w14:textId="77777777" w:rsidR="00D10C0B" w:rsidRPr="009C6A99" w:rsidRDefault="00D10C0B" w:rsidP="00753079">
            <w:pPr>
              <w:ind w:left="0" w:firstLine="0"/>
              <w:rPr>
                <w:ins w:id="228" w:author="Pervova 21.1" w:date="2020-03-25T00:36:00Z"/>
              </w:rPr>
            </w:pPr>
            <w:ins w:id="229" w:author="Pervova 21.1" w:date="2020-03-25T00:36:00Z">
              <w:r w:rsidRPr="009C6A99">
                <w:t>.</w:t>
              </w:r>
            </w:ins>
          </w:p>
          <w:p w14:paraId="2E8B851F" w14:textId="1C97F649" w:rsidR="00D10C0B" w:rsidRDefault="00D10C0B" w:rsidP="00AD73D4">
            <w:pPr>
              <w:rPr>
                <w:ins w:id="230" w:author="Pervova 21.1" w:date="2020-03-25T00:36:00Z"/>
                <w:lang w:val="en-US"/>
              </w:rPr>
            </w:pPr>
          </w:p>
        </w:tc>
        <w:tc>
          <w:tcPr>
            <w:tcW w:w="4762" w:type="dxa"/>
          </w:tcPr>
          <w:p w14:paraId="397EB0EE" w14:textId="75E66AAC" w:rsidR="00D10C0B" w:rsidRPr="00D10C0B" w:rsidRDefault="00D10C0B" w:rsidP="00D10C0B">
            <w:pPr>
              <w:ind w:left="0" w:firstLine="0"/>
              <w:rPr>
                <w:ins w:id="231" w:author="Pervova 21.1" w:date="2020-03-25T00:36:00Z"/>
              </w:rPr>
            </w:pPr>
            <w:ins w:id="232" w:author="Pervova 21.1" w:date="2020-03-25T00:39:00Z">
              <w:r w:rsidRPr="00D10C0B">
                <w:t>Результаты голосования по п.п. 3.1. -  принято, «За» - 789</w:t>
              </w:r>
            </w:ins>
            <w:ins w:id="233" w:author="Pervova 21.1" w:date="2020-03-25T00:40:00Z">
              <w:r w:rsidRPr="00D10C0B">
                <w:t>2</w:t>
              </w:r>
            </w:ins>
            <w:ins w:id="234" w:author="Pervova 21.1" w:date="2020-03-25T00:39:00Z">
              <w:r w:rsidRPr="00D10C0B">
                <w:t>,  «Против» - 56</w:t>
              </w:r>
            </w:ins>
            <w:ins w:id="235" w:author="Pervova 21.1" w:date="2020-03-25T00:40:00Z">
              <w:r w:rsidRPr="00D10C0B">
                <w:t>4</w:t>
              </w:r>
            </w:ins>
            <w:ins w:id="236" w:author="Pervova 21.1" w:date="2020-03-25T00:39:00Z">
              <w:r w:rsidRPr="00D10C0B">
                <w:t>,  «Воздержались» - 45</w:t>
              </w:r>
            </w:ins>
            <w:ins w:id="237" w:author="Pervova 21.1" w:date="2020-03-25T00:40:00Z">
              <w:r w:rsidRPr="007C3220">
                <w:t>9</w:t>
              </w:r>
            </w:ins>
            <w:ins w:id="238" w:author="Pervova 21.1" w:date="2020-03-25T00:39:00Z">
              <w:r w:rsidRPr="00D10C0B">
                <w:t>0</w:t>
              </w:r>
            </w:ins>
          </w:p>
        </w:tc>
      </w:tr>
      <w:tr w:rsidR="00D10C0B" w:rsidRPr="0092706D" w14:paraId="4F133427" w14:textId="77777777" w:rsidTr="006227CB">
        <w:trPr>
          <w:ins w:id="239" w:author="Pervova 21.1" w:date="2020-03-25T00:32:00Z"/>
        </w:trPr>
        <w:tc>
          <w:tcPr>
            <w:tcW w:w="5488" w:type="dxa"/>
          </w:tcPr>
          <w:p w14:paraId="267A5C66" w14:textId="10D5502D" w:rsidR="00D10C0B" w:rsidRPr="00C12FF9" w:rsidRDefault="00D10C0B" w:rsidP="00D10C0B">
            <w:pPr>
              <w:rPr>
                <w:ins w:id="240" w:author="Pervova 21.1" w:date="2020-03-25T00:32:00Z"/>
                <w:lang w:val="en-US"/>
              </w:rPr>
            </w:pPr>
            <w:ins w:id="241" w:author="Pervova 21.1" w:date="2020-03-25T00:32:00Z">
              <w:r w:rsidRPr="00363FEE">
                <w:rPr>
                  <w:lang w:val="en-US"/>
                </w:rPr>
                <w:t>:70F::ADTX//SBLW/</w:t>
              </w:r>
              <w:r>
                <w:rPr>
                  <w:lang w:val="en-US"/>
                </w:rPr>
                <w:t>BM</w:t>
              </w:r>
              <w:r w:rsidRPr="00363FEE">
                <w:rPr>
                  <w:lang w:val="en-US"/>
                </w:rPr>
                <w:t>0</w:t>
              </w:r>
              <w:r>
                <w:rPr>
                  <w:lang w:val="en-US"/>
                </w:rPr>
                <w:t>4</w:t>
              </w:r>
            </w:ins>
          </w:p>
        </w:tc>
        <w:tc>
          <w:tcPr>
            <w:tcW w:w="4762" w:type="dxa"/>
          </w:tcPr>
          <w:p w14:paraId="3F377F16" w14:textId="2668A39F" w:rsidR="00D10C0B" w:rsidRPr="00D10C0B" w:rsidRDefault="00D10C0B" w:rsidP="00D10C0B">
            <w:pPr>
              <w:numPr>
                <w:ilvl w:val="0"/>
                <w:numId w:val="1"/>
              </w:numPr>
              <w:ind w:left="-6" w:firstLine="6"/>
              <w:rPr>
                <w:ins w:id="242" w:author="Pervova 21.1" w:date="2020-03-25T00:32:00Z"/>
              </w:rPr>
            </w:pPr>
            <w:ins w:id="243" w:author="Pervova 21.1" w:date="2020-03-25T00:34:00Z">
              <w:r w:rsidRPr="00D10C0B">
                <w:t>Информация эмитента о решениях, принятых общим собранием владельцев облигаций, а также об итогах голосования на общем собрании владельцев облигаций в соответствии с п. 14.4. Положения ЦБ 546-П</w:t>
              </w:r>
            </w:ins>
          </w:p>
        </w:tc>
      </w:tr>
      <w:tr w:rsidR="007F0A14" w:rsidRPr="00F72221" w14:paraId="36B4B7C8" w14:textId="77777777" w:rsidTr="006227CB">
        <w:tc>
          <w:tcPr>
            <w:tcW w:w="5488" w:type="dxa"/>
          </w:tcPr>
          <w:p w14:paraId="3203A689" w14:textId="4C734DAD" w:rsidR="007F0A14" w:rsidRPr="00B0186A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23FA9">
              <w:t>:16S:ADDINFO</w:t>
            </w:r>
          </w:p>
        </w:tc>
        <w:tc>
          <w:tcPr>
            <w:tcW w:w="4762" w:type="dxa"/>
          </w:tcPr>
          <w:p w14:paraId="51189263" w14:textId="77777777" w:rsidR="007F0A14" w:rsidRPr="00B0186A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7F0A14" w:rsidRPr="00B0186A" w14:paraId="2C81426F" w14:textId="77777777" w:rsidTr="006227CB">
        <w:tc>
          <w:tcPr>
            <w:tcW w:w="5488" w:type="dxa"/>
          </w:tcPr>
          <w:p w14:paraId="3607B91F" w14:textId="77777777" w:rsidR="007F0A14" w:rsidRPr="00AF4D92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  <w:tc>
          <w:tcPr>
            <w:tcW w:w="4762" w:type="dxa"/>
          </w:tcPr>
          <w:p w14:paraId="61559D52" w14:textId="77777777" w:rsidR="007F0A14" w:rsidRPr="00AF4D92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24A5EBFE" w14:textId="77777777" w:rsidR="00C12FF9" w:rsidRPr="00C12FF9" w:rsidRDefault="00C12FF9" w:rsidP="00C12FF9"/>
    <w:p w14:paraId="2AC3092C" w14:textId="416277DA" w:rsidR="005B5010" w:rsidRDefault="005B5010" w:rsidP="008A44AD">
      <w:pPr>
        <w:pStyle w:val="1"/>
      </w:pPr>
      <w:bookmarkStart w:id="244" w:name="_Toc445282168"/>
      <w:r>
        <w:t>Сообщение МТ564. Отмена собрания.</w:t>
      </w:r>
      <w:bookmarkEnd w:id="244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5B5010" w14:paraId="72D92D69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34085578" w14:textId="77777777" w:rsidR="005B5010" w:rsidRPr="00445088" w:rsidRDefault="005B5010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EC3A68C" w14:textId="77777777" w:rsidR="005B5010" w:rsidRDefault="005B5010" w:rsidP="006227CB">
            <w:pPr>
              <w:pStyle w:val="a3"/>
            </w:pPr>
            <w:r>
              <w:t>Комментарии</w:t>
            </w:r>
          </w:p>
        </w:tc>
      </w:tr>
      <w:tr w:rsidR="007B419A" w14:paraId="0CB36DF7" w14:textId="77777777" w:rsidTr="006227CB">
        <w:tc>
          <w:tcPr>
            <w:tcW w:w="5488" w:type="dxa"/>
          </w:tcPr>
          <w:p w14:paraId="10B00C35" w14:textId="049BA123" w:rsidR="007B419A" w:rsidRPr="00445088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:16R:GENL</w:t>
            </w:r>
          </w:p>
        </w:tc>
        <w:tc>
          <w:tcPr>
            <w:tcW w:w="4762" w:type="dxa"/>
          </w:tcPr>
          <w:p w14:paraId="4CD118DB" w14:textId="6A1A0E18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4170092F" w14:textId="77777777" w:rsidTr="006227CB">
        <w:tc>
          <w:tcPr>
            <w:tcW w:w="5488" w:type="dxa"/>
          </w:tcPr>
          <w:p w14:paraId="5A8E5F7E" w14:textId="14786727" w:rsidR="007B419A" w:rsidRPr="00445088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:28E:1/ONLY</w:t>
            </w:r>
          </w:p>
        </w:tc>
        <w:tc>
          <w:tcPr>
            <w:tcW w:w="4762" w:type="dxa"/>
          </w:tcPr>
          <w:p w14:paraId="22F2388C" w14:textId="537D998C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608672FC" w14:textId="77777777" w:rsidTr="006227CB">
        <w:tc>
          <w:tcPr>
            <w:tcW w:w="5488" w:type="dxa"/>
          </w:tcPr>
          <w:p w14:paraId="021D1E01" w14:textId="53C54F3C" w:rsidR="000057AF" w:rsidRPr="00445088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:20C::CORP//000100X1</w:t>
            </w:r>
          </w:p>
        </w:tc>
        <w:tc>
          <w:tcPr>
            <w:tcW w:w="4762" w:type="dxa"/>
          </w:tcPr>
          <w:p w14:paraId="3214BC3E" w14:textId="0E52C369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ins w:id="245" w:author="Pervova 21.1" w:date="2020-03-06T13:02:00Z">
              <w:r w:rsidRPr="00393CC1">
                <w:t xml:space="preserve">Референс КД </w:t>
              </w:r>
            </w:ins>
          </w:p>
        </w:tc>
      </w:tr>
      <w:tr w:rsidR="000057AF" w14:paraId="6B1D08F2" w14:textId="77777777" w:rsidTr="006227CB">
        <w:tc>
          <w:tcPr>
            <w:tcW w:w="5488" w:type="dxa"/>
          </w:tcPr>
          <w:p w14:paraId="20F623F0" w14:textId="74FA4AFB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:20C::SEME//000000222</w:t>
            </w:r>
          </w:p>
        </w:tc>
        <w:tc>
          <w:tcPr>
            <w:tcW w:w="4762" w:type="dxa"/>
          </w:tcPr>
          <w:p w14:paraId="1DCD615E" w14:textId="181F3D08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ins w:id="246" w:author="Pervova 21.1" w:date="2020-03-06T13:02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0057AF" w14:paraId="770BF2E1" w14:textId="77777777" w:rsidTr="006227CB">
        <w:tc>
          <w:tcPr>
            <w:tcW w:w="5488" w:type="dxa"/>
          </w:tcPr>
          <w:p w14:paraId="53ED15C9" w14:textId="6529F01D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:23G:WITH</w:t>
            </w:r>
          </w:p>
        </w:tc>
        <w:tc>
          <w:tcPr>
            <w:tcW w:w="4762" w:type="dxa"/>
          </w:tcPr>
          <w:p w14:paraId="4969B32F" w14:textId="0E802577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1651A9E7" w14:textId="77777777" w:rsidTr="006227CB">
        <w:tc>
          <w:tcPr>
            <w:tcW w:w="5488" w:type="dxa"/>
          </w:tcPr>
          <w:p w14:paraId="207195A8" w14:textId="6D41C06E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:22F::CAEV//BMET</w:t>
            </w:r>
          </w:p>
        </w:tc>
        <w:tc>
          <w:tcPr>
            <w:tcW w:w="4762" w:type="dxa"/>
          </w:tcPr>
          <w:p w14:paraId="40870182" w14:textId="017523FE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ins w:id="247" w:author="Pervova 21.1" w:date="2020-03-06T13:02:00Z">
              <w:r>
                <w:t>Код типа КД</w:t>
              </w:r>
            </w:ins>
          </w:p>
        </w:tc>
      </w:tr>
      <w:tr w:rsidR="007B419A" w14:paraId="4167D7D5" w14:textId="77777777" w:rsidTr="006227CB">
        <w:tc>
          <w:tcPr>
            <w:tcW w:w="5488" w:type="dxa"/>
          </w:tcPr>
          <w:p w14:paraId="55EFB5F1" w14:textId="0A1D6A3D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:22F::CAMV//VOLU</w:t>
            </w:r>
          </w:p>
        </w:tc>
        <w:tc>
          <w:tcPr>
            <w:tcW w:w="4762" w:type="dxa"/>
          </w:tcPr>
          <w:p w14:paraId="6823D323" w14:textId="653DACDC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617A6B11" w14:textId="77777777" w:rsidTr="006227CB">
        <w:tc>
          <w:tcPr>
            <w:tcW w:w="5488" w:type="dxa"/>
          </w:tcPr>
          <w:p w14:paraId="47CFD25B" w14:textId="68677D45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:98C::PREP//20160702120000</w:t>
            </w:r>
          </w:p>
        </w:tc>
        <w:tc>
          <w:tcPr>
            <w:tcW w:w="4762" w:type="dxa"/>
          </w:tcPr>
          <w:p w14:paraId="0AC5CDF2" w14:textId="48E30BDC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ins w:id="248" w:author="Pervova 21.1" w:date="2020-03-06T13:06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8B3A8E" w14:paraId="4DA14F28" w14:textId="77777777" w:rsidTr="006227CB">
        <w:tc>
          <w:tcPr>
            <w:tcW w:w="5488" w:type="dxa"/>
          </w:tcPr>
          <w:p w14:paraId="306A672F" w14:textId="08FC302E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:25D::PROC//COMP</w:t>
            </w:r>
          </w:p>
        </w:tc>
        <w:tc>
          <w:tcPr>
            <w:tcW w:w="4762" w:type="dxa"/>
          </w:tcPr>
          <w:p w14:paraId="7D054126" w14:textId="428F27F1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0B9260F0" w14:textId="77777777" w:rsidTr="006227CB">
        <w:tc>
          <w:tcPr>
            <w:tcW w:w="5488" w:type="dxa"/>
          </w:tcPr>
          <w:p w14:paraId="40669137" w14:textId="1EFBF26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:16R:LINK</w:t>
            </w:r>
          </w:p>
        </w:tc>
        <w:tc>
          <w:tcPr>
            <w:tcW w:w="4762" w:type="dxa"/>
          </w:tcPr>
          <w:p w14:paraId="39DDC319" w14:textId="2DB54A9B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335F22A8" w14:textId="77777777" w:rsidTr="006227CB">
        <w:tc>
          <w:tcPr>
            <w:tcW w:w="5488" w:type="dxa"/>
          </w:tcPr>
          <w:p w14:paraId="099D9C46" w14:textId="077BA6A9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:20C::CORP//000100</w:t>
            </w:r>
          </w:p>
        </w:tc>
        <w:tc>
          <w:tcPr>
            <w:tcW w:w="4762" w:type="dxa"/>
          </w:tcPr>
          <w:p w14:paraId="7E80EF09" w14:textId="64ADC92A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proofErr w:type="gramStart"/>
            <w:ins w:id="249" w:author="Pervova 21.1" w:date="2020-03-06T13:10:00Z">
              <w:r>
                <w:t>Связанный</w:t>
              </w:r>
              <w:proofErr w:type="gramEnd"/>
              <w:r>
                <w:t xml:space="preserve"> референс КД</w:t>
              </w:r>
            </w:ins>
          </w:p>
        </w:tc>
      </w:tr>
      <w:tr w:rsidR="008B3A8E" w14:paraId="55759766" w14:textId="77777777" w:rsidTr="006227CB">
        <w:tc>
          <w:tcPr>
            <w:tcW w:w="5488" w:type="dxa"/>
          </w:tcPr>
          <w:p w14:paraId="63C16092" w14:textId="510F81D8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:16S:LINK</w:t>
            </w:r>
          </w:p>
        </w:tc>
        <w:tc>
          <w:tcPr>
            <w:tcW w:w="4762" w:type="dxa"/>
          </w:tcPr>
          <w:p w14:paraId="0CA29D34" w14:textId="52C0FF50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0F7F5BD5" w14:textId="77777777" w:rsidTr="006227CB">
        <w:tc>
          <w:tcPr>
            <w:tcW w:w="5488" w:type="dxa"/>
          </w:tcPr>
          <w:p w14:paraId="1B3E1726" w14:textId="0653AA82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:16S:GENL</w:t>
            </w:r>
          </w:p>
        </w:tc>
        <w:tc>
          <w:tcPr>
            <w:tcW w:w="4762" w:type="dxa"/>
          </w:tcPr>
          <w:p w14:paraId="380AC048" w14:textId="1220907C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2178417B" w14:textId="77777777" w:rsidTr="006227CB">
        <w:tc>
          <w:tcPr>
            <w:tcW w:w="5488" w:type="dxa"/>
          </w:tcPr>
          <w:p w14:paraId="23F2AD68" w14:textId="1CDAD4C0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lastRenderedPageBreak/>
              <w:t>:16R:USECU</w:t>
            </w:r>
          </w:p>
        </w:tc>
        <w:tc>
          <w:tcPr>
            <w:tcW w:w="4762" w:type="dxa"/>
          </w:tcPr>
          <w:p w14:paraId="2FF33D02" w14:textId="644DEF1B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70282B4F" w14:textId="77777777" w:rsidTr="006227CB">
        <w:tc>
          <w:tcPr>
            <w:tcW w:w="5488" w:type="dxa"/>
          </w:tcPr>
          <w:p w14:paraId="1D74D7AA" w14:textId="02B491E7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:35B:ISIN RU1111111111</w:t>
            </w:r>
          </w:p>
        </w:tc>
        <w:tc>
          <w:tcPr>
            <w:tcW w:w="4762" w:type="dxa"/>
          </w:tcPr>
          <w:p w14:paraId="26824F47" w14:textId="73394E82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ins w:id="250" w:author="Pervova 21.1" w:date="2020-03-06T13:24:00Z">
              <w:r>
                <w:t>ISIN</w:t>
              </w:r>
            </w:ins>
          </w:p>
        </w:tc>
      </w:tr>
      <w:tr w:rsidR="007847D8" w14:paraId="3053603D" w14:textId="77777777" w:rsidTr="006227CB">
        <w:tc>
          <w:tcPr>
            <w:tcW w:w="5488" w:type="dxa"/>
          </w:tcPr>
          <w:p w14:paraId="501271B4" w14:textId="23AE46BE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/XX/CORP/NADC/RU1111111111</w:t>
            </w:r>
          </w:p>
        </w:tc>
        <w:tc>
          <w:tcPr>
            <w:tcW w:w="4762" w:type="dxa"/>
          </w:tcPr>
          <w:p w14:paraId="6EA0F7E8" w14:textId="7885D971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proofErr w:type="gramStart"/>
            <w:ins w:id="251" w:author="Pervova 21.1" w:date="2020-03-06T13:24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7847D8" w14:paraId="63D9C83F" w14:textId="77777777" w:rsidTr="006227CB">
        <w:tc>
          <w:tcPr>
            <w:tcW w:w="5488" w:type="dxa"/>
          </w:tcPr>
          <w:p w14:paraId="099FDFCD" w14:textId="4C3EDE97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/RU/1-11-00111-A</w:t>
            </w:r>
          </w:p>
        </w:tc>
        <w:tc>
          <w:tcPr>
            <w:tcW w:w="4762" w:type="dxa"/>
          </w:tcPr>
          <w:p w14:paraId="55597491" w14:textId="41F3CCCC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ins w:id="252" w:author="Pervova 21.1" w:date="2020-03-06T13:24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7847D8" w14:paraId="5AFAC0C2" w14:textId="77777777" w:rsidTr="006227CB">
        <w:tc>
          <w:tcPr>
            <w:tcW w:w="5488" w:type="dxa"/>
          </w:tcPr>
          <w:p w14:paraId="34E41678" w14:textId="59C6B873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del w:id="253" w:author="Pervova 21.1" w:date="2020-03-25T00:13:00Z">
              <w:r w:rsidDel="004C65B9">
                <w:delText>'</w:delText>
              </w:r>
              <w:r w:rsidRPr="0092706D" w:rsidDel="004C65B9">
                <w:delText>OAO</w:delText>
              </w:r>
            </w:del>
            <w:ins w:id="254" w:author="Pervova 21.1" w:date="2020-03-25T00:13:00Z">
              <w:r w:rsidR="004C65B9">
                <w:t>‘AO</w:t>
              </w:r>
            </w:ins>
            <w:r w:rsidRPr="0092706D">
              <w:t xml:space="preserve"> </w:t>
            </w:r>
            <w:r>
              <w:t>''</w:t>
            </w:r>
            <w:del w:id="255" w:author="Pervova 21.1" w:date="2020-03-25T00:12:00Z">
              <w:r w:rsidRPr="0092706D" w:rsidDel="004C65B9">
                <w:delText>MEGAFON</w:delText>
              </w:r>
            </w:del>
            <w:ins w:id="256" w:author="Pervova 21.1" w:date="2020-03-25T00:12:00Z">
              <w:r w:rsidR="004C65B9">
                <w:t>ENERGONEFTEGAZ</w:t>
              </w:r>
            </w:ins>
            <w:r>
              <w:t>''</w:t>
            </w:r>
            <w:r w:rsidRPr="0092706D">
              <w:t xml:space="preserve"> OBLIGACIa</w:t>
            </w:r>
          </w:p>
        </w:tc>
        <w:tc>
          <w:tcPr>
            <w:tcW w:w="4762" w:type="dxa"/>
          </w:tcPr>
          <w:p w14:paraId="2D3EBD8E" w14:textId="4104749E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proofErr w:type="gramStart"/>
            <w:ins w:id="257" w:author="Pervova 21.1" w:date="2020-03-06T13:24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8B3A8E" w14:paraId="559AED92" w14:textId="77777777" w:rsidTr="006227CB">
        <w:tc>
          <w:tcPr>
            <w:tcW w:w="5488" w:type="dxa"/>
          </w:tcPr>
          <w:p w14:paraId="60C1B9F3" w14:textId="116754CA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:16R:ACCTINFO</w:t>
            </w:r>
          </w:p>
        </w:tc>
        <w:tc>
          <w:tcPr>
            <w:tcW w:w="4762" w:type="dxa"/>
          </w:tcPr>
          <w:p w14:paraId="03079990" w14:textId="4D780BBE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29EE45CF" w14:textId="77777777" w:rsidTr="006227CB">
        <w:tc>
          <w:tcPr>
            <w:tcW w:w="5488" w:type="dxa"/>
          </w:tcPr>
          <w:p w14:paraId="1DF9D4A4" w14:textId="36114D99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>
              <w:t>:97A::SAFE//</w:t>
            </w:r>
            <w:r>
              <w:rPr>
                <w:lang w:val="en-US"/>
              </w:rPr>
              <w:t>M</w:t>
            </w:r>
            <w:r w:rsidRPr="00A546CC">
              <w:t>L0123456789</w:t>
            </w:r>
          </w:p>
        </w:tc>
        <w:tc>
          <w:tcPr>
            <w:tcW w:w="4762" w:type="dxa"/>
          </w:tcPr>
          <w:p w14:paraId="145F5FE3" w14:textId="06368D80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ins w:id="258" w:author="Pervova 21.1" w:date="2020-03-06T13:29:00Z">
              <w:r w:rsidRPr="00BE3C71">
                <w:t>Номер счета депонента в НРД</w:t>
              </w:r>
            </w:ins>
          </w:p>
        </w:tc>
      </w:tr>
      <w:tr w:rsidR="007F0A14" w14:paraId="640C5406" w14:textId="77777777" w:rsidTr="006227CB">
        <w:tc>
          <w:tcPr>
            <w:tcW w:w="5488" w:type="dxa"/>
          </w:tcPr>
          <w:p w14:paraId="64EB678D" w14:textId="418F6595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:93B::ELIG//UNIT/10000000,</w:t>
            </w:r>
          </w:p>
        </w:tc>
        <w:tc>
          <w:tcPr>
            <w:tcW w:w="4762" w:type="dxa"/>
          </w:tcPr>
          <w:p w14:paraId="35F0702E" w14:textId="73664DE6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ins w:id="259" w:author="Pervova 21.1" w:date="2020-03-06T13:28:00Z">
              <w:r>
                <w:t>Остаток</w:t>
              </w:r>
              <w:r w:rsidRPr="0010040E">
                <w:t xml:space="preserve"> на дату фиксации</w:t>
              </w:r>
            </w:ins>
          </w:p>
        </w:tc>
      </w:tr>
      <w:tr w:rsidR="007F0A14" w14:paraId="74E5A344" w14:textId="77777777" w:rsidTr="006227CB">
        <w:tc>
          <w:tcPr>
            <w:tcW w:w="5488" w:type="dxa"/>
          </w:tcPr>
          <w:p w14:paraId="717B54A8" w14:textId="54323578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:16S:ACCTINFO</w:t>
            </w:r>
          </w:p>
        </w:tc>
        <w:tc>
          <w:tcPr>
            <w:tcW w:w="4762" w:type="dxa"/>
          </w:tcPr>
          <w:p w14:paraId="236BAD57" w14:textId="54F19D73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4B6FCA4C" w14:textId="77777777" w:rsidTr="006227CB">
        <w:tc>
          <w:tcPr>
            <w:tcW w:w="5488" w:type="dxa"/>
          </w:tcPr>
          <w:p w14:paraId="544BF276" w14:textId="42BC82C5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:16S:USECU</w:t>
            </w:r>
          </w:p>
        </w:tc>
        <w:tc>
          <w:tcPr>
            <w:tcW w:w="4762" w:type="dxa"/>
          </w:tcPr>
          <w:p w14:paraId="00A16A18" w14:textId="26D489F0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2BAC6258" w14:textId="77777777" w:rsidTr="006227CB">
        <w:tc>
          <w:tcPr>
            <w:tcW w:w="5488" w:type="dxa"/>
          </w:tcPr>
          <w:p w14:paraId="6B1CE92E" w14:textId="35DAD2C4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:16R:CADETL</w:t>
            </w:r>
          </w:p>
        </w:tc>
        <w:tc>
          <w:tcPr>
            <w:tcW w:w="4762" w:type="dxa"/>
          </w:tcPr>
          <w:p w14:paraId="4F2A7A8D" w14:textId="6BEB1D95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BD3A0C" w14:paraId="783E45E0" w14:textId="77777777" w:rsidTr="006227CB">
        <w:tc>
          <w:tcPr>
            <w:tcW w:w="5488" w:type="dxa"/>
          </w:tcPr>
          <w:p w14:paraId="16C94640" w14:textId="57D39AEB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:98C::MEET//20160711120000</w:t>
            </w:r>
          </w:p>
        </w:tc>
        <w:tc>
          <w:tcPr>
            <w:tcW w:w="4762" w:type="dxa"/>
          </w:tcPr>
          <w:p w14:paraId="4298BAAD" w14:textId="177B528B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ins w:id="260" w:author="Pervova 21.1" w:date="2020-03-06T17:27:00Z">
              <w:r w:rsidRPr="0010040E">
                <w:t>Дата</w:t>
              </w:r>
              <w:r>
                <w:t xml:space="preserve"> и </w:t>
              </w:r>
              <w:r w:rsidRPr="0010040E">
                <w:t>время проведения собрания</w:t>
              </w:r>
            </w:ins>
          </w:p>
        </w:tc>
      </w:tr>
      <w:tr w:rsidR="00BD3A0C" w14:paraId="2FE5F380" w14:textId="77777777" w:rsidTr="006227CB">
        <w:tc>
          <w:tcPr>
            <w:tcW w:w="5488" w:type="dxa"/>
          </w:tcPr>
          <w:p w14:paraId="76DE06A1" w14:textId="0200BE1D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:98A::RDTE//20160630</w:t>
            </w:r>
          </w:p>
        </w:tc>
        <w:tc>
          <w:tcPr>
            <w:tcW w:w="4762" w:type="dxa"/>
          </w:tcPr>
          <w:p w14:paraId="3EB13909" w14:textId="711A5F62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ins w:id="261" w:author="Pervova 21.1" w:date="2020-03-06T17:27:00Z">
              <w:r>
                <w:t>Дата фиксации</w:t>
              </w:r>
            </w:ins>
          </w:p>
        </w:tc>
      </w:tr>
      <w:tr w:rsidR="00BD3A0C" w14:paraId="4401F1E8" w14:textId="77777777" w:rsidTr="006227CB">
        <w:tc>
          <w:tcPr>
            <w:tcW w:w="5488" w:type="dxa"/>
          </w:tcPr>
          <w:p w14:paraId="676820C7" w14:textId="12174A89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:70G::WEBB//http://www.nsd.ru/common/img/uploaded/files/news/newscb/186450.rar</w:t>
            </w:r>
          </w:p>
        </w:tc>
        <w:tc>
          <w:tcPr>
            <w:tcW w:w="4762" w:type="dxa"/>
          </w:tcPr>
          <w:p w14:paraId="20BE6A55" w14:textId="0ABE400F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ins w:id="262" w:author="Pervova 21.1" w:date="2020-03-06T17:31:00Z">
              <w:r>
                <w:t>С</w:t>
              </w:r>
              <w:r w:rsidRPr="00FC6B27">
                <w:t>сылка на основание отмены собрания</w:t>
              </w:r>
            </w:ins>
          </w:p>
        </w:tc>
      </w:tr>
      <w:tr w:rsidR="00BD3A0C" w14:paraId="06051656" w14:textId="77777777" w:rsidTr="006227CB">
        <w:tc>
          <w:tcPr>
            <w:tcW w:w="5488" w:type="dxa"/>
          </w:tcPr>
          <w:p w14:paraId="639895CF" w14:textId="0A2AA308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:16S:CADETL</w:t>
            </w:r>
          </w:p>
        </w:tc>
        <w:tc>
          <w:tcPr>
            <w:tcW w:w="4762" w:type="dxa"/>
          </w:tcPr>
          <w:p w14:paraId="6FB82234" w14:textId="23E7AED3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BD3A0C" w14:paraId="05EAEEB5" w14:textId="77777777" w:rsidTr="006227CB">
        <w:tc>
          <w:tcPr>
            <w:tcW w:w="5488" w:type="dxa"/>
          </w:tcPr>
          <w:p w14:paraId="5C3D1E64" w14:textId="3D91F819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:16R:ADDINFO</w:t>
            </w:r>
          </w:p>
        </w:tc>
        <w:tc>
          <w:tcPr>
            <w:tcW w:w="4762" w:type="dxa"/>
          </w:tcPr>
          <w:p w14:paraId="2FC3CF0D" w14:textId="6FA239D8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BD3A0C" w:rsidRPr="00714D2B" w14:paraId="57680143" w14:textId="77777777" w:rsidTr="006227CB">
        <w:tc>
          <w:tcPr>
            <w:tcW w:w="5488" w:type="dxa"/>
          </w:tcPr>
          <w:p w14:paraId="38F24705" w14:textId="192A5012" w:rsidR="00BD3A0C" w:rsidRPr="00C250CA" w:rsidRDefault="00BD3A0C" w:rsidP="00C250C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:70E::PACO//'</w:t>
            </w:r>
            <w:r w:rsidRPr="00C250CA">
              <w:rPr>
                <w:lang w:val="en-US"/>
              </w:rPr>
              <w:t xml:space="preserve"> PO VSEM VOPROSAM, SVaZANNYM S NAST</w:t>
            </w:r>
          </w:p>
          <w:p w14:paraId="419B6F72" w14:textId="77777777" w:rsidR="00BD3A0C" w:rsidRPr="00C250CA" w:rsidRDefault="00BD3A0C" w:rsidP="00C250C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250CA">
              <w:rPr>
                <w:lang w:val="en-US"/>
              </w:rPr>
              <w:t xml:space="preserve">OaqIM </w:t>
            </w:r>
            <w:proofErr w:type="spellStart"/>
            <w:r w:rsidRPr="00C250CA">
              <w:rPr>
                <w:lang w:val="en-US"/>
              </w:rPr>
              <w:t>SOOBqENIEM</w:t>
            </w:r>
            <w:proofErr w:type="spellEnd"/>
            <w:r w:rsidRPr="00C250CA">
              <w:rPr>
                <w:lang w:val="en-US"/>
              </w:rPr>
              <w:t>, VY MOJETE</w:t>
            </w:r>
          </w:p>
          <w:p w14:paraId="030F4016" w14:textId="77777777" w:rsidR="00BD3A0C" w:rsidRPr="00C250CA" w:rsidRDefault="00BD3A0C" w:rsidP="00C250C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250CA">
              <w:rPr>
                <w:lang w:val="en-US"/>
              </w:rPr>
              <w:t xml:space="preserve"> </w:t>
            </w:r>
            <w:proofErr w:type="spellStart"/>
            <w:r w:rsidRPr="00C250CA">
              <w:rPr>
                <w:lang w:val="en-US"/>
              </w:rPr>
              <w:t>OBRAqATXSa</w:t>
            </w:r>
            <w:proofErr w:type="spellEnd"/>
            <w:r w:rsidRPr="00C250CA">
              <w:rPr>
                <w:lang w:val="en-US"/>
              </w:rPr>
              <w:t xml:space="preserve"> K VAQIM PERSONAL</w:t>
            </w:r>
          </w:p>
          <w:p w14:paraId="75AA955F" w14:textId="2F8A3377" w:rsidR="00BD3A0C" w:rsidRPr="00C915AC" w:rsidRDefault="00BD3A0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250CA">
              <w:rPr>
                <w:lang w:val="en-US"/>
              </w:rPr>
              <w:t>XNYM MENEDJERAM PO TELEFONAM</w:t>
            </w:r>
            <w:r w:rsidRPr="00C250CA" w:rsidDel="00C250CA">
              <w:rPr>
                <w:lang w:val="en-US"/>
              </w:rPr>
              <w:t xml:space="preserve"> </w:t>
            </w:r>
            <w:r w:rsidRPr="00C915AC">
              <w:rPr>
                <w:lang w:val="en-US"/>
              </w:rPr>
              <w:t>': (495) 956-27-90</w:t>
            </w:r>
          </w:p>
          <w:p w14:paraId="2C315CAB" w14:textId="77777777" w:rsidR="00BD3A0C" w:rsidRPr="00C915AC" w:rsidRDefault="00BD3A0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, (495) 956-27-91</w:t>
            </w:r>
          </w:p>
          <w:p w14:paraId="7CBCC909" w14:textId="77777777" w:rsidR="00BD3A0C" w:rsidRPr="00C915AC" w:rsidRDefault="00BD3A0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/ For details please contact</w:t>
            </w:r>
          </w:p>
          <w:p w14:paraId="717951F5" w14:textId="77777777" w:rsidR="00BD3A0C" w:rsidRPr="00C915AC" w:rsidRDefault="00BD3A0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 xml:space="preserve"> your account  manager </w:t>
            </w:r>
          </w:p>
          <w:p w14:paraId="3398E617" w14:textId="564A0F3A" w:rsidR="00BD3A0C" w:rsidRPr="007B419A" w:rsidRDefault="00BD3A0C" w:rsidP="00C915AC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915AC">
              <w:rPr>
                <w:lang w:val="en-US"/>
              </w:rPr>
              <w:t>(495) 956-27-90, (495) 956-27-91</w:t>
            </w:r>
          </w:p>
        </w:tc>
        <w:tc>
          <w:tcPr>
            <w:tcW w:w="4762" w:type="dxa"/>
          </w:tcPr>
          <w:p w14:paraId="0BBFC7FE" w14:textId="79F7CCFA" w:rsidR="00BD3A0C" w:rsidRPr="007B419A" w:rsidRDefault="00BD3A0C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ins w:id="263" w:author="Pervova 21.1" w:date="2020-03-06T17:30:00Z">
              <w:r>
                <w:t>Контактная информация</w:t>
              </w:r>
            </w:ins>
          </w:p>
        </w:tc>
      </w:tr>
      <w:tr w:rsidR="00BD3A0C" w:rsidRPr="00B0186A" w14:paraId="64802A65" w14:textId="77777777" w:rsidTr="006227CB">
        <w:tc>
          <w:tcPr>
            <w:tcW w:w="5488" w:type="dxa"/>
          </w:tcPr>
          <w:p w14:paraId="522A9356" w14:textId="1B9103B9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r w:rsidRPr="005C51F1">
              <w:t>:70E::ADTX//'RE</w:t>
            </w:r>
            <w:r>
              <w:rPr>
                <w:lang w:val="en-US"/>
              </w:rPr>
              <w:t>q</w:t>
            </w:r>
            <w:r w:rsidRPr="005C51F1">
              <w:t xml:space="preserve">ENIE </w:t>
            </w:r>
            <w:proofErr w:type="spellStart"/>
            <w:r w:rsidRPr="00342E51">
              <w:t>e</w:t>
            </w:r>
            <w:r w:rsidRPr="005C51F1">
              <w:t>MITENTA</w:t>
            </w:r>
            <w:proofErr w:type="spellEnd"/>
          </w:p>
        </w:tc>
        <w:tc>
          <w:tcPr>
            <w:tcW w:w="4762" w:type="dxa"/>
          </w:tcPr>
          <w:p w14:paraId="4663249B" w14:textId="5513FF16" w:rsidR="00BD3A0C" w:rsidRDefault="00BD3A0C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ins w:id="264" w:author="Pervova 21.1" w:date="2020-03-06T17:32:00Z">
              <w:r>
                <w:t>Описание причины отмены</w:t>
              </w:r>
            </w:ins>
          </w:p>
        </w:tc>
      </w:tr>
      <w:tr w:rsidR="00BD3A0C" w:rsidRPr="00B0186A" w14:paraId="204616B3" w14:textId="77777777" w:rsidTr="006227CB">
        <w:tc>
          <w:tcPr>
            <w:tcW w:w="5488" w:type="dxa"/>
          </w:tcPr>
          <w:p w14:paraId="71529F1E" w14:textId="63F19BA8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r w:rsidRPr="005C51F1">
              <w:t>:16S:ADDINFO</w:t>
            </w:r>
          </w:p>
        </w:tc>
        <w:tc>
          <w:tcPr>
            <w:tcW w:w="4762" w:type="dxa"/>
          </w:tcPr>
          <w:p w14:paraId="09AF2C60" w14:textId="2FA18ED7" w:rsidR="00BD3A0C" w:rsidRDefault="00BD3A0C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D3A0C" w:rsidRPr="00B0186A" w14:paraId="37E6A268" w14:textId="77777777" w:rsidTr="006227CB">
        <w:tc>
          <w:tcPr>
            <w:tcW w:w="5488" w:type="dxa"/>
          </w:tcPr>
          <w:p w14:paraId="6E0C32E5" w14:textId="77777777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</w:p>
        </w:tc>
        <w:tc>
          <w:tcPr>
            <w:tcW w:w="4762" w:type="dxa"/>
          </w:tcPr>
          <w:p w14:paraId="65097BFE" w14:textId="77777777" w:rsidR="00BD3A0C" w:rsidRDefault="00BD3A0C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4D8DF669" w14:textId="77777777" w:rsidR="005B5010" w:rsidRPr="005B5010" w:rsidRDefault="005B5010" w:rsidP="005B5010"/>
    <w:p w14:paraId="16EFD86F" w14:textId="32296AED" w:rsidR="008A44AD" w:rsidRDefault="008A44AD" w:rsidP="008A44AD">
      <w:pPr>
        <w:pStyle w:val="1"/>
      </w:pPr>
      <w:bookmarkStart w:id="265" w:name="_Toc445282169"/>
      <w:r>
        <w:t>Сообщение МТ</w:t>
      </w:r>
      <w:r w:rsidRPr="008A44AD">
        <w:t>565</w:t>
      </w:r>
      <w:r>
        <w:t>. С</w:t>
      </w:r>
      <w:r w:rsidRPr="008A44AD">
        <w:t>писок лиц</w:t>
      </w:r>
      <w:r w:rsidR="008427F4">
        <w:t xml:space="preserve"> (от номинального держателя)</w:t>
      </w:r>
      <w:bookmarkEnd w:id="265"/>
    </w:p>
    <w:p w14:paraId="0FFEF04B" w14:textId="0FC60E27" w:rsidR="008A44AD" w:rsidRDefault="008A44AD" w:rsidP="0019732D">
      <w:r>
        <w:t xml:space="preserve">Легенда: </w:t>
      </w:r>
      <w:r w:rsidR="002A48F2">
        <w:t xml:space="preserve">В сообщении МТ565 передается перечень лиц. В этом случае блок </w:t>
      </w:r>
      <w:r w:rsidR="002A48F2">
        <w:rPr>
          <w:lang w:val="en-US"/>
        </w:rPr>
        <w:t>BENODET</w:t>
      </w:r>
      <w:r w:rsidR="002A48F2" w:rsidRPr="002A48F2">
        <w:t xml:space="preserve"> </w:t>
      </w:r>
      <w:r w:rsidR="002A48F2">
        <w:t xml:space="preserve">повторяется по количеству лиц. В блоке </w:t>
      </w:r>
      <w:r w:rsidR="002A48F2">
        <w:rPr>
          <w:lang w:val="en-US"/>
        </w:rPr>
        <w:t>CAINST</w:t>
      </w:r>
      <w:r w:rsidR="002A48F2" w:rsidRPr="0019732D">
        <w:t xml:space="preserve"> </w:t>
      </w:r>
      <w:r w:rsidR="0036432F">
        <w:t>должно отсутствовать поле</w:t>
      </w:r>
      <w:proofErr w:type="gramStart"/>
      <w:r w:rsidR="0036432F">
        <w:t xml:space="preserve"> </w:t>
      </w:r>
      <w:r w:rsidR="0036432F" w:rsidRPr="0019732D">
        <w:t>:</w:t>
      </w:r>
      <w:proofErr w:type="gramEnd"/>
      <w:r w:rsidR="0036432F" w:rsidRPr="0019732D">
        <w:t>70</w:t>
      </w:r>
      <w:r w:rsidR="0036432F" w:rsidRPr="00CC4B42">
        <w:rPr>
          <w:lang w:val="en-US"/>
        </w:rPr>
        <w:t>E</w:t>
      </w:r>
      <w:r w:rsidR="0036432F" w:rsidRPr="0019732D">
        <w:t>::</w:t>
      </w:r>
      <w:r w:rsidR="0036432F" w:rsidRPr="00CC4B42">
        <w:rPr>
          <w:lang w:val="en-US"/>
        </w:rPr>
        <w:t>INST</w:t>
      </w:r>
      <w:ins w:id="266" w:author="Pervova 21.1" w:date="2020-03-06T13:41:00Z">
        <w:r w:rsidR="0019732D" w:rsidRPr="0019732D">
          <w:t xml:space="preserve"> и присутствовать поле</w:t>
        </w:r>
        <w:proofErr w:type="gramStart"/>
        <w:r w:rsidR="0019732D" w:rsidRPr="0019732D">
          <w:t xml:space="preserve"> :</w:t>
        </w:r>
        <w:proofErr w:type="gramEnd"/>
        <w:r w:rsidR="0019732D" w:rsidRPr="0019732D">
          <w:t>22</w:t>
        </w:r>
        <w:r w:rsidR="0019732D" w:rsidRPr="0019732D">
          <w:rPr>
            <w:lang w:val="en-US"/>
          </w:rPr>
          <w:t>F</w:t>
        </w:r>
        <w:r w:rsidR="0019732D" w:rsidRPr="0019732D">
          <w:t>::</w:t>
        </w:r>
        <w:r w:rsidR="0019732D" w:rsidRPr="0019732D">
          <w:rPr>
            <w:lang w:val="en-US"/>
          </w:rPr>
          <w:t>CAOP</w:t>
        </w:r>
        <w:r w:rsidR="0019732D" w:rsidRPr="0019732D">
          <w:t>//</w:t>
        </w:r>
        <w:r w:rsidR="0019732D" w:rsidRPr="0019732D">
          <w:rPr>
            <w:lang w:val="en-US"/>
          </w:rPr>
          <w:t>CERT</w:t>
        </w:r>
        <w:r w:rsidR="0019732D" w:rsidRPr="0019732D">
          <w:t xml:space="preserve"> – признак, что в инструкции передается список лиц</w:t>
        </w:r>
      </w:ins>
      <w:r w:rsidR="0036432F">
        <w:t>.</w:t>
      </w:r>
    </w:p>
    <w:p w14:paraId="4255345A" w14:textId="77777777" w:rsidR="008A44AD" w:rsidRPr="00573402" w:rsidRDefault="008A44AD" w:rsidP="008A44AD">
      <w:pPr>
        <w:numPr>
          <w:ilvl w:val="0"/>
          <w:numId w:val="1"/>
        </w:numPr>
        <w:ind w:hanging="6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27FC7C57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59C648FF" w14:textId="77777777" w:rsidR="008A44AD" w:rsidRPr="00445088" w:rsidRDefault="008A44AD" w:rsidP="0010606C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6EB327C" w14:textId="77777777" w:rsidR="008A44AD" w:rsidRDefault="008A44AD" w:rsidP="0010606C">
            <w:pPr>
              <w:pStyle w:val="a3"/>
            </w:pPr>
            <w:r>
              <w:t>Комментарии</w:t>
            </w:r>
          </w:p>
        </w:tc>
      </w:tr>
      <w:tr w:rsidR="008A44AD" w14:paraId="341332C8" w14:textId="77777777" w:rsidTr="0010606C">
        <w:tc>
          <w:tcPr>
            <w:tcW w:w="5488" w:type="dxa"/>
          </w:tcPr>
          <w:p w14:paraId="1C3ADF6A" w14:textId="77777777" w:rsidR="008A44AD" w:rsidRPr="00445088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:16R:GENL</w:t>
            </w:r>
          </w:p>
        </w:tc>
        <w:tc>
          <w:tcPr>
            <w:tcW w:w="4762" w:type="dxa"/>
          </w:tcPr>
          <w:p w14:paraId="199995C4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73C36B90" w14:textId="77777777" w:rsidTr="0010606C">
        <w:tc>
          <w:tcPr>
            <w:tcW w:w="5488" w:type="dxa"/>
          </w:tcPr>
          <w:p w14:paraId="5F8FED6F" w14:textId="77777777" w:rsidR="000057AF" w:rsidRPr="00445088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:20C::CORP//000100</w:t>
            </w:r>
          </w:p>
        </w:tc>
        <w:tc>
          <w:tcPr>
            <w:tcW w:w="4762" w:type="dxa"/>
          </w:tcPr>
          <w:p w14:paraId="2F949FCE" w14:textId="69B6F827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ins w:id="267" w:author="Pervova 21.1" w:date="2020-03-06T13:02:00Z">
              <w:r w:rsidRPr="00393CC1">
                <w:t xml:space="preserve">Референс КД </w:t>
              </w:r>
            </w:ins>
          </w:p>
        </w:tc>
      </w:tr>
      <w:tr w:rsidR="000057AF" w14:paraId="18205242" w14:textId="77777777" w:rsidTr="0010606C">
        <w:tc>
          <w:tcPr>
            <w:tcW w:w="5488" w:type="dxa"/>
          </w:tcPr>
          <w:p w14:paraId="2B026953" w14:textId="77777777" w:rsidR="000057AF" w:rsidRPr="00445088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:20C::SEME//01</w:t>
            </w:r>
          </w:p>
        </w:tc>
        <w:tc>
          <w:tcPr>
            <w:tcW w:w="4762" w:type="dxa"/>
          </w:tcPr>
          <w:p w14:paraId="168F724B" w14:textId="2B5ADF5D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ins w:id="268" w:author="Pervova 21.1" w:date="2020-03-06T13:02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0057AF" w14:paraId="137B224E" w14:textId="77777777" w:rsidTr="0010606C">
        <w:tc>
          <w:tcPr>
            <w:tcW w:w="5488" w:type="dxa"/>
          </w:tcPr>
          <w:p w14:paraId="2B006B7F" w14:textId="77777777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:23G:NEWM</w:t>
            </w:r>
          </w:p>
        </w:tc>
        <w:tc>
          <w:tcPr>
            <w:tcW w:w="4762" w:type="dxa"/>
          </w:tcPr>
          <w:p w14:paraId="4A289F7C" w14:textId="77777777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0AA662F0" w14:textId="77777777" w:rsidTr="0010606C">
        <w:tc>
          <w:tcPr>
            <w:tcW w:w="5488" w:type="dxa"/>
          </w:tcPr>
          <w:p w14:paraId="75DFBE09" w14:textId="77777777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:22F::CAEV//BMET</w:t>
            </w:r>
          </w:p>
        </w:tc>
        <w:tc>
          <w:tcPr>
            <w:tcW w:w="4762" w:type="dxa"/>
          </w:tcPr>
          <w:p w14:paraId="238A45D9" w14:textId="5837BB8A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ins w:id="269" w:author="Pervova 21.1" w:date="2020-03-06T13:02:00Z">
              <w:r>
                <w:t>Код типа КД</w:t>
              </w:r>
            </w:ins>
          </w:p>
        </w:tc>
      </w:tr>
      <w:tr w:rsidR="008B3A8E" w14:paraId="7CC2877C" w14:textId="77777777" w:rsidTr="0010606C">
        <w:tc>
          <w:tcPr>
            <w:tcW w:w="5488" w:type="dxa"/>
          </w:tcPr>
          <w:p w14:paraId="2C2E4125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:98C::PREP//20160703140000</w:t>
            </w:r>
          </w:p>
        </w:tc>
        <w:tc>
          <w:tcPr>
            <w:tcW w:w="4762" w:type="dxa"/>
          </w:tcPr>
          <w:p w14:paraId="0585E583" w14:textId="40A45FA8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ins w:id="270" w:author="Pervova 21.1" w:date="2020-03-06T13:06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8B3A8E" w14:paraId="4966F5A8" w14:textId="77777777" w:rsidTr="0010606C">
        <w:tc>
          <w:tcPr>
            <w:tcW w:w="5488" w:type="dxa"/>
          </w:tcPr>
          <w:p w14:paraId="4DD4A964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:16S:GENL</w:t>
            </w:r>
          </w:p>
        </w:tc>
        <w:tc>
          <w:tcPr>
            <w:tcW w:w="4762" w:type="dxa"/>
          </w:tcPr>
          <w:p w14:paraId="72733937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43C00A36" w14:textId="77777777" w:rsidTr="0010606C">
        <w:tc>
          <w:tcPr>
            <w:tcW w:w="5488" w:type="dxa"/>
          </w:tcPr>
          <w:p w14:paraId="0DEAFF7B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:16R:USECU</w:t>
            </w:r>
          </w:p>
        </w:tc>
        <w:tc>
          <w:tcPr>
            <w:tcW w:w="4762" w:type="dxa"/>
          </w:tcPr>
          <w:p w14:paraId="0B57D62C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258EBCEF" w14:textId="77777777" w:rsidTr="0010606C">
        <w:tc>
          <w:tcPr>
            <w:tcW w:w="5488" w:type="dxa"/>
          </w:tcPr>
          <w:p w14:paraId="3954843F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:35B:ISIN RU1111111111</w:t>
            </w:r>
          </w:p>
        </w:tc>
        <w:tc>
          <w:tcPr>
            <w:tcW w:w="4762" w:type="dxa"/>
          </w:tcPr>
          <w:p w14:paraId="7A623B6D" w14:textId="057ED71D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ins w:id="271" w:author="Pervova 21.1" w:date="2020-03-06T13:24:00Z">
              <w:r>
                <w:t>ISIN</w:t>
              </w:r>
            </w:ins>
          </w:p>
        </w:tc>
      </w:tr>
      <w:tr w:rsidR="007847D8" w14:paraId="6EEE2A3E" w14:textId="77777777" w:rsidTr="0010606C">
        <w:tc>
          <w:tcPr>
            <w:tcW w:w="5488" w:type="dxa"/>
          </w:tcPr>
          <w:p w14:paraId="6FF2EBDF" w14:textId="3C4A77C5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/</w:t>
            </w:r>
            <w:r>
              <w:rPr>
                <w:lang w:val="en-US"/>
              </w:rPr>
              <w:t>XX</w:t>
            </w:r>
            <w:r w:rsidRPr="00E9457F">
              <w:t>/CORP/NADC/RU1111111111</w:t>
            </w:r>
          </w:p>
        </w:tc>
        <w:tc>
          <w:tcPr>
            <w:tcW w:w="4762" w:type="dxa"/>
          </w:tcPr>
          <w:p w14:paraId="554FBC0D" w14:textId="6E0F1720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proofErr w:type="gramStart"/>
            <w:ins w:id="272" w:author="Pervova 21.1" w:date="2020-03-06T13:24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7847D8" w14:paraId="0D13E603" w14:textId="77777777" w:rsidTr="0010606C">
        <w:tc>
          <w:tcPr>
            <w:tcW w:w="5488" w:type="dxa"/>
          </w:tcPr>
          <w:p w14:paraId="41D77F77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lastRenderedPageBreak/>
              <w:t xml:space="preserve">/RU/1-11-00111-A </w:t>
            </w:r>
          </w:p>
        </w:tc>
        <w:tc>
          <w:tcPr>
            <w:tcW w:w="4762" w:type="dxa"/>
          </w:tcPr>
          <w:p w14:paraId="0341C449" w14:textId="53F70B2E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ins w:id="273" w:author="Pervova 21.1" w:date="2020-03-06T13:24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7847D8" w14:paraId="7FAD5DC8" w14:textId="77777777" w:rsidTr="0010606C">
        <w:tc>
          <w:tcPr>
            <w:tcW w:w="5488" w:type="dxa"/>
          </w:tcPr>
          <w:p w14:paraId="4F6BAB20" w14:textId="0DF120F2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/NAME/</w:t>
            </w:r>
            <w:del w:id="274" w:author="Pervova 21.1" w:date="2020-03-25T00:13:00Z">
              <w:r w:rsidDel="004C65B9">
                <w:delText>'</w:delText>
              </w:r>
              <w:r w:rsidRPr="0092706D" w:rsidDel="004C65B9">
                <w:delText>OAO</w:delText>
              </w:r>
            </w:del>
            <w:ins w:id="275" w:author="Pervova 21.1" w:date="2020-03-25T00:13:00Z">
              <w:r w:rsidR="004C65B9">
                <w:t>’AO</w:t>
              </w:r>
            </w:ins>
            <w:r w:rsidRPr="0092706D">
              <w:t xml:space="preserve"> </w:t>
            </w:r>
            <w:r>
              <w:t>''</w:t>
            </w:r>
            <w:del w:id="276" w:author="Pervova 21.1" w:date="2020-03-25T00:12:00Z">
              <w:r w:rsidRPr="0092706D" w:rsidDel="004C65B9">
                <w:delText>MEGAFON</w:delText>
              </w:r>
            </w:del>
            <w:ins w:id="277" w:author="Pervova 21.1" w:date="2020-03-25T00:12:00Z">
              <w:r w:rsidR="004C65B9">
                <w:t>ENERGONEFTEGAZ</w:t>
              </w:r>
            </w:ins>
            <w:r>
              <w:t>''</w:t>
            </w:r>
            <w:r w:rsidRPr="0092706D">
              <w:t xml:space="preserve"> OBLIGACIa</w:t>
            </w:r>
          </w:p>
        </w:tc>
        <w:tc>
          <w:tcPr>
            <w:tcW w:w="4762" w:type="dxa"/>
          </w:tcPr>
          <w:p w14:paraId="7090D7A2" w14:textId="4774B469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proofErr w:type="gramStart"/>
            <w:ins w:id="278" w:author="Pervova 21.1" w:date="2020-03-06T13:24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8B3A8E" w14:paraId="6346EDF7" w14:textId="77777777" w:rsidTr="0010606C">
        <w:tc>
          <w:tcPr>
            <w:tcW w:w="5488" w:type="dxa"/>
          </w:tcPr>
          <w:p w14:paraId="38F3AC48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:16R:ACCTINFO</w:t>
            </w:r>
          </w:p>
        </w:tc>
        <w:tc>
          <w:tcPr>
            <w:tcW w:w="4762" w:type="dxa"/>
          </w:tcPr>
          <w:p w14:paraId="77250BE9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290E63C6" w14:textId="77777777" w:rsidTr="0010606C">
        <w:tc>
          <w:tcPr>
            <w:tcW w:w="5488" w:type="dxa"/>
          </w:tcPr>
          <w:p w14:paraId="3324148B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:97A::SAFE//ML1111111111</w:t>
            </w:r>
          </w:p>
        </w:tc>
        <w:tc>
          <w:tcPr>
            <w:tcW w:w="4762" w:type="dxa"/>
          </w:tcPr>
          <w:p w14:paraId="0A34DCFC" w14:textId="04C57630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ins w:id="279" w:author="Pervova 21.1" w:date="2020-03-06T13:22:00Z">
              <w:r w:rsidRPr="00BE3C71">
                <w:t>Номер счета депонента в НРД</w:t>
              </w:r>
            </w:ins>
          </w:p>
        </w:tc>
      </w:tr>
      <w:tr w:rsidR="007F0A14" w14:paraId="67BEFCBE" w14:textId="77777777" w:rsidTr="0010606C">
        <w:tc>
          <w:tcPr>
            <w:tcW w:w="5488" w:type="dxa"/>
          </w:tcPr>
          <w:p w14:paraId="28166D8F" w14:textId="64FB1EA6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:94F::SAFE//CUST/IRVTGB2XGPY</w:t>
            </w:r>
          </w:p>
        </w:tc>
        <w:tc>
          <w:tcPr>
            <w:tcW w:w="4762" w:type="dxa"/>
          </w:tcPr>
          <w:p w14:paraId="7F75DD7D" w14:textId="0C437B6D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ins w:id="280" w:author="Pervova 21.1" w:date="2020-03-06T13:30:00Z">
              <w:r w:rsidRPr="001D625D">
                <w:t>BIC места хранения</w:t>
              </w:r>
              <w:r>
                <w:t xml:space="preserve">, в котором открыт  счет владельца </w:t>
              </w:r>
              <w:r w:rsidRPr="00A47B98">
                <w:t>(F - рекомендованная опция)</w:t>
              </w:r>
            </w:ins>
          </w:p>
        </w:tc>
      </w:tr>
      <w:tr w:rsidR="007F0A14" w14:paraId="4429E928" w14:textId="77777777" w:rsidTr="0010606C">
        <w:tc>
          <w:tcPr>
            <w:tcW w:w="5488" w:type="dxa"/>
          </w:tcPr>
          <w:p w14:paraId="24F2FA70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:16S:ACCTINFO</w:t>
            </w:r>
          </w:p>
        </w:tc>
        <w:tc>
          <w:tcPr>
            <w:tcW w:w="4762" w:type="dxa"/>
          </w:tcPr>
          <w:p w14:paraId="187E665E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1814C12D" w14:textId="77777777" w:rsidTr="0010606C">
        <w:tc>
          <w:tcPr>
            <w:tcW w:w="5488" w:type="dxa"/>
          </w:tcPr>
          <w:p w14:paraId="16E2888A" w14:textId="77777777" w:rsidR="007F0A14" w:rsidRPr="00714D2B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714D2B">
              <w:t>:16S:USECU</w:t>
            </w:r>
          </w:p>
        </w:tc>
        <w:tc>
          <w:tcPr>
            <w:tcW w:w="4762" w:type="dxa"/>
          </w:tcPr>
          <w:p w14:paraId="0B9CC3EB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5A32BB03" w14:textId="77777777" w:rsidTr="0010606C">
        <w:tc>
          <w:tcPr>
            <w:tcW w:w="5488" w:type="dxa"/>
          </w:tcPr>
          <w:p w14:paraId="6F4394AA" w14:textId="77777777" w:rsidR="007F0A14" w:rsidRPr="00714D2B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714D2B">
              <w:t>:16R:BENODET</w:t>
            </w:r>
          </w:p>
        </w:tc>
        <w:tc>
          <w:tcPr>
            <w:tcW w:w="4762" w:type="dxa"/>
          </w:tcPr>
          <w:p w14:paraId="0EAB3C3D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:rsidRPr="000057AF" w14:paraId="315C850C" w14:textId="77777777" w:rsidTr="0010606C">
        <w:tc>
          <w:tcPr>
            <w:tcW w:w="5488" w:type="dxa"/>
          </w:tcPr>
          <w:p w14:paraId="673D4D89" w14:textId="5F53AFFD" w:rsidR="007F0A14" w:rsidRPr="00CA23C0" w:rsidRDefault="007F0A14" w:rsidP="00CA23C0">
            <w:pPr>
              <w:rPr>
                <w:lang w:val="en-US"/>
              </w:rPr>
            </w:pPr>
            <w:r w:rsidRPr="00CA23C0">
              <w:rPr>
                <w:lang w:val="en-US"/>
              </w:rPr>
              <w:t>:95V::OWND//</w:t>
            </w:r>
            <w:ins w:id="281" w:author="Pervova 77" w:date="2017-01-23T16:19:00Z">
              <w:r w:rsidRPr="00CA23C0">
                <w:rPr>
                  <w:lang w:val="en-US"/>
                </w:rPr>
                <w:t>NAME/'IVANOV IVAN IVANOVIc'</w:t>
              </w:r>
            </w:ins>
          </w:p>
        </w:tc>
        <w:tc>
          <w:tcPr>
            <w:tcW w:w="4762" w:type="dxa"/>
          </w:tcPr>
          <w:p w14:paraId="35D46CBE" w14:textId="46937826" w:rsidR="007F0A14" w:rsidRPr="00CA23C0" w:rsidRDefault="007F0A1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ins w:id="282" w:author="Pervova 21.1" w:date="2020-03-06T13:33:00Z">
              <w:r>
                <w:t>ФИО/наименование владельца</w:t>
              </w:r>
            </w:ins>
          </w:p>
        </w:tc>
      </w:tr>
      <w:tr w:rsidR="007F0A14" w:rsidRPr="000057AF" w:rsidDel="00CA23C0" w14:paraId="08B2A35C" w14:textId="1852473A" w:rsidTr="0010606C">
        <w:trPr>
          <w:del w:id="283" w:author="Pervova 77" w:date="2017-01-23T16:19:00Z"/>
        </w:trPr>
        <w:tc>
          <w:tcPr>
            <w:tcW w:w="5488" w:type="dxa"/>
          </w:tcPr>
          <w:p w14:paraId="4568F6E6" w14:textId="67CE51DE" w:rsidR="007F0A14" w:rsidRPr="0097059E" w:rsidDel="00CA23C0" w:rsidRDefault="007F0A14" w:rsidP="0097059E">
            <w:pPr>
              <w:pStyle w:val="a7"/>
              <w:rPr>
                <w:del w:id="284" w:author="Pervova 77" w:date="2017-01-23T16:19:00Z"/>
                <w:sz w:val="24"/>
                <w:szCs w:val="24"/>
                <w:lang w:val="en-US"/>
              </w:rPr>
            </w:pPr>
            <w:del w:id="285" w:author="Pervova 77" w:date="2017-01-23T16:19:00Z">
              <w:r w:rsidDel="00CA23C0">
                <w:rPr>
                  <w:sz w:val="24"/>
                  <w:szCs w:val="24"/>
                  <w:lang w:val="en-US"/>
                </w:rPr>
                <w:delText xml:space="preserve"> </w:delText>
              </w:r>
              <w:r w:rsidRPr="0097059E" w:rsidDel="00CA23C0">
                <w:rPr>
                  <w:sz w:val="24"/>
                  <w:szCs w:val="24"/>
                  <w:lang w:val="en-US"/>
                </w:rPr>
                <w:delText>/NAME/'IVANOV IVAN IVANOVIc'</w:delText>
              </w:r>
            </w:del>
          </w:p>
        </w:tc>
        <w:tc>
          <w:tcPr>
            <w:tcW w:w="4762" w:type="dxa"/>
          </w:tcPr>
          <w:p w14:paraId="66D4B1B7" w14:textId="1E226CFF" w:rsidR="007F0A14" w:rsidRPr="0097059E" w:rsidDel="00CA23C0" w:rsidRDefault="007F0A14" w:rsidP="008A44AD">
            <w:pPr>
              <w:numPr>
                <w:ilvl w:val="0"/>
                <w:numId w:val="1"/>
              </w:numPr>
              <w:ind w:left="-6" w:firstLine="6"/>
              <w:rPr>
                <w:del w:id="286" w:author="Pervova 77" w:date="2017-01-23T16:19:00Z"/>
                <w:lang w:val="en-US"/>
              </w:rPr>
            </w:pPr>
            <w:ins w:id="287" w:author="Pervova 21.1" w:date="2020-03-06T13:33:00Z">
              <w:r>
                <w:t>Адрес владельца</w:t>
              </w:r>
            </w:ins>
          </w:p>
        </w:tc>
      </w:tr>
      <w:tr w:rsidR="007F0A14" w:rsidRPr="000057AF" w14:paraId="0B233799" w14:textId="77777777" w:rsidTr="0010606C">
        <w:tc>
          <w:tcPr>
            <w:tcW w:w="5488" w:type="dxa"/>
          </w:tcPr>
          <w:p w14:paraId="4831A6C9" w14:textId="3A1C9FB3" w:rsidR="007F0A14" w:rsidRPr="00714D2B" w:rsidRDefault="007F0A14" w:rsidP="00822842">
            <w:pPr>
              <w:pStyle w:val="a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714D2B">
              <w:rPr>
                <w:sz w:val="24"/>
                <w:szCs w:val="24"/>
                <w:lang w:val="en-US"/>
              </w:rPr>
              <w:t>/ADDR/'</w:t>
            </w:r>
            <w:r>
              <w:rPr>
                <w:sz w:val="24"/>
                <w:szCs w:val="24"/>
                <w:lang w:val="en-US"/>
              </w:rPr>
              <w:t xml:space="preserve">G OREL UL </w:t>
            </w:r>
            <w:proofErr w:type="spellStart"/>
            <w:r>
              <w:rPr>
                <w:sz w:val="24"/>
                <w:szCs w:val="24"/>
                <w:lang w:val="en-US"/>
              </w:rPr>
              <w:t>STROITELEi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D.5 </w:t>
            </w:r>
            <w:r w:rsidRPr="00822842">
              <w:rPr>
                <w:sz w:val="24"/>
                <w:szCs w:val="24"/>
                <w:lang w:val="en-US"/>
              </w:rPr>
              <w:t xml:space="preserve"> KV.789</w:t>
            </w:r>
            <w:r w:rsidRPr="0097059E">
              <w:rPr>
                <w:sz w:val="24"/>
                <w:szCs w:val="24"/>
                <w:lang w:val="en-US"/>
              </w:rPr>
              <w:t>'</w:t>
            </w:r>
          </w:p>
        </w:tc>
        <w:tc>
          <w:tcPr>
            <w:tcW w:w="4762" w:type="dxa"/>
          </w:tcPr>
          <w:p w14:paraId="33D846DC" w14:textId="02B6BAF2" w:rsidR="007F0A14" w:rsidRPr="00B0186A" w:rsidRDefault="007F0A1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ins w:id="288" w:author="Pervova 21.1" w:date="2020-03-06T13:33:00Z">
              <w:r>
                <w:t>Адрес владельца</w:t>
              </w:r>
            </w:ins>
          </w:p>
        </w:tc>
      </w:tr>
      <w:tr w:rsidR="007F0A14" w14:paraId="61E8AC4E" w14:textId="77777777" w:rsidTr="0010606C">
        <w:tc>
          <w:tcPr>
            <w:tcW w:w="5488" w:type="dxa"/>
          </w:tcPr>
          <w:p w14:paraId="61189B9B" w14:textId="6542B68F" w:rsidR="007F0A14" w:rsidRPr="00714D2B" w:rsidRDefault="007F0A14" w:rsidP="00714D2B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714D2B">
              <w:rPr>
                <w:sz w:val="24"/>
                <w:szCs w:val="24"/>
              </w:rPr>
              <w:t>/CTRY/RU</w:t>
            </w:r>
          </w:p>
        </w:tc>
        <w:tc>
          <w:tcPr>
            <w:tcW w:w="4762" w:type="dxa"/>
          </w:tcPr>
          <w:p w14:paraId="08167DE7" w14:textId="576C5A6B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ins w:id="289" w:author="Pervova 21.1" w:date="2020-03-06T13:33:00Z">
              <w:r>
                <w:t>Страна</w:t>
              </w:r>
            </w:ins>
          </w:p>
        </w:tc>
      </w:tr>
      <w:tr w:rsidR="0019732D" w:rsidRPr="00B0186A" w14:paraId="028BE175" w14:textId="77777777" w:rsidTr="0010606C">
        <w:tc>
          <w:tcPr>
            <w:tcW w:w="5488" w:type="dxa"/>
          </w:tcPr>
          <w:p w14:paraId="36271EAD" w14:textId="77777777" w:rsidR="0019732D" w:rsidRPr="00714D2B" w:rsidRDefault="0019732D" w:rsidP="00714D2B">
            <w:pPr>
              <w:pStyle w:val="a7"/>
              <w:rPr>
                <w:sz w:val="24"/>
                <w:szCs w:val="24"/>
                <w:lang w:val="en-US"/>
              </w:rPr>
            </w:pPr>
            <w:r w:rsidRPr="00714D2B">
              <w:rPr>
                <w:sz w:val="24"/>
                <w:szCs w:val="24"/>
              </w:rPr>
              <w:t>:95S::ALTE//CCPT/RU/4444 565656</w:t>
            </w:r>
          </w:p>
        </w:tc>
        <w:tc>
          <w:tcPr>
            <w:tcW w:w="4762" w:type="dxa"/>
          </w:tcPr>
          <w:p w14:paraId="15D0B3BC" w14:textId="74243BCB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ins w:id="290" w:author="Pervova 21.1" w:date="2020-03-06T13:42:00Z">
              <w:r>
                <w:t>Серия и номер паспорта владельца</w:t>
              </w:r>
            </w:ins>
          </w:p>
        </w:tc>
      </w:tr>
      <w:tr w:rsidR="0019732D" w:rsidRPr="0019732D" w14:paraId="423B4613" w14:textId="77777777" w:rsidTr="0010606C">
        <w:tc>
          <w:tcPr>
            <w:tcW w:w="5488" w:type="dxa"/>
          </w:tcPr>
          <w:p w14:paraId="4B54F4C9" w14:textId="46EE60E2" w:rsidR="0019732D" w:rsidRPr="00714D2B" w:rsidRDefault="0019732D" w:rsidP="006C510E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14D2B">
              <w:rPr>
                <w:lang w:val="en-US"/>
              </w:rPr>
              <w:t>:95S::ALTE/</w:t>
            </w:r>
            <w:r w:rsidRPr="00461287">
              <w:rPr>
                <w:lang w:val="en-US"/>
              </w:rPr>
              <w:t>NSDR</w:t>
            </w:r>
            <w:r w:rsidRPr="00714D2B">
              <w:rPr>
                <w:lang w:val="en-US"/>
              </w:rPr>
              <w:t>/ACCB/RU/MX000001</w:t>
            </w:r>
          </w:p>
        </w:tc>
        <w:tc>
          <w:tcPr>
            <w:tcW w:w="4762" w:type="dxa"/>
          </w:tcPr>
          <w:p w14:paraId="153F8E1A" w14:textId="3EF10CBF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ins w:id="291" w:author="Pervova 21.1" w:date="2020-03-06T13:42:00Z">
              <w:r>
                <w:t>Н</w:t>
              </w:r>
              <w:r w:rsidRPr="001D625D">
                <w:t xml:space="preserve">омер счета владельца </w:t>
              </w:r>
              <w:r>
                <w:t>в месте хранения</w:t>
              </w:r>
            </w:ins>
          </w:p>
        </w:tc>
      </w:tr>
      <w:tr w:rsidR="0019732D" w:rsidRPr="0019732D" w14:paraId="6447D608" w14:textId="77777777" w:rsidTr="0010606C">
        <w:tc>
          <w:tcPr>
            <w:tcW w:w="5488" w:type="dxa"/>
          </w:tcPr>
          <w:p w14:paraId="6819C02E" w14:textId="28E74C95" w:rsidR="0019732D" w:rsidRPr="00714D2B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14D2B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3EEEA54A" w14:textId="6C411334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ins w:id="292" w:author="Pervova 21.1" w:date="2020-03-06T13:44:00Z">
              <w:r w:rsidRPr="001D625D">
                <w:t>LEI места хранения, в кот</w:t>
              </w:r>
              <w:r>
                <w:t>ором открыт счет владельца</w:t>
              </w:r>
            </w:ins>
          </w:p>
        </w:tc>
      </w:tr>
      <w:tr w:rsidR="0019732D" w:rsidRPr="0036432F" w14:paraId="159E5504" w14:textId="77777777" w:rsidTr="0010606C">
        <w:tc>
          <w:tcPr>
            <w:tcW w:w="5488" w:type="dxa"/>
          </w:tcPr>
          <w:p w14:paraId="76FC1D71" w14:textId="77777777" w:rsidR="0019732D" w:rsidRPr="00AF4D9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:95S::ALTE/NSDR/RHID/RU/1</w:t>
            </w:r>
          </w:p>
        </w:tc>
        <w:tc>
          <w:tcPr>
            <w:tcW w:w="4762" w:type="dxa"/>
          </w:tcPr>
          <w:p w14:paraId="41027063" w14:textId="3509C831" w:rsidR="0019732D" w:rsidRPr="0036432F" w:rsidRDefault="0019732D" w:rsidP="00BC1916">
            <w:pPr>
              <w:numPr>
                <w:ilvl w:val="0"/>
                <w:numId w:val="1"/>
              </w:numPr>
              <w:ind w:left="-6" w:firstLine="6"/>
            </w:pPr>
            <w:r>
              <w:t xml:space="preserve">Уникальный идентификатор </w:t>
            </w:r>
            <w:r>
              <w:rPr>
                <w:lang w:val="en-US"/>
              </w:rPr>
              <w:t>RHID</w:t>
            </w:r>
            <w:r w:rsidRPr="0036432F">
              <w:t xml:space="preserve"> </w:t>
            </w:r>
            <w:proofErr w:type="gramStart"/>
            <w:r>
              <w:t>присваивается если в сообщении передается</w:t>
            </w:r>
            <w:proofErr w:type="gramEnd"/>
            <w:r>
              <w:t xml:space="preserve"> </w:t>
            </w:r>
            <w:del w:id="293" w:author="Pervova 21.1" w:date="2020-03-06T19:32:00Z">
              <w:r w:rsidDel="00BC1916">
                <w:delText xml:space="preserve">передается </w:delText>
              </w:r>
            </w:del>
            <w:r>
              <w:t>информация более чем об одном лице</w:t>
            </w:r>
          </w:p>
        </w:tc>
      </w:tr>
      <w:tr w:rsidR="0019732D" w:rsidRPr="00E33FA3" w14:paraId="40FAED80" w14:textId="77777777" w:rsidTr="0010606C">
        <w:tc>
          <w:tcPr>
            <w:tcW w:w="5488" w:type="dxa"/>
          </w:tcPr>
          <w:p w14:paraId="76304621" w14:textId="77777777" w:rsidR="0019732D" w:rsidRPr="00E33FA3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:36B::OWND//UNIT/500,</w:t>
            </w:r>
          </w:p>
        </w:tc>
        <w:tc>
          <w:tcPr>
            <w:tcW w:w="4762" w:type="dxa"/>
          </w:tcPr>
          <w:p w14:paraId="34FF4B5D" w14:textId="37ACB979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ins w:id="294" w:author="Pervova 21.1" w:date="2020-03-06T13:38:00Z">
              <w:r>
                <w:t xml:space="preserve">Количество ценных бумаг, </w:t>
              </w:r>
              <w:proofErr w:type="gramStart"/>
              <w:r>
                <w:t>принадлежащих</w:t>
              </w:r>
              <w:proofErr w:type="gramEnd"/>
              <w:r>
                <w:t xml:space="preserve"> владельцу</w:t>
              </w:r>
            </w:ins>
          </w:p>
        </w:tc>
      </w:tr>
      <w:tr w:rsidR="0019732D" w14:paraId="2BC7FD66" w14:textId="77777777" w:rsidTr="0010606C">
        <w:tc>
          <w:tcPr>
            <w:tcW w:w="5488" w:type="dxa"/>
          </w:tcPr>
          <w:p w14:paraId="7576229C" w14:textId="77777777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:16S:BENODET</w:t>
            </w:r>
          </w:p>
        </w:tc>
        <w:tc>
          <w:tcPr>
            <w:tcW w:w="4762" w:type="dxa"/>
          </w:tcPr>
          <w:p w14:paraId="501AB614" w14:textId="77777777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19732D" w:rsidRPr="00AF4D92" w14:paraId="6E6D7828" w14:textId="77777777" w:rsidTr="0010606C">
        <w:tc>
          <w:tcPr>
            <w:tcW w:w="5488" w:type="dxa"/>
          </w:tcPr>
          <w:p w14:paraId="32510D9E" w14:textId="77777777" w:rsidR="0019732D" w:rsidRPr="00AF4D9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</w:tcPr>
          <w:p w14:paraId="6A843EE3" w14:textId="77777777" w:rsidR="0019732D" w:rsidRPr="00AF4D9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32F906CE" w14:textId="77777777" w:rsidTr="0010606C">
        <w:tc>
          <w:tcPr>
            <w:tcW w:w="5488" w:type="dxa"/>
          </w:tcPr>
          <w:p w14:paraId="78A793BC" w14:textId="77777777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:95P::OWND//IMPJRUMM</w:t>
            </w:r>
          </w:p>
        </w:tc>
        <w:tc>
          <w:tcPr>
            <w:tcW w:w="4762" w:type="dxa"/>
          </w:tcPr>
          <w:p w14:paraId="4FDB8137" w14:textId="053E5564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ins w:id="295" w:author="Pervova 21.1" w:date="2020-03-06T19:35:00Z">
              <w:r>
                <w:t>Код BIC владельца</w:t>
              </w:r>
            </w:ins>
          </w:p>
        </w:tc>
      </w:tr>
      <w:tr w:rsidR="00B12B15" w:rsidRPr="000057AF" w14:paraId="0CEF445E" w14:textId="77777777" w:rsidTr="0010606C">
        <w:tc>
          <w:tcPr>
            <w:tcW w:w="5488" w:type="dxa"/>
          </w:tcPr>
          <w:p w14:paraId="1686CEED" w14:textId="326B0F98" w:rsidR="00B12B15" w:rsidRPr="008E29B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8E29B2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8E29B2">
              <w:rPr>
                <w:lang w:val="en-US"/>
              </w:rPr>
              <w:t>/OGRN/RU/1027739132555</w:t>
            </w:r>
          </w:p>
        </w:tc>
        <w:tc>
          <w:tcPr>
            <w:tcW w:w="4762" w:type="dxa"/>
          </w:tcPr>
          <w:p w14:paraId="4CBD1584" w14:textId="435EA1E3" w:rsidR="00B12B15" w:rsidRPr="008E29B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ins w:id="296" w:author="Pervova 21.1" w:date="2020-03-06T19:35:00Z">
              <w:r w:rsidRPr="00962719">
                <w:rPr>
                  <w:lang w:val="en-US"/>
                </w:rPr>
                <w:t xml:space="preserve">Номер </w:t>
              </w:r>
              <w:r>
                <w:t xml:space="preserve">ОГРН </w:t>
              </w:r>
              <w:r w:rsidRPr="00962719">
                <w:rPr>
                  <w:lang w:val="en-US"/>
                </w:rPr>
                <w:t>владельца</w:t>
              </w:r>
            </w:ins>
          </w:p>
        </w:tc>
      </w:tr>
      <w:tr w:rsidR="0019732D" w:rsidRPr="0019732D" w14:paraId="599BB5D2" w14:textId="77777777" w:rsidTr="0010606C">
        <w:tc>
          <w:tcPr>
            <w:tcW w:w="5488" w:type="dxa"/>
          </w:tcPr>
          <w:p w14:paraId="521E94B4" w14:textId="2403FE86" w:rsidR="0019732D" w:rsidRPr="00B0186A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:95S::ALTE/NSDR/ACCB/RU/</w:t>
            </w:r>
            <w:r>
              <w:rPr>
                <w:lang w:val="en-US"/>
              </w:rPr>
              <w:t>MX</w:t>
            </w:r>
            <w:r w:rsidRPr="00461287">
              <w:rPr>
                <w:lang w:val="en-US"/>
              </w:rPr>
              <w:t>000002</w:t>
            </w:r>
          </w:p>
        </w:tc>
        <w:tc>
          <w:tcPr>
            <w:tcW w:w="4762" w:type="dxa"/>
          </w:tcPr>
          <w:p w14:paraId="7A3B8CF6" w14:textId="05EFDF25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ins w:id="297" w:author="Pervova 21.1" w:date="2020-03-06T13:45:00Z">
              <w:r>
                <w:t>Н</w:t>
              </w:r>
              <w:r w:rsidRPr="001D625D">
                <w:t xml:space="preserve">омер счета владельца </w:t>
              </w:r>
              <w:r>
                <w:t>в месте хранения</w:t>
              </w:r>
            </w:ins>
          </w:p>
        </w:tc>
      </w:tr>
      <w:tr w:rsidR="00B12B15" w:rsidRPr="000057AF" w14:paraId="53E6AB34" w14:textId="77777777" w:rsidTr="0010606C">
        <w:tc>
          <w:tcPr>
            <w:tcW w:w="5488" w:type="dxa"/>
          </w:tcPr>
          <w:p w14:paraId="459B2E41" w14:textId="77777777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:95S::ALTE/NSDR/RHID/RU/2</w:t>
            </w:r>
          </w:p>
        </w:tc>
        <w:tc>
          <w:tcPr>
            <w:tcW w:w="4762" w:type="dxa"/>
          </w:tcPr>
          <w:p w14:paraId="6D4A3BD7" w14:textId="06FF3CD7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ins w:id="298" w:author="Pervova 21.1" w:date="2020-03-06T19:36:00Z">
              <w:r w:rsidRPr="0025340A">
                <w:rPr>
                  <w:lang w:val="en-US"/>
                </w:rPr>
                <w:t xml:space="preserve">Уникальный </w:t>
              </w:r>
              <w:r>
                <w:t>и</w:t>
              </w:r>
              <w:r w:rsidRPr="0025340A">
                <w:rPr>
                  <w:lang w:val="en-US"/>
                </w:rPr>
                <w:t>дентификатор RHID</w:t>
              </w:r>
            </w:ins>
          </w:p>
        </w:tc>
      </w:tr>
      <w:tr w:rsidR="00B12B15" w:rsidRPr="0019732D" w14:paraId="666ADD32" w14:textId="77777777" w:rsidTr="0010606C">
        <w:tc>
          <w:tcPr>
            <w:tcW w:w="5488" w:type="dxa"/>
          </w:tcPr>
          <w:p w14:paraId="3B844FA5" w14:textId="459F66D2" w:rsidR="00B12B15" w:rsidRPr="00461287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14D2B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5DF04A9A" w14:textId="3D80B211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ins w:id="299" w:author="Pervova 21.1" w:date="2020-03-06T13:44:00Z">
              <w:r w:rsidRPr="001D625D">
                <w:t>LEI места хранения, в кот</w:t>
              </w:r>
              <w:r>
                <w:t>ором открыт счет владельца</w:t>
              </w:r>
            </w:ins>
          </w:p>
        </w:tc>
      </w:tr>
      <w:tr w:rsidR="00B12B15" w:rsidRPr="00AF4D92" w14:paraId="6047EC93" w14:textId="77777777" w:rsidTr="0010606C">
        <w:tc>
          <w:tcPr>
            <w:tcW w:w="5488" w:type="dxa"/>
          </w:tcPr>
          <w:p w14:paraId="5342CCB8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:36B::OWND//UNIT/1000,</w:t>
            </w:r>
          </w:p>
        </w:tc>
        <w:tc>
          <w:tcPr>
            <w:tcW w:w="4762" w:type="dxa"/>
          </w:tcPr>
          <w:p w14:paraId="44B49F16" w14:textId="6D93EFF5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ins w:id="300" w:author="Pervova 21.1" w:date="2020-03-06T13:38:00Z">
              <w:r>
                <w:t xml:space="preserve">Количество ценных бумаг, </w:t>
              </w:r>
              <w:proofErr w:type="gramStart"/>
              <w:r>
                <w:t>принадлежащих</w:t>
              </w:r>
              <w:proofErr w:type="gramEnd"/>
              <w:r>
                <w:t xml:space="preserve"> владельцу</w:t>
              </w:r>
            </w:ins>
          </w:p>
        </w:tc>
      </w:tr>
      <w:tr w:rsidR="00B12B15" w:rsidRPr="00AF4D92" w14:paraId="6DF1D9E5" w14:textId="77777777" w:rsidTr="0010606C">
        <w:tc>
          <w:tcPr>
            <w:tcW w:w="5488" w:type="dxa"/>
          </w:tcPr>
          <w:p w14:paraId="424BBE96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:16S:BENODET</w:t>
            </w:r>
          </w:p>
        </w:tc>
        <w:tc>
          <w:tcPr>
            <w:tcW w:w="4762" w:type="dxa"/>
          </w:tcPr>
          <w:p w14:paraId="6EDB4BA5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194C1080" w14:textId="77777777" w:rsidTr="0010606C">
        <w:tc>
          <w:tcPr>
            <w:tcW w:w="5488" w:type="dxa"/>
          </w:tcPr>
          <w:p w14:paraId="72412830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</w:tcPr>
          <w:p w14:paraId="48AFBF56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0D0819D7" w14:textId="77777777" w:rsidTr="0010606C">
        <w:tc>
          <w:tcPr>
            <w:tcW w:w="5488" w:type="dxa"/>
          </w:tcPr>
          <w:p w14:paraId="1621B234" w14:textId="78C6C45E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:95V::OWND//'OOO ''</w:t>
            </w:r>
            <w:proofErr w:type="spellStart"/>
            <w:r>
              <w:rPr>
                <w:lang w:val="en-US"/>
              </w:rPr>
              <w:t>uPITER</w:t>
            </w:r>
            <w:proofErr w:type="spellEnd"/>
            <w:r w:rsidRPr="00E9457F">
              <w:t>'''</w:t>
            </w:r>
          </w:p>
        </w:tc>
        <w:tc>
          <w:tcPr>
            <w:tcW w:w="4762" w:type="dxa"/>
          </w:tcPr>
          <w:p w14:paraId="25BE351B" w14:textId="2D95B1FA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ins w:id="301" w:author="Pervova 21.1" w:date="2020-03-06T13:48:00Z">
              <w:r w:rsidRPr="00B563A1">
                <w:t>Наименование и адрес владельца</w:t>
              </w:r>
            </w:ins>
          </w:p>
        </w:tc>
      </w:tr>
      <w:tr w:rsidR="00B12B15" w:rsidRPr="00F24FA0" w14:paraId="64601A2B" w14:textId="77777777" w:rsidTr="0010606C">
        <w:tc>
          <w:tcPr>
            <w:tcW w:w="5488" w:type="dxa"/>
          </w:tcPr>
          <w:p w14:paraId="0AD3F618" w14:textId="587CE341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 xml:space="preserve">G. MOSKVA, </w:t>
            </w:r>
            <w:r>
              <w:rPr>
                <w:lang w:val="en-US"/>
              </w:rPr>
              <w:t>U</w:t>
            </w:r>
            <w:r w:rsidRPr="00461287">
              <w:rPr>
                <w:lang w:val="en-US"/>
              </w:rPr>
              <w:t>L. POBED</w:t>
            </w:r>
            <w:r>
              <w:rPr>
                <w:lang w:val="en-US"/>
              </w:rPr>
              <w:t>Y</w:t>
            </w:r>
            <w:r w:rsidRPr="00461287">
              <w:rPr>
                <w:lang w:val="en-US"/>
              </w:rPr>
              <w:t xml:space="preserve"> D. 3, KV. 89</w:t>
            </w:r>
          </w:p>
        </w:tc>
        <w:tc>
          <w:tcPr>
            <w:tcW w:w="4762" w:type="dxa"/>
          </w:tcPr>
          <w:p w14:paraId="0094B7E9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381F2042" w14:textId="77777777" w:rsidTr="0010606C">
        <w:tc>
          <w:tcPr>
            <w:tcW w:w="5488" w:type="dxa"/>
          </w:tcPr>
          <w:p w14:paraId="55D8CA20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:95S::ALTE//TXID/RU/77391326667</w:t>
            </w:r>
          </w:p>
        </w:tc>
        <w:tc>
          <w:tcPr>
            <w:tcW w:w="4762" w:type="dxa"/>
          </w:tcPr>
          <w:p w14:paraId="78CEFF25" w14:textId="5617C01A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ins w:id="302" w:author="Pervova 21.1" w:date="2020-03-06T13:47:00Z">
              <w:r>
                <w:t xml:space="preserve">ИНН </w:t>
              </w:r>
              <w:r w:rsidRPr="00962719">
                <w:rPr>
                  <w:lang w:val="en-US"/>
                </w:rPr>
                <w:t>владельца</w:t>
              </w:r>
            </w:ins>
          </w:p>
        </w:tc>
      </w:tr>
      <w:tr w:rsidR="00B12B15" w:rsidRPr="0019732D" w14:paraId="6E434FC8" w14:textId="77777777" w:rsidTr="0010606C">
        <w:tc>
          <w:tcPr>
            <w:tcW w:w="5488" w:type="dxa"/>
          </w:tcPr>
          <w:p w14:paraId="1D255A85" w14:textId="40410BB3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461287">
              <w:rPr>
                <w:lang w:val="en-US"/>
              </w:rPr>
              <w:t>/ACCB/RU/</w:t>
            </w:r>
            <w:r>
              <w:rPr>
                <w:lang w:val="en-US"/>
              </w:rPr>
              <w:t>XX</w:t>
            </w:r>
            <w:r w:rsidRPr="00461287">
              <w:rPr>
                <w:lang w:val="en-US"/>
              </w:rPr>
              <w:t>000555</w:t>
            </w:r>
          </w:p>
        </w:tc>
        <w:tc>
          <w:tcPr>
            <w:tcW w:w="4762" w:type="dxa"/>
          </w:tcPr>
          <w:p w14:paraId="3D0E724A" w14:textId="6F01CDCD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ins w:id="303" w:author="Pervova 21.1" w:date="2020-03-06T13:45:00Z">
              <w:r>
                <w:t>Н</w:t>
              </w:r>
              <w:r w:rsidRPr="001D625D">
                <w:t xml:space="preserve">омер счета владельца </w:t>
              </w:r>
              <w:r>
                <w:t>в месте хранения</w:t>
              </w:r>
            </w:ins>
          </w:p>
        </w:tc>
      </w:tr>
      <w:tr w:rsidR="00B12B15" w:rsidRPr="0019732D" w14:paraId="70A04967" w14:textId="77777777" w:rsidTr="0010606C">
        <w:tc>
          <w:tcPr>
            <w:tcW w:w="5488" w:type="dxa"/>
          </w:tcPr>
          <w:p w14:paraId="123E4431" w14:textId="602B1D15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14D2B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79CAB575" w14:textId="0F318413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ins w:id="304" w:author="Pervova 21.1" w:date="2020-03-06T13:44:00Z">
              <w:r w:rsidRPr="001D625D">
                <w:t>LEI места хранения, в кот</w:t>
              </w:r>
              <w:r>
                <w:t>ором открыт счет владельца</w:t>
              </w:r>
            </w:ins>
          </w:p>
        </w:tc>
      </w:tr>
      <w:tr w:rsidR="00B12B15" w:rsidRPr="000057AF" w14:paraId="2D53CB9C" w14:textId="77777777" w:rsidTr="0010606C">
        <w:tc>
          <w:tcPr>
            <w:tcW w:w="5488" w:type="dxa"/>
          </w:tcPr>
          <w:p w14:paraId="27588FC3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:95S::ALTE/NSDR/RHID/RU/3</w:t>
            </w:r>
          </w:p>
        </w:tc>
        <w:tc>
          <w:tcPr>
            <w:tcW w:w="4762" w:type="dxa"/>
          </w:tcPr>
          <w:p w14:paraId="0B8FF918" w14:textId="010E0AE8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ins w:id="305" w:author="Pervova 21.1" w:date="2020-03-06T19:36:00Z">
              <w:r w:rsidRPr="0025340A">
                <w:rPr>
                  <w:lang w:val="en-US"/>
                </w:rPr>
                <w:t xml:space="preserve">Уникальный </w:t>
              </w:r>
              <w:r>
                <w:t>и</w:t>
              </w:r>
              <w:r w:rsidRPr="0025340A">
                <w:rPr>
                  <w:lang w:val="en-US"/>
                </w:rPr>
                <w:t>дентификатор RHID</w:t>
              </w:r>
            </w:ins>
          </w:p>
        </w:tc>
      </w:tr>
      <w:tr w:rsidR="00B12B15" w:rsidRPr="00AF4D92" w14:paraId="06649DC4" w14:textId="77777777" w:rsidTr="0010606C">
        <w:tc>
          <w:tcPr>
            <w:tcW w:w="5488" w:type="dxa"/>
          </w:tcPr>
          <w:p w14:paraId="02B6FADD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:36B::OWND//UNIT/400,</w:t>
            </w:r>
          </w:p>
        </w:tc>
        <w:tc>
          <w:tcPr>
            <w:tcW w:w="4762" w:type="dxa"/>
          </w:tcPr>
          <w:p w14:paraId="40C2A5EF" w14:textId="7F0E872B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ins w:id="306" w:author="Pervova 21.1" w:date="2020-03-06T13:38:00Z">
              <w:r>
                <w:t xml:space="preserve">Количество ценных бумаг, </w:t>
              </w:r>
              <w:proofErr w:type="gramStart"/>
              <w:r>
                <w:t>принадлежащих</w:t>
              </w:r>
              <w:proofErr w:type="gramEnd"/>
              <w:r>
                <w:t xml:space="preserve"> владельцу</w:t>
              </w:r>
            </w:ins>
          </w:p>
        </w:tc>
      </w:tr>
      <w:tr w:rsidR="00B12B15" w:rsidRPr="00AF4D92" w14:paraId="6FA8D807" w14:textId="77777777" w:rsidTr="0010606C">
        <w:tc>
          <w:tcPr>
            <w:tcW w:w="5488" w:type="dxa"/>
          </w:tcPr>
          <w:p w14:paraId="5D052DCF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:16S:BENODET</w:t>
            </w:r>
          </w:p>
        </w:tc>
        <w:tc>
          <w:tcPr>
            <w:tcW w:w="4762" w:type="dxa"/>
          </w:tcPr>
          <w:p w14:paraId="2ABB5496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2A5F5C31" w14:textId="77777777" w:rsidTr="0010606C">
        <w:tc>
          <w:tcPr>
            <w:tcW w:w="5488" w:type="dxa"/>
          </w:tcPr>
          <w:p w14:paraId="3B748712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</w:tcPr>
          <w:p w14:paraId="006E8134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05E622D2" w14:textId="77777777" w:rsidTr="0010606C">
        <w:tc>
          <w:tcPr>
            <w:tcW w:w="5488" w:type="dxa"/>
          </w:tcPr>
          <w:p w14:paraId="27609567" w14:textId="7C68349E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:95V::OWND//'OOO ''V</w:t>
            </w:r>
            <w:r>
              <w:rPr>
                <w:lang w:val="en-US"/>
              </w:rPr>
              <w:t>ESNA</w:t>
            </w:r>
            <w:r w:rsidRPr="00E9457F">
              <w:t>'''</w:t>
            </w:r>
          </w:p>
        </w:tc>
        <w:tc>
          <w:tcPr>
            <w:tcW w:w="4762" w:type="dxa"/>
          </w:tcPr>
          <w:p w14:paraId="3F5047FA" w14:textId="724844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ins w:id="307" w:author="Pervova 21.1" w:date="2020-03-06T13:49:00Z">
              <w:r w:rsidRPr="00B563A1">
                <w:t>Наименование и адрес владельца</w:t>
              </w:r>
            </w:ins>
          </w:p>
        </w:tc>
      </w:tr>
      <w:tr w:rsidR="00B12B15" w:rsidRPr="00F24FA0" w14:paraId="23ADEE36" w14:textId="77777777" w:rsidTr="0010606C">
        <w:tc>
          <w:tcPr>
            <w:tcW w:w="5488" w:type="dxa"/>
          </w:tcPr>
          <w:p w14:paraId="68D277C0" w14:textId="3EF6DEEA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 xml:space="preserve">G. MOSKVA, </w:t>
            </w:r>
            <w:r>
              <w:rPr>
                <w:lang w:val="en-US"/>
              </w:rPr>
              <w:t>U</w:t>
            </w:r>
            <w:r w:rsidRPr="00461287">
              <w:rPr>
                <w:lang w:val="en-US"/>
              </w:rPr>
              <w:t>L. LENINA D. 8</w:t>
            </w:r>
          </w:p>
        </w:tc>
        <w:tc>
          <w:tcPr>
            <w:tcW w:w="4762" w:type="dxa"/>
          </w:tcPr>
          <w:p w14:paraId="6D48FA0E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0057AF" w14:paraId="2B8FAFBC" w14:textId="77777777" w:rsidTr="0010606C">
        <w:tc>
          <w:tcPr>
            <w:tcW w:w="5488" w:type="dxa"/>
          </w:tcPr>
          <w:p w14:paraId="629862A9" w14:textId="117ABEFA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rPr>
                <w:lang w:val="en-US"/>
              </w:rPr>
              <w:t>:95S::ALTE/NSDR/LEIB/RU/98765432156</w:t>
            </w:r>
            <w:r w:rsidRPr="00461287">
              <w:rPr>
                <w:lang w:val="en-US"/>
              </w:rPr>
              <w:t>876543210</w:t>
            </w:r>
          </w:p>
        </w:tc>
        <w:tc>
          <w:tcPr>
            <w:tcW w:w="4762" w:type="dxa"/>
          </w:tcPr>
          <w:p w14:paraId="0B0DCD75" w14:textId="1FE0777C" w:rsidR="00B12B15" w:rsidRDefault="00B12B15" w:rsidP="00851121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ins w:id="308" w:author="Pervova 21.1" w:date="2020-03-06T13:52:00Z">
              <w:r w:rsidRPr="001D625D">
                <w:t xml:space="preserve">LEI </w:t>
              </w:r>
              <w:r>
                <w:t xml:space="preserve"> владельца</w:t>
              </w:r>
            </w:ins>
          </w:p>
        </w:tc>
      </w:tr>
      <w:tr w:rsidR="00B12B15" w:rsidRPr="0019732D" w14:paraId="7D62EE4E" w14:textId="77777777" w:rsidTr="0010606C">
        <w:tc>
          <w:tcPr>
            <w:tcW w:w="5488" w:type="dxa"/>
          </w:tcPr>
          <w:p w14:paraId="42559BE9" w14:textId="7C91639E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461287">
              <w:rPr>
                <w:lang w:val="en-US"/>
              </w:rPr>
              <w:t>/ACCB/RU/</w:t>
            </w:r>
            <w:r>
              <w:rPr>
                <w:lang w:val="en-US"/>
              </w:rPr>
              <w:t>XX</w:t>
            </w:r>
            <w:r w:rsidRPr="00461287">
              <w:rPr>
                <w:lang w:val="en-US"/>
              </w:rPr>
              <w:t>000777</w:t>
            </w:r>
          </w:p>
        </w:tc>
        <w:tc>
          <w:tcPr>
            <w:tcW w:w="4762" w:type="dxa"/>
          </w:tcPr>
          <w:p w14:paraId="694B0099" w14:textId="77F74E51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ins w:id="309" w:author="Pervova 21.1" w:date="2020-03-06T13:45:00Z">
              <w:r>
                <w:t>Н</w:t>
              </w:r>
              <w:r w:rsidRPr="001D625D">
                <w:t xml:space="preserve">омер счета владельца </w:t>
              </w:r>
              <w:r>
                <w:t>в месте хранения</w:t>
              </w:r>
            </w:ins>
          </w:p>
        </w:tc>
      </w:tr>
      <w:tr w:rsidR="00B12B15" w:rsidRPr="0019732D" w14:paraId="2D68C950" w14:textId="77777777" w:rsidTr="0010606C">
        <w:tc>
          <w:tcPr>
            <w:tcW w:w="5488" w:type="dxa"/>
          </w:tcPr>
          <w:p w14:paraId="0EB64B38" w14:textId="6A9388E4" w:rsidR="00B12B15" w:rsidRPr="00461287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lastRenderedPageBreak/>
              <w:t>:95S::ALTE/NSDR/LEID/RU/98765432109876543210</w:t>
            </w:r>
          </w:p>
        </w:tc>
        <w:tc>
          <w:tcPr>
            <w:tcW w:w="4762" w:type="dxa"/>
          </w:tcPr>
          <w:p w14:paraId="02706895" w14:textId="50B3EC0E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ins w:id="310" w:author="Pervova 21.1" w:date="2020-03-06T13:44:00Z">
              <w:r w:rsidRPr="001D625D">
                <w:t>LEI места хранения, в кот</w:t>
              </w:r>
              <w:r>
                <w:t>ором открыт счет владельца</w:t>
              </w:r>
            </w:ins>
          </w:p>
        </w:tc>
      </w:tr>
      <w:tr w:rsidR="00B12B15" w:rsidRPr="000057AF" w14:paraId="12A4F9D2" w14:textId="77777777" w:rsidTr="0010606C">
        <w:tc>
          <w:tcPr>
            <w:tcW w:w="5488" w:type="dxa"/>
          </w:tcPr>
          <w:p w14:paraId="575D28C9" w14:textId="77777777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:95S::ALTE/NSDR/RHID/RU/4</w:t>
            </w:r>
          </w:p>
        </w:tc>
        <w:tc>
          <w:tcPr>
            <w:tcW w:w="4762" w:type="dxa"/>
          </w:tcPr>
          <w:p w14:paraId="2BF28A00" w14:textId="3C238E96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ins w:id="311" w:author="Pervova 21.1" w:date="2020-03-06T19:36:00Z">
              <w:r w:rsidRPr="0025340A">
                <w:rPr>
                  <w:lang w:val="en-US"/>
                </w:rPr>
                <w:t xml:space="preserve">Уникальный </w:t>
              </w:r>
              <w:r>
                <w:t>и</w:t>
              </w:r>
              <w:r w:rsidRPr="0025340A">
                <w:rPr>
                  <w:lang w:val="en-US"/>
                </w:rPr>
                <w:t>дентификатор RHID</w:t>
              </w:r>
            </w:ins>
          </w:p>
        </w:tc>
      </w:tr>
      <w:tr w:rsidR="00B12B15" w:rsidRPr="00E33FA3" w14:paraId="654EA953" w14:textId="77777777" w:rsidTr="0010606C">
        <w:tc>
          <w:tcPr>
            <w:tcW w:w="5488" w:type="dxa"/>
          </w:tcPr>
          <w:p w14:paraId="5E109C45" w14:textId="77777777" w:rsidR="00B12B15" w:rsidRPr="00E33FA3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:36B::OWND//UNIT/400,</w:t>
            </w:r>
          </w:p>
        </w:tc>
        <w:tc>
          <w:tcPr>
            <w:tcW w:w="4762" w:type="dxa"/>
          </w:tcPr>
          <w:p w14:paraId="3E47D8A3" w14:textId="7326A077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ins w:id="312" w:author="Pervova 21.1" w:date="2020-03-06T13:38:00Z">
              <w:r>
                <w:t xml:space="preserve">Количество ценных бумаг, </w:t>
              </w:r>
              <w:proofErr w:type="gramStart"/>
              <w:r>
                <w:t>принадлежащих</w:t>
              </w:r>
              <w:proofErr w:type="gramEnd"/>
              <w:r>
                <w:t xml:space="preserve"> владельцу</w:t>
              </w:r>
            </w:ins>
          </w:p>
        </w:tc>
      </w:tr>
      <w:tr w:rsidR="00B12B15" w:rsidRPr="00E33FA3" w14:paraId="3A110C12" w14:textId="77777777" w:rsidTr="0010606C">
        <w:tc>
          <w:tcPr>
            <w:tcW w:w="5488" w:type="dxa"/>
          </w:tcPr>
          <w:p w14:paraId="15C2B344" w14:textId="77777777" w:rsidR="00B12B15" w:rsidRPr="00E33FA3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:16S:BENODET</w:t>
            </w:r>
          </w:p>
        </w:tc>
        <w:tc>
          <w:tcPr>
            <w:tcW w:w="4762" w:type="dxa"/>
          </w:tcPr>
          <w:p w14:paraId="6963F092" w14:textId="77777777" w:rsidR="00B12B15" w:rsidRPr="00E33FA3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088363D3" w14:textId="77777777" w:rsidTr="0010606C">
        <w:tc>
          <w:tcPr>
            <w:tcW w:w="5488" w:type="dxa"/>
          </w:tcPr>
          <w:p w14:paraId="3B08F21F" w14:textId="77777777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</w:tcPr>
          <w:p w14:paraId="613D5219" w14:textId="77777777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661E4CA4" w14:textId="77777777" w:rsidTr="0010606C">
        <w:tc>
          <w:tcPr>
            <w:tcW w:w="5488" w:type="dxa"/>
          </w:tcPr>
          <w:p w14:paraId="339947DB" w14:textId="44B795F2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:95V::OWND//'OOO ''M</w:t>
            </w:r>
            <w:r>
              <w:rPr>
                <w:lang w:val="en-US"/>
              </w:rPr>
              <w:t>ARS</w:t>
            </w:r>
            <w:r w:rsidRPr="00E9457F">
              <w:t>'''</w:t>
            </w:r>
          </w:p>
        </w:tc>
        <w:tc>
          <w:tcPr>
            <w:tcW w:w="4762" w:type="dxa"/>
          </w:tcPr>
          <w:p w14:paraId="1A666ADC" w14:textId="05436302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ins w:id="313" w:author="Pervova 21.1" w:date="2020-03-06T13:49:00Z">
              <w:r w:rsidRPr="00B563A1">
                <w:t>Наименование и адрес владельца</w:t>
              </w:r>
            </w:ins>
          </w:p>
        </w:tc>
      </w:tr>
      <w:tr w:rsidR="00B12B15" w:rsidRPr="00F24FA0" w14:paraId="7A9C7325" w14:textId="77777777" w:rsidTr="0010606C">
        <w:tc>
          <w:tcPr>
            <w:tcW w:w="5488" w:type="dxa"/>
          </w:tcPr>
          <w:p w14:paraId="336F1DCC" w14:textId="6A5D96A4" w:rsidR="00B12B15" w:rsidRPr="00B0186A" w:rsidRDefault="00B12B15" w:rsidP="00695B3D">
            <w:pPr>
              <w:rPr>
                <w:lang w:val="en-US"/>
              </w:rPr>
            </w:pPr>
            <w:r w:rsidRPr="00695B3D">
              <w:rPr>
                <w:lang w:val="en-US"/>
              </w:rPr>
              <w:t>G. MOSKVA, YL. PUQKINA D. 10</w:t>
            </w:r>
          </w:p>
        </w:tc>
        <w:tc>
          <w:tcPr>
            <w:tcW w:w="4762" w:type="dxa"/>
          </w:tcPr>
          <w:p w14:paraId="48D6FC5E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0057AF" w14:paraId="0473579E" w14:textId="77777777" w:rsidTr="0010606C">
        <w:tc>
          <w:tcPr>
            <w:tcW w:w="5488" w:type="dxa"/>
          </w:tcPr>
          <w:p w14:paraId="5EFA39D7" w14:textId="77777777" w:rsidR="00B12B15" w:rsidRPr="00B0186A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:95S::ALTE/NSDR/LEIB/RU/11112222333344445555</w:t>
            </w:r>
          </w:p>
        </w:tc>
        <w:tc>
          <w:tcPr>
            <w:tcW w:w="4762" w:type="dxa"/>
          </w:tcPr>
          <w:p w14:paraId="4089E06C" w14:textId="51858519" w:rsidR="00B12B15" w:rsidRDefault="00B12B15" w:rsidP="00851121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ins w:id="314" w:author="Pervova 21.1" w:date="2020-03-06T13:51:00Z">
              <w:r w:rsidRPr="001D625D">
                <w:t xml:space="preserve">LEI </w:t>
              </w:r>
              <w:r>
                <w:t xml:space="preserve"> владельца</w:t>
              </w:r>
            </w:ins>
          </w:p>
        </w:tc>
      </w:tr>
      <w:tr w:rsidR="00B12B15" w:rsidRPr="0019732D" w14:paraId="14B921BB" w14:textId="77777777" w:rsidTr="0010606C">
        <w:tc>
          <w:tcPr>
            <w:tcW w:w="5488" w:type="dxa"/>
          </w:tcPr>
          <w:p w14:paraId="57F50DB5" w14:textId="4B3EC38F" w:rsidR="00B12B15" w:rsidRPr="00B0186A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461287">
              <w:rPr>
                <w:lang w:val="en-US"/>
              </w:rPr>
              <w:t>/ACCB/RU/</w:t>
            </w:r>
            <w:r>
              <w:rPr>
                <w:lang w:val="en-US"/>
              </w:rPr>
              <w:t>XX</w:t>
            </w:r>
            <w:r w:rsidRPr="00461287">
              <w:rPr>
                <w:lang w:val="en-US"/>
              </w:rPr>
              <w:t>0009</w:t>
            </w:r>
          </w:p>
        </w:tc>
        <w:tc>
          <w:tcPr>
            <w:tcW w:w="4762" w:type="dxa"/>
          </w:tcPr>
          <w:p w14:paraId="6F1BB344" w14:textId="2E6C2306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ins w:id="315" w:author="Pervova 21.1" w:date="2020-03-06T13:46:00Z">
              <w:r>
                <w:t>Н</w:t>
              </w:r>
              <w:r w:rsidRPr="001D625D">
                <w:t xml:space="preserve">омер счета владельца </w:t>
              </w:r>
              <w:r>
                <w:t>в месте хранения</w:t>
              </w:r>
            </w:ins>
          </w:p>
        </w:tc>
      </w:tr>
      <w:tr w:rsidR="00B12B15" w:rsidRPr="0019732D" w14:paraId="796A254D" w14:textId="77777777" w:rsidTr="0010606C">
        <w:tc>
          <w:tcPr>
            <w:tcW w:w="5488" w:type="dxa"/>
          </w:tcPr>
          <w:p w14:paraId="335777B1" w14:textId="6DBB0CFF" w:rsidR="00B12B15" w:rsidRPr="00461287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3D9788DC" w14:textId="1B9ACAC6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ins w:id="316" w:author="Pervova 21.1" w:date="2020-03-06T13:44:00Z">
              <w:r w:rsidRPr="001D625D">
                <w:t>LEI места хранения, в кот</w:t>
              </w:r>
              <w:r>
                <w:t>ором открыт счет владельца</w:t>
              </w:r>
            </w:ins>
          </w:p>
        </w:tc>
      </w:tr>
      <w:tr w:rsidR="00B12B15" w:rsidRPr="000057AF" w14:paraId="03BA4102" w14:textId="77777777" w:rsidTr="0010606C">
        <w:tc>
          <w:tcPr>
            <w:tcW w:w="5488" w:type="dxa"/>
          </w:tcPr>
          <w:p w14:paraId="1D4FB750" w14:textId="77777777" w:rsidR="00B12B15" w:rsidRPr="00B0186A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:95S::ALTE/NSDR/RHID/RU/5</w:t>
            </w:r>
          </w:p>
        </w:tc>
        <w:tc>
          <w:tcPr>
            <w:tcW w:w="4762" w:type="dxa"/>
          </w:tcPr>
          <w:p w14:paraId="16382A44" w14:textId="658A4AFC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ins w:id="317" w:author="Pervova 21.1" w:date="2020-03-06T19:36:00Z">
              <w:r w:rsidRPr="0025340A">
                <w:rPr>
                  <w:lang w:val="en-US"/>
                </w:rPr>
                <w:t xml:space="preserve">Уникальный </w:t>
              </w:r>
              <w:r>
                <w:t>и</w:t>
              </w:r>
              <w:r w:rsidRPr="0025340A">
                <w:rPr>
                  <w:lang w:val="en-US"/>
                </w:rPr>
                <w:t>дентификатор RHID</w:t>
              </w:r>
            </w:ins>
          </w:p>
        </w:tc>
      </w:tr>
      <w:tr w:rsidR="00B12B15" w:rsidRPr="00AF4D92" w14:paraId="13461318" w14:textId="77777777" w:rsidTr="0010606C">
        <w:tc>
          <w:tcPr>
            <w:tcW w:w="5488" w:type="dxa"/>
          </w:tcPr>
          <w:p w14:paraId="1B5C9616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:36B::OWND//UNIT/100,</w:t>
            </w:r>
          </w:p>
        </w:tc>
        <w:tc>
          <w:tcPr>
            <w:tcW w:w="4762" w:type="dxa"/>
          </w:tcPr>
          <w:p w14:paraId="49F691D9" w14:textId="75792E31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ins w:id="318" w:author="Pervova 21.1" w:date="2020-03-06T13:38:00Z">
              <w:r>
                <w:t xml:space="preserve">Количество ценных бумаг, </w:t>
              </w:r>
              <w:proofErr w:type="gramStart"/>
              <w:r>
                <w:t>принадлежащих</w:t>
              </w:r>
              <w:proofErr w:type="gramEnd"/>
              <w:r>
                <w:t xml:space="preserve"> владельцу</w:t>
              </w:r>
            </w:ins>
          </w:p>
        </w:tc>
      </w:tr>
      <w:tr w:rsidR="00B12B15" w:rsidRPr="00AF4D92" w14:paraId="64F0DA09" w14:textId="77777777" w:rsidTr="0010606C">
        <w:tc>
          <w:tcPr>
            <w:tcW w:w="5488" w:type="dxa"/>
          </w:tcPr>
          <w:p w14:paraId="02572A5B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:16S:BENODET</w:t>
            </w:r>
          </w:p>
        </w:tc>
        <w:tc>
          <w:tcPr>
            <w:tcW w:w="4762" w:type="dxa"/>
          </w:tcPr>
          <w:p w14:paraId="6500A618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6EF937C4" w14:textId="77777777" w:rsidTr="0010606C">
        <w:tc>
          <w:tcPr>
            <w:tcW w:w="5488" w:type="dxa"/>
          </w:tcPr>
          <w:p w14:paraId="06E96AA8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:16R:CAINST</w:t>
            </w:r>
          </w:p>
        </w:tc>
        <w:tc>
          <w:tcPr>
            <w:tcW w:w="4762" w:type="dxa"/>
          </w:tcPr>
          <w:p w14:paraId="43AD6B46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6C4C36BE" w14:textId="77777777" w:rsidTr="0010606C">
        <w:tc>
          <w:tcPr>
            <w:tcW w:w="5488" w:type="dxa"/>
          </w:tcPr>
          <w:p w14:paraId="69DD4426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:13A::CAON//UNS</w:t>
            </w:r>
          </w:p>
        </w:tc>
        <w:tc>
          <w:tcPr>
            <w:tcW w:w="4762" w:type="dxa"/>
          </w:tcPr>
          <w:p w14:paraId="688C6003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56FDF6AE" w14:textId="77777777" w:rsidTr="0010606C">
        <w:tc>
          <w:tcPr>
            <w:tcW w:w="5488" w:type="dxa"/>
          </w:tcPr>
          <w:p w14:paraId="42DD0731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:22F::CAOP//CERT</w:t>
            </w:r>
          </w:p>
        </w:tc>
        <w:tc>
          <w:tcPr>
            <w:tcW w:w="4762" w:type="dxa"/>
          </w:tcPr>
          <w:p w14:paraId="3469B97E" w14:textId="61886FF0" w:rsidR="00B12B15" w:rsidRPr="0036432F" w:rsidRDefault="00B12B15" w:rsidP="008A44AD">
            <w:pPr>
              <w:numPr>
                <w:ilvl w:val="0"/>
                <w:numId w:val="1"/>
              </w:numPr>
              <w:ind w:left="-6" w:firstLine="6"/>
            </w:pPr>
            <w:r>
              <w:t>Признак</w:t>
            </w:r>
            <w:ins w:id="319" w:author="Pervova 21.1" w:date="2020-03-06T13:40:00Z">
              <w:r>
                <w:t>,</w:t>
              </w:r>
            </w:ins>
            <w:r>
              <w:t xml:space="preserve"> что в сообщении передается перечень лиц</w:t>
            </w:r>
          </w:p>
        </w:tc>
      </w:tr>
      <w:tr w:rsidR="00B12B15" w:rsidRPr="00AF4D92" w14:paraId="25A9F718" w14:textId="77777777" w:rsidTr="0010606C">
        <w:tc>
          <w:tcPr>
            <w:tcW w:w="5488" w:type="dxa"/>
          </w:tcPr>
          <w:p w14:paraId="67ED5E3B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:36B::QINS//UNIT/2400,</w:t>
            </w:r>
          </w:p>
        </w:tc>
        <w:tc>
          <w:tcPr>
            <w:tcW w:w="4762" w:type="dxa"/>
          </w:tcPr>
          <w:p w14:paraId="1844E24A" w14:textId="701F1ABD" w:rsidR="00B12B15" w:rsidRPr="00B12B15" w:rsidRDefault="00B12B15" w:rsidP="008A44AD">
            <w:pPr>
              <w:numPr>
                <w:ilvl w:val="0"/>
                <w:numId w:val="1"/>
              </w:numPr>
              <w:ind w:left="-6" w:firstLine="6"/>
            </w:pPr>
            <w:ins w:id="320" w:author="Pervova 21.1" w:date="2020-03-06T19:36:00Z">
              <w:r w:rsidRPr="005B1F31">
                <w:t>Количество ценных бумаг, участвующих в голосовании</w:t>
              </w:r>
            </w:ins>
          </w:p>
        </w:tc>
      </w:tr>
      <w:tr w:rsidR="00B12B15" w:rsidRPr="00B0186A" w14:paraId="0D40E418" w14:textId="77777777" w:rsidTr="0010606C">
        <w:tc>
          <w:tcPr>
            <w:tcW w:w="5488" w:type="dxa"/>
          </w:tcPr>
          <w:p w14:paraId="04790EC4" w14:textId="77777777" w:rsidR="00B12B15" w:rsidRPr="00AF4D92" w:rsidRDefault="00B12B15" w:rsidP="008A44AD">
            <w:pPr>
              <w:numPr>
                <w:ilvl w:val="0"/>
                <w:numId w:val="1"/>
              </w:numPr>
              <w:rPr>
                <w:lang w:val="en-US"/>
              </w:rPr>
            </w:pPr>
            <w:r w:rsidRPr="00E9457F">
              <w:t>:16S:CAINST</w:t>
            </w:r>
          </w:p>
        </w:tc>
        <w:tc>
          <w:tcPr>
            <w:tcW w:w="4762" w:type="dxa"/>
          </w:tcPr>
          <w:p w14:paraId="33382DC6" w14:textId="77777777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B0186A" w14:paraId="0904BBD9" w14:textId="77777777" w:rsidTr="0010606C">
        <w:tc>
          <w:tcPr>
            <w:tcW w:w="5488" w:type="dxa"/>
          </w:tcPr>
          <w:p w14:paraId="0D7B140F" w14:textId="77777777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  <w:tc>
          <w:tcPr>
            <w:tcW w:w="4762" w:type="dxa"/>
          </w:tcPr>
          <w:p w14:paraId="45BD44C9" w14:textId="77777777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7A1B9279" w14:textId="01B8615B" w:rsidR="008A44AD" w:rsidRDefault="008A44AD" w:rsidP="008A44AD">
      <w:pPr>
        <w:pStyle w:val="1"/>
      </w:pPr>
      <w:bookmarkStart w:id="321" w:name="_Toc445282170"/>
      <w:r>
        <w:t>Сообщение МТ</w:t>
      </w:r>
      <w:r w:rsidRPr="008A44AD">
        <w:t>565</w:t>
      </w:r>
      <w:r>
        <w:t>.</w:t>
      </w:r>
      <w:r w:rsidRPr="008A44AD">
        <w:t xml:space="preserve"> </w:t>
      </w:r>
      <w:r>
        <w:t>О</w:t>
      </w:r>
      <w:r w:rsidRPr="008A44AD">
        <w:t xml:space="preserve"> волеизъявлении лица</w:t>
      </w:r>
      <w:r w:rsidR="008427F4">
        <w:t xml:space="preserve"> (от номинального держателя)</w:t>
      </w:r>
      <w:bookmarkEnd w:id="321"/>
    </w:p>
    <w:p w14:paraId="492E2CAD" w14:textId="5BC31673" w:rsidR="008A44AD" w:rsidRDefault="008A44AD" w:rsidP="008A44AD">
      <w:pPr>
        <w:numPr>
          <w:ilvl w:val="0"/>
          <w:numId w:val="1"/>
        </w:numPr>
        <w:ind w:hanging="6"/>
      </w:pPr>
      <w:r>
        <w:t xml:space="preserve">Легенда: </w:t>
      </w:r>
      <w:r w:rsidR="002A48F2">
        <w:t xml:space="preserve">Депонент высылает инструкцию </w:t>
      </w:r>
      <w:r w:rsidR="002A48F2" w:rsidRPr="006B628D">
        <w:t>::SEME//02</w:t>
      </w:r>
      <w:r w:rsidR="002A48F2">
        <w:t xml:space="preserve"> с </w:t>
      </w:r>
      <w:proofErr w:type="gramStart"/>
      <w:r w:rsidR="002A48F2">
        <w:t>волеизъявлении</w:t>
      </w:r>
      <w:proofErr w:type="gramEnd"/>
      <w:r w:rsidR="002A48F2">
        <w:t xml:space="preserve"> лица. Ранее было направлено сообщение МТ565 (список лиц) </w:t>
      </w:r>
      <w:proofErr w:type="gramStart"/>
      <w:r w:rsidR="002A48F2">
        <w:t>в</w:t>
      </w:r>
      <w:proofErr w:type="gramEnd"/>
      <w:r w:rsidR="002A48F2">
        <w:t xml:space="preserve"> </w:t>
      </w:r>
      <w:proofErr w:type="gramStart"/>
      <w:r w:rsidR="002A48F2">
        <w:t>кортом</w:t>
      </w:r>
      <w:proofErr w:type="gramEnd"/>
      <w:r w:rsidR="002A48F2">
        <w:t xml:space="preserve"> это лицо было указано. Поэтому в сообщении МТ565 обязательно должна быть ссылка на ранее отправленное МТ565 и в блоке </w:t>
      </w:r>
      <w:r w:rsidR="002A48F2">
        <w:rPr>
          <w:lang w:val="en-US"/>
        </w:rPr>
        <w:t>BENODET</w:t>
      </w:r>
      <w:r w:rsidR="002A48F2">
        <w:t xml:space="preserve"> должна быть указан идентификатор </w:t>
      </w:r>
      <w:r w:rsidR="002A48F2">
        <w:rPr>
          <w:lang w:val="en-US"/>
        </w:rPr>
        <w:t>RHID</w:t>
      </w:r>
      <w:r w:rsidR="002A48F2" w:rsidRPr="002A48F2">
        <w:t xml:space="preserve"> </w:t>
      </w:r>
      <w:r w:rsidR="002A48F2">
        <w:t xml:space="preserve">такой </w:t>
      </w:r>
      <w:proofErr w:type="gramStart"/>
      <w:r w:rsidR="002A48F2">
        <w:t>же</w:t>
      </w:r>
      <w:proofErr w:type="gramEnd"/>
      <w:r w:rsidR="002A48F2">
        <w:t xml:space="preserve"> как в предыдущем МТ565.</w:t>
      </w:r>
    </w:p>
    <w:p w14:paraId="0B74BEA5" w14:textId="77777777" w:rsidR="008A44AD" w:rsidRPr="00573402" w:rsidRDefault="008A44AD" w:rsidP="008A44AD">
      <w:pPr>
        <w:numPr>
          <w:ilvl w:val="0"/>
          <w:numId w:val="1"/>
        </w:numPr>
        <w:ind w:hanging="6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4C859E16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18C27298" w14:textId="77777777" w:rsidR="008A44AD" w:rsidRPr="00445088" w:rsidRDefault="008A44AD" w:rsidP="0010606C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6B302F6" w14:textId="77777777" w:rsidR="008A44AD" w:rsidRDefault="008A44AD" w:rsidP="0010606C">
            <w:pPr>
              <w:pStyle w:val="a3"/>
            </w:pPr>
            <w:r>
              <w:t>Комментарии</w:t>
            </w:r>
          </w:p>
        </w:tc>
      </w:tr>
      <w:tr w:rsidR="00670851" w14:paraId="740556DF" w14:textId="77777777" w:rsidTr="0010606C">
        <w:tc>
          <w:tcPr>
            <w:tcW w:w="5488" w:type="dxa"/>
          </w:tcPr>
          <w:p w14:paraId="3D0EA29C" w14:textId="47FDA4DC" w:rsidR="00670851" w:rsidRPr="00445088" w:rsidRDefault="00670851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:16R:GENL</w:t>
            </w:r>
          </w:p>
        </w:tc>
        <w:tc>
          <w:tcPr>
            <w:tcW w:w="4762" w:type="dxa"/>
          </w:tcPr>
          <w:p w14:paraId="758114BC" w14:textId="77777777" w:rsidR="00670851" w:rsidRDefault="00670851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1A029285" w14:textId="77777777" w:rsidTr="0010606C">
        <w:tc>
          <w:tcPr>
            <w:tcW w:w="5488" w:type="dxa"/>
          </w:tcPr>
          <w:p w14:paraId="0BE29C7B" w14:textId="68AA6C5A" w:rsidR="000057AF" w:rsidRPr="00445088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:20C::CORP//000100</w:t>
            </w:r>
          </w:p>
        </w:tc>
        <w:tc>
          <w:tcPr>
            <w:tcW w:w="4762" w:type="dxa"/>
          </w:tcPr>
          <w:p w14:paraId="0F99CAB7" w14:textId="043FAFCE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ins w:id="322" w:author="Pervova 21.1" w:date="2020-03-06T13:02:00Z">
              <w:r w:rsidRPr="00393CC1">
                <w:t xml:space="preserve">Референс КД </w:t>
              </w:r>
            </w:ins>
          </w:p>
        </w:tc>
      </w:tr>
      <w:tr w:rsidR="000057AF" w14:paraId="3F916A59" w14:textId="77777777" w:rsidTr="0010606C">
        <w:tc>
          <w:tcPr>
            <w:tcW w:w="5488" w:type="dxa"/>
          </w:tcPr>
          <w:p w14:paraId="6FBBA918" w14:textId="6D0BB021" w:rsidR="000057AF" w:rsidRPr="00445088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:20C::SEME//02</w:t>
            </w:r>
          </w:p>
        </w:tc>
        <w:tc>
          <w:tcPr>
            <w:tcW w:w="4762" w:type="dxa"/>
          </w:tcPr>
          <w:p w14:paraId="0D52E114" w14:textId="1A481C3F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ins w:id="323" w:author="Pervova 21.1" w:date="2020-03-06T13:02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0057AF" w14:paraId="47744BB6" w14:textId="77777777" w:rsidTr="0010606C">
        <w:tc>
          <w:tcPr>
            <w:tcW w:w="5488" w:type="dxa"/>
          </w:tcPr>
          <w:p w14:paraId="48A9A702" w14:textId="7470D05B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:23G:NEWM</w:t>
            </w:r>
          </w:p>
        </w:tc>
        <w:tc>
          <w:tcPr>
            <w:tcW w:w="4762" w:type="dxa"/>
          </w:tcPr>
          <w:p w14:paraId="2F78C6ED" w14:textId="77777777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63B146AD" w14:textId="77777777" w:rsidTr="0010606C">
        <w:tc>
          <w:tcPr>
            <w:tcW w:w="5488" w:type="dxa"/>
          </w:tcPr>
          <w:p w14:paraId="5389683F" w14:textId="26F62254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:22F::CAEV//BMET</w:t>
            </w:r>
          </w:p>
        </w:tc>
        <w:tc>
          <w:tcPr>
            <w:tcW w:w="4762" w:type="dxa"/>
          </w:tcPr>
          <w:p w14:paraId="59711EA3" w14:textId="5B706F62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ins w:id="324" w:author="Pervova 21.1" w:date="2020-03-06T13:02:00Z">
              <w:r>
                <w:t>Код типа КД</w:t>
              </w:r>
            </w:ins>
          </w:p>
        </w:tc>
      </w:tr>
      <w:tr w:rsidR="008B3A8E" w14:paraId="66533238" w14:textId="77777777" w:rsidTr="0010606C">
        <w:tc>
          <w:tcPr>
            <w:tcW w:w="5488" w:type="dxa"/>
          </w:tcPr>
          <w:p w14:paraId="22F15788" w14:textId="4B8FC050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:98C::PREP//20160703140000</w:t>
            </w:r>
          </w:p>
        </w:tc>
        <w:tc>
          <w:tcPr>
            <w:tcW w:w="4762" w:type="dxa"/>
          </w:tcPr>
          <w:p w14:paraId="1FB7B97A" w14:textId="35D29E32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ins w:id="325" w:author="Pervova 21.1" w:date="2020-03-06T13:06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8B3A8E" w14:paraId="5ABA8370" w14:textId="77777777" w:rsidTr="0010606C">
        <w:tc>
          <w:tcPr>
            <w:tcW w:w="5488" w:type="dxa"/>
          </w:tcPr>
          <w:p w14:paraId="20BA7154" w14:textId="64D1A80F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:16R:LINK</w:t>
            </w:r>
          </w:p>
        </w:tc>
        <w:tc>
          <w:tcPr>
            <w:tcW w:w="4762" w:type="dxa"/>
          </w:tcPr>
          <w:p w14:paraId="2B9A54F8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4E1ECF1A" w14:textId="77777777" w:rsidTr="0010606C">
        <w:tc>
          <w:tcPr>
            <w:tcW w:w="5488" w:type="dxa"/>
          </w:tcPr>
          <w:p w14:paraId="40513542" w14:textId="33D2648C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:13A::LINK//565</w:t>
            </w:r>
          </w:p>
        </w:tc>
        <w:tc>
          <w:tcPr>
            <w:tcW w:w="4762" w:type="dxa"/>
          </w:tcPr>
          <w:p w14:paraId="0674E917" w14:textId="0C727258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>
              <w:t>Ссылка на ранее поданную инструкцию</w:t>
            </w:r>
          </w:p>
        </w:tc>
      </w:tr>
      <w:tr w:rsidR="007847D8" w14:paraId="50CA7551" w14:textId="77777777" w:rsidTr="0010606C">
        <w:tc>
          <w:tcPr>
            <w:tcW w:w="5488" w:type="dxa"/>
          </w:tcPr>
          <w:p w14:paraId="0EFBF7AF" w14:textId="296819DD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:20C::PREV//01</w:t>
            </w:r>
          </w:p>
        </w:tc>
        <w:tc>
          <w:tcPr>
            <w:tcW w:w="4762" w:type="dxa"/>
          </w:tcPr>
          <w:p w14:paraId="7359A2E1" w14:textId="4AEC1484" w:rsidR="007847D8" w:rsidRDefault="007847D8" w:rsidP="007847D8">
            <w:pPr>
              <w:numPr>
                <w:ilvl w:val="0"/>
                <w:numId w:val="1"/>
              </w:numPr>
              <w:ind w:left="-6" w:firstLine="6"/>
            </w:pPr>
            <w:ins w:id="326" w:author="Pervova 21.1" w:date="2020-03-06T13:19:00Z">
              <w:r>
                <w:t>Р</w:t>
              </w:r>
              <w:r w:rsidRPr="00BE3C71">
                <w:t xml:space="preserve">еференс </w:t>
              </w:r>
              <w:r>
                <w:t>ранее поданной инструкции</w:t>
              </w:r>
            </w:ins>
          </w:p>
        </w:tc>
      </w:tr>
      <w:tr w:rsidR="007847D8" w14:paraId="443019BE" w14:textId="77777777" w:rsidTr="0010606C">
        <w:tc>
          <w:tcPr>
            <w:tcW w:w="5488" w:type="dxa"/>
          </w:tcPr>
          <w:p w14:paraId="02038DB4" w14:textId="19B5064F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:16S:LINK</w:t>
            </w:r>
          </w:p>
        </w:tc>
        <w:tc>
          <w:tcPr>
            <w:tcW w:w="4762" w:type="dxa"/>
          </w:tcPr>
          <w:p w14:paraId="5D5FEDBB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62449D1E" w14:textId="77777777" w:rsidTr="0010606C">
        <w:tc>
          <w:tcPr>
            <w:tcW w:w="5488" w:type="dxa"/>
          </w:tcPr>
          <w:p w14:paraId="045873B5" w14:textId="50BFC211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:16S:GENL</w:t>
            </w:r>
          </w:p>
        </w:tc>
        <w:tc>
          <w:tcPr>
            <w:tcW w:w="4762" w:type="dxa"/>
          </w:tcPr>
          <w:p w14:paraId="505B8686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33CDB3E5" w14:textId="77777777" w:rsidTr="0010606C">
        <w:tc>
          <w:tcPr>
            <w:tcW w:w="5488" w:type="dxa"/>
          </w:tcPr>
          <w:p w14:paraId="7D4C6AF3" w14:textId="6784D6F2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:16R:USECU</w:t>
            </w:r>
          </w:p>
        </w:tc>
        <w:tc>
          <w:tcPr>
            <w:tcW w:w="4762" w:type="dxa"/>
          </w:tcPr>
          <w:p w14:paraId="77AFF16C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1B041C91" w14:textId="77777777" w:rsidTr="0010606C">
        <w:tc>
          <w:tcPr>
            <w:tcW w:w="5488" w:type="dxa"/>
          </w:tcPr>
          <w:p w14:paraId="757B352D" w14:textId="6E36FAC5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:35B:ISIN RU1111111111</w:t>
            </w:r>
          </w:p>
        </w:tc>
        <w:tc>
          <w:tcPr>
            <w:tcW w:w="4762" w:type="dxa"/>
          </w:tcPr>
          <w:p w14:paraId="12B3E926" w14:textId="61BD19F4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ins w:id="327" w:author="Pervova 21.1" w:date="2020-03-06T13:25:00Z">
              <w:r>
                <w:t>ISIN</w:t>
              </w:r>
            </w:ins>
          </w:p>
        </w:tc>
      </w:tr>
      <w:tr w:rsidR="007847D8" w14:paraId="035E207C" w14:textId="77777777" w:rsidTr="0010606C">
        <w:tc>
          <w:tcPr>
            <w:tcW w:w="5488" w:type="dxa"/>
          </w:tcPr>
          <w:p w14:paraId="07C89E47" w14:textId="5A6B0250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/XX/CORP/NADC/RU1111111111</w:t>
            </w:r>
          </w:p>
        </w:tc>
        <w:tc>
          <w:tcPr>
            <w:tcW w:w="4762" w:type="dxa"/>
          </w:tcPr>
          <w:p w14:paraId="366CB4BA" w14:textId="2E99882C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proofErr w:type="gramStart"/>
            <w:ins w:id="328" w:author="Pervova 21.1" w:date="2020-03-06T13:25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7847D8" w14:paraId="1EC1AEF7" w14:textId="77777777" w:rsidTr="0010606C">
        <w:tc>
          <w:tcPr>
            <w:tcW w:w="5488" w:type="dxa"/>
          </w:tcPr>
          <w:p w14:paraId="4D10F183" w14:textId="5644A90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 xml:space="preserve">/RU/1-11-00111-A </w:t>
            </w:r>
          </w:p>
        </w:tc>
        <w:tc>
          <w:tcPr>
            <w:tcW w:w="4762" w:type="dxa"/>
          </w:tcPr>
          <w:p w14:paraId="1E0E1ED6" w14:textId="5309D45A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ins w:id="329" w:author="Pervova 21.1" w:date="2020-03-06T13:25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7847D8" w14:paraId="21C8FDD6" w14:textId="77777777" w:rsidTr="0010606C">
        <w:tc>
          <w:tcPr>
            <w:tcW w:w="5488" w:type="dxa"/>
          </w:tcPr>
          <w:p w14:paraId="07620E8E" w14:textId="167C14C6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lastRenderedPageBreak/>
              <w:t>/NAME/</w:t>
            </w:r>
            <w:del w:id="330" w:author="Pervova 21.1" w:date="2020-03-25T00:13:00Z">
              <w:r w:rsidRPr="0034333D" w:rsidDel="004C65B9">
                <w:delText>'OAO</w:delText>
              </w:r>
            </w:del>
            <w:ins w:id="331" w:author="Pervova 21.1" w:date="2020-03-25T00:13:00Z">
              <w:r w:rsidR="004C65B9">
                <w:t>’AO</w:t>
              </w:r>
            </w:ins>
            <w:r w:rsidRPr="0034333D">
              <w:t xml:space="preserve"> ''</w:t>
            </w:r>
            <w:del w:id="332" w:author="Pervova 21.1" w:date="2020-03-25T00:12:00Z">
              <w:r w:rsidRPr="0034333D" w:rsidDel="004C65B9">
                <w:delText>MEGAFON</w:delText>
              </w:r>
            </w:del>
            <w:ins w:id="333" w:author="Pervova 21.1" w:date="2020-03-25T00:12:00Z">
              <w:r w:rsidR="004C65B9">
                <w:t>ENERGONEFTEGAZ</w:t>
              </w:r>
            </w:ins>
            <w:r w:rsidRPr="0034333D">
              <w:t>'' OBLIGACIa</w:t>
            </w:r>
          </w:p>
        </w:tc>
        <w:tc>
          <w:tcPr>
            <w:tcW w:w="4762" w:type="dxa"/>
          </w:tcPr>
          <w:p w14:paraId="57D50260" w14:textId="3B246EC4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proofErr w:type="gramStart"/>
            <w:ins w:id="334" w:author="Pervova 21.1" w:date="2020-03-06T13:25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7847D8" w14:paraId="25FFC870" w14:textId="77777777" w:rsidTr="0010606C">
        <w:tc>
          <w:tcPr>
            <w:tcW w:w="5488" w:type="dxa"/>
          </w:tcPr>
          <w:p w14:paraId="36BEAFDE" w14:textId="0AE128E2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:16R:ACCTINFO</w:t>
            </w:r>
          </w:p>
        </w:tc>
        <w:tc>
          <w:tcPr>
            <w:tcW w:w="4762" w:type="dxa"/>
          </w:tcPr>
          <w:p w14:paraId="4C6DA92C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6EAE1ECA" w14:textId="77777777" w:rsidTr="0010606C">
        <w:tc>
          <w:tcPr>
            <w:tcW w:w="5488" w:type="dxa"/>
          </w:tcPr>
          <w:p w14:paraId="60B94727" w14:textId="7AEA25CA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:97A::SAFE//ML1111111111</w:t>
            </w:r>
          </w:p>
        </w:tc>
        <w:tc>
          <w:tcPr>
            <w:tcW w:w="4762" w:type="dxa"/>
          </w:tcPr>
          <w:p w14:paraId="3EEB9489" w14:textId="2C34907B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ins w:id="335" w:author="Pervova 21.1" w:date="2020-03-06T13:23:00Z">
              <w:r w:rsidRPr="00BE3C71">
                <w:t>Номер счета депонента в НРД</w:t>
              </w:r>
            </w:ins>
          </w:p>
        </w:tc>
      </w:tr>
      <w:tr w:rsidR="007F0A14" w14:paraId="306C3511" w14:textId="77777777" w:rsidTr="0010606C">
        <w:tc>
          <w:tcPr>
            <w:tcW w:w="5488" w:type="dxa"/>
          </w:tcPr>
          <w:p w14:paraId="28E00F1D" w14:textId="533DFB73" w:rsidR="007F0A14" w:rsidRDefault="007F0A14" w:rsidP="00670851">
            <w:pPr>
              <w:numPr>
                <w:ilvl w:val="0"/>
                <w:numId w:val="1"/>
              </w:numPr>
              <w:ind w:left="-6" w:firstLine="6"/>
            </w:pPr>
            <w:r w:rsidRPr="0034333D">
              <w:t>:94F::SAFE//CUST/</w:t>
            </w:r>
            <w:r>
              <w:rPr>
                <w:lang w:val="en-US"/>
              </w:rPr>
              <w:t>CUST</w:t>
            </w:r>
            <w:r w:rsidRPr="0034333D">
              <w:t>RUMM</w:t>
            </w:r>
          </w:p>
        </w:tc>
        <w:tc>
          <w:tcPr>
            <w:tcW w:w="4762" w:type="dxa"/>
          </w:tcPr>
          <w:p w14:paraId="36B09C62" w14:textId="47DFCD9D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ins w:id="336" w:author="Pervova 21.1" w:date="2020-03-06T13:30:00Z">
              <w:r w:rsidRPr="001D625D">
                <w:t>BIC места хранения</w:t>
              </w:r>
              <w:r>
                <w:t xml:space="preserve">, в котором открыт  счет владельца </w:t>
              </w:r>
              <w:r w:rsidRPr="00A47B98">
                <w:t>(F - рекомендованная опция)</w:t>
              </w:r>
            </w:ins>
          </w:p>
        </w:tc>
      </w:tr>
      <w:tr w:rsidR="007F0A14" w14:paraId="19AFFDCC" w14:textId="77777777" w:rsidTr="0010606C">
        <w:tc>
          <w:tcPr>
            <w:tcW w:w="5488" w:type="dxa"/>
          </w:tcPr>
          <w:p w14:paraId="423CA25F" w14:textId="3F514C6A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:16S:ACCTINFO</w:t>
            </w:r>
          </w:p>
        </w:tc>
        <w:tc>
          <w:tcPr>
            <w:tcW w:w="4762" w:type="dxa"/>
          </w:tcPr>
          <w:p w14:paraId="2B2DDE25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3A1D4F82" w14:textId="77777777" w:rsidTr="0010606C">
        <w:tc>
          <w:tcPr>
            <w:tcW w:w="5488" w:type="dxa"/>
          </w:tcPr>
          <w:p w14:paraId="0FA8321C" w14:textId="2CED4790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:16S:USECU</w:t>
            </w:r>
          </w:p>
        </w:tc>
        <w:tc>
          <w:tcPr>
            <w:tcW w:w="4762" w:type="dxa"/>
          </w:tcPr>
          <w:p w14:paraId="42971C16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68FF8679" w14:textId="77777777" w:rsidTr="0010606C">
        <w:tc>
          <w:tcPr>
            <w:tcW w:w="5488" w:type="dxa"/>
          </w:tcPr>
          <w:p w14:paraId="11800E10" w14:textId="25DF3CFA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:16R:BENODET</w:t>
            </w:r>
          </w:p>
        </w:tc>
        <w:tc>
          <w:tcPr>
            <w:tcW w:w="4762" w:type="dxa"/>
          </w:tcPr>
          <w:p w14:paraId="78A83B80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:rsidRPr="000057AF" w14:paraId="71993B25" w14:textId="77777777" w:rsidTr="0010606C">
        <w:tc>
          <w:tcPr>
            <w:tcW w:w="5488" w:type="dxa"/>
          </w:tcPr>
          <w:p w14:paraId="2DD6BC3B" w14:textId="3E6A4FEB" w:rsidR="007F0A14" w:rsidRPr="000020FA" w:rsidRDefault="007F0A1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70851">
              <w:rPr>
                <w:lang w:val="en-US"/>
              </w:rPr>
              <w:t xml:space="preserve">:95V::OWND//NAME/'IVANOV IVAN </w:t>
            </w:r>
          </w:p>
        </w:tc>
        <w:tc>
          <w:tcPr>
            <w:tcW w:w="4762" w:type="dxa"/>
          </w:tcPr>
          <w:p w14:paraId="21FFE8F8" w14:textId="29CCC1D7" w:rsidR="007F0A14" w:rsidRPr="000020FA" w:rsidRDefault="007F0A1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ins w:id="337" w:author="Pervova 21.1" w:date="2020-03-06T13:32:00Z">
              <w:r>
                <w:t>ФИО/наименование владельца</w:t>
              </w:r>
            </w:ins>
          </w:p>
        </w:tc>
      </w:tr>
      <w:tr w:rsidR="007F0A14" w:rsidRPr="000057AF" w14:paraId="13C22EBA" w14:textId="77777777" w:rsidTr="0010606C">
        <w:tc>
          <w:tcPr>
            <w:tcW w:w="5488" w:type="dxa"/>
          </w:tcPr>
          <w:p w14:paraId="7938D6F1" w14:textId="28754F01" w:rsidR="007F0A14" w:rsidRPr="00AF4D92" w:rsidRDefault="007F0A1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70851">
              <w:rPr>
                <w:lang w:val="en-US"/>
              </w:rPr>
              <w:t xml:space="preserve"> /ADDR/'G OREL UL </w:t>
            </w:r>
            <w:proofErr w:type="spellStart"/>
            <w:r w:rsidRPr="00670851">
              <w:rPr>
                <w:lang w:val="en-US"/>
              </w:rPr>
              <w:t>STROITELEi</w:t>
            </w:r>
            <w:proofErr w:type="spellEnd"/>
          </w:p>
        </w:tc>
        <w:tc>
          <w:tcPr>
            <w:tcW w:w="4762" w:type="dxa"/>
          </w:tcPr>
          <w:p w14:paraId="149ADAA2" w14:textId="3C2F0612" w:rsidR="007F0A14" w:rsidRPr="00AF4D92" w:rsidRDefault="007F0A14" w:rsidP="007F0A14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ins w:id="338" w:author="Pervova 21.1" w:date="2020-03-06T13:32:00Z">
              <w:r>
                <w:t xml:space="preserve">Адрес </w:t>
              </w:r>
            </w:ins>
            <w:ins w:id="339" w:author="Pervova 21.1" w:date="2020-03-06T13:33:00Z">
              <w:r>
                <w:t>владельца</w:t>
              </w:r>
            </w:ins>
          </w:p>
        </w:tc>
      </w:tr>
      <w:tr w:rsidR="007F0A14" w14:paraId="4E5FBFBB" w14:textId="77777777" w:rsidTr="0010606C">
        <w:tc>
          <w:tcPr>
            <w:tcW w:w="5488" w:type="dxa"/>
          </w:tcPr>
          <w:p w14:paraId="1B87600D" w14:textId="296D4669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D.5  KV.789'</w:t>
            </w:r>
          </w:p>
        </w:tc>
        <w:tc>
          <w:tcPr>
            <w:tcW w:w="4762" w:type="dxa"/>
          </w:tcPr>
          <w:p w14:paraId="337C9B54" w14:textId="300CBE30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3809A164" w14:textId="77777777" w:rsidTr="0010606C">
        <w:tc>
          <w:tcPr>
            <w:tcW w:w="5488" w:type="dxa"/>
          </w:tcPr>
          <w:p w14:paraId="4A4B3715" w14:textId="6032E410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 xml:space="preserve"> /CTRY/RU</w:t>
            </w:r>
          </w:p>
        </w:tc>
        <w:tc>
          <w:tcPr>
            <w:tcW w:w="4762" w:type="dxa"/>
          </w:tcPr>
          <w:p w14:paraId="428D0BC7" w14:textId="69C9D3A6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ins w:id="340" w:author="Pervova 21.1" w:date="2020-03-06T13:32:00Z">
              <w:r>
                <w:t>Страна</w:t>
              </w:r>
            </w:ins>
          </w:p>
        </w:tc>
      </w:tr>
      <w:tr w:rsidR="0019732D" w:rsidRPr="00670851" w14:paraId="745568E7" w14:textId="77777777" w:rsidTr="0010606C">
        <w:tc>
          <w:tcPr>
            <w:tcW w:w="5488" w:type="dxa"/>
          </w:tcPr>
          <w:p w14:paraId="648159D5" w14:textId="1AA05F29" w:rsidR="0019732D" w:rsidRPr="00AF4D9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34333D">
              <w:t>:95S::ALTE//CCPT/RU/4444 444444</w:t>
            </w:r>
          </w:p>
        </w:tc>
        <w:tc>
          <w:tcPr>
            <w:tcW w:w="4762" w:type="dxa"/>
          </w:tcPr>
          <w:p w14:paraId="51603EC8" w14:textId="5C671A4B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ins w:id="341" w:author="Pervova 21.1" w:date="2020-03-06T13:43:00Z">
              <w:r>
                <w:t>Серия и номер паспорта владельца</w:t>
              </w:r>
            </w:ins>
          </w:p>
        </w:tc>
      </w:tr>
      <w:tr w:rsidR="0019732D" w:rsidRPr="0019732D" w14:paraId="64CA9450" w14:textId="77777777" w:rsidTr="0010606C">
        <w:tc>
          <w:tcPr>
            <w:tcW w:w="5488" w:type="dxa"/>
          </w:tcPr>
          <w:p w14:paraId="053C59B3" w14:textId="156F6A0F" w:rsidR="0019732D" w:rsidRPr="00CC4B4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70851">
              <w:rPr>
                <w:lang w:val="en-US"/>
              </w:rPr>
              <w:t>:95S::ALTE/NSDR/ACCB/RU/MX1</w:t>
            </w:r>
          </w:p>
        </w:tc>
        <w:tc>
          <w:tcPr>
            <w:tcW w:w="4762" w:type="dxa"/>
          </w:tcPr>
          <w:p w14:paraId="7749C9AB" w14:textId="7A68A63B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ins w:id="342" w:author="Pervova 21.1" w:date="2020-03-06T13:43:00Z">
              <w:r>
                <w:t>Н</w:t>
              </w:r>
              <w:r w:rsidRPr="001D625D">
                <w:t xml:space="preserve">омер счета владельца </w:t>
              </w:r>
              <w:r>
                <w:t>в месте хранения</w:t>
              </w:r>
            </w:ins>
          </w:p>
        </w:tc>
      </w:tr>
      <w:tr w:rsidR="0019732D" w:rsidRPr="0019732D" w14:paraId="7FF3AA5B" w14:textId="77777777" w:rsidTr="0010606C">
        <w:tc>
          <w:tcPr>
            <w:tcW w:w="5488" w:type="dxa"/>
          </w:tcPr>
          <w:p w14:paraId="0BA6557D" w14:textId="6E4483D5" w:rsidR="0019732D" w:rsidRPr="00AF4D9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70851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072A61B9" w14:textId="1FAEAF77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ins w:id="343" w:author="Pervova 21.1" w:date="2020-03-06T13:43:00Z">
              <w:r w:rsidRPr="001D625D">
                <w:t>LEI места хранения, в кот</w:t>
              </w:r>
              <w:r>
                <w:t>ором открыт счет владельца</w:t>
              </w:r>
            </w:ins>
            <w:del w:id="344" w:author="Pervova 21.1" w:date="2020-03-06T13:32:00Z">
              <w:r w:rsidDel="007F0A14">
                <w:delText>Идентификатор</w:delText>
              </w:r>
              <w:r w:rsidRPr="0019732D" w:rsidDel="007F0A14">
                <w:delText xml:space="preserve"> </w:delText>
              </w:r>
              <w:r w:rsidDel="007F0A14">
                <w:rPr>
                  <w:lang w:val="en-US"/>
                </w:rPr>
                <w:delText>RHID</w:delText>
              </w:r>
              <w:r w:rsidRPr="0019732D" w:rsidDel="007F0A14">
                <w:delText xml:space="preserve"> , </w:delText>
              </w:r>
              <w:r w:rsidDel="007F0A14">
                <w:delText>должен</w:delText>
              </w:r>
              <w:r w:rsidRPr="0019732D" w:rsidDel="007F0A14">
                <w:delText xml:space="preserve"> </w:delText>
              </w:r>
              <w:r w:rsidDel="007F0A14">
                <w:delText>быть</w:delText>
              </w:r>
              <w:r w:rsidRPr="0019732D" w:rsidDel="007F0A14">
                <w:delText xml:space="preserve"> </w:delText>
              </w:r>
              <w:r w:rsidDel="007F0A14">
                <w:delText>равен</w:delText>
              </w:r>
              <w:r w:rsidRPr="0019732D" w:rsidDel="007F0A14">
                <w:delText xml:space="preserve"> </w:delText>
              </w:r>
              <w:r w:rsidDel="007F0A14">
                <w:rPr>
                  <w:lang w:val="en-US"/>
                </w:rPr>
                <w:delText>RHID</w:delText>
              </w:r>
              <w:r w:rsidRPr="0019732D" w:rsidDel="007F0A14">
                <w:delText xml:space="preserve"> </w:delText>
              </w:r>
              <w:r w:rsidDel="007F0A14">
                <w:delText>в</w:delText>
              </w:r>
              <w:r w:rsidRPr="0019732D" w:rsidDel="007F0A14">
                <w:delText xml:space="preserve"> </w:delText>
              </w:r>
              <w:r w:rsidDel="007F0A14">
                <w:delText>предыдущем</w:delText>
              </w:r>
              <w:r w:rsidRPr="0019732D" w:rsidDel="007F0A14">
                <w:delText xml:space="preserve"> </w:delText>
              </w:r>
              <w:r w:rsidDel="007F0A14">
                <w:delText>МТ</w:delText>
              </w:r>
              <w:r w:rsidRPr="0019732D" w:rsidDel="007F0A14">
                <w:delText xml:space="preserve">565 </w:delText>
              </w:r>
              <w:r w:rsidDel="007F0A14">
                <w:delText>для</w:delText>
              </w:r>
              <w:r w:rsidRPr="0019732D" w:rsidDel="007F0A14">
                <w:delText xml:space="preserve"> </w:delText>
              </w:r>
              <w:r w:rsidDel="007F0A14">
                <w:delText>владельца</w:delText>
              </w:r>
              <w:r w:rsidRPr="0019732D" w:rsidDel="007F0A14">
                <w:delText xml:space="preserve"> </w:delText>
              </w:r>
              <w:r w:rsidDel="007F0A14">
                <w:delText>указанного</w:delText>
              </w:r>
              <w:r w:rsidRPr="0019732D" w:rsidDel="007F0A14">
                <w:delText xml:space="preserve"> </w:delText>
              </w:r>
              <w:r w:rsidDel="007F0A14">
                <w:delText>в</w:delText>
              </w:r>
              <w:r w:rsidRPr="0019732D" w:rsidDel="007F0A14">
                <w:delText xml:space="preserve"> </w:delText>
              </w:r>
              <w:r w:rsidDel="007F0A14">
                <w:delText>блоке</w:delText>
              </w:r>
              <w:r w:rsidRPr="0019732D" w:rsidDel="007F0A14">
                <w:delText xml:space="preserve"> </w:delText>
              </w:r>
              <w:r w:rsidDel="007F0A14">
                <w:rPr>
                  <w:lang w:val="en-US"/>
                </w:rPr>
                <w:delText>BENODET</w:delText>
              </w:r>
            </w:del>
          </w:p>
        </w:tc>
      </w:tr>
      <w:tr w:rsidR="0019732D" w:rsidRPr="007F0A14" w14:paraId="5F6EF5B6" w14:textId="77777777" w:rsidTr="0010606C">
        <w:tc>
          <w:tcPr>
            <w:tcW w:w="5488" w:type="dxa"/>
          </w:tcPr>
          <w:p w14:paraId="41DB4F15" w14:textId="55828008" w:rsidR="0019732D" w:rsidRPr="00670851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70851">
              <w:rPr>
                <w:lang w:val="en-US"/>
              </w:rPr>
              <w:t>:95S::ALTE/NSDR/RHID/RU/1</w:t>
            </w:r>
          </w:p>
        </w:tc>
        <w:tc>
          <w:tcPr>
            <w:tcW w:w="4762" w:type="dxa"/>
          </w:tcPr>
          <w:p w14:paraId="1575B35F" w14:textId="63DCEA63" w:rsidR="0019732D" w:rsidRPr="007F0A14" w:rsidRDefault="0019732D" w:rsidP="008A44AD">
            <w:pPr>
              <w:numPr>
                <w:ilvl w:val="0"/>
                <w:numId w:val="1"/>
              </w:numPr>
              <w:ind w:left="-6" w:firstLine="6"/>
            </w:pPr>
            <w:ins w:id="345" w:author="Pervova 21.1" w:date="2020-03-06T13:32:00Z">
              <w:r>
                <w:t>Идентификатор</w:t>
              </w:r>
              <w:r w:rsidRPr="002A48F2">
                <w:t xml:space="preserve"> </w:t>
              </w:r>
              <w:r>
                <w:rPr>
                  <w:lang w:val="en-US"/>
                </w:rPr>
                <w:t>RHID</w:t>
              </w:r>
              <w:r w:rsidRPr="002A48F2">
                <w:t xml:space="preserve"> </w:t>
              </w:r>
              <w:r>
                <w:t xml:space="preserve">, должен быть равен </w:t>
              </w:r>
              <w:r>
                <w:rPr>
                  <w:lang w:val="en-US"/>
                </w:rPr>
                <w:t>RHID</w:t>
              </w:r>
              <w:r w:rsidRPr="002A48F2">
                <w:t xml:space="preserve"> </w:t>
              </w:r>
              <w:r>
                <w:t xml:space="preserve">в предыдущем МТ565 </w:t>
              </w:r>
            </w:ins>
            <w:ins w:id="346" w:author="Pervova 21.1" w:date="2020-03-06T14:01:00Z">
              <w:r w:rsidR="003E7849">
                <w:t xml:space="preserve">(список лиц) </w:t>
              </w:r>
            </w:ins>
            <w:ins w:id="347" w:author="Pervova 21.1" w:date="2020-03-06T13:32:00Z">
              <w:r>
                <w:t xml:space="preserve">для владельца </w:t>
              </w:r>
              <w:proofErr w:type="gramStart"/>
              <w:r>
                <w:t>указанного</w:t>
              </w:r>
              <w:proofErr w:type="gramEnd"/>
              <w:r>
                <w:t xml:space="preserve"> в блоке </w:t>
              </w:r>
              <w:r>
                <w:rPr>
                  <w:lang w:val="en-US"/>
                </w:rPr>
                <w:t>BENODET</w:t>
              </w:r>
            </w:ins>
          </w:p>
        </w:tc>
      </w:tr>
      <w:tr w:rsidR="0019732D" w14:paraId="1AC36319" w14:textId="77777777" w:rsidTr="0010606C">
        <w:tc>
          <w:tcPr>
            <w:tcW w:w="5488" w:type="dxa"/>
          </w:tcPr>
          <w:p w14:paraId="3ED53BC8" w14:textId="0A76A447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:36B::OWND//UNIT/500,</w:t>
            </w:r>
          </w:p>
        </w:tc>
        <w:tc>
          <w:tcPr>
            <w:tcW w:w="4762" w:type="dxa"/>
          </w:tcPr>
          <w:p w14:paraId="15633A61" w14:textId="7A0D81DD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ins w:id="348" w:author="Pervova 21.1" w:date="2020-03-06T13:37:00Z">
              <w:r>
                <w:t xml:space="preserve">Количество ценных бумаг, </w:t>
              </w:r>
              <w:proofErr w:type="gramStart"/>
              <w:r>
                <w:t>принадлежащих</w:t>
              </w:r>
              <w:proofErr w:type="gramEnd"/>
              <w:r>
                <w:t xml:space="preserve"> владельцу</w:t>
              </w:r>
            </w:ins>
          </w:p>
        </w:tc>
      </w:tr>
      <w:tr w:rsidR="0019732D" w:rsidRPr="00AF4D92" w14:paraId="6766F453" w14:textId="77777777" w:rsidTr="0010606C">
        <w:tc>
          <w:tcPr>
            <w:tcW w:w="5488" w:type="dxa"/>
          </w:tcPr>
          <w:p w14:paraId="54BD70FA" w14:textId="0488E474" w:rsidR="0019732D" w:rsidRPr="00AF4D9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34333D">
              <w:t>:16S:BENODET</w:t>
            </w:r>
          </w:p>
        </w:tc>
        <w:tc>
          <w:tcPr>
            <w:tcW w:w="4762" w:type="dxa"/>
          </w:tcPr>
          <w:p w14:paraId="02A3F7D2" w14:textId="77777777" w:rsidR="0019732D" w:rsidRPr="00AF4D9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19732D" w:rsidRPr="00AF4D92" w14:paraId="7B6C0A7F" w14:textId="77777777" w:rsidTr="0010606C">
        <w:tc>
          <w:tcPr>
            <w:tcW w:w="5488" w:type="dxa"/>
          </w:tcPr>
          <w:p w14:paraId="73B80777" w14:textId="12B0F383" w:rsidR="0019732D" w:rsidRPr="00AF4D9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34333D">
              <w:t>:16R:CAINST</w:t>
            </w:r>
          </w:p>
        </w:tc>
        <w:tc>
          <w:tcPr>
            <w:tcW w:w="4762" w:type="dxa"/>
          </w:tcPr>
          <w:p w14:paraId="760365F9" w14:textId="77777777" w:rsidR="0019732D" w:rsidRPr="00AF4D9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19732D" w14:paraId="5E568DA9" w14:textId="77777777" w:rsidTr="0010606C">
        <w:tc>
          <w:tcPr>
            <w:tcW w:w="5488" w:type="dxa"/>
          </w:tcPr>
          <w:p w14:paraId="7ADBB2E1" w14:textId="297A9300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:13A::CAON//UNS</w:t>
            </w:r>
          </w:p>
        </w:tc>
        <w:tc>
          <w:tcPr>
            <w:tcW w:w="4762" w:type="dxa"/>
          </w:tcPr>
          <w:p w14:paraId="596A4E9C" w14:textId="77777777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3E7849" w14:paraId="11697E75" w14:textId="77777777" w:rsidTr="0010606C">
        <w:tc>
          <w:tcPr>
            <w:tcW w:w="5488" w:type="dxa"/>
          </w:tcPr>
          <w:p w14:paraId="3985882D" w14:textId="5E66397F" w:rsidR="003E7849" w:rsidRDefault="003E7849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:22F::CAOP//SPLI</w:t>
            </w:r>
          </w:p>
        </w:tc>
        <w:tc>
          <w:tcPr>
            <w:tcW w:w="4762" w:type="dxa"/>
          </w:tcPr>
          <w:p w14:paraId="52C602E2" w14:textId="5D146DED" w:rsidR="003E7849" w:rsidRDefault="003E7849" w:rsidP="008A44AD">
            <w:pPr>
              <w:numPr>
                <w:ilvl w:val="0"/>
                <w:numId w:val="1"/>
              </w:numPr>
              <w:ind w:left="-6" w:firstLine="6"/>
            </w:pPr>
            <w:ins w:id="349" w:author="Pervova 21.1" w:date="2020-03-06T14:02:00Z">
              <w:r w:rsidRPr="0029504F">
                <w:t>Признак разнонаправленного голосования</w:t>
              </w:r>
            </w:ins>
          </w:p>
        </w:tc>
      </w:tr>
      <w:tr w:rsidR="003E7849" w:rsidRPr="00670851" w14:paraId="6AAC0F2B" w14:textId="77777777" w:rsidTr="0010606C">
        <w:tc>
          <w:tcPr>
            <w:tcW w:w="5488" w:type="dxa"/>
          </w:tcPr>
          <w:p w14:paraId="172506A1" w14:textId="12B89674" w:rsidR="003E7849" w:rsidRPr="00AF4D92" w:rsidRDefault="003E7849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34333D">
              <w:t>:36B::QINS//UNIT/500,</w:t>
            </w:r>
          </w:p>
        </w:tc>
        <w:tc>
          <w:tcPr>
            <w:tcW w:w="4762" w:type="dxa"/>
          </w:tcPr>
          <w:p w14:paraId="027C03D7" w14:textId="73C9FD3A" w:rsidR="003E7849" w:rsidRPr="003E7849" w:rsidRDefault="003E7849" w:rsidP="008A44AD">
            <w:pPr>
              <w:numPr>
                <w:ilvl w:val="0"/>
                <w:numId w:val="1"/>
              </w:numPr>
              <w:ind w:left="-6" w:firstLine="6"/>
            </w:pPr>
            <w:ins w:id="350" w:author="Pervova 21.1" w:date="2020-03-06T14:02:00Z">
              <w:r w:rsidRPr="005B1F31">
                <w:t>Количество ценных бумаг, участвующих в голосовании</w:t>
              </w:r>
            </w:ins>
          </w:p>
        </w:tc>
      </w:tr>
      <w:tr w:rsidR="0080225C" w:rsidRPr="0080225C" w14:paraId="17E3CAE0" w14:textId="77777777" w:rsidTr="0010606C">
        <w:tc>
          <w:tcPr>
            <w:tcW w:w="5488" w:type="dxa"/>
          </w:tcPr>
          <w:p w14:paraId="65CECA13" w14:textId="20249CD6" w:rsidR="0080225C" w:rsidRPr="00AF4D92" w:rsidRDefault="0080225C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70851">
              <w:rPr>
                <w:lang w:val="en-US"/>
              </w:rPr>
              <w:t>:70E::INST//ISLB/1.1/TYPE/ORDN/RSLT</w:t>
            </w:r>
            <w:ins w:id="351" w:author="Pervova 21.1" w:date="2020-03-06T19:50:00Z">
              <w:r w:rsidRPr="0080225C">
                <w:rPr>
                  <w:lang w:val="en-US"/>
                </w:rPr>
                <w:t>/CONY/QVTG/500</w:t>
              </w:r>
            </w:ins>
          </w:p>
        </w:tc>
        <w:tc>
          <w:tcPr>
            <w:tcW w:w="4762" w:type="dxa"/>
          </w:tcPr>
          <w:p w14:paraId="492B297F" w14:textId="764A49AD" w:rsidR="0080225C" w:rsidRPr="0080225C" w:rsidRDefault="0080225C" w:rsidP="008A44AD">
            <w:pPr>
              <w:numPr>
                <w:ilvl w:val="0"/>
                <w:numId w:val="1"/>
              </w:numPr>
              <w:ind w:left="-6" w:firstLine="6"/>
            </w:pPr>
            <w:ins w:id="352" w:author="Pervova 21.1" w:date="2020-03-06T19:50:00Z">
              <w:r w:rsidRPr="00961492">
                <w:t>Голосование по вопросу "За", п.п.1.1, тип голосования - обычное</w:t>
              </w:r>
            </w:ins>
          </w:p>
        </w:tc>
      </w:tr>
      <w:tr w:rsidR="0080225C" w:rsidRPr="00670851" w:rsidDel="0080225C" w14:paraId="24A1B907" w14:textId="1E7D5DB7" w:rsidTr="0010606C">
        <w:trPr>
          <w:del w:id="353" w:author="Pervova 21.1" w:date="2020-03-06T19:51:00Z"/>
        </w:trPr>
        <w:tc>
          <w:tcPr>
            <w:tcW w:w="5488" w:type="dxa"/>
          </w:tcPr>
          <w:p w14:paraId="18EAAFC5" w14:textId="2F6049E0" w:rsidR="0080225C" w:rsidRPr="004C65B9" w:rsidDel="0080225C" w:rsidRDefault="0080225C" w:rsidP="008A44AD">
            <w:pPr>
              <w:numPr>
                <w:ilvl w:val="0"/>
                <w:numId w:val="1"/>
              </w:numPr>
              <w:ind w:left="-6" w:firstLine="6"/>
              <w:rPr>
                <w:del w:id="354" w:author="Pervova 21.1" w:date="2020-03-06T19:51:00Z"/>
              </w:rPr>
            </w:pPr>
            <w:del w:id="355" w:author="Pervova 21.1" w:date="2020-03-06T19:50:00Z">
              <w:r w:rsidRPr="0034333D" w:rsidDel="0080225C">
                <w:delText>/CONY/QVTG/500</w:delText>
              </w:r>
            </w:del>
          </w:p>
        </w:tc>
        <w:tc>
          <w:tcPr>
            <w:tcW w:w="4762" w:type="dxa"/>
          </w:tcPr>
          <w:p w14:paraId="7E65DB79" w14:textId="1BFEF157" w:rsidR="0080225C" w:rsidRPr="0080225C" w:rsidDel="0080225C" w:rsidRDefault="0080225C" w:rsidP="008A44AD">
            <w:pPr>
              <w:numPr>
                <w:ilvl w:val="0"/>
                <w:numId w:val="1"/>
              </w:numPr>
              <w:ind w:left="-6" w:firstLine="6"/>
              <w:rPr>
                <w:del w:id="356" w:author="Pervova 21.1" w:date="2020-03-06T19:51:00Z"/>
              </w:rPr>
            </w:pPr>
          </w:p>
        </w:tc>
      </w:tr>
      <w:tr w:rsidR="0080225C" w:rsidRPr="0080225C" w14:paraId="2AD59ED8" w14:textId="77777777" w:rsidTr="0010606C">
        <w:tc>
          <w:tcPr>
            <w:tcW w:w="5488" w:type="dxa"/>
          </w:tcPr>
          <w:p w14:paraId="6B4415FC" w14:textId="66CBB15E" w:rsidR="0080225C" w:rsidRPr="00AF4D92" w:rsidRDefault="0080225C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70851">
              <w:rPr>
                <w:lang w:val="en-US"/>
              </w:rPr>
              <w:t>:70E::INST//ISLB/2.1/TYPE/ORDN/RSLT</w:t>
            </w:r>
            <w:ins w:id="357" w:author="Pervova 21.1" w:date="2020-03-06T19:51:00Z">
              <w:r w:rsidRPr="0080225C">
                <w:rPr>
                  <w:lang w:val="en-US"/>
                </w:rPr>
                <w:t>/</w:t>
              </w:r>
            </w:ins>
            <w:ins w:id="358" w:author="Pervova 21.1" w:date="2020-03-06T19:50:00Z">
              <w:r w:rsidRPr="00CC4B42">
                <w:rPr>
                  <w:lang w:val="en-US"/>
                </w:rPr>
                <w:t>CONN/QVTG/500</w:t>
              </w:r>
            </w:ins>
          </w:p>
        </w:tc>
        <w:tc>
          <w:tcPr>
            <w:tcW w:w="4762" w:type="dxa"/>
          </w:tcPr>
          <w:p w14:paraId="2E0C5996" w14:textId="0781E0AC" w:rsidR="0080225C" w:rsidRPr="0080225C" w:rsidRDefault="0080225C" w:rsidP="0080225C">
            <w:pPr>
              <w:numPr>
                <w:ilvl w:val="0"/>
                <w:numId w:val="1"/>
              </w:numPr>
              <w:ind w:left="-6" w:firstLine="6"/>
            </w:pPr>
            <w:ins w:id="359" w:author="Pervova 21.1" w:date="2020-03-06T19:50:00Z">
              <w:r w:rsidRPr="00961492">
                <w:t>Голосование по вопросу "Против", п.п.</w:t>
              </w:r>
              <w:r>
                <w:t>2</w:t>
              </w:r>
              <w:r w:rsidRPr="00961492">
                <w:t>.</w:t>
              </w:r>
              <w:r>
                <w:t>1</w:t>
              </w:r>
              <w:r w:rsidRPr="00961492">
                <w:t>, тип голосования - обычное</w:t>
              </w:r>
            </w:ins>
          </w:p>
        </w:tc>
      </w:tr>
    </w:tbl>
    <w:p w14:paraId="5B8FD441" w14:textId="77777777" w:rsidR="008A44AD" w:rsidRPr="0080225C" w:rsidRDefault="008A44AD" w:rsidP="008A44AD">
      <w:pPr>
        <w:numPr>
          <w:ilvl w:val="0"/>
          <w:numId w:val="0"/>
        </w:numPr>
        <w:ind w:left="432" w:hanging="432"/>
      </w:pPr>
    </w:p>
    <w:p w14:paraId="19E578A9" w14:textId="2CDA4FBE" w:rsidR="008427F4" w:rsidRDefault="008427F4" w:rsidP="008427F4">
      <w:pPr>
        <w:pStyle w:val="1"/>
      </w:pPr>
      <w:bookmarkStart w:id="360" w:name="_Toc445282171"/>
      <w:r>
        <w:t xml:space="preserve">О </w:t>
      </w:r>
      <w:r w:rsidR="007B326A">
        <w:t xml:space="preserve">волеизъявлении лица – Владельца счета в НРД или </w:t>
      </w:r>
      <w:r w:rsidR="005757E5">
        <w:t>доверительного управляющего</w:t>
      </w:r>
      <w:r w:rsidR="007B326A">
        <w:t>.</w:t>
      </w:r>
      <w:bookmarkEnd w:id="360"/>
    </w:p>
    <w:p w14:paraId="596E3D69" w14:textId="77777777" w:rsidR="007B326A" w:rsidRDefault="007B326A" w:rsidP="007B326A">
      <w:pPr>
        <w:ind w:left="0" w:firstLine="567"/>
      </w:pPr>
      <w:r>
        <w:t>Легенда:</w:t>
      </w:r>
    </w:p>
    <w:p w14:paraId="7536C62C" w14:textId="77777777" w:rsidR="007B326A" w:rsidRDefault="007B326A" w:rsidP="007B326A">
      <w:pPr>
        <w:ind w:left="0" w:firstLine="567"/>
      </w:pPr>
      <w:r>
        <w:t>Владелец счета в НРД или доверительный управляющий высылает инструкцию ::SEME//02 о волеизъявлении лица.</w:t>
      </w:r>
    </w:p>
    <w:p w14:paraId="02E29B61" w14:textId="6C773364" w:rsidR="007B326A" w:rsidRPr="007B326A" w:rsidRDefault="007B52F7" w:rsidP="007B326A">
      <w:pPr>
        <w:ind w:left="0" w:firstLine="567"/>
      </w:pPr>
      <w:r>
        <w:t xml:space="preserve">Примечание: </w:t>
      </w:r>
      <w:r w:rsidR="007B326A">
        <w:t>Сообщения МТ565 поступающие от Владельца счета в НРД или Доверительного управляющего, заполняются стандартным образом, за исключением того, что блок BENODET и поле</w:t>
      </w:r>
      <w:proofErr w:type="gramStart"/>
      <w:r w:rsidR="007B326A">
        <w:t xml:space="preserve"> :</w:t>
      </w:r>
      <w:proofErr w:type="gramEnd"/>
      <w:r w:rsidR="007B326A">
        <w:t>94а::SAFE – не заполняются.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7B326A" w14:paraId="61F83698" w14:textId="77777777" w:rsidTr="000C6629">
        <w:tc>
          <w:tcPr>
            <w:tcW w:w="5488" w:type="dxa"/>
            <w:shd w:val="clear" w:color="auto" w:fill="F2F2F2" w:themeFill="background1" w:themeFillShade="F2"/>
          </w:tcPr>
          <w:p w14:paraId="3C461AB5" w14:textId="77777777" w:rsidR="007B326A" w:rsidRPr="00445088" w:rsidRDefault="007B326A" w:rsidP="000C6629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687B6C57" w14:textId="77777777" w:rsidR="007B326A" w:rsidRDefault="007B326A" w:rsidP="000C6629">
            <w:pPr>
              <w:pStyle w:val="a3"/>
            </w:pPr>
            <w:r>
              <w:t>Комментарии</w:t>
            </w:r>
          </w:p>
        </w:tc>
      </w:tr>
      <w:tr w:rsidR="007B326A" w14:paraId="56A9B77B" w14:textId="77777777" w:rsidTr="000C6629">
        <w:tc>
          <w:tcPr>
            <w:tcW w:w="5488" w:type="dxa"/>
          </w:tcPr>
          <w:p w14:paraId="0A536221" w14:textId="77777777" w:rsidR="007B326A" w:rsidRPr="00445088" w:rsidRDefault="007B326A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:16R:GENL</w:t>
            </w:r>
          </w:p>
        </w:tc>
        <w:tc>
          <w:tcPr>
            <w:tcW w:w="4762" w:type="dxa"/>
          </w:tcPr>
          <w:p w14:paraId="3BE83799" w14:textId="77777777" w:rsidR="007B326A" w:rsidRDefault="007B326A" w:rsidP="000C6629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14E0AA1C" w14:textId="77777777" w:rsidTr="000C6629">
        <w:tc>
          <w:tcPr>
            <w:tcW w:w="5488" w:type="dxa"/>
          </w:tcPr>
          <w:p w14:paraId="47F0CDCA" w14:textId="77777777" w:rsidR="000057AF" w:rsidRPr="00445088" w:rsidRDefault="000057AF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:20C::CORP//000100</w:t>
            </w:r>
          </w:p>
        </w:tc>
        <w:tc>
          <w:tcPr>
            <w:tcW w:w="4762" w:type="dxa"/>
          </w:tcPr>
          <w:p w14:paraId="7C138BA1" w14:textId="50F0DA5E" w:rsidR="000057AF" w:rsidRDefault="000057AF" w:rsidP="000C6629">
            <w:pPr>
              <w:numPr>
                <w:ilvl w:val="0"/>
                <w:numId w:val="1"/>
              </w:numPr>
              <w:ind w:left="-6" w:firstLine="6"/>
            </w:pPr>
            <w:ins w:id="361" w:author="Pervova 21.1" w:date="2020-03-06T13:03:00Z">
              <w:r w:rsidRPr="00393CC1">
                <w:t xml:space="preserve">Референс КД </w:t>
              </w:r>
            </w:ins>
          </w:p>
        </w:tc>
      </w:tr>
      <w:tr w:rsidR="000057AF" w14:paraId="70A52E3D" w14:textId="77777777" w:rsidTr="000C6629">
        <w:tc>
          <w:tcPr>
            <w:tcW w:w="5488" w:type="dxa"/>
          </w:tcPr>
          <w:p w14:paraId="09EAA900" w14:textId="77777777" w:rsidR="000057AF" w:rsidRPr="00445088" w:rsidRDefault="000057AF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:20C::SEME//02</w:t>
            </w:r>
          </w:p>
        </w:tc>
        <w:tc>
          <w:tcPr>
            <w:tcW w:w="4762" w:type="dxa"/>
          </w:tcPr>
          <w:p w14:paraId="0A621AA7" w14:textId="42F63146" w:rsidR="000057AF" w:rsidRDefault="000057AF" w:rsidP="000C6629">
            <w:pPr>
              <w:numPr>
                <w:ilvl w:val="0"/>
                <w:numId w:val="1"/>
              </w:numPr>
              <w:ind w:left="-6" w:firstLine="6"/>
            </w:pPr>
            <w:ins w:id="362" w:author="Pervova 21.1" w:date="2020-03-06T13:03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0057AF" w14:paraId="0EBBC601" w14:textId="77777777" w:rsidTr="000C6629">
        <w:tc>
          <w:tcPr>
            <w:tcW w:w="5488" w:type="dxa"/>
          </w:tcPr>
          <w:p w14:paraId="0BEBD57F" w14:textId="77777777" w:rsidR="000057AF" w:rsidRDefault="000057AF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:23G:NEWM</w:t>
            </w:r>
          </w:p>
        </w:tc>
        <w:tc>
          <w:tcPr>
            <w:tcW w:w="4762" w:type="dxa"/>
          </w:tcPr>
          <w:p w14:paraId="716A1BDC" w14:textId="77777777" w:rsidR="000057AF" w:rsidRDefault="000057AF" w:rsidP="000C6629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41506C2F" w14:textId="77777777" w:rsidTr="000C6629">
        <w:tc>
          <w:tcPr>
            <w:tcW w:w="5488" w:type="dxa"/>
          </w:tcPr>
          <w:p w14:paraId="54A7CA3C" w14:textId="77777777" w:rsidR="000057AF" w:rsidRDefault="000057AF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:22F::CAEV//BMET</w:t>
            </w:r>
          </w:p>
        </w:tc>
        <w:tc>
          <w:tcPr>
            <w:tcW w:w="4762" w:type="dxa"/>
          </w:tcPr>
          <w:p w14:paraId="440650A4" w14:textId="79CD1E32" w:rsidR="000057AF" w:rsidRDefault="000057AF" w:rsidP="000C6629">
            <w:pPr>
              <w:numPr>
                <w:ilvl w:val="0"/>
                <w:numId w:val="1"/>
              </w:numPr>
              <w:ind w:left="-6" w:firstLine="6"/>
            </w:pPr>
            <w:ins w:id="363" w:author="Pervova 21.1" w:date="2020-03-06T13:03:00Z">
              <w:r>
                <w:t>Код типа КД</w:t>
              </w:r>
            </w:ins>
          </w:p>
        </w:tc>
      </w:tr>
      <w:tr w:rsidR="008B3A8E" w14:paraId="6B5C380D" w14:textId="77777777" w:rsidTr="000C6629">
        <w:tc>
          <w:tcPr>
            <w:tcW w:w="5488" w:type="dxa"/>
          </w:tcPr>
          <w:p w14:paraId="4553214A" w14:textId="77777777" w:rsidR="008B3A8E" w:rsidRDefault="008B3A8E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:98C::PREP//20160703140000</w:t>
            </w:r>
          </w:p>
        </w:tc>
        <w:tc>
          <w:tcPr>
            <w:tcW w:w="4762" w:type="dxa"/>
          </w:tcPr>
          <w:p w14:paraId="2130E209" w14:textId="2E65462F" w:rsidR="008B3A8E" w:rsidRDefault="008B3A8E" w:rsidP="000C6629">
            <w:pPr>
              <w:numPr>
                <w:ilvl w:val="0"/>
                <w:numId w:val="1"/>
              </w:numPr>
              <w:ind w:left="-6" w:firstLine="6"/>
            </w:pPr>
            <w:ins w:id="364" w:author="Pervova 21.1" w:date="2020-03-06T13:06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8B3A8E" w14:paraId="0CA378E0" w14:textId="77777777" w:rsidTr="000C6629">
        <w:tc>
          <w:tcPr>
            <w:tcW w:w="5488" w:type="dxa"/>
          </w:tcPr>
          <w:p w14:paraId="18506EBA" w14:textId="77777777" w:rsidR="008B3A8E" w:rsidRDefault="008B3A8E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:16S:GENL</w:t>
            </w:r>
          </w:p>
        </w:tc>
        <w:tc>
          <w:tcPr>
            <w:tcW w:w="4762" w:type="dxa"/>
          </w:tcPr>
          <w:p w14:paraId="60B4A179" w14:textId="77777777" w:rsidR="008B3A8E" w:rsidRDefault="008B3A8E" w:rsidP="000C6629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6F2E47C9" w14:textId="77777777" w:rsidTr="000C6629">
        <w:tc>
          <w:tcPr>
            <w:tcW w:w="5488" w:type="dxa"/>
          </w:tcPr>
          <w:p w14:paraId="7660DBA6" w14:textId="77777777" w:rsidR="008B3A8E" w:rsidRDefault="008B3A8E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lastRenderedPageBreak/>
              <w:t>:16R:USECU</w:t>
            </w:r>
          </w:p>
        </w:tc>
        <w:tc>
          <w:tcPr>
            <w:tcW w:w="4762" w:type="dxa"/>
          </w:tcPr>
          <w:p w14:paraId="7CD76AEF" w14:textId="77777777" w:rsidR="008B3A8E" w:rsidRDefault="008B3A8E" w:rsidP="000C6629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75499E15" w14:textId="77777777" w:rsidTr="000C6629">
        <w:tc>
          <w:tcPr>
            <w:tcW w:w="5488" w:type="dxa"/>
          </w:tcPr>
          <w:p w14:paraId="5D84D8B0" w14:textId="77777777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:35B:ISIN RU1111111111</w:t>
            </w:r>
          </w:p>
        </w:tc>
        <w:tc>
          <w:tcPr>
            <w:tcW w:w="4762" w:type="dxa"/>
          </w:tcPr>
          <w:p w14:paraId="4C79BCB7" w14:textId="6CBF5C77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ins w:id="365" w:author="Pervova 21.1" w:date="2020-03-06T13:25:00Z">
              <w:r>
                <w:t>ISIN</w:t>
              </w:r>
            </w:ins>
          </w:p>
        </w:tc>
      </w:tr>
      <w:tr w:rsidR="007847D8" w14:paraId="125336E9" w14:textId="77777777" w:rsidTr="000C6629">
        <w:tc>
          <w:tcPr>
            <w:tcW w:w="5488" w:type="dxa"/>
          </w:tcPr>
          <w:p w14:paraId="24427129" w14:textId="77777777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>
              <w:t>/</w:t>
            </w:r>
            <w:r>
              <w:rPr>
                <w:lang w:val="en-US"/>
              </w:rPr>
              <w:t>XX</w:t>
            </w:r>
            <w:r w:rsidRPr="006B628D">
              <w:t>/CORP/NADC/RU1111111111</w:t>
            </w:r>
          </w:p>
        </w:tc>
        <w:tc>
          <w:tcPr>
            <w:tcW w:w="4762" w:type="dxa"/>
          </w:tcPr>
          <w:p w14:paraId="23FBEA2B" w14:textId="044B299C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proofErr w:type="gramStart"/>
            <w:ins w:id="366" w:author="Pervova 21.1" w:date="2020-03-06T13:25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7847D8" w14:paraId="45D9A1DF" w14:textId="77777777" w:rsidTr="000C6629">
        <w:tc>
          <w:tcPr>
            <w:tcW w:w="5488" w:type="dxa"/>
          </w:tcPr>
          <w:p w14:paraId="1D6E4078" w14:textId="77777777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 xml:space="preserve">/RU/1-11-00111-A </w:t>
            </w:r>
          </w:p>
        </w:tc>
        <w:tc>
          <w:tcPr>
            <w:tcW w:w="4762" w:type="dxa"/>
          </w:tcPr>
          <w:p w14:paraId="29ABFB6F" w14:textId="5287FA32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ins w:id="367" w:author="Pervova 21.1" w:date="2020-03-06T13:25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7847D8" w14:paraId="33CD8A47" w14:textId="77777777" w:rsidTr="000C6629">
        <w:tc>
          <w:tcPr>
            <w:tcW w:w="5488" w:type="dxa"/>
          </w:tcPr>
          <w:p w14:paraId="4923CBF7" w14:textId="542BFEA6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/NAME/</w:t>
            </w:r>
            <w:del w:id="368" w:author="Pervova 21.1" w:date="2020-03-25T00:13:00Z">
              <w:r w:rsidDel="004C65B9">
                <w:delText>'</w:delText>
              </w:r>
              <w:r w:rsidRPr="0092706D" w:rsidDel="004C65B9">
                <w:delText>OAO</w:delText>
              </w:r>
            </w:del>
            <w:ins w:id="369" w:author="Pervova 21.1" w:date="2020-03-25T00:13:00Z">
              <w:r w:rsidR="004C65B9">
                <w:t>’AO</w:t>
              </w:r>
            </w:ins>
            <w:r w:rsidRPr="0092706D">
              <w:t xml:space="preserve"> </w:t>
            </w:r>
            <w:r>
              <w:t>''</w:t>
            </w:r>
            <w:del w:id="370" w:author="Pervova 21.1" w:date="2020-03-25T00:12:00Z">
              <w:r w:rsidRPr="0092706D" w:rsidDel="004C65B9">
                <w:delText>MEGAFON</w:delText>
              </w:r>
            </w:del>
            <w:ins w:id="371" w:author="Pervova 21.1" w:date="2020-03-25T00:12:00Z">
              <w:r w:rsidR="004C65B9">
                <w:t>ENERGONEFTEGAZ</w:t>
              </w:r>
            </w:ins>
            <w:r>
              <w:t>''</w:t>
            </w:r>
            <w:r w:rsidRPr="0092706D">
              <w:t xml:space="preserve"> OBLIGACIa</w:t>
            </w:r>
          </w:p>
        </w:tc>
        <w:tc>
          <w:tcPr>
            <w:tcW w:w="4762" w:type="dxa"/>
          </w:tcPr>
          <w:p w14:paraId="7D54A868" w14:textId="459636AA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proofErr w:type="gramStart"/>
            <w:ins w:id="372" w:author="Pervova 21.1" w:date="2020-03-06T13:25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8B3A8E" w14:paraId="1FEBCC32" w14:textId="77777777" w:rsidTr="000C6629">
        <w:tc>
          <w:tcPr>
            <w:tcW w:w="5488" w:type="dxa"/>
          </w:tcPr>
          <w:p w14:paraId="6F3EA03B" w14:textId="77777777" w:rsidR="008B3A8E" w:rsidRDefault="008B3A8E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:16R:ACCTINFO</w:t>
            </w:r>
          </w:p>
        </w:tc>
        <w:tc>
          <w:tcPr>
            <w:tcW w:w="4762" w:type="dxa"/>
          </w:tcPr>
          <w:p w14:paraId="5095DA7D" w14:textId="77777777" w:rsidR="008B3A8E" w:rsidRDefault="008B3A8E" w:rsidP="000C6629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3CDECD3C" w14:textId="77777777" w:rsidTr="000C6629">
        <w:tc>
          <w:tcPr>
            <w:tcW w:w="5488" w:type="dxa"/>
          </w:tcPr>
          <w:p w14:paraId="34056B63" w14:textId="77777777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:97A::SAFE//ML1111111111</w:t>
            </w:r>
          </w:p>
        </w:tc>
        <w:tc>
          <w:tcPr>
            <w:tcW w:w="4762" w:type="dxa"/>
          </w:tcPr>
          <w:p w14:paraId="4EF58AE8" w14:textId="5057AC00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ins w:id="373" w:author="Pervova 21.1" w:date="2020-03-06T13:23:00Z">
              <w:r w:rsidRPr="00BE3C71">
                <w:t>Номер счета депонента в НРД</w:t>
              </w:r>
            </w:ins>
          </w:p>
        </w:tc>
      </w:tr>
      <w:tr w:rsidR="007847D8" w14:paraId="40F75661" w14:textId="77777777" w:rsidTr="000C6629">
        <w:tc>
          <w:tcPr>
            <w:tcW w:w="5488" w:type="dxa"/>
          </w:tcPr>
          <w:p w14:paraId="74CEDA94" w14:textId="77777777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:16S:ACCTINFO</w:t>
            </w:r>
          </w:p>
        </w:tc>
        <w:tc>
          <w:tcPr>
            <w:tcW w:w="4762" w:type="dxa"/>
          </w:tcPr>
          <w:p w14:paraId="3EA45255" w14:textId="77777777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6F16A349" w14:textId="77777777" w:rsidTr="000C6629">
        <w:tc>
          <w:tcPr>
            <w:tcW w:w="5488" w:type="dxa"/>
          </w:tcPr>
          <w:p w14:paraId="6BB9965C" w14:textId="77777777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:16S:USECU</w:t>
            </w:r>
          </w:p>
        </w:tc>
        <w:tc>
          <w:tcPr>
            <w:tcW w:w="4762" w:type="dxa"/>
          </w:tcPr>
          <w:p w14:paraId="49CA406E" w14:textId="77777777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:rsidRPr="00AF4D92" w14:paraId="74E11CAA" w14:textId="77777777" w:rsidTr="000C6629">
        <w:tc>
          <w:tcPr>
            <w:tcW w:w="5488" w:type="dxa"/>
          </w:tcPr>
          <w:p w14:paraId="12E36894" w14:textId="77777777" w:rsidR="007847D8" w:rsidRPr="00AF4D92" w:rsidRDefault="007847D8" w:rsidP="000C6629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B628D">
              <w:t>:16R:CAINST</w:t>
            </w:r>
          </w:p>
        </w:tc>
        <w:tc>
          <w:tcPr>
            <w:tcW w:w="4762" w:type="dxa"/>
          </w:tcPr>
          <w:p w14:paraId="392FABDD" w14:textId="77777777" w:rsidR="007847D8" w:rsidRPr="00AF4D92" w:rsidRDefault="007847D8" w:rsidP="000C6629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7847D8" w:rsidRPr="00AF4D92" w14:paraId="7C12DE4D" w14:textId="77777777" w:rsidTr="000C6629">
        <w:tc>
          <w:tcPr>
            <w:tcW w:w="5488" w:type="dxa"/>
          </w:tcPr>
          <w:p w14:paraId="7B15AEB9" w14:textId="77777777" w:rsidR="007847D8" w:rsidRPr="00AF4D92" w:rsidRDefault="007847D8" w:rsidP="000C6629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B628D">
              <w:t>:13A::CAON//UNS</w:t>
            </w:r>
          </w:p>
        </w:tc>
        <w:tc>
          <w:tcPr>
            <w:tcW w:w="4762" w:type="dxa"/>
          </w:tcPr>
          <w:p w14:paraId="09DCF0E9" w14:textId="77777777" w:rsidR="007847D8" w:rsidRPr="00AF4D92" w:rsidRDefault="007847D8" w:rsidP="000C6629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3E7849" w14:paraId="13842615" w14:textId="77777777" w:rsidTr="000C6629">
        <w:tc>
          <w:tcPr>
            <w:tcW w:w="5488" w:type="dxa"/>
          </w:tcPr>
          <w:p w14:paraId="7AE730FF" w14:textId="77777777" w:rsidR="003E7849" w:rsidRDefault="003E7849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:22F::CAOP//SPLI</w:t>
            </w:r>
          </w:p>
        </w:tc>
        <w:tc>
          <w:tcPr>
            <w:tcW w:w="4762" w:type="dxa"/>
          </w:tcPr>
          <w:p w14:paraId="124F9E9A" w14:textId="1CF06401" w:rsidR="003E7849" w:rsidRDefault="003E7849" w:rsidP="000C6629">
            <w:pPr>
              <w:numPr>
                <w:ilvl w:val="0"/>
                <w:numId w:val="1"/>
              </w:numPr>
              <w:ind w:left="-6" w:firstLine="6"/>
            </w:pPr>
            <w:ins w:id="374" w:author="Pervova 21.1" w:date="2020-03-06T14:04:00Z">
              <w:r w:rsidRPr="0029504F">
                <w:t>Признак разнонаправленного голосования</w:t>
              </w:r>
            </w:ins>
          </w:p>
        </w:tc>
      </w:tr>
      <w:tr w:rsidR="003E7849" w14:paraId="380BCAD7" w14:textId="77777777" w:rsidTr="000C6629">
        <w:tc>
          <w:tcPr>
            <w:tcW w:w="5488" w:type="dxa"/>
          </w:tcPr>
          <w:p w14:paraId="4FB5A694" w14:textId="77777777" w:rsidR="003E7849" w:rsidRDefault="003E7849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:36B::QINS//UNIT/500,</w:t>
            </w:r>
          </w:p>
        </w:tc>
        <w:tc>
          <w:tcPr>
            <w:tcW w:w="4762" w:type="dxa"/>
          </w:tcPr>
          <w:p w14:paraId="06C46964" w14:textId="67BAD599" w:rsidR="003E7849" w:rsidRDefault="003E7849" w:rsidP="000C6629">
            <w:pPr>
              <w:numPr>
                <w:ilvl w:val="0"/>
                <w:numId w:val="1"/>
              </w:numPr>
              <w:ind w:left="-6" w:firstLine="6"/>
            </w:pPr>
            <w:ins w:id="375" w:author="Pervova 21.1" w:date="2020-03-06T14:05:00Z">
              <w:r w:rsidRPr="005B1F31">
                <w:t>Количество ценных бумаг, участвующих в голосовании</w:t>
              </w:r>
            </w:ins>
          </w:p>
        </w:tc>
      </w:tr>
      <w:tr w:rsidR="00425F09" w:rsidRPr="00425F09" w14:paraId="03CDA8A9" w14:textId="77777777" w:rsidTr="000C6629">
        <w:tc>
          <w:tcPr>
            <w:tcW w:w="5488" w:type="dxa"/>
          </w:tcPr>
          <w:p w14:paraId="377165B5" w14:textId="77777777" w:rsidR="00425F09" w:rsidRPr="00AF4D92" w:rsidRDefault="00425F09" w:rsidP="000C6629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C4B42">
              <w:rPr>
                <w:lang w:val="en-US"/>
              </w:rPr>
              <w:t>:70E::INST//ISLB/1.1/TYPE/ORDN/RSLT/CONY/QVTG/500</w:t>
            </w:r>
          </w:p>
        </w:tc>
        <w:tc>
          <w:tcPr>
            <w:tcW w:w="4762" w:type="dxa"/>
          </w:tcPr>
          <w:p w14:paraId="1457B529" w14:textId="30101A12" w:rsidR="00425F09" w:rsidRPr="00425F09" w:rsidRDefault="00425F09" w:rsidP="000C6629">
            <w:pPr>
              <w:numPr>
                <w:ilvl w:val="0"/>
                <w:numId w:val="1"/>
              </w:numPr>
              <w:ind w:left="-6" w:firstLine="6"/>
            </w:pPr>
            <w:ins w:id="376" w:author="Pervova 21.1" w:date="2020-03-06T14:17:00Z">
              <w:r w:rsidRPr="00961492">
                <w:t>Голосование по вопросу "За", п.п.1.1, тип голосования - обычное "</w:t>
              </w:r>
            </w:ins>
          </w:p>
        </w:tc>
      </w:tr>
      <w:tr w:rsidR="00425F09" w:rsidRPr="00425F09" w14:paraId="07205BD3" w14:textId="77777777" w:rsidTr="000C6629">
        <w:tc>
          <w:tcPr>
            <w:tcW w:w="5488" w:type="dxa"/>
          </w:tcPr>
          <w:p w14:paraId="03CC08CE" w14:textId="77777777" w:rsidR="00425F09" w:rsidRPr="00AF4D92" w:rsidRDefault="00425F09" w:rsidP="000C6629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C4B42">
              <w:rPr>
                <w:lang w:val="en-US"/>
              </w:rPr>
              <w:t>:70E::INST//ISLB/2.1/TYPE/ORDN/RSLT/CONN/QVTG/500</w:t>
            </w:r>
          </w:p>
        </w:tc>
        <w:tc>
          <w:tcPr>
            <w:tcW w:w="4762" w:type="dxa"/>
          </w:tcPr>
          <w:p w14:paraId="457A7D29" w14:textId="0BC4A82C" w:rsidR="00425F09" w:rsidRPr="00425F09" w:rsidRDefault="00425F09" w:rsidP="00425F09">
            <w:pPr>
              <w:numPr>
                <w:ilvl w:val="0"/>
                <w:numId w:val="1"/>
              </w:numPr>
              <w:ind w:left="-6" w:firstLine="6"/>
            </w:pPr>
            <w:ins w:id="377" w:author="Pervova 21.1" w:date="2020-03-06T14:17:00Z">
              <w:r w:rsidRPr="00961492">
                <w:t>Голосование по вопросу "Против", п.п.</w:t>
              </w:r>
              <w:r>
                <w:t>2</w:t>
              </w:r>
              <w:r w:rsidRPr="00961492">
                <w:t>.</w:t>
              </w:r>
              <w:r>
                <w:t>1</w:t>
              </w:r>
              <w:r w:rsidRPr="00961492">
                <w:t>, тип голосования - обычное</w:t>
              </w:r>
            </w:ins>
          </w:p>
        </w:tc>
      </w:tr>
      <w:tr w:rsidR="00CB7FB2" w:rsidRPr="00CB7FB2" w14:paraId="0E685209" w14:textId="77777777" w:rsidTr="000C6629">
        <w:tc>
          <w:tcPr>
            <w:tcW w:w="5488" w:type="dxa"/>
          </w:tcPr>
          <w:p w14:paraId="7F6F5D87" w14:textId="77777777" w:rsidR="00CB7FB2" w:rsidRPr="00AF4D92" w:rsidRDefault="00CB7FB2" w:rsidP="000C6629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C4B42">
              <w:rPr>
                <w:lang w:val="en-US"/>
              </w:rPr>
              <w:t>:70E::INST//ISLB/3.1/TYPE/ORDN/RSLT/ABST/QVTG/500</w:t>
            </w:r>
          </w:p>
        </w:tc>
        <w:tc>
          <w:tcPr>
            <w:tcW w:w="4762" w:type="dxa"/>
          </w:tcPr>
          <w:p w14:paraId="6E6406DE" w14:textId="6099B123" w:rsidR="00CB7FB2" w:rsidRPr="00CB7FB2" w:rsidRDefault="00CB7FB2" w:rsidP="000C6629">
            <w:pPr>
              <w:numPr>
                <w:ilvl w:val="0"/>
                <w:numId w:val="1"/>
              </w:numPr>
              <w:ind w:left="-6" w:firstLine="6"/>
            </w:pPr>
            <w:ins w:id="378" w:author="Pervova 21.1" w:date="2020-03-06T14:18:00Z">
              <w:r w:rsidRPr="00961492">
                <w:t>Голосование по вопросу "Воздержаться", п.п.</w:t>
              </w:r>
              <w:r>
                <w:t>3</w:t>
              </w:r>
              <w:r w:rsidRPr="00961492">
                <w:t>.1, тип голосования - обычное</w:t>
              </w:r>
            </w:ins>
          </w:p>
        </w:tc>
      </w:tr>
      <w:tr w:rsidR="00CB7FB2" w:rsidRPr="00AF4D92" w14:paraId="6354FAEF" w14:textId="77777777" w:rsidTr="000C6629">
        <w:tc>
          <w:tcPr>
            <w:tcW w:w="5488" w:type="dxa"/>
          </w:tcPr>
          <w:p w14:paraId="531FDF96" w14:textId="77777777" w:rsidR="00CB7FB2" w:rsidRPr="00AF4D92" w:rsidRDefault="00CB7FB2" w:rsidP="000C6629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B628D">
              <w:t>:16S:CAINST</w:t>
            </w:r>
          </w:p>
        </w:tc>
        <w:tc>
          <w:tcPr>
            <w:tcW w:w="4762" w:type="dxa"/>
          </w:tcPr>
          <w:p w14:paraId="08D15FCD" w14:textId="77777777" w:rsidR="00CB7FB2" w:rsidRPr="00AF4D92" w:rsidRDefault="00CB7FB2" w:rsidP="000C6629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53F81B53" w14:textId="4682E388" w:rsidR="008A44AD" w:rsidRDefault="008A44AD" w:rsidP="008A44AD">
      <w:pPr>
        <w:pStyle w:val="1"/>
      </w:pPr>
      <w:bookmarkStart w:id="379" w:name="_Toc445282172"/>
      <w:r>
        <w:t>Сообщение МТ</w:t>
      </w:r>
      <w:r w:rsidRPr="008A44AD">
        <w:t>565</w:t>
      </w:r>
      <w:r>
        <w:t>. О</w:t>
      </w:r>
      <w:r w:rsidRPr="008A44AD">
        <w:t>б ограничении прав</w:t>
      </w:r>
      <w:r w:rsidR="007B326A">
        <w:t xml:space="preserve"> (от номинального держателя)</w:t>
      </w:r>
      <w:bookmarkEnd w:id="379"/>
    </w:p>
    <w:p w14:paraId="620CD597" w14:textId="77777777" w:rsidR="008A44AD" w:rsidRDefault="008A44AD" w:rsidP="008A44AD">
      <w:pPr>
        <w:numPr>
          <w:ilvl w:val="0"/>
          <w:numId w:val="1"/>
        </w:numPr>
        <w:ind w:hanging="6"/>
      </w:pPr>
      <w:r>
        <w:t xml:space="preserve">Легенда: </w:t>
      </w:r>
    </w:p>
    <w:p w14:paraId="216AFC11" w14:textId="16B82030" w:rsidR="008A44AD" w:rsidRPr="00573402" w:rsidRDefault="00C15C94" w:rsidP="008A44AD">
      <w:pPr>
        <w:numPr>
          <w:ilvl w:val="0"/>
          <w:numId w:val="1"/>
        </w:numPr>
        <w:ind w:hanging="6"/>
      </w:pPr>
      <w:r>
        <w:t xml:space="preserve">Депонент присылает </w:t>
      </w:r>
      <w:proofErr w:type="gramStart"/>
      <w:r>
        <w:t>МТ565</w:t>
      </w:r>
      <w:proofErr w:type="gramEnd"/>
      <w:r>
        <w:t xml:space="preserve"> в котором указывает что для владельца в блоке </w:t>
      </w:r>
      <w:r>
        <w:rPr>
          <w:lang w:val="en-US"/>
        </w:rPr>
        <w:t>BENODET</w:t>
      </w:r>
      <w:r w:rsidRPr="00C15C94">
        <w:t xml:space="preserve"> </w:t>
      </w:r>
      <w:r>
        <w:t xml:space="preserve">действует ограничение на голосование по 2 вопросу повестки дня. По вопросам 1 и 3 владелец передал свою инструкцию. Информация о владельце была передана ранее в сообщении МТ565 с референсом </w:t>
      </w:r>
      <w:r w:rsidRPr="007655ED">
        <w:t>01</w:t>
      </w:r>
      <w:r>
        <w:t xml:space="preserve">, поэтому при отправке этой инструкции обязательно указывается ссылка на ранее </w:t>
      </w:r>
      <w:proofErr w:type="gramStart"/>
      <w:r>
        <w:t>поданное</w:t>
      </w:r>
      <w:proofErr w:type="gramEnd"/>
      <w:r>
        <w:t>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7563EDAB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2054D578" w14:textId="77777777" w:rsidR="008A44AD" w:rsidRPr="00445088" w:rsidRDefault="008A44AD" w:rsidP="0010606C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18E2665" w14:textId="77777777" w:rsidR="008A44AD" w:rsidRDefault="008A44AD" w:rsidP="0010606C">
            <w:pPr>
              <w:pStyle w:val="a3"/>
            </w:pPr>
            <w:r>
              <w:t>Комментарии</w:t>
            </w:r>
          </w:p>
        </w:tc>
      </w:tr>
      <w:tr w:rsidR="008A44AD" w14:paraId="70443F39" w14:textId="77777777" w:rsidTr="0010606C">
        <w:tc>
          <w:tcPr>
            <w:tcW w:w="5488" w:type="dxa"/>
          </w:tcPr>
          <w:p w14:paraId="15A1B86D" w14:textId="77777777" w:rsidR="008A44AD" w:rsidRPr="00445088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:16R:GENL</w:t>
            </w:r>
          </w:p>
        </w:tc>
        <w:tc>
          <w:tcPr>
            <w:tcW w:w="4762" w:type="dxa"/>
          </w:tcPr>
          <w:p w14:paraId="782CF873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2FFCE2FD" w14:textId="77777777" w:rsidTr="0010606C">
        <w:tc>
          <w:tcPr>
            <w:tcW w:w="5488" w:type="dxa"/>
          </w:tcPr>
          <w:p w14:paraId="053A59D5" w14:textId="77777777" w:rsidR="000057AF" w:rsidRPr="00445088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:20C::CORP//000100</w:t>
            </w:r>
          </w:p>
        </w:tc>
        <w:tc>
          <w:tcPr>
            <w:tcW w:w="4762" w:type="dxa"/>
          </w:tcPr>
          <w:p w14:paraId="2A94F80D" w14:textId="0DC059AB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ins w:id="380" w:author="Pervova 21.1" w:date="2020-03-06T13:03:00Z">
              <w:r w:rsidRPr="00393CC1">
                <w:t xml:space="preserve">Референс КД </w:t>
              </w:r>
            </w:ins>
          </w:p>
        </w:tc>
      </w:tr>
      <w:tr w:rsidR="000057AF" w14:paraId="361B9E28" w14:textId="77777777" w:rsidTr="0010606C">
        <w:tc>
          <w:tcPr>
            <w:tcW w:w="5488" w:type="dxa"/>
          </w:tcPr>
          <w:p w14:paraId="139CDCB4" w14:textId="77777777" w:rsidR="000057AF" w:rsidRPr="00445088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:20C::SEME//03</w:t>
            </w:r>
          </w:p>
        </w:tc>
        <w:tc>
          <w:tcPr>
            <w:tcW w:w="4762" w:type="dxa"/>
          </w:tcPr>
          <w:p w14:paraId="03CBA23D" w14:textId="273CADD8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ins w:id="381" w:author="Pervova 21.1" w:date="2020-03-06T13:03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0057AF" w14:paraId="3B569711" w14:textId="77777777" w:rsidTr="0010606C">
        <w:tc>
          <w:tcPr>
            <w:tcW w:w="5488" w:type="dxa"/>
          </w:tcPr>
          <w:p w14:paraId="5C8F2D83" w14:textId="77777777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:23G:NEWM</w:t>
            </w:r>
          </w:p>
        </w:tc>
        <w:tc>
          <w:tcPr>
            <w:tcW w:w="4762" w:type="dxa"/>
          </w:tcPr>
          <w:p w14:paraId="7BD1D147" w14:textId="77777777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2177A902" w14:textId="77777777" w:rsidTr="0010606C">
        <w:tc>
          <w:tcPr>
            <w:tcW w:w="5488" w:type="dxa"/>
          </w:tcPr>
          <w:p w14:paraId="03EE2DD6" w14:textId="77777777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:22F::CAEV//BMET</w:t>
            </w:r>
          </w:p>
        </w:tc>
        <w:tc>
          <w:tcPr>
            <w:tcW w:w="4762" w:type="dxa"/>
          </w:tcPr>
          <w:p w14:paraId="6361293B" w14:textId="5DE5FE33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ins w:id="382" w:author="Pervova 21.1" w:date="2020-03-06T13:03:00Z">
              <w:r>
                <w:t>Код типа КД</w:t>
              </w:r>
            </w:ins>
          </w:p>
        </w:tc>
      </w:tr>
      <w:tr w:rsidR="008B3A8E" w14:paraId="47222DA9" w14:textId="77777777" w:rsidTr="0010606C">
        <w:tc>
          <w:tcPr>
            <w:tcW w:w="5488" w:type="dxa"/>
          </w:tcPr>
          <w:p w14:paraId="069B6CC6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:98C::PREP//20160703140000</w:t>
            </w:r>
          </w:p>
        </w:tc>
        <w:tc>
          <w:tcPr>
            <w:tcW w:w="4762" w:type="dxa"/>
          </w:tcPr>
          <w:p w14:paraId="13A8A081" w14:textId="4EB1BFBE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ins w:id="383" w:author="Pervova 21.1" w:date="2020-03-06T13:06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8B3A8E" w14:paraId="273B3BB3" w14:textId="77777777" w:rsidTr="0010606C">
        <w:tc>
          <w:tcPr>
            <w:tcW w:w="5488" w:type="dxa"/>
          </w:tcPr>
          <w:p w14:paraId="053E7A19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:16R:LINK</w:t>
            </w:r>
          </w:p>
        </w:tc>
        <w:tc>
          <w:tcPr>
            <w:tcW w:w="4762" w:type="dxa"/>
          </w:tcPr>
          <w:p w14:paraId="48DED26B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4AE3F3B5" w14:textId="77777777" w:rsidTr="0010606C">
        <w:tc>
          <w:tcPr>
            <w:tcW w:w="5488" w:type="dxa"/>
          </w:tcPr>
          <w:p w14:paraId="266DF9ED" w14:textId="2C15B6D3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:13</w:t>
            </w:r>
            <w:r>
              <w:rPr>
                <w:lang w:val="en-US"/>
              </w:rPr>
              <w:t>A</w:t>
            </w:r>
            <w:r w:rsidRPr="007655ED">
              <w:t>::LINK//565</w:t>
            </w:r>
          </w:p>
        </w:tc>
        <w:tc>
          <w:tcPr>
            <w:tcW w:w="4762" w:type="dxa"/>
          </w:tcPr>
          <w:p w14:paraId="6419BFE7" w14:textId="2E8086DF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ins w:id="384" w:author="Pervova 21.1" w:date="2020-03-06T13:20:00Z">
              <w:r>
                <w:t>Ссылка на ранее поданную инструкцию</w:t>
              </w:r>
            </w:ins>
          </w:p>
        </w:tc>
      </w:tr>
      <w:tr w:rsidR="007847D8" w14:paraId="7FB264E8" w14:textId="77777777" w:rsidTr="0010606C">
        <w:tc>
          <w:tcPr>
            <w:tcW w:w="5488" w:type="dxa"/>
          </w:tcPr>
          <w:p w14:paraId="26094B16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:20C::PREV//01</w:t>
            </w:r>
          </w:p>
        </w:tc>
        <w:tc>
          <w:tcPr>
            <w:tcW w:w="4762" w:type="dxa"/>
          </w:tcPr>
          <w:p w14:paraId="4D9246C9" w14:textId="13C2F181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ins w:id="385" w:author="Pervova 21.1" w:date="2020-03-06T13:20:00Z">
              <w:r>
                <w:t>Р</w:t>
              </w:r>
              <w:r w:rsidRPr="00BE3C71">
                <w:t xml:space="preserve">еференс </w:t>
              </w:r>
              <w:r>
                <w:t>ранее поданной инструкции</w:t>
              </w:r>
            </w:ins>
            <w:del w:id="386" w:author="Pervova 21.1" w:date="2020-03-06T13:20:00Z">
              <w:r w:rsidDel="007847D8">
                <w:delText>Ссылка на ранее поданную инструкцию</w:delText>
              </w:r>
            </w:del>
          </w:p>
        </w:tc>
      </w:tr>
      <w:tr w:rsidR="007847D8" w14:paraId="7698F8B2" w14:textId="77777777" w:rsidTr="0010606C">
        <w:tc>
          <w:tcPr>
            <w:tcW w:w="5488" w:type="dxa"/>
          </w:tcPr>
          <w:p w14:paraId="79D61AF4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:16S:LINK</w:t>
            </w:r>
          </w:p>
        </w:tc>
        <w:tc>
          <w:tcPr>
            <w:tcW w:w="4762" w:type="dxa"/>
          </w:tcPr>
          <w:p w14:paraId="25D4FA74" w14:textId="7CCFF274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5B545FA8" w14:textId="77777777" w:rsidTr="0010606C">
        <w:tc>
          <w:tcPr>
            <w:tcW w:w="5488" w:type="dxa"/>
          </w:tcPr>
          <w:p w14:paraId="6589CC95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:16S:GENL</w:t>
            </w:r>
          </w:p>
        </w:tc>
        <w:tc>
          <w:tcPr>
            <w:tcW w:w="4762" w:type="dxa"/>
          </w:tcPr>
          <w:p w14:paraId="727A5D26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4251AC69" w14:textId="77777777" w:rsidTr="0010606C">
        <w:tc>
          <w:tcPr>
            <w:tcW w:w="5488" w:type="dxa"/>
          </w:tcPr>
          <w:p w14:paraId="4EE69CC0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:16R:USECU</w:t>
            </w:r>
          </w:p>
        </w:tc>
        <w:tc>
          <w:tcPr>
            <w:tcW w:w="4762" w:type="dxa"/>
          </w:tcPr>
          <w:p w14:paraId="00186119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51506157" w14:textId="77777777" w:rsidTr="0010606C">
        <w:tc>
          <w:tcPr>
            <w:tcW w:w="5488" w:type="dxa"/>
          </w:tcPr>
          <w:p w14:paraId="5250180E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:35B:ISIN RU1111111111</w:t>
            </w:r>
          </w:p>
        </w:tc>
        <w:tc>
          <w:tcPr>
            <w:tcW w:w="4762" w:type="dxa"/>
          </w:tcPr>
          <w:p w14:paraId="65B7A561" w14:textId="296C9EFE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ins w:id="387" w:author="Pervova 21.1" w:date="2020-03-06T13:25:00Z">
              <w:r>
                <w:t>ISIN</w:t>
              </w:r>
            </w:ins>
          </w:p>
        </w:tc>
      </w:tr>
      <w:tr w:rsidR="007847D8" w14:paraId="32ADF3E2" w14:textId="77777777" w:rsidTr="0010606C">
        <w:tc>
          <w:tcPr>
            <w:tcW w:w="5488" w:type="dxa"/>
          </w:tcPr>
          <w:p w14:paraId="13B31E0D" w14:textId="4AD2549B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/</w:t>
            </w:r>
            <w:r>
              <w:rPr>
                <w:lang w:val="en-US"/>
              </w:rPr>
              <w:t>XX</w:t>
            </w:r>
            <w:r w:rsidRPr="007655ED">
              <w:t>/CORP/NADC/RU1111111111</w:t>
            </w:r>
          </w:p>
        </w:tc>
        <w:tc>
          <w:tcPr>
            <w:tcW w:w="4762" w:type="dxa"/>
          </w:tcPr>
          <w:p w14:paraId="59948B39" w14:textId="471C3656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proofErr w:type="gramStart"/>
            <w:ins w:id="388" w:author="Pervova 21.1" w:date="2020-03-06T13:25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7847D8" w14:paraId="18B8598A" w14:textId="77777777" w:rsidTr="0010606C">
        <w:tc>
          <w:tcPr>
            <w:tcW w:w="5488" w:type="dxa"/>
          </w:tcPr>
          <w:p w14:paraId="5671E756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 xml:space="preserve">/RU/1-11-00111-A </w:t>
            </w:r>
          </w:p>
        </w:tc>
        <w:tc>
          <w:tcPr>
            <w:tcW w:w="4762" w:type="dxa"/>
          </w:tcPr>
          <w:p w14:paraId="6AC4BDF5" w14:textId="205D66B3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ins w:id="389" w:author="Pervova 21.1" w:date="2020-03-06T13:25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7847D8" w14:paraId="7F17A296" w14:textId="77777777" w:rsidTr="0010606C">
        <w:tc>
          <w:tcPr>
            <w:tcW w:w="5488" w:type="dxa"/>
          </w:tcPr>
          <w:p w14:paraId="734FCE6F" w14:textId="470BA96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/NAME/</w:t>
            </w:r>
            <w:del w:id="390" w:author="Pervova 21.1" w:date="2020-03-25T00:13:00Z">
              <w:r w:rsidDel="004C65B9">
                <w:delText>'</w:delText>
              </w:r>
              <w:r w:rsidRPr="0092706D" w:rsidDel="004C65B9">
                <w:delText>OAO</w:delText>
              </w:r>
            </w:del>
            <w:ins w:id="391" w:author="Pervova 21.1" w:date="2020-03-25T00:13:00Z">
              <w:r w:rsidR="004C65B9">
                <w:t>’AO</w:t>
              </w:r>
            </w:ins>
            <w:r w:rsidRPr="0092706D">
              <w:t xml:space="preserve"> </w:t>
            </w:r>
            <w:r>
              <w:t>''</w:t>
            </w:r>
            <w:del w:id="392" w:author="Pervova 21.1" w:date="2020-03-25T00:12:00Z">
              <w:r w:rsidRPr="0092706D" w:rsidDel="004C65B9">
                <w:delText>MEGAFON</w:delText>
              </w:r>
            </w:del>
            <w:ins w:id="393" w:author="Pervova 21.1" w:date="2020-03-25T00:12:00Z">
              <w:r w:rsidR="004C65B9">
                <w:t>ENERGONEFTEGAZ</w:t>
              </w:r>
            </w:ins>
            <w:r>
              <w:t>''</w:t>
            </w:r>
            <w:r w:rsidRPr="0092706D">
              <w:t xml:space="preserve"> OBLIGACIa</w:t>
            </w:r>
          </w:p>
        </w:tc>
        <w:tc>
          <w:tcPr>
            <w:tcW w:w="4762" w:type="dxa"/>
          </w:tcPr>
          <w:p w14:paraId="57AF6738" w14:textId="3A399242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proofErr w:type="gramStart"/>
            <w:ins w:id="394" w:author="Pervova 21.1" w:date="2020-03-06T13:25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7847D8" w14:paraId="51576F6A" w14:textId="77777777" w:rsidTr="0010606C">
        <w:tc>
          <w:tcPr>
            <w:tcW w:w="5488" w:type="dxa"/>
          </w:tcPr>
          <w:p w14:paraId="48C54D20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:16R:ACCTINFO</w:t>
            </w:r>
          </w:p>
        </w:tc>
        <w:tc>
          <w:tcPr>
            <w:tcW w:w="4762" w:type="dxa"/>
          </w:tcPr>
          <w:p w14:paraId="542CAF8C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66235EFB" w14:textId="77777777" w:rsidTr="0010606C">
        <w:tc>
          <w:tcPr>
            <w:tcW w:w="5488" w:type="dxa"/>
          </w:tcPr>
          <w:p w14:paraId="225A2261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:97A::SAFE//ML1111111111</w:t>
            </w:r>
          </w:p>
        </w:tc>
        <w:tc>
          <w:tcPr>
            <w:tcW w:w="4762" w:type="dxa"/>
          </w:tcPr>
          <w:p w14:paraId="76E5BA27" w14:textId="7703AEE2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ins w:id="395" w:author="Pervova 21.1" w:date="2020-03-06T13:23:00Z">
              <w:r w:rsidRPr="00BE3C71">
                <w:t>Номер счета депонента в НРД</w:t>
              </w:r>
            </w:ins>
          </w:p>
        </w:tc>
      </w:tr>
      <w:tr w:rsidR="007F0A14" w14:paraId="193C52AE" w14:textId="77777777" w:rsidTr="0010606C">
        <w:tc>
          <w:tcPr>
            <w:tcW w:w="5488" w:type="dxa"/>
          </w:tcPr>
          <w:p w14:paraId="75FFA3EA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lastRenderedPageBreak/>
              <w:t>:94F::SAFE//CUST/IRVTGB2XGPY</w:t>
            </w:r>
          </w:p>
        </w:tc>
        <w:tc>
          <w:tcPr>
            <w:tcW w:w="4762" w:type="dxa"/>
          </w:tcPr>
          <w:p w14:paraId="6B4034F4" w14:textId="3575BF5E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ins w:id="396" w:author="Pervova 21.1" w:date="2020-03-06T13:30:00Z">
              <w:r w:rsidRPr="001D625D">
                <w:t>BIC места хранения</w:t>
              </w:r>
              <w:r>
                <w:t xml:space="preserve">, в котором открыт  счет владельца </w:t>
              </w:r>
              <w:r w:rsidRPr="00A47B98">
                <w:t>(F - рекомендованная опция)</w:t>
              </w:r>
            </w:ins>
          </w:p>
        </w:tc>
      </w:tr>
      <w:tr w:rsidR="007F0A14" w14:paraId="0C03D140" w14:textId="77777777" w:rsidTr="0010606C">
        <w:tc>
          <w:tcPr>
            <w:tcW w:w="5488" w:type="dxa"/>
          </w:tcPr>
          <w:p w14:paraId="3A3C8F30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:16S:ACCTINFO</w:t>
            </w:r>
          </w:p>
        </w:tc>
        <w:tc>
          <w:tcPr>
            <w:tcW w:w="4762" w:type="dxa"/>
          </w:tcPr>
          <w:p w14:paraId="404E0432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2151EDD1" w14:textId="77777777" w:rsidTr="0010606C">
        <w:tc>
          <w:tcPr>
            <w:tcW w:w="5488" w:type="dxa"/>
          </w:tcPr>
          <w:p w14:paraId="097F4AFC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:16S:USECU</w:t>
            </w:r>
          </w:p>
        </w:tc>
        <w:tc>
          <w:tcPr>
            <w:tcW w:w="4762" w:type="dxa"/>
          </w:tcPr>
          <w:p w14:paraId="736C6B01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3AB122F0" w14:textId="77777777" w:rsidTr="0010606C">
        <w:tc>
          <w:tcPr>
            <w:tcW w:w="5488" w:type="dxa"/>
          </w:tcPr>
          <w:p w14:paraId="5F1D267E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:16R:BENODET</w:t>
            </w:r>
          </w:p>
        </w:tc>
        <w:tc>
          <w:tcPr>
            <w:tcW w:w="4762" w:type="dxa"/>
          </w:tcPr>
          <w:p w14:paraId="7C5A991F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51121" w:rsidRPr="000057AF" w14:paraId="18116226" w14:textId="77777777" w:rsidTr="0010606C">
        <w:tc>
          <w:tcPr>
            <w:tcW w:w="5488" w:type="dxa"/>
          </w:tcPr>
          <w:p w14:paraId="0E3A2070" w14:textId="52004B31" w:rsidR="00851121" w:rsidRPr="00695B3D" w:rsidRDefault="00851121" w:rsidP="008A44AD">
            <w:pPr>
              <w:numPr>
                <w:ilvl w:val="0"/>
                <w:numId w:val="1"/>
              </w:numPr>
              <w:ind w:left="-6" w:firstLine="6"/>
            </w:pPr>
            <w:r w:rsidRPr="00BE74CD">
              <w:rPr>
                <w:lang w:val="en-US"/>
              </w:rPr>
              <w:t>:95V::OWND//</w:t>
            </w:r>
            <w:r w:rsidRPr="00E9457F">
              <w:t>'OOO ''</w:t>
            </w:r>
            <w:proofErr w:type="spellStart"/>
            <w:r>
              <w:rPr>
                <w:lang w:val="en-US"/>
              </w:rPr>
              <w:t>uPITER</w:t>
            </w:r>
            <w:proofErr w:type="spellEnd"/>
            <w:r w:rsidRPr="00E9457F">
              <w:t>'''</w:t>
            </w:r>
          </w:p>
          <w:p w14:paraId="38962196" w14:textId="66A2A23E" w:rsidR="00851121" w:rsidRPr="00695B3D" w:rsidRDefault="0085112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E74CD">
              <w:rPr>
                <w:lang w:val="en-US"/>
              </w:rPr>
              <w:t xml:space="preserve">G. MOSKVA, </w:t>
            </w:r>
            <w:r>
              <w:rPr>
                <w:lang w:val="en-US"/>
              </w:rPr>
              <w:t>U</w:t>
            </w:r>
            <w:r w:rsidRPr="00BE74CD">
              <w:rPr>
                <w:lang w:val="en-US"/>
              </w:rPr>
              <w:t xml:space="preserve">L. </w:t>
            </w:r>
            <w:r w:rsidRPr="00695B3D">
              <w:rPr>
                <w:lang w:val="en-US"/>
              </w:rPr>
              <w:t>POBED</w:t>
            </w:r>
            <w:r>
              <w:rPr>
                <w:lang w:val="en-US"/>
              </w:rPr>
              <w:t>Y</w:t>
            </w:r>
            <w:r w:rsidRPr="00695B3D">
              <w:rPr>
                <w:lang w:val="en-US"/>
              </w:rPr>
              <w:t xml:space="preserve"> D.3</w:t>
            </w:r>
          </w:p>
        </w:tc>
        <w:tc>
          <w:tcPr>
            <w:tcW w:w="4762" w:type="dxa"/>
          </w:tcPr>
          <w:p w14:paraId="72934D82" w14:textId="776FE111" w:rsidR="00851121" w:rsidRPr="00695B3D" w:rsidRDefault="0085112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commentRangeStart w:id="397"/>
            <w:ins w:id="398" w:author="Pervova 21.1" w:date="2020-03-06T13:48:00Z">
              <w:r w:rsidRPr="00945BF0">
                <w:rPr>
                  <w:highlight w:val="yellow"/>
                </w:rPr>
                <w:t>Наименование и адрес владельца</w:t>
              </w:r>
              <w:commentRangeEnd w:id="397"/>
              <w:r>
                <w:rPr>
                  <w:rStyle w:val="afb"/>
                </w:rPr>
                <w:commentReference w:id="397"/>
              </w:r>
            </w:ins>
          </w:p>
        </w:tc>
      </w:tr>
      <w:tr w:rsidR="00851121" w14:paraId="59AE6A50" w14:textId="77777777" w:rsidTr="0010606C">
        <w:tc>
          <w:tcPr>
            <w:tcW w:w="5488" w:type="dxa"/>
          </w:tcPr>
          <w:p w14:paraId="6DEF1143" w14:textId="77777777" w:rsidR="00851121" w:rsidRDefault="00851121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:95S::ALTE//TXID/RU/77391326667</w:t>
            </w:r>
          </w:p>
        </w:tc>
        <w:tc>
          <w:tcPr>
            <w:tcW w:w="4762" w:type="dxa"/>
          </w:tcPr>
          <w:p w14:paraId="07761FCB" w14:textId="2D322B23" w:rsidR="00851121" w:rsidRDefault="00851121" w:rsidP="008A44AD">
            <w:pPr>
              <w:numPr>
                <w:ilvl w:val="0"/>
                <w:numId w:val="1"/>
              </w:numPr>
              <w:ind w:left="-6" w:firstLine="6"/>
            </w:pPr>
            <w:ins w:id="399" w:author="Pervova 21.1" w:date="2020-03-06T13:47:00Z">
              <w:r>
                <w:t xml:space="preserve">ИНН </w:t>
              </w:r>
              <w:r w:rsidRPr="00962719">
                <w:rPr>
                  <w:lang w:val="en-US"/>
                </w:rPr>
                <w:t>владельца</w:t>
              </w:r>
            </w:ins>
          </w:p>
        </w:tc>
      </w:tr>
      <w:tr w:rsidR="00851121" w:rsidRPr="0019732D" w14:paraId="587E849C" w14:textId="77777777" w:rsidTr="0010606C">
        <w:tc>
          <w:tcPr>
            <w:tcW w:w="5488" w:type="dxa"/>
          </w:tcPr>
          <w:p w14:paraId="1331686A" w14:textId="1D7EB15A" w:rsidR="00851121" w:rsidRPr="00AF4D92" w:rsidRDefault="0085112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E74CD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BE74CD">
              <w:rPr>
                <w:lang w:val="en-US"/>
              </w:rPr>
              <w:t>/ACCB/RU/</w:t>
            </w:r>
            <w:r>
              <w:rPr>
                <w:lang w:val="en-US"/>
              </w:rPr>
              <w:t>MX</w:t>
            </w:r>
            <w:r w:rsidRPr="00BE74CD">
              <w:rPr>
                <w:lang w:val="en-US"/>
              </w:rPr>
              <w:t>0005551</w:t>
            </w:r>
          </w:p>
        </w:tc>
        <w:tc>
          <w:tcPr>
            <w:tcW w:w="4762" w:type="dxa"/>
          </w:tcPr>
          <w:p w14:paraId="697F6CD1" w14:textId="05DE92AA" w:rsidR="00851121" w:rsidRPr="0019732D" w:rsidRDefault="00851121" w:rsidP="008A44AD">
            <w:pPr>
              <w:numPr>
                <w:ilvl w:val="0"/>
                <w:numId w:val="1"/>
              </w:numPr>
              <w:ind w:left="-6" w:firstLine="6"/>
            </w:pPr>
            <w:ins w:id="400" w:author="Pervova 21.1" w:date="2020-03-06T13:46:00Z">
              <w:r>
                <w:t>Н</w:t>
              </w:r>
              <w:r w:rsidRPr="001D625D">
                <w:t xml:space="preserve">омер счета владельца </w:t>
              </w:r>
              <w:r>
                <w:t>в месте хранения</w:t>
              </w:r>
            </w:ins>
          </w:p>
        </w:tc>
      </w:tr>
      <w:tr w:rsidR="00851121" w:rsidRPr="002A48F2" w14:paraId="7E07007D" w14:textId="77777777" w:rsidTr="0010606C">
        <w:tc>
          <w:tcPr>
            <w:tcW w:w="5488" w:type="dxa"/>
          </w:tcPr>
          <w:p w14:paraId="08B24A17" w14:textId="77777777" w:rsidR="00851121" w:rsidRPr="00E33FA3" w:rsidRDefault="0085112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E74CD">
              <w:rPr>
                <w:lang w:val="en-US"/>
              </w:rPr>
              <w:t>:95S::ALTE/NSDR/RHID/RU/3</w:t>
            </w:r>
          </w:p>
        </w:tc>
        <w:tc>
          <w:tcPr>
            <w:tcW w:w="4762" w:type="dxa"/>
          </w:tcPr>
          <w:p w14:paraId="3AD0F9AC" w14:textId="22F6746B" w:rsidR="00851121" w:rsidRPr="002A48F2" w:rsidRDefault="00851121" w:rsidP="003E7849">
            <w:pPr>
              <w:numPr>
                <w:ilvl w:val="0"/>
                <w:numId w:val="1"/>
              </w:numPr>
              <w:ind w:left="-6" w:firstLine="6"/>
            </w:pPr>
            <w:r>
              <w:t>Идентификатор</w:t>
            </w:r>
            <w:r w:rsidRPr="002A48F2">
              <w:t xml:space="preserve"> </w:t>
            </w:r>
            <w:r>
              <w:rPr>
                <w:lang w:val="en-US"/>
              </w:rPr>
              <w:t>RHID</w:t>
            </w:r>
            <w:del w:id="401" w:author="Pervova 21.1" w:date="2020-03-06T13:59:00Z">
              <w:r w:rsidRPr="002A48F2" w:rsidDel="003E7849">
                <w:delText xml:space="preserve"> </w:delText>
              </w:r>
            </w:del>
            <w:r>
              <w:t xml:space="preserve">, должен быть равен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в предыдущем МТ565 для владельца </w:t>
            </w:r>
            <w:proofErr w:type="gramStart"/>
            <w:r>
              <w:t>указанного</w:t>
            </w:r>
            <w:proofErr w:type="gramEnd"/>
            <w:r>
              <w:t xml:space="preserve"> в блоке </w:t>
            </w:r>
            <w:r>
              <w:rPr>
                <w:lang w:val="en-US"/>
              </w:rPr>
              <w:t>BENODET</w:t>
            </w:r>
          </w:p>
        </w:tc>
      </w:tr>
      <w:tr w:rsidR="00851121" w:rsidRPr="0019732D" w14:paraId="39760184" w14:textId="77777777" w:rsidTr="0010606C">
        <w:tc>
          <w:tcPr>
            <w:tcW w:w="5488" w:type="dxa"/>
          </w:tcPr>
          <w:p w14:paraId="0EA93A4B" w14:textId="1DF2D67B" w:rsidR="00851121" w:rsidRPr="00BE74CD" w:rsidRDefault="0085112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0D2E04AC" w14:textId="41B71E31" w:rsidR="00851121" w:rsidRPr="0019732D" w:rsidRDefault="00851121" w:rsidP="008A44AD">
            <w:pPr>
              <w:numPr>
                <w:ilvl w:val="0"/>
                <w:numId w:val="1"/>
              </w:numPr>
              <w:ind w:left="-6" w:firstLine="6"/>
            </w:pPr>
            <w:ins w:id="402" w:author="Pervova 21.1" w:date="2020-03-06T13:44:00Z">
              <w:r w:rsidRPr="001D625D">
                <w:t>LEI места хранения, в кот</w:t>
              </w:r>
              <w:r>
                <w:t>ором открыт счет владельца</w:t>
              </w:r>
            </w:ins>
          </w:p>
        </w:tc>
      </w:tr>
      <w:tr w:rsidR="00851121" w14:paraId="378365EE" w14:textId="77777777" w:rsidTr="0010606C">
        <w:tc>
          <w:tcPr>
            <w:tcW w:w="5488" w:type="dxa"/>
          </w:tcPr>
          <w:p w14:paraId="6DAAC6C6" w14:textId="77777777" w:rsidR="00851121" w:rsidRDefault="00851121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:36B::OWND//UNIT/400,</w:t>
            </w:r>
          </w:p>
        </w:tc>
        <w:tc>
          <w:tcPr>
            <w:tcW w:w="4762" w:type="dxa"/>
          </w:tcPr>
          <w:p w14:paraId="4B989470" w14:textId="71591673" w:rsidR="00851121" w:rsidRDefault="00851121" w:rsidP="008A44AD">
            <w:pPr>
              <w:numPr>
                <w:ilvl w:val="0"/>
                <w:numId w:val="1"/>
              </w:numPr>
              <w:ind w:left="-6" w:firstLine="6"/>
            </w:pPr>
            <w:ins w:id="403" w:author="Pervova 21.1" w:date="2020-03-06T13:37:00Z">
              <w:r>
                <w:t xml:space="preserve">Количество ценных бумаг, </w:t>
              </w:r>
              <w:proofErr w:type="gramStart"/>
              <w:r>
                <w:t>принадлежащих</w:t>
              </w:r>
              <w:proofErr w:type="gramEnd"/>
              <w:r>
                <w:t xml:space="preserve"> владельцу</w:t>
              </w:r>
            </w:ins>
          </w:p>
        </w:tc>
      </w:tr>
      <w:tr w:rsidR="00851121" w:rsidRPr="00AF4D92" w14:paraId="4EBA329D" w14:textId="77777777" w:rsidTr="0010606C">
        <w:tc>
          <w:tcPr>
            <w:tcW w:w="5488" w:type="dxa"/>
          </w:tcPr>
          <w:p w14:paraId="46EA1BC0" w14:textId="77777777" w:rsidR="00851121" w:rsidRPr="00AF4D92" w:rsidRDefault="0085112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655ED">
              <w:t>:16S:BENODET</w:t>
            </w:r>
          </w:p>
        </w:tc>
        <w:tc>
          <w:tcPr>
            <w:tcW w:w="4762" w:type="dxa"/>
          </w:tcPr>
          <w:p w14:paraId="1E3768BF" w14:textId="77777777" w:rsidR="00851121" w:rsidRPr="00AF4D92" w:rsidRDefault="0085112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51121" w:rsidRPr="00AF4D92" w14:paraId="5A72BA31" w14:textId="77777777" w:rsidTr="0010606C">
        <w:tc>
          <w:tcPr>
            <w:tcW w:w="5488" w:type="dxa"/>
          </w:tcPr>
          <w:p w14:paraId="583498F6" w14:textId="77777777" w:rsidR="00851121" w:rsidRPr="00AF4D92" w:rsidRDefault="0085112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655ED">
              <w:t>:16R:CAINST</w:t>
            </w:r>
          </w:p>
        </w:tc>
        <w:tc>
          <w:tcPr>
            <w:tcW w:w="4762" w:type="dxa"/>
          </w:tcPr>
          <w:p w14:paraId="74DCECBB" w14:textId="77777777" w:rsidR="00851121" w:rsidRPr="00AF4D92" w:rsidRDefault="0085112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51121" w14:paraId="799C92AE" w14:textId="77777777" w:rsidTr="0010606C">
        <w:tc>
          <w:tcPr>
            <w:tcW w:w="5488" w:type="dxa"/>
          </w:tcPr>
          <w:p w14:paraId="7E5DD82B" w14:textId="77777777" w:rsidR="00851121" w:rsidRDefault="00851121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:13A::CAON//UNS</w:t>
            </w:r>
          </w:p>
        </w:tc>
        <w:tc>
          <w:tcPr>
            <w:tcW w:w="4762" w:type="dxa"/>
          </w:tcPr>
          <w:p w14:paraId="713AD8D0" w14:textId="77777777" w:rsidR="00851121" w:rsidRDefault="00851121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3E7849" w14:paraId="3F0B69F6" w14:textId="77777777" w:rsidTr="0010606C">
        <w:tc>
          <w:tcPr>
            <w:tcW w:w="5488" w:type="dxa"/>
          </w:tcPr>
          <w:p w14:paraId="06B40571" w14:textId="77777777" w:rsidR="003E7849" w:rsidRDefault="003E7849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:22F::CAOP//SPLI</w:t>
            </w:r>
          </w:p>
        </w:tc>
        <w:tc>
          <w:tcPr>
            <w:tcW w:w="4762" w:type="dxa"/>
          </w:tcPr>
          <w:p w14:paraId="434166A4" w14:textId="64666E8F" w:rsidR="003E7849" w:rsidRDefault="003E7849" w:rsidP="008A44AD">
            <w:pPr>
              <w:numPr>
                <w:ilvl w:val="0"/>
                <w:numId w:val="1"/>
              </w:numPr>
              <w:ind w:left="-6" w:firstLine="6"/>
            </w:pPr>
            <w:ins w:id="404" w:author="Pervova 21.1" w:date="2020-03-06T14:04:00Z">
              <w:r w:rsidRPr="0029504F">
                <w:t>Признак разнонаправленного голосования</w:t>
              </w:r>
            </w:ins>
          </w:p>
        </w:tc>
      </w:tr>
      <w:tr w:rsidR="003E7849" w:rsidRPr="00AF4D92" w14:paraId="468E3D72" w14:textId="77777777" w:rsidTr="0010606C">
        <w:tc>
          <w:tcPr>
            <w:tcW w:w="5488" w:type="dxa"/>
          </w:tcPr>
          <w:p w14:paraId="33ECC7AD" w14:textId="77777777" w:rsidR="003E7849" w:rsidRPr="00AF4D92" w:rsidRDefault="003E7849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655ED">
              <w:t>:36B::QINS//UNIT/400,</w:t>
            </w:r>
          </w:p>
        </w:tc>
        <w:tc>
          <w:tcPr>
            <w:tcW w:w="4762" w:type="dxa"/>
          </w:tcPr>
          <w:p w14:paraId="1DB5125D" w14:textId="32D7B068" w:rsidR="003E7849" w:rsidRPr="003E7849" w:rsidRDefault="003E7849" w:rsidP="008A44AD">
            <w:pPr>
              <w:numPr>
                <w:ilvl w:val="0"/>
                <w:numId w:val="1"/>
              </w:numPr>
              <w:ind w:left="-6" w:firstLine="6"/>
            </w:pPr>
            <w:ins w:id="405" w:author="Pervova 21.1" w:date="2020-03-06T14:05:00Z">
              <w:r w:rsidRPr="005B1F31">
                <w:t>Количество ценных бумаг, участвующих в голосовании</w:t>
              </w:r>
            </w:ins>
          </w:p>
        </w:tc>
      </w:tr>
      <w:tr w:rsidR="00BD768F" w:rsidRPr="00F72221" w14:paraId="04ED21B6" w14:textId="77777777" w:rsidTr="0010606C">
        <w:tc>
          <w:tcPr>
            <w:tcW w:w="5488" w:type="dxa"/>
          </w:tcPr>
          <w:p w14:paraId="59D81913" w14:textId="76323FC5" w:rsidR="00BD768F" w:rsidRPr="00AF4D92" w:rsidRDefault="00BD768F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E74CD">
              <w:rPr>
                <w:lang w:val="en-US"/>
              </w:rPr>
              <w:t>:70E::INST//ISLB/1.1/TY</w:t>
            </w:r>
            <w:r>
              <w:rPr>
                <w:lang w:val="en-US"/>
              </w:rPr>
              <w:t>PE/ORDN/RSLT/CONY/QVTG/400</w:t>
            </w:r>
          </w:p>
        </w:tc>
        <w:tc>
          <w:tcPr>
            <w:tcW w:w="4762" w:type="dxa"/>
          </w:tcPr>
          <w:p w14:paraId="5246E5DD" w14:textId="497785B3" w:rsidR="00BD768F" w:rsidRPr="00BD768F" w:rsidRDefault="00BD768F" w:rsidP="008A44AD">
            <w:pPr>
              <w:numPr>
                <w:ilvl w:val="0"/>
                <w:numId w:val="1"/>
              </w:numPr>
              <w:ind w:left="-6" w:firstLine="6"/>
            </w:pPr>
            <w:ins w:id="406" w:author="Pervova 21.1" w:date="2020-03-06T20:00:00Z">
              <w:r w:rsidRPr="009F0163">
                <w:t>Голосование по вопросу "За"</w:t>
              </w:r>
              <w:r>
                <w:t xml:space="preserve">, </w:t>
              </w:r>
              <w:r w:rsidRPr="005209A2">
                <w:t>п.п.1.1, тип голосования - обычное</w:t>
              </w:r>
            </w:ins>
            <w:del w:id="407" w:author="Pervova 21.1" w:date="2020-03-06T20:00:00Z">
              <w:r w:rsidDel="00D307F3">
                <w:delText xml:space="preserve">голосование </w:delText>
              </w:r>
            </w:del>
          </w:p>
        </w:tc>
      </w:tr>
      <w:tr w:rsidR="003E7849" w:rsidRPr="00C15C94" w14:paraId="55CD0526" w14:textId="77777777" w:rsidTr="0010606C">
        <w:tc>
          <w:tcPr>
            <w:tcW w:w="5488" w:type="dxa"/>
          </w:tcPr>
          <w:p w14:paraId="1832EF1A" w14:textId="089B9AC9" w:rsidR="003E7849" w:rsidRPr="00E33FA3" w:rsidRDefault="003E7849" w:rsidP="00C15C94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E74CD">
              <w:rPr>
                <w:lang w:val="en-US"/>
              </w:rPr>
              <w:t>:70E::INST//ISLB/2.1/RSTR/NARR/'OSNOVANIE</w:t>
            </w:r>
          </w:p>
        </w:tc>
        <w:tc>
          <w:tcPr>
            <w:tcW w:w="4762" w:type="dxa"/>
          </w:tcPr>
          <w:p w14:paraId="750B83D2" w14:textId="1C25D468" w:rsidR="003E7849" w:rsidRPr="00C15C94" w:rsidRDefault="003E7849" w:rsidP="00BD768F">
            <w:pPr>
              <w:ind w:left="0" w:firstLine="0"/>
            </w:pPr>
            <w:proofErr w:type="gramStart"/>
            <w:r>
              <w:t>Указан</w:t>
            </w:r>
            <w:proofErr w:type="gramEnd"/>
            <w:r>
              <w:t xml:space="preserve"> признак </w:t>
            </w:r>
            <w:r w:rsidRPr="00C15C94">
              <w:t>/</w:t>
            </w:r>
            <w:r w:rsidRPr="00BE74CD">
              <w:rPr>
                <w:lang w:val="en-US"/>
              </w:rPr>
              <w:t>RSTR</w:t>
            </w:r>
            <w:r w:rsidRPr="00C15C94">
              <w:t>/</w:t>
            </w:r>
            <w:r>
              <w:t xml:space="preserve"> - ограничение на голосование</w:t>
            </w:r>
            <w:ins w:id="408" w:author="Pervova 21.1" w:date="2020-03-06T19:54:00Z">
              <w:r w:rsidR="0080225C">
                <w:t xml:space="preserve"> </w:t>
              </w:r>
              <w:r w:rsidR="0080225C" w:rsidRPr="0080225C">
                <w:t xml:space="preserve">по п.п. </w:t>
              </w:r>
              <w:r w:rsidR="00BD768F">
                <w:t>2</w:t>
              </w:r>
              <w:r w:rsidR="0080225C" w:rsidRPr="0080225C">
                <w:t>.1</w:t>
              </w:r>
            </w:ins>
          </w:p>
        </w:tc>
      </w:tr>
      <w:tr w:rsidR="00BD768F" w:rsidRPr="00F72221" w14:paraId="0B4626F9" w14:textId="77777777" w:rsidTr="0010606C">
        <w:tc>
          <w:tcPr>
            <w:tcW w:w="5488" w:type="dxa"/>
          </w:tcPr>
          <w:p w14:paraId="354B785E" w14:textId="77777777" w:rsidR="00BD768F" w:rsidRPr="00E33FA3" w:rsidRDefault="00BD768F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E74CD">
              <w:rPr>
                <w:lang w:val="en-US"/>
              </w:rPr>
              <w:t>:70E::INST//ISLB/3.1/TYPE/ORDN/RSLT/ABST/QVTG/400</w:t>
            </w:r>
          </w:p>
        </w:tc>
        <w:tc>
          <w:tcPr>
            <w:tcW w:w="4762" w:type="dxa"/>
          </w:tcPr>
          <w:p w14:paraId="2B5587C4" w14:textId="220FBBED" w:rsidR="00BD768F" w:rsidRPr="00BD768F" w:rsidRDefault="00BD768F" w:rsidP="008A44AD">
            <w:pPr>
              <w:numPr>
                <w:ilvl w:val="0"/>
                <w:numId w:val="1"/>
              </w:numPr>
              <w:ind w:left="-6" w:firstLine="6"/>
            </w:pPr>
            <w:ins w:id="409" w:author="Pervova 21.1" w:date="2020-03-06T20:00:00Z">
              <w:r w:rsidRPr="00E10BE4">
                <w:t>Голосование по вопросу "Воздержаться"</w:t>
              </w:r>
              <w:r>
                <w:t>, п.п.3</w:t>
              </w:r>
              <w:r w:rsidRPr="005209A2">
                <w:t>.1, тип голосования - обычное</w:t>
              </w:r>
            </w:ins>
            <w:del w:id="410" w:author="Pervova 21.1" w:date="2020-03-06T20:00:00Z">
              <w:r w:rsidDel="00C55FBC">
                <w:delText>голосование</w:delText>
              </w:r>
            </w:del>
          </w:p>
        </w:tc>
      </w:tr>
      <w:tr w:rsidR="003E7849" w:rsidRPr="00AF4D92" w14:paraId="0D1C9925" w14:textId="77777777" w:rsidTr="0010606C">
        <w:tc>
          <w:tcPr>
            <w:tcW w:w="5488" w:type="dxa"/>
          </w:tcPr>
          <w:p w14:paraId="1D51DDD9" w14:textId="77777777" w:rsidR="003E7849" w:rsidRPr="00AF4D92" w:rsidRDefault="003E7849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655ED">
              <w:t>:16S:CAINST</w:t>
            </w:r>
          </w:p>
        </w:tc>
        <w:tc>
          <w:tcPr>
            <w:tcW w:w="4762" w:type="dxa"/>
          </w:tcPr>
          <w:p w14:paraId="68B89AEE" w14:textId="77777777" w:rsidR="003E7849" w:rsidRPr="00AF4D92" w:rsidRDefault="003E7849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3E7849" w:rsidRPr="00AF4D92" w:rsidDel="00CA23C0" w14:paraId="6F3C6163" w14:textId="4E48DD6A" w:rsidTr="0010606C">
        <w:trPr>
          <w:del w:id="411" w:author="Pervova 77" w:date="2017-01-23T16:22:00Z"/>
        </w:trPr>
        <w:tc>
          <w:tcPr>
            <w:tcW w:w="5488" w:type="dxa"/>
          </w:tcPr>
          <w:p w14:paraId="1D2BDD83" w14:textId="4391F5C2" w:rsidR="003E7849" w:rsidRPr="00AF4D92" w:rsidDel="00CA23C0" w:rsidRDefault="003E7849" w:rsidP="008A44AD">
            <w:pPr>
              <w:numPr>
                <w:ilvl w:val="0"/>
                <w:numId w:val="1"/>
              </w:numPr>
              <w:ind w:left="-6" w:firstLine="6"/>
              <w:rPr>
                <w:del w:id="412" w:author="Pervova 77" w:date="2017-01-23T16:22:00Z"/>
                <w:lang w:val="en-US"/>
              </w:rPr>
            </w:pPr>
          </w:p>
        </w:tc>
        <w:tc>
          <w:tcPr>
            <w:tcW w:w="4762" w:type="dxa"/>
          </w:tcPr>
          <w:p w14:paraId="36DD9F7D" w14:textId="518DF6FB" w:rsidR="003E7849" w:rsidRPr="00AF4D92" w:rsidDel="00CA23C0" w:rsidRDefault="003E7849" w:rsidP="008A44AD">
            <w:pPr>
              <w:numPr>
                <w:ilvl w:val="0"/>
                <w:numId w:val="1"/>
              </w:numPr>
              <w:ind w:left="-6" w:firstLine="6"/>
              <w:rPr>
                <w:del w:id="413" w:author="Pervova 77" w:date="2017-01-23T16:22:00Z"/>
                <w:lang w:val="en-US"/>
              </w:rPr>
            </w:pPr>
          </w:p>
        </w:tc>
      </w:tr>
      <w:tr w:rsidR="003E7849" w:rsidRPr="00AF4D92" w:rsidDel="00CA23C0" w14:paraId="766B2DA9" w14:textId="115B2B6E" w:rsidTr="0010606C">
        <w:trPr>
          <w:del w:id="414" w:author="Pervova 77" w:date="2017-01-23T16:22:00Z"/>
        </w:trPr>
        <w:tc>
          <w:tcPr>
            <w:tcW w:w="5488" w:type="dxa"/>
          </w:tcPr>
          <w:p w14:paraId="7A711124" w14:textId="5C630A5E" w:rsidR="003E7849" w:rsidRPr="00AF4D92" w:rsidDel="00CA23C0" w:rsidRDefault="003E7849" w:rsidP="008A44AD">
            <w:pPr>
              <w:numPr>
                <w:ilvl w:val="0"/>
                <w:numId w:val="1"/>
              </w:numPr>
              <w:ind w:left="-6" w:firstLine="6"/>
              <w:rPr>
                <w:del w:id="415" w:author="Pervova 77" w:date="2017-01-23T16:22:00Z"/>
                <w:lang w:val="en-US"/>
              </w:rPr>
            </w:pPr>
          </w:p>
        </w:tc>
        <w:tc>
          <w:tcPr>
            <w:tcW w:w="4762" w:type="dxa"/>
          </w:tcPr>
          <w:p w14:paraId="5EAB8DC8" w14:textId="5E919056" w:rsidR="003E7849" w:rsidRPr="00AF4D92" w:rsidDel="00CA23C0" w:rsidRDefault="003E7849" w:rsidP="008A44AD">
            <w:pPr>
              <w:numPr>
                <w:ilvl w:val="0"/>
                <w:numId w:val="1"/>
              </w:numPr>
              <w:ind w:left="-6" w:firstLine="6"/>
              <w:rPr>
                <w:del w:id="416" w:author="Pervova 77" w:date="2017-01-23T16:22:00Z"/>
                <w:lang w:val="en-US"/>
              </w:rPr>
            </w:pPr>
          </w:p>
        </w:tc>
      </w:tr>
      <w:tr w:rsidR="003E7849" w:rsidRPr="00AF4D92" w:rsidDel="00CA23C0" w14:paraId="14E14949" w14:textId="4B36C721" w:rsidTr="0010606C">
        <w:trPr>
          <w:del w:id="417" w:author="Pervova 77" w:date="2017-01-23T16:22:00Z"/>
        </w:trPr>
        <w:tc>
          <w:tcPr>
            <w:tcW w:w="5488" w:type="dxa"/>
          </w:tcPr>
          <w:p w14:paraId="08C39DD7" w14:textId="719DDBEC" w:rsidR="003E7849" w:rsidRPr="00AF4D92" w:rsidDel="00CA23C0" w:rsidRDefault="003E7849" w:rsidP="008A44AD">
            <w:pPr>
              <w:numPr>
                <w:ilvl w:val="0"/>
                <w:numId w:val="1"/>
              </w:numPr>
              <w:ind w:left="-6" w:firstLine="6"/>
              <w:rPr>
                <w:del w:id="418" w:author="Pervova 77" w:date="2017-01-23T16:22:00Z"/>
                <w:lang w:val="en-US"/>
              </w:rPr>
            </w:pPr>
          </w:p>
        </w:tc>
        <w:tc>
          <w:tcPr>
            <w:tcW w:w="4762" w:type="dxa"/>
          </w:tcPr>
          <w:p w14:paraId="538AF4E1" w14:textId="500AD914" w:rsidR="003E7849" w:rsidRPr="00AF4D92" w:rsidDel="00CA23C0" w:rsidRDefault="003E7849" w:rsidP="008A44AD">
            <w:pPr>
              <w:numPr>
                <w:ilvl w:val="0"/>
                <w:numId w:val="1"/>
              </w:numPr>
              <w:ind w:left="-6" w:firstLine="6"/>
              <w:rPr>
                <w:del w:id="419" w:author="Pervova 77" w:date="2017-01-23T16:22:00Z"/>
                <w:lang w:val="en-US"/>
              </w:rPr>
            </w:pPr>
          </w:p>
        </w:tc>
      </w:tr>
    </w:tbl>
    <w:p w14:paraId="30747F19" w14:textId="7543AAC6" w:rsidR="00D05605" w:rsidRPr="00D05605" w:rsidRDefault="008A44AD" w:rsidP="00991784">
      <w:pPr>
        <w:pStyle w:val="1"/>
      </w:pPr>
      <w:bookmarkStart w:id="420" w:name="_Toc445282173"/>
      <w:r>
        <w:t>Сообщение МТ</w:t>
      </w:r>
      <w:r w:rsidRPr="008A44AD">
        <w:t>565</w:t>
      </w:r>
      <w:r>
        <w:t xml:space="preserve">. </w:t>
      </w:r>
      <w:r w:rsidR="00D05605">
        <w:t>Исключение из списка</w:t>
      </w:r>
      <w:r w:rsidR="007B326A">
        <w:t xml:space="preserve"> (от номинального держателя)</w:t>
      </w:r>
      <w:bookmarkEnd w:id="420"/>
    </w:p>
    <w:p w14:paraId="26E19A0F" w14:textId="04ABDACE" w:rsidR="008A44AD" w:rsidRDefault="008A44AD" w:rsidP="00991784">
      <w:pPr>
        <w:ind w:left="0" w:firstLine="0"/>
      </w:pPr>
      <w:r w:rsidRPr="00BF4AB9">
        <w:rPr>
          <w:rStyle w:val="a8"/>
        </w:rPr>
        <w:t>Легенда</w:t>
      </w:r>
      <w:r>
        <w:t xml:space="preserve">: </w:t>
      </w:r>
    </w:p>
    <w:p w14:paraId="0D200CEE" w14:textId="77777777" w:rsidR="00991784" w:rsidRPr="00991784" w:rsidRDefault="00991784" w:rsidP="00991784">
      <w:pPr>
        <w:numPr>
          <w:ilvl w:val="0"/>
          <w:numId w:val="1"/>
        </w:numPr>
        <w:ind w:left="0" w:firstLine="0"/>
      </w:pPr>
      <w:r w:rsidRPr="00991784">
        <w:t xml:space="preserve">Проводится собрание </w:t>
      </w:r>
      <w:proofErr w:type="spellStart"/>
      <w:r w:rsidRPr="00991784">
        <w:t>облигационеров</w:t>
      </w:r>
      <w:proofErr w:type="spellEnd"/>
      <w:r w:rsidRPr="00991784">
        <w:t xml:space="preserve">, КД BMET, референс 000100. В период сбора инструкций депонент присылает сообщение об </w:t>
      </w:r>
      <w:proofErr w:type="gramStart"/>
      <w:r w:rsidRPr="00991784">
        <w:t>исключении</w:t>
      </w:r>
      <w:proofErr w:type="gramEnd"/>
      <w:r w:rsidRPr="00991784">
        <w:t xml:space="preserve"> лица из списка (ранее информация о данном владельце уже присылалась в рамках сообщения о лицах, осуществляющих права по ц/б). Исключение производится путем указания нулевого баланса.</w:t>
      </w:r>
    </w:p>
    <w:p w14:paraId="37DFE7EC" w14:textId="219CBA04" w:rsidR="008A44AD" w:rsidRPr="00573402" w:rsidRDefault="00991784" w:rsidP="00991784">
      <w:pPr>
        <w:numPr>
          <w:ilvl w:val="0"/>
          <w:numId w:val="1"/>
        </w:numPr>
        <w:ind w:left="0" w:firstLine="0"/>
      </w:pPr>
      <w:r w:rsidRPr="00991784">
        <w:tab/>
        <w:t xml:space="preserve">   Сообщение формируется депонентом МС0123456789 по счету НД ML1111111111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27A96457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23D12499" w14:textId="77777777" w:rsidR="008A44AD" w:rsidRPr="00445088" w:rsidRDefault="008A44AD" w:rsidP="0010606C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975CF96" w14:textId="77777777" w:rsidR="008A44AD" w:rsidRDefault="008A44AD" w:rsidP="0010606C">
            <w:pPr>
              <w:pStyle w:val="a3"/>
            </w:pPr>
            <w:r>
              <w:t>Комментарии</w:t>
            </w:r>
          </w:p>
        </w:tc>
      </w:tr>
      <w:tr w:rsidR="00D05605" w14:paraId="110FF992" w14:textId="77777777" w:rsidTr="0010606C">
        <w:tc>
          <w:tcPr>
            <w:tcW w:w="5488" w:type="dxa"/>
          </w:tcPr>
          <w:p w14:paraId="287B35F3" w14:textId="0F746A47" w:rsidR="00D05605" w:rsidRPr="00445088" w:rsidRDefault="00D05605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:16R:GENL</w:t>
            </w:r>
          </w:p>
        </w:tc>
        <w:tc>
          <w:tcPr>
            <w:tcW w:w="4762" w:type="dxa"/>
          </w:tcPr>
          <w:p w14:paraId="19D164AD" w14:textId="1B75C0DC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4DA4C76A" w14:textId="77777777" w:rsidTr="0010606C">
        <w:tc>
          <w:tcPr>
            <w:tcW w:w="5488" w:type="dxa"/>
          </w:tcPr>
          <w:p w14:paraId="2CE61CC6" w14:textId="33BE0294" w:rsidR="000057AF" w:rsidRPr="00445088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:20C::CORP//000100</w:t>
            </w:r>
          </w:p>
        </w:tc>
        <w:tc>
          <w:tcPr>
            <w:tcW w:w="4762" w:type="dxa"/>
          </w:tcPr>
          <w:p w14:paraId="12EA9D64" w14:textId="74E559FF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ins w:id="421" w:author="Pervova 21.1" w:date="2020-03-06T13:03:00Z">
              <w:r w:rsidRPr="00393CC1">
                <w:t xml:space="preserve">Референс КД </w:t>
              </w:r>
            </w:ins>
          </w:p>
        </w:tc>
      </w:tr>
      <w:tr w:rsidR="000057AF" w14:paraId="07B0DF2B" w14:textId="77777777" w:rsidTr="0010606C">
        <w:tc>
          <w:tcPr>
            <w:tcW w:w="5488" w:type="dxa"/>
          </w:tcPr>
          <w:p w14:paraId="45830F4A" w14:textId="4C85B20C" w:rsidR="000057AF" w:rsidRPr="00445088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:20C::SEME//04</w:t>
            </w:r>
          </w:p>
        </w:tc>
        <w:tc>
          <w:tcPr>
            <w:tcW w:w="4762" w:type="dxa"/>
          </w:tcPr>
          <w:p w14:paraId="4FEE654B" w14:textId="1DBA81A7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ins w:id="422" w:author="Pervova 21.1" w:date="2020-03-06T13:03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0057AF" w14:paraId="02E4D27C" w14:textId="77777777" w:rsidTr="0010606C">
        <w:tc>
          <w:tcPr>
            <w:tcW w:w="5488" w:type="dxa"/>
          </w:tcPr>
          <w:p w14:paraId="276E1DD5" w14:textId="20DA2665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:23G:NEWM</w:t>
            </w:r>
          </w:p>
        </w:tc>
        <w:tc>
          <w:tcPr>
            <w:tcW w:w="4762" w:type="dxa"/>
          </w:tcPr>
          <w:p w14:paraId="467B4A79" w14:textId="4F879E8B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1F0DB8F9" w14:textId="77777777" w:rsidTr="0010606C">
        <w:tc>
          <w:tcPr>
            <w:tcW w:w="5488" w:type="dxa"/>
          </w:tcPr>
          <w:p w14:paraId="1F6BA050" w14:textId="06D90AFF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:22F::CAEV//BMET</w:t>
            </w:r>
          </w:p>
        </w:tc>
        <w:tc>
          <w:tcPr>
            <w:tcW w:w="4762" w:type="dxa"/>
          </w:tcPr>
          <w:p w14:paraId="7EF1D88E" w14:textId="170C9A72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ins w:id="423" w:author="Pervova 21.1" w:date="2020-03-06T13:03:00Z">
              <w:r>
                <w:t>Код типа КД</w:t>
              </w:r>
            </w:ins>
          </w:p>
        </w:tc>
      </w:tr>
      <w:tr w:rsidR="008B3A8E" w14:paraId="0EA5483F" w14:textId="77777777" w:rsidTr="0010606C">
        <w:tc>
          <w:tcPr>
            <w:tcW w:w="5488" w:type="dxa"/>
          </w:tcPr>
          <w:p w14:paraId="6C7DE5D2" w14:textId="245FDA63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:98C::PREP//20160704140000</w:t>
            </w:r>
          </w:p>
        </w:tc>
        <w:tc>
          <w:tcPr>
            <w:tcW w:w="4762" w:type="dxa"/>
          </w:tcPr>
          <w:p w14:paraId="34E6A06D" w14:textId="3DAEA36B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ins w:id="424" w:author="Pervova 21.1" w:date="2020-03-06T13:06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8B3A8E" w14:paraId="263CD080" w14:textId="77777777" w:rsidTr="0010606C">
        <w:tc>
          <w:tcPr>
            <w:tcW w:w="5488" w:type="dxa"/>
          </w:tcPr>
          <w:p w14:paraId="30A787E8" w14:textId="5750FCF1" w:rsidR="008B3A8E" w:rsidRPr="000E1654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:16R:LINK</w:t>
            </w:r>
          </w:p>
        </w:tc>
        <w:tc>
          <w:tcPr>
            <w:tcW w:w="4762" w:type="dxa"/>
          </w:tcPr>
          <w:p w14:paraId="26159D35" w14:textId="79875190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01B6F8F6" w14:textId="77777777" w:rsidTr="0010606C">
        <w:tc>
          <w:tcPr>
            <w:tcW w:w="5488" w:type="dxa"/>
          </w:tcPr>
          <w:p w14:paraId="1C9163CB" w14:textId="5B834E46" w:rsidR="007847D8" w:rsidRDefault="007847D8" w:rsidP="00C915AC">
            <w:pPr>
              <w:numPr>
                <w:ilvl w:val="0"/>
                <w:numId w:val="1"/>
              </w:numPr>
              <w:ind w:left="-6" w:firstLine="6"/>
            </w:pPr>
            <w:r>
              <w:t>:13</w:t>
            </w:r>
            <w:r>
              <w:rPr>
                <w:lang w:val="en-US"/>
              </w:rPr>
              <w:t>A</w:t>
            </w:r>
            <w:r w:rsidRPr="007655ED">
              <w:t>::LINK//565</w:t>
            </w:r>
          </w:p>
        </w:tc>
        <w:tc>
          <w:tcPr>
            <w:tcW w:w="4762" w:type="dxa"/>
          </w:tcPr>
          <w:p w14:paraId="10AE170D" w14:textId="30A1A128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ins w:id="425" w:author="Pervova 21.1" w:date="2020-03-06T13:20:00Z">
              <w:r>
                <w:t>Ссылка на ранее поданную инструкцию</w:t>
              </w:r>
            </w:ins>
          </w:p>
        </w:tc>
      </w:tr>
      <w:tr w:rsidR="007847D8" w14:paraId="6DF7FC54" w14:textId="77777777" w:rsidTr="0010606C">
        <w:tc>
          <w:tcPr>
            <w:tcW w:w="5488" w:type="dxa"/>
          </w:tcPr>
          <w:p w14:paraId="3ED3C1F2" w14:textId="04E211B4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:20C::PREV//01</w:t>
            </w:r>
          </w:p>
        </w:tc>
        <w:tc>
          <w:tcPr>
            <w:tcW w:w="4762" w:type="dxa"/>
          </w:tcPr>
          <w:p w14:paraId="5CC4337C" w14:textId="43B039B9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ins w:id="426" w:author="Pervova 21.1" w:date="2020-03-06T13:20:00Z">
              <w:r>
                <w:t>Р</w:t>
              </w:r>
              <w:r w:rsidRPr="00BE3C71">
                <w:t xml:space="preserve">еференс </w:t>
              </w:r>
              <w:r>
                <w:t>ранее поданной инструкции</w:t>
              </w:r>
            </w:ins>
          </w:p>
        </w:tc>
      </w:tr>
      <w:tr w:rsidR="008B3A8E" w14:paraId="67EC7D69" w14:textId="77777777" w:rsidTr="0010606C">
        <w:tc>
          <w:tcPr>
            <w:tcW w:w="5488" w:type="dxa"/>
          </w:tcPr>
          <w:p w14:paraId="5A21C61C" w14:textId="3BFD5306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:16S:LINK</w:t>
            </w:r>
          </w:p>
        </w:tc>
        <w:tc>
          <w:tcPr>
            <w:tcW w:w="4762" w:type="dxa"/>
          </w:tcPr>
          <w:p w14:paraId="5CBA08B2" w14:textId="500DC9A3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42293566" w14:textId="77777777" w:rsidTr="0010606C">
        <w:tc>
          <w:tcPr>
            <w:tcW w:w="5488" w:type="dxa"/>
          </w:tcPr>
          <w:p w14:paraId="75D159C6" w14:textId="32D382BE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:16S:GENL</w:t>
            </w:r>
          </w:p>
        </w:tc>
        <w:tc>
          <w:tcPr>
            <w:tcW w:w="4762" w:type="dxa"/>
          </w:tcPr>
          <w:p w14:paraId="7B6DE64E" w14:textId="4200C6B2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397D7573" w14:textId="77777777" w:rsidTr="0010606C">
        <w:tc>
          <w:tcPr>
            <w:tcW w:w="5488" w:type="dxa"/>
          </w:tcPr>
          <w:p w14:paraId="41F255A8" w14:textId="773832C6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:16R:USECU</w:t>
            </w:r>
          </w:p>
        </w:tc>
        <w:tc>
          <w:tcPr>
            <w:tcW w:w="4762" w:type="dxa"/>
          </w:tcPr>
          <w:p w14:paraId="08CCF270" w14:textId="494F0323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3ADEF3C9" w14:textId="77777777" w:rsidTr="0010606C">
        <w:tc>
          <w:tcPr>
            <w:tcW w:w="5488" w:type="dxa"/>
          </w:tcPr>
          <w:p w14:paraId="1D0F908D" w14:textId="33AB2FA1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lastRenderedPageBreak/>
              <w:t>:35B:ISIN RU1111111111</w:t>
            </w:r>
          </w:p>
        </w:tc>
        <w:tc>
          <w:tcPr>
            <w:tcW w:w="4762" w:type="dxa"/>
          </w:tcPr>
          <w:p w14:paraId="7929278B" w14:textId="426B553D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ins w:id="427" w:author="Pervova 21.1" w:date="2020-03-06T13:25:00Z">
              <w:r>
                <w:t>ISIN</w:t>
              </w:r>
            </w:ins>
          </w:p>
        </w:tc>
      </w:tr>
      <w:tr w:rsidR="007847D8" w14:paraId="4C6F41DB" w14:textId="77777777" w:rsidTr="0010606C">
        <w:tc>
          <w:tcPr>
            <w:tcW w:w="5488" w:type="dxa"/>
          </w:tcPr>
          <w:p w14:paraId="163B3C44" w14:textId="6DB7F51E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/</w:t>
            </w:r>
            <w:r>
              <w:rPr>
                <w:lang w:val="en-US"/>
              </w:rPr>
              <w:t>XX</w:t>
            </w:r>
            <w:r w:rsidRPr="000E1654">
              <w:t>/CORP/NADC/RU1111111111</w:t>
            </w:r>
          </w:p>
        </w:tc>
        <w:tc>
          <w:tcPr>
            <w:tcW w:w="4762" w:type="dxa"/>
          </w:tcPr>
          <w:p w14:paraId="7983B2CC" w14:textId="2AB1D436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proofErr w:type="gramStart"/>
            <w:ins w:id="428" w:author="Pervova 21.1" w:date="2020-03-06T13:25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7847D8" w14:paraId="13BD8210" w14:textId="77777777" w:rsidTr="0010606C">
        <w:tc>
          <w:tcPr>
            <w:tcW w:w="5488" w:type="dxa"/>
          </w:tcPr>
          <w:p w14:paraId="633E513D" w14:textId="062F2CD4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 xml:space="preserve">/RU/1-11-00111-A </w:t>
            </w:r>
          </w:p>
        </w:tc>
        <w:tc>
          <w:tcPr>
            <w:tcW w:w="4762" w:type="dxa"/>
          </w:tcPr>
          <w:p w14:paraId="68BF7377" w14:textId="0326E74C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ins w:id="429" w:author="Pervova 21.1" w:date="2020-03-06T13:25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7847D8" w14:paraId="75A6BA64" w14:textId="77777777" w:rsidTr="0010606C">
        <w:tc>
          <w:tcPr>
            <w:tcW w:w="5488" w:type="dxa"/>
          </w:tcPr>
          <w:p w14:paraId="68334D84" w14:textId="66A8D3FF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/NAME/</w:t>
            </w:r>
            <w:del w:id="430" w:author="Pervova 21.1" w:date="2020-03-25T00:13:00Z">
              <w:r w:rsidDel="004C65B9">
                <w:delText>'</w:delText>
              </w:r>
              <w:r w:rsidRPr="0092706D" w:rsidDel="004C65B9">
                <w:delText>OAO</w:delText>
              </w:r>
            </w:del>
            <w:ins w:id="431" w:author="Pervova 21.1" w:date="2020-03-25T00:13:00Z">
              <w:r w:rsidR="004C65B9">
                <w:t>’AO</w:t>
              </w:r>
            </w:ins>
            <w:r w:rsidRPr="0092706D">
              <w:t xml:space="preserve"> </w:t>
            </w:r>
            <w:r>
              <w:t>''</w:t>
            </w:r>
            <w:del w:id="432" w:author="Pervova 21.1" w:date="2020-03-25T00:12:00Z">
              <w:r w:rsidRPr="0092706D" w:rsidDel="004C65B9">
                <w:delText>MEGAFON</w:delText>
              </w:r>
            </w:del>
            <w:ins w:id="433" w:author="Pervova 21.1" w:date="2020-03-25T00:12:00Z">
              <w:r w:rsidR="004C65B9">
                <w:t>ENERGONEFTEGAZ</w:t>
              </w:r>
            </w:ins>
            <w:r>
              <w:t>''</w:t>
            </w:r>
            <w:r w:rsidRPr="0092706D">
              <w:t xml:space="preserve"> OBLIGACIa</w:t>
            </w:r>
          </w:p>
        </w:tc>
        <w:tc>
          <w:tcPr>
            <w:tcW w:w="4762" w:type="dxa"/>
          </w:tcPr>
          <w:p w14:paraId="1331B984" w14:textId="0684139F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proofErr w:type="gramStart"/>
            <w:ins w:id="434" w:author="Pervova 21.1" w:date="2020-03-06T13:25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8B3A8E" w14:paraId="25972897" w14:textId="77777777" w:rsidTr="0010606C">
        <w:tc>
          <w:tcPr>
            <w:tcW w:w="5488" w:type="dxa"/>
          </w:tcPr>
          <w:p w14:paraId="18498C6F" w14:textId="5FE3C166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:16R:ACCTINFO</w:t>
            </w:r>
          </w:p>
        </w:tc>
        <w:tc>
          <w:tcPr>
            <w:tcW w:w="4762" w:type="dxa"/>
          </w:tcPr>
          <w:p w14:paraId="589D4CC6" w14:textId="33EB2B2A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33F664ED" w14:textId="77777777" w:rsidTr="0010606C">
        <w:tc>
          <w:tcPr>
            <w:tcW w:w="5488" w:type="dxa"/>
          </w:tcPr>
          <w:p w14:paraId="3BA87474" w14:textId="7FB73EA5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:97A::SAFE//ML1111111111</w:t>
            </w:r>
          </w:p>
        </w:tc>
        <w:tc>
          <w:tcPr>
            <w:tcW w:w="4762" w:type="dxa"/>
          </w:tcPr>
          <w:p w14:paraId="48886779" w14:textId="17459495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ins w:id="435" w:author="Pervova 21.1" w:date="2020-03-06T13:23:00Z">
              <w:r w:rsidRPr="00BE3C71">
                <w:t>Номер счета депонента в НРД</w:t>
              </w:r>
            </w:ins>
          </w:p>
        </w:tc>
      </w:tr>
      <w:tr w:rsidR="007F0A14" w14:paraId="67A3FD43" w14:textId="77777777" w:rsidTr="0010606C">
        <w:tc>
          <w:tcPr>
            <w:tcW w:w="5488" w:type="dxa"/>
          </w:tcPr>
          <w:p w14:paraId="04A54714" w14:textId="157E91CA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:94F::SAFE//CUST/IRVTGB2XGPY</w:t>
            </w:r>
          </w:p>
        </w:tc>
        <w:tc>
          <w:tcPr>
            <w:tcW w:w="4762" w:type="dxa"/>
          </w:tcPr>
          <w:p w14:paraId="53A47832" w14:textId="0B0DC63F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ins w:id="436" w:author="Pervova 21.1" w:date="2020-03-06T13:30:00Z">
              <w:r w:rsidRPr="001D625D">
                <w:t>BIC места хранения</w:t>
              </w:r>
              <w:r>
                <w:t xml:space="preserve">, в котором открыт  счет владельца </w:t>
              </w:r>
              <w:r w:rsidRPr="00A47B98">
                <w:t>(F - рекомендованная опция)</w:t>
              </w:r>
            </w:ins>
          </w:p>
        </w:tc>
      </w:tr>
      <w:tr w:rsidR="007F0A14" w14:paraId="00C9BBE2" w14:textId="77777777" w:rsidTr="0010606C">
        <w:tc>
          <w:tcPr>
            <w:tcW w:w="5488" w:type="dxa"/>
          </w:tcPr>
          <w:p w14:paraId="24C4245F" w14:textId="0F04B2F3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:16S:ACCTINFO</w:t>
            </w:r>
          </w:p>
        </w:tc>
        <w:tc>
          <w:tcPr>
            <w:tcW w:w="4762" w:type="dxa"/>
          </w:tcPr>
          <w:p w14:paraId="13B423AF" w14:textId="3997C8F2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76807AAD" w14:textId="77777777" w:rsidTr="0010606C">
        <w:tc>
          <w:tcPr>
            <w:tcW w:w="5488" w:type="dxa"/>
          </w:tcPr>
          <w:p w14:paraId="5177A66E" w14:textId="11D87F49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:16S:USECU</w:t>
            </w:r>
          </w:p>
        </w:tc>
        <w:tc>
          <w:tcPr>
            <w:tcW w:w="4762" w:type="dxa"/>
          </w:tcPr>
          <w:p w14:paraId="7638A78B" w14:textId="71FCFF3B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61AEE525" w14:textId="77777777" w:rsidTr="0010606C">
        <w:tc>
          <w:tcPr>
            <w:tcW w:w="5488" w:type="dxa"/>
          </w:tcPr>
          <w:p w14:paraId="3F4C6F31" w14:textId="1DE4EA4B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:16R:BENODET</w:t>
            </w:r>
          </w:p>
        </w:tc>
        <w:tc>
          <w:tcPr>
            <w:tcW w:w="4762" w:type="dxa"/>
          </w:tcPr>
          <w:p w14:paraId="72527DBE" w14:textId="6645C6B5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2D16D8" w14:paraId="21A57A7A" w14:textId="77777777" w:rsidTr="0010606C">
        <w:tc>
          <w:tcPr>
            <w:tcW w:w="5488" w:type="dxa"/>
          </w:tcPr>
          <w:p w14:paraId="4CA7DCCA" w14:textId="35D5CDD2" w:rsidR="002D16D8" w:rsidRDefault="002D16D8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:95P::OWND//IMPJRUMM</w:t>
            </w:r>
          </w:p>
        </w:tc>
        <w:tc>
          <w:tcPr>
            <w:tcW w:w="4762" w:type="dxa"/>
          </w:tcPr>
          <w:p w14:paraId="5ECE0BBF" w14:textId="29543827" w:rsidR="002D16D8" w:rsidRDefault="002D16D8" w:rsidP="008A44AD">
            <w:pPr>
              <w:numPr>
                <w:ilvl w:val="0"/>
                <w:numId w:val="1"/>
              </w:numPr>
              <w:ind w:left="-6" w:firstLine="6"/>
            </w:pPr>
            <w:ins w:id="437" w:author="Pervova 21.1" w:date="2020-03-06T20:06:00Z">
              <w:r>
                <w:t>Код BIC владельца</w:t>
              </w:r>
            </w:ins>
          </w:p>
        </w:tc>
      </w:tr>
      <w:tr w:rsidR="002D16D8" w:rsidRPr="000057AF" w14:paraId="4DB99DBF" w14:textId="77777777" w:rsidTr="0010606C">
        <w:tc>
          <w:tcPr>
            <w:tcW w:w="5488" w:type="dxa"/>
          </w:tcPr>
          <w:p w14:paraId="753EB1F7" w14:textId="64A6B295" w:rsidR="002D16D8" w:rsidRPr="008E29B2" w:rsidRDefault="002D16D8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8E29B2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8E29B2">
              <w:rPr>
                <w:lang w:val="en-US"/>
              </w:rPr>
              <w:t>/OGRN/RU/1027739132555</w:t>
            </w:r>
          </w:p>
        </w:tc>
        <w:tc>
          <w:tcPr>
            <w:tcW w:w="4762" w:type="dxa"/>
          </w:tcPr>
          <w:p w14:paraId="013E4A6B" w14:textId="1EFB01D8" w:rsidR="002D16D8" w:rsidRPr="008E29B2" w:rsidRDefault="002D16D8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ins w:id="438" w:author="Pervova 21.1" w:date="2020-03-06T20:06:00Z">
              <w:r w:rsidRPr="00962719">
                <w:rPr>
                  <w:lang w:val="en-US"/>
                </w:rPr>
                <w:t xml:space="preserve">Номер </w:t>
              </w:r>
              <w:r>
                <w:t xml:space="preserve">ОГРН </w:t>
              </w:r>
              <w:r w:rsidRPr="00962719">
                <w:rPr>
                  <w:lang w:val="en-US"/>
                </w:rPr>
                <w:t>владельца</w:t>
              </w:r>
            </w:ins>
          </w:p>
        </w:tc>
      </w:tr>
      <w:tr w:rsidR="0019732D" w:rsidRPr="0019732D" w14:paraId="5C283701" w14:textId="77777777" w:rsidTr="0010606C">
        <w:tc>
          <w:tcPr>
            <w:tcW w:w="5488" w:type="dxa"/>
          </w:tcPr>
          <w:p w14:paraId="1164C12D" w14:textId="5101A5CA" w:rsidR="0019732D" w:rsidRPr="00D05605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D05605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D05605">
              <w:rPr>
                <w:lang w:val="en-US"/>
              </w:rPr>
              <w:t>/ACCB/RU/</w:t>
            </w:r>
            <w:r>
              <w:rPr>
                <w:lang w:val="en-US"/>
              </w:rPr>
              <w:t>MX</w:t>
            </w:r>
            <w:r w:rsidRPr="00D05605">
              <w:rPr>
                <w:lang w:val="en-US"/>
              </w:rPr>
              <w:t>000002</w:t>
            </w:r>
          </w:p>
        </w:tc>
        <w:tc>
          <w:tcPr>
            <w:tcW w:w="4762" w:type="dxa"/>
          </w:tcPr>
          <w:p w14:paraId="61538528" w14:textId="0475B79E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ins w:id="439" w:author="Pervova 21.1" w:date="2020-03-06T13:46:00Z">
              <w:r>
                <w:t>Н</w:t>
              </w:r>
              <w:r w:rsidRPr="001D625D">
                <w:t xml:space="preserve">омер счета владельца </w:t>
              </w:r>
              <w:r>
                <w:t>в месте хранения</w:t>
              </w:r>
            </w:ins>
          </w:p>
        </w:tc>
      </w:tr>
      <w:tr w:rsidR="0019732D" w:rsidRPr="0019732D" w14:paraId="7E05CB2E" w14:textId="77777777" w:rsidTr="0010606C">
        <w:tc>
          <w:tcPr>
            <w:tcW w:w="5488" w:type="dxa"/>
          </w:tcPr>
          <w:p w14:paraId="453DADFD" w14:textId="06FDED2F" w:rsidR="0019732D" w:rsidRPr="00D05605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6A489840" w14:textId="5B02D7E8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ins w:id="440" w:author="Pervova 21.1" w:date="2020-03-06T13:44:00Z">
              <w:r w:rsidRPr="001D625D">
                <w:t>LEI места хранения, в кот</w:t>
              </w:r>
              <w:r>
                <w:t>ором открыт счет владельца</w:t>
              </w:r>
            </w:ins>
          </w:p>
        </w:tc>
      </w:tr>
      <w:tr w:rsidR="0019732D" w:rsidRPr="002A48F2" w14:paraId="1843335A" w14:textId="77777777" w:rsidTr="0010606C">
        <w:tc>
          <w:tcPr>
            <w:tcW w:w="5488" w:type="dxa"/>
          </w:tcPr>
          <w:p w14:paraId="633756AA" w14:textId="302663D4" w:rsidR="0019732D" w:rsidRPr="00D05605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D05605">
              <w:rPr>
                <w:lang w:val="en-US"/>
              </w:rPr>
              <w:t>:95S::ALTE/NSDR/RHID/RU/2</w:t>
            </w:r>
          </w:p>
        </w:tc>
        <w:tc>
          <w:tcPr>
            <w:tcW w:w="4762" w:type="dxa"/>
          </w:tcPr>
          <w:p w14:paraId="5D04B290" w14:textId="17BC5D5B" w:rsidR="0019732D" w:rsidRPr="002A48F2" w:rsidRDefault="0019732D" w:rsidP="008A44AD">
            <w:pPr>
              <w:numPr>
                <w:ilvl w:val="0"/>
                <w:numId w:val="1"/>
              </w:numPr>
              <w:ind w:left="-6" w:firstLine="6"/>
            </w:pPr>
            <w:r>
              <w:t>Идентификатор</w:t>
            </w:r>
            <w:r w:rsidRPr="002A48F2">
              <w:t xml:space="preserve">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, должен быть равен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в предыдущем МТ565 для владельца </w:t>
            </w:r>
            <w:proofErr w:type="gramStart"/>
            <w:r>
              <w:t>указанного</w:t>
            </w:r>
            <w:proofErr w:type="gramEnd"/>
            <w:r>
              <w:t xml:space="preserve"> в блоке </w:t>
            </w:r>
            <w:r>
              <w:rPr>
                <w:lang w:val="en-US"/>
              </w:rPr>
              <w:t>BENODET</w:t>
            </w:r>
          </w:p>
        </w:tc>
      </w:tr>
      <w:tr w:rsidR="0019732D" w14:paraId="4D9F64B1" w14:textId="77777777" w:rsidTr="0010606C">
        <w:tc>
          <w:tcPr>
            <w:tcW w:w="5488" w:type="dxa"/>
          </w:tcPr>
          <w:p w14:paraId="13B8D427" w14:textId="7A91F666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:36B::OWND//UNIT/0,</w:t>
            </w:r>
          </w:p>
        </w:tc>
        <w:tc>
          <w:tcPr>
            <w:tcW w:w="4762" w:type="dxa"/>
          </w:tcPr>
          <w:p w14:paraId="34AF8C20" w14:textId="461FD17B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ins w:id="441" w:author="Pervova 21.1" w:date="2020-03-06T13:39:00Z">
              <w:r>
                <w:t>Указывается количество равное 0 для исключения владельца из списка</w:t>
              </w:r>
            </w:ins>
          </w:p>
        </w:tc>
      </w:tr>
      <w:tr w:rsidR="0019732D" w14:paraId="2A96FA11" w14:textId="77777777" w:rsidTr="0010606C">
        <w:tc>
          <w:tcPr>
            <w:tcW w:w="5488" w:type="dxa"/>
          </w:tcPr>
          <w:p w14:paraId="67DE41FD" w14:textId="1E76B850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:16S:BENODET</w:t>
            </w:r>
          </w:p>
        </w:tc>
        <w:tc>
          <w:tcPr>
            <w:tcW w:w="4762" w:type="dxa"/>
          </w:tcPr>
          <w:p w14:paraId="549671C2" w14:textId="0A489B33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19732D" w14:paraId="060038A7" w14:textId="77777777" w:rsidTr="0010606C">
        <w:tc>
          <w:tcPr>
            <w:tcW w:w="5488" w:type="dxa"/>
          </w:tcPr>
          <w:p w14:paraId="728B47F2" w14:textId="2FCA987C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:16R:CAINST</w:t>
            </w:r>
          </w:p>
        </w:tc>
        <w:tc>
          <w:tcPr>
            <w:tcW w:w="4762" w:type="dxa"/>
          </w:tcPr>
          <w:p w14:paraId="645402E7" w14:textId="407DA909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19732D" w14:paraId="53F1453F" w14:textId="77777777" w:rsidTr="0010606C">
        <w:tc>
          <w:tcPr>
            <w:tcW w:w="5488" w:type="dxa"/>
          </w:tcPr>
          <w:p w14:paraId="28B08900" w14:textId="3173BF46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:13A::CAON//UNS</w:t>
            </w:r>
          </w:p>
        </w:tc>
        <w:tc>
          <w:tcPr>
            <w:tcW w:w="4762" w:type="dxa"/>
          </w:tcPr>
          <w:p w14:paraId="17849267" w14:textId="49468547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19732D" w14:paraId="62024EE6" w14:textId="77777777" w:rsidTr="0010606C">
        <w:tc>
          <w:tcPr>
            <w:tcW w:w="5488" w:type="dxa"/>
          </w:tcPr>
          <w:p w14:paraId="32FCE879" w14:textId="53E66892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:22F::CAOP//CERT</w:t>
            </w:r>
          </w:p>
        </w:tc>
        <w:tc>
          <w:tcPr>
            <w:tcW w:w="4762" w:type="dxa"/>
          </w:tcPr>
          <w:p w14:paraId="2B6F259A" w14:textId="1EE5660B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ins w:id="442" w:author="Pervova 21.1" w:date="2020-03-06T13:40:00Z">
              <w:r>
                <w:t xml:space="preserve">Признак </w:t>
              </w:r>
              <w:r w:rsidRPr="00902295">
                <w:t>информирования о лиц</w:t>
              </w:r>
              <w:r>
                <w:t xml:space="preserve">е, </w:t>
              </w:r>
              <w:r w:rsidRPr="00902295">
                <w:t xml:space="preserve"> осуществляющ</w:t>
              </w:r>
              <w:r>
                <w:t>ем</w:t>
              </w:r>
              <w:r w:rsidRPr="00902295">
                <w:t xml:space="preserve"> права по ценным бумагам</w:t>
              </w:r>
            </w:ins>
          </w:p>
        </w:tc>
      </w:tr>
      <w:tr w:rsidR="0019732D" w14:paraId="6ABEB28A" w14:textId="77777777" w:rsidTr="0010606C">
        <w:tc>
          <w:tcPr>
            <w:tcW w:w="5488" w:type="dxa"/>
          </w:tcPr>
          <w:p w14:paraId="0D99B21D" w14:textId="0BC54481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:36B::QINS//UNIT/0,</w:t>
            </w:r>
          </w:p>
        </w:tc>
        <w:tc>
          <w:tcPr>
            <w:tcW w:w="4762" w:type="dxa"/>
          </w:tcPr>
          <w:p w14:paraId="5C52ACDE" w14:textId="22F29AC4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ins w:id="443" w:author="Pervova 21.1" w:date="2020-03-06T13:39:00Z">
              <w:r w:rsidRPr="00BE7FB5">
                <w:t>Количество ц</w:t>
              </w:r>
              <w:r>
                <w:t xml:space="preserve">енных бумаг, участвующих в голосовании. </w:t>
              </w:r>
              <w:r w:rsidRPr="00902295">
                <w:t>Указывается количество равное 0 для исключения владельца из списка</w:t>
              </w:r>
              <w:r>
                <w:t>.</w:t>
              </w:r>
            </w:ins>
          </w:p>
        </w:tc>
      </w:tr>
      <w:tr w:rsidR="0019732D" w14:paraId="284F7922" w14:textId="77777777" w:rsidTr="0010606C">
        <w:tc>
          <w:tcPr>
            <w:tcW w:w="5488" w:type="dxa"/>
          </w:tcPr>
          <w:p w14:paraId="30D43592" w14:textId="3EB16A98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:16S:CAINST</w:t>
            </w:r>
          </w:p>
        </w:tc>
        <w:tc>
          <w:tcPr>
            <w:tcW w:w="4762" w:type="dxa"/>
          </w:tcPr>
          <w:p w14:paraId="5817E8EC" w14:textId="4B881599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</w:tbl>
    <w:p w14:paraId="57777F86" w14:textId="77777777" w:rsidR="00B26016" w:rsidRDefault="00B26016" w:rsidP="00B26016">
      <w:pPr>
        <w:pStyle w:val="1"/>
        <w:numPr>
          <w:ilvl w:val="0"/>
          <w:numId w:val="2"/>
        </w:numPr>
      </w:pPr>
      <w:bookmarkStart w:id="444" w:name="_Toc445282174"/>
      <w:r w:rsidRPr="00573402">
        <w:t>Сообщение МТ56</w:t>
      </w:r>
      <w:r>
        <w:t xml:space="preserve">7. Статус головного депозитария </w:t>
      </w:r>
      <w:r w:rsidRPr="00F83010">
        <w:t>COMP</w:t>
      </w:r>
      <w:r>
        <w:t xml:space="preserve"> (</w:t>
      </w:r>
      <w:r>
        <w:rPr>
          <w:lang w:val="en-US"/>
        </w:rPr>
        <w:t>PACK</w:t>
      </w:r>
      <w:r w:rsidRPr="0019626F">
        <w:t>)</w:t>
      </w:r>
      <w:bookmarkEnd w:id="444"/>
    </w:p>
    <w:p w14:paraId="1E64192A" w14:textId="77777777" w:rsidR="00B26016" w:rsidRDefault="00B26016" w:rsidP="00B26016">
      <w:pPr>
        <w:numPr>
          <w:ilvl w:val="0"/>
          <w:numId w:val="1"/>
        </w:numPr>
        <w:ind w:hanging="6"/>
      </w:pPr>
      <w:r w:rsidRPr="00F83010">
        <w:t>Легенда</w:t>
      </w:r>
      <w:r>
        <w:t xml:space="preserve">: </w:t>
      </w:r>
    </w:p>
    <w:p w14:paraId="01261FCD" w14:textId="77777777" w:rsidR="00B26016" w:rsidRPr="008F00E6" w:rsidRDefault="00B26016" w:rsidP="00B26016">
      <w:pPr>
        <w:numPr>
          <w:ilvl w:val="0"/>
          <w:numId w:val="1"/>
        </w:numPr>
        <w:ind w:hanging="6"/>
      </w:pPr>
      <w:r w:rsidRPr="008F00E6">
        <w:t xml:space="preserve">НРД переслал </w:t>
      </w:r>
      <w:r>
        <w:t xml:space="preserve">поручение от </w:t>
      </w:r>
      <w:r w:rsidRPr="008F00E6">
        <w:t xml:space="preserve">депонента (код НРД МС0123456789) </w:t>
      </w:r>
      <w:r>
        <w:t xml:space="preserve"> </w:t>
      </w:r>
      <w:r w:rsidRPr="008F00E6">
        <w:t xml:space="preserve">с исходящим референсом 11111111 регистратору (код НРД MS0142000555). </w:t>
      </w:r>
    </w:p>
    <w:p w14:paraId="2E9EB026" w14:textId="77777777" w:rsidR="00B26016" w:rsidRPr="008F00E6" w:rsidRDefault="00B26016" w:rsidP="00B26016">
      <w:pPr>
        <w:numPr>
          <w:ilvl w:val="0"/>
          <w:numId w:val="1"/>
        </w:numPr>
        <w:ind w:hanging="6"/>
      </w:pPr>
      <w:r w:rsidRPr="008F00E6">
        <w:t xml:space="preserve">При пересылке инструкции НРД присвоил </w:t>
      </w:r>
      <w:proofErr w:type="gramStart"/>
      <w:r w:rsidRPr="008F00E6">
        <w:t>исходящий</w:t>
      </w:r>
      <w:proofErr w:type="gramEnd"/>
      <w:r w:rsidRPr="008F00E6">
        <w:t xml:space="preserve"> референс: 33333333. </w:t>
      </w:r>
    </w:p>
    <w:p w14:paraId="18D86FE2" w14:textId="77777777" w:rsidR="00B26016" w:rsidRPr="008F00E6" w:rsidRDefault="00B26016" w:rsidP="00B26016">
      <w:pPr>
        <w:numPr>
          <w:ilvl w:val="0"/>
          <w:numId w:val="1"/>
        </w:numPr>
        <w:ind w:hanging="6"/>
      </w:pPr>
      <w:r w:rsidRPr="008F00E6">
        <w:t xml:space="preserve">Регистратор получил </w:t>
      </w:r>
      <w:r>
        <w:t>поручение</w:t>
      </w:r>
      <w:r w:rsidRPr="008F00E6">
        <w:t>, успешно обработал, сформировал статус обработки инструкции и отправил его в НРД.</w:t>
      </w:r>
    </w:p>
    <w:p w14:paraId="4248FA6B" w14:textId="77777777" w:rsidR="00B26016" w:rsidRPr="008F00E6" w:rsidRDefault="00B26016" w:rsidP="00B26016">
      <w:pPr>
        <w:numPr>
          <w:ilvl w:val="0"/>
          <w:numId w:val="1"/>
        </w:numPr>
        <w:ind w:hanging="6"/>
      </w:pPr>
      <w:r w:rsidRPr="008F00E6">
        <w:t xml:space="preserve">НРД пересылает это сообщение </w:t>
      </w:r>
      <w:r>
        <w:t>МТ567</w:t>
      </w:r>
      <w:r w:rsidRPr="008F00E6">
        <w:t xml:space="preserve"> с референсом 22222222 со статусом обработки </w:t>
      </w:r>
      <w:r>
        <w:rPr>
          <w:lang w:val="en-US"/>
        </w:rPr>
        <w:t>PACK</w:t>
      </w:r>
      <w:r w:rsidRPr="008F00E6">
        <w:t xml:space="preserve"> (</w:t>
      </w:r>
      <w:r>
        <w:t xml:space="preserve">регистратор присвоил COMP (обработка завершена), но так как такого статуса нет в перечне </w:t>
      </w:r>
      <w:proofErr w:type="gramStart"/>
      <w:r>
        <w:t>допустимых</w:t>
      </w:r>
      <w:proofErr w:type="gramEnd"/>
      <w:r>
        <w:t xml:space="preserve"> в формате</w:t>
      </w:r>
      <w:r w:rsidRPr="00CA5A6F">
        <w:t xml:space="preserve"> </w:t>
      </w:r>
      <w:r>
        <w:rPr>
          <w:lang w:val="en-US"/>
        </w:rPr>
        <w:t>ISO</w:t>
      </w:r>
      <w:r>
        <w:t xml:space="preserve">15022, то он заменяется на </w:t>
      </w:r>
      <w:r>
        <w:rPr>
          <w:lang w:val="en-US"/>
        </w:rPr>
        <w:t>PACK</w:t>
      </w:r>
      <w:r>
        <w:t xml:space="preserve">, при этом в текстовом описании статуса указывается значения соответствующее статусу </w:t>
      </w:r>
      <w:r>
        <w:rPr>
          <w:lang w:val="en-US"/>
        </w:rPr>
        <w:t>COMP</w:t>
      </w:r>
      <w:r w:rsidRPr="00CA5A6F">
        <w:t>)</w:t>
      </w:r>
      <w:r w:rsidRPr="008F00E6">
        <w:t>.</w:t>
      </w:r>
    </w:p>
    <w:p w14:paraId="04BBBDBE" w14:textId="77777777" w:rsidR="00B26016" w:rsidRPr="00573402" w:rsidRDefault="00B26016" w:rsidP="00B26016">
      <w:pPr>
        <w:numPr>
          <w:ilvl w:val="0"/>
          <w:numId w:val="1"/>
        </w:numPr>
        <w:ind w:hanging="6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14:paraId="23507EA5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316ADC2B" w14:textId="77777777" w:rsidR="00B26016" w:rsidRPr="00445088" w:rsidRDefault="00B26016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6B8D35A9" w14:textId="77777777" w:rsidR="00B26016" w:rsidRDefault="00B26016" w:rsidP="006227CB">
            <w:pPr>
              <w:pStyle w:val="a3"/>
            </w:pPr>
            <w:r>
              <w:t>Комментарии</w:t>
            </w:r>
          </w:p>
        </w:tc>
      </w:tr>
      <w:tr w:rsidR="00B26016" w14:paraId="3727B2F6" w14:textId="77777777" w:rsidTr="006227CB">
        <w:tc>
          <w:tcPr>
            <w:tcW w:w="5488" w:type="dxa"/>
          </w:tcPr>
          <w:p w14:paraId="6217494B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3263BBC8" w14:textId="77777777" w:rsidR="00B26016" w:rsidRDefault="00B26016" w:rsidP="006227CB">
            <w:pPr>
              <w:pStyle w:val="a7"/>
            </w:pPr>
          </w:p>
        </w:tc>
      </w:tr>
      <w:tr w:rsidR="00B26016" w14:paraId="68F773BE" w14:textId="77777777" w:rsidTr="006227CB">
        <w:tc>
          <w:tcPr>
            <w:tcW w:w="5488" w:type="dxa"/>
          </w:tcPr>
          <w:p w14:paraId="09094FE7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:20C::CORP//206081X5456</w:t>
            </w:r>
          </w:p>
        </w:tc>
        <w:tc>
          <w:tcPr>
            <w:tcW w:w="4762" w:type="dxa"/>
          </w:tcPr>
          <w:p w14:paraId="454AFDCD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Референс КД </w:t>
            </w:r>
          </w:p>
        </w:tc>
      </w:tr>
      <w:tr w:rsidR="000057AF" w14:paraId="512D7FAF" w14:textId="77777777" w:rsidTr="006227CB">
        <w:tc>
          <w:tcPr>
            <w:tcW w:w="5488" w:type="dxa"/>
          </w:tcPr>
          <w:p w14:paraId="78202ACB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0516A7BC" w14:textId="4724A16E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ins w:id="445" w:author="Pervova 21.1" w:date="2020-03-06T13:04:00Z">
              <w:r w:rsidRPr="000057AF">
                <w:rPr>
                  <w:sz w:val="24"/>
                  <w:szCs w:val="24"/>
                </w:rPr>
                <w:t>Идентификатор сообщения</w:t>
              </w:r>
            </w:ins>
          </w:p>
        </w:tc>
      </w:tr>
      <w:tr w:rsidR="000057AF" w14:paraId="418F4375" w14:textId="77777777" w:rsidTr="006227CB">
        <w:tc>
          <w:tcPr>
            <w:tcW w:w="5488" w:type="dxa"/>
          </w:tcPr>
          <w:p w14:paraId="598832BE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590F7884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0057AF" w14:paraId="52E55EB9" w14:textId="77777777" w:rsidTr="006227CB">
        <w:tc>
          <w:tcPr>
            <w:tcW w:w="5488" w:type="dxa"/>
          </w:tcPr>
          <w:p w14:paraId="301BC1BC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lastRenderedPageBreak/>
              <w:t>:22F::CAEV//BMET</w:t>
            </w:r>
          </w:p>
        </w:tc>
        <w:tc>
          <w:tcPr>
            <w:tcW w:w="4762" w:type="dxa"/>
          </w:tcPr>
          <w:p w14:paraId="33E42828" w14:textId="6351DC1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ins w:id="446" w:author="Pervova 21.1" w:date="2020-03-06T13:04:00Z">
              <w:r w:rsidRPr="000057AF">
                <w:rPr>
                  <w:sz w:val="24"/>
                  <w:szCs w:val="24"/>
                </w:rPr>
                <w:t>Код типа КД</w:t>
              </w:r>
            </w:ins>
          </w:p>
        </w:tc>
      </w:tr>
      <w:tr w:rsidR="008B3A8E" w14:paraId="41B070FF" w14:textId="77777777" w:rsidTr="006227CB">
        <w:tc>
          <w:tcPr>
            <w:tcW w:w="5488" w:type="dxa"/>
          </w:tcPr>
          <w:p w14:paraId="446FB107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:98C::PREP//20160703105940</w:t>
            </w:r>
          </w:p>
        </w:tc>
        <w:tc>
          <w:tcPr>
            <w:tcW w:w="4762" w:type="dxa"/>
          </w:tcPr>
          <w:p w14:paraId="0BE740DF" w14:textId="25730FD8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ins w:id="447" w:author="Pervova 21.1" w:date="2020-03-06T13:07:00Z">
              <w:r w:rsidRPr="008B3A8E">
                <w:rPr>
                  <w:sz w:val="24"/>
                  <w:szCs w:val="24"/>
                </w:rPr>
                <w:t>Время формирования сообщения</w:t>
              </w:r>
            </w:ins>
          </w:p>
        </w:tc>
      </w:tr>
      <w:tr w:rsidR="008B3A8E" w14:paraId="54191E20" w14:textId="77777777" w:rsidTr="006227CB">
        <w:tc>
          <w:tcPr>
            <w:tcW w:w="5488" w:type="dxa"/>
          </w:tcPr>
          <w:p w14:paraId="28EBB324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75443102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14:paraId="450EA27F" w14:textId="77777777" w:rsidTr="006227CB">
        <w:tc>
          <w:tcPr>
            <w:tcW w:w="5488" w:type="dxa"/>
          </w:tcPr>
          <w:p w14:paraId="62A589F7" w14:textId="21E3F13A" w:rsidR="008B3A8E" w:rsidRPr="00CA23C0" w:rsidRDefault="008B3A8E" w:rsidP="00406F0F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:13A::LINK//565</w:t>
            </w:r>
          </w:p>
        </w:tc>
        <w:tc>
          <w:tcPr>
            <w:tcW w:w="4762" w:type="dxa"/>
          </w:tcPr>
          <w:p w14:paraId="03AAA87E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Заполняется, если поручение было получено в сообщении МТ565</w:t>
            </w:r>
          </w:p>
        </w:tc>
      </w:tr>
      <w:tr w:rsidR="008B3A8E" w14:paraId="1CEE3C0C" w14:textId="77777777" w:rsidTr="006227CB">
        <w:tc>
          <w:tcPr>
            <w:tcW w:w="5488" w:type="dxa"/>
          </w:tcPr>
          <w:p w14:paraId="5D7CA8DE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12673879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8B3A8E" w14:paraId="23F0EE4F" w14:textId="77777777" w:rsidTr="006227CB">
        <w:tc>
          <w:tcPr>
            <w:tcW w:w="5488" w:type="dxa"/>
          </w:tcPr>
          <w:p w14:paraId="7A8253C6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74D4D4B4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14:paraId="41BF703F" w14:textId="77777777" w:rsidTr="006227CB">
        <w:tc>
          <w:tcPr>
            <w:tcW w:w="5488" w:type="dxa"/>
          </w:tcPr>
          <w:p w14:paraId="6CF31C5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45935F65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14:paraId="16D50FE5" w14:textId="77777777" w:rsidTr="006227CB">
        <w:tc>
          <w:tcPr>
            <w:tcW w:w="5488" w:type="dxa"/>
          </w:tcPr>
          <w:p w14:paraId="6841F075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:20C::PREV//33333333</w:t>
            </w:r>
          </w:p>
        </w:tc>
        <w:tc>
          <w:tcPr>
            <w:tcW w:w="4762" w:type="dxa"/>
          </w:tcPr>
          <w:p w14:paraId="44B2B4F6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Исходящий референс НРД переданной инструкции депонента</w:t>
            </w:r>
          </w:p>
        </w:tc>
      </w:tr>
      <w:tr w:rsidR="008B3A8E" w14:paraId="3C43DD05" w14:textId="77777777" w:rsidTr="006227CB">
        <w:tc>
          <w:tcPr>
            <w:tcW w:w="5488" w:type="dxa"/>
          </w:tcPr>
          <w:p w14:paraId="06CF8575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623F94FF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14:paraId="52096919" w14:textId="77777777" w:rsidTr="006227CB">
        <w:tc>
          <w:tcPr>
            <w:tcW w:w="5488" w:type="dxa"/>
          </w:tcPr>
          <w:p w14:paraId="1282CF41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3F559A33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14:paraId="15B579C5" w14:textId="77777777" w:rsidTr="006227CB">
        <w:tc>
          <w:tcPr>
            <w:tcW w:w="5488" w:type="dxa"/>
          </w:tcPr>
          <w:p w14:paraId="4E11C45D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:25D::IPRC//PACK</w:t>
            </w:r>
          </w:p>
        </w:tc>
        <w:tc>
          <w:tcPr>
            <w:tcW w:w="4762" w:type="dxa"/>
          </w:tcPr>
          <w:p w14:paraId="1AA70D49" w14:textId="010DD78B" w:rsidR="008B3A8E" w:rsidRPr="00CA23C0" w:rsidRDefault="002D16D8" w:rsidP="002D16D8">
            <w:pPr>
              <w:pStyle w:val="a7"/>
              <w:rPr>
                <w:sz w:val="24"/>
                <w:szCs w:val="24"/>
              </w:rPr>
            </w:pPr>
            <w:ins w:id="448" w:author="Pervova 21.1" w:date="2020-03-06T20:06:00Z">
              <w:r>
                <w:rPr>
                  <w:sz w:val="24"/>
                  <w:szCs w:val="24"/>
                </w:rPr>
                <w:t xml:space="preserve">Код </w:t>
              </w:r>
              <w:proofErr w:type="gramStart"/>
              <w:r>
                <w:rPr>
                  <w:sz w:val="24"/>
                  <w:szCs w:val="24"/>
                </w:rPr>
                <w:t>с</w:t>
              </w:r>
            </w:ins>
            <w:del w:id="449" w:author="Pervova 21.1" w:date="2020-03-06T20:06:00Z">
              <w:r w:rsidR="008B3A8E" w:rsidRPr="00CA23C0" w:rsidDel="002D16D8">
                <w:rPr>
                  <w:sz w:val="24"/>
                  <w:szCs w:val="24"/>
                </w:rPr>
                <w:delText>С</w:delText>
              </w:r>
            </w:del>
            <w:r w:rsidR="008B3A8E" w:rsidRPr="00CA23C0">
              <w:rPr>
                <w:sz w:val="24"/>
                <w:szCs w:val="24"/>
              </w:rPr>
              <w:t>татус</w:t>
            </w:r>
            <w:ins w:id="450" w:author="Pervova 21.1" w:date="2020-03-06T20:06:00Z">
              <w:r>
                <w:rPr>
                  <w:sz w:val="24"/>
                  <w:szCs w:val="24"/>
                </w:rPr>
                <w:t>а</w:t>
              </w:r>
            </w:ins>
            <w:proofErr w:type="gramEnd"/>
          </w:p>
        </w:tc>
      </w:tr>
      <w:tr w:rsidR="008B3A8E" w14:paraId="00049286" w14:textId="77777777" w:rsidTr="006227CB">
        <w:tc>
          <w:tcPr>
            <w:tcW w:w="5488" w:type="dxa"/>
          </w:tcPr>
          <w:p w14:paraId="6E0D42A5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0DC2AA1B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14:paraId="4CFFE686" w14:textId="77777777" w:rsidTr="006227CB">
        <w:tc>
          <w:tcPr>
            <w:tcW w:w="5488" w:type="dxa"/>
          </w:tcPr>
          <w:p w14:paraId="4A75C172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:24B::PACK//NARR</w:t>
            </w:r>
          </w:p>
        </w:tc>
        <w:tc>
          <w:tcPr>
            <w:tcW w:w="4762" w:type="dxa"/>
          </w:tcPr>
          <w:p w14:paraId="228B170C" w14:textId="1E7DDEC6" w:rsidR="008B3A8E" w:rsidRPr="00CA23C0" w:rsidRDefault="002D16D8" w:rsidP="002D16D8">
            <w:pPr>
              <w:pStyle w:val="a7"/>
              <w:rPr>
                <w:sz w:val="24"/>
                <w:szCs w:val="24"/>
              </w:rPr>
            </w:pPr>
            <w:ins w:id="451" w:author="Pervova 21.1" w:date="2020-03-06T20:09:00Z">
              <w:r>
                <w:rPr>
                  <w:sz w:val="24"/>
                  <w:szCs w:val="24"/>
                </w:rPr>
                <w:t xml:space="preserve">Код причины </w:t>
              </w:r>
            </w:ins>
            <w:r w:rsidR="008B3A8E" w:rsidRPr="00CA23C0">
              <w:rPr>
                <w:sz w:val="24"/>
                <w:szCs w:val="24"/>
              </w:rPr>
              <w:t xml:space="preserve">NARR - </w:t>
            </w:r>
            <w:ins w:id="452" w:author="Pervova 21.1" w:date="2020-03-06T20:10:00Z">
              <w:r>
                <w:rPr>
                  <w:sz w:val="24"/>
                  <w:szCs w:val="24"/>
                </w:rPr>
                <w:t xml:space="preserve"> см. </w:t>
              </w:r>
              <w:proofErr w:type="gramStart"/>
              <w:r>
                <w:rPr>
                  <w:sz w:val="24"/>
                  <w:szCs w:val="24"/>
                </w:rPr>
                <w:t>т</w:t>
              </w:r>
            </w:ins>
            <w:del w:id="453" w:author="Pervova 21.1" w:date="2020-03-06T20:10:00Z">
              <w:r w:rsidR="008B3A8E" w:rsidRPr="00CA23C0" w:rsidDel="002D16D8">
                <w:rPr>
                  <w:sz w:val="24"/>
                  <w:szCs w:val="24"/>
                </w:rPr>
                <w:delText>Т</w:delText>
              </w:r>
            </w:del>
            <w:r w:rsidR="008B3A8E" w:rsidRPr="00CA23C0">
              <w:rPr>
                <w:sz w:val="24"/>
                <w:szCs w:val="24"/>
              </w:rPr>
              <w:t>екстовое</w:t>
            </w:r>
            <w:proofErr w:type="gramEnd"/>
            <w:r w:rsidR="008B3A8E" w:rsidRPr="00CA23C0">
              <w:rPr>
                <w:sz w:val="24"/>
                <w:szCs w:val="24"/>
              </w:rPr>
              <w:t xml:space="preserve"> описание </w:t>
            </w:r>
            <w:ins w:id="454" w:author="Pervova 21.1" w:date="2020-03-06T20:09:00Z">
              <w:r>
                <w:rPr>
                  <w:sz w:val="24"/>
                  <w:szCs w:val="24"/>
                </w:rPr>
                <w:t xml:space="preserve">причины присвоения </w:t>
              </w:r>
            </w:ins>
            <w:r w:rsidR="008B3A8E" w:rsidRPr="00CA23C0">
              <w:rPr>
                <w:sz w:val="24"/>
                <w:szCs w:val="24"/>
              </w:rPr>
              <w:t>статуса</w:t>
            </w:r>
          </w:p>
        </w:tc>
      </w:tr>
      <w:tr w:rsidR="002D16D8" w:rsidRPr="002D16D8" w14:paraId="2306916A" w14:textId="77777777" w:rsidTr="006227CB">
        <w:tc>
          <w:tcPr>
            <w:tcW w:w="5488" w:type="dxa"/>
          </w:tcPr>
          <w:p w14:paraId="103B813E" w14:textId="53A6CEE2" w:rsidR="002D16D8" w:rsidRPr="004C65B9" w:rsidRDefault="002D16D8" w:rsidP="006227CB">
            <w:pPr>
              <w:pStyle w:val="a7"/>
              <w:rPr>
                <w:sz w:val="24"/>
                <w:szCs w:val="24"/>
                <w:lang w:val="en-US"/>
              </w:rPr>
            </w:pPr>
            <w:r w:rsidRPr="004C65B9">
              <w:rPr>
                <w:sz w:val="24"/>
                <w:szCs w:val="24"/>
                <w:lang w:val="en-US"/>
              </w:rPr>
              <w:t>:70</w:t>
            </w:r>
            <w:r w:rsidRPr="005757E5">
              <w:rPr>
                <w:sz w:val="24"/>
                <w:szCs w:val="24"/>
                <w:lang w:val="en-US"/>
              </w:rPr>
              <w:t>D</w:t>
            </w:r>
            <w:r w:rsidRPr="004C65B9">
              <w:rPr>
                <w:sz w:val="24"/>
                <w:szCs w:val="24"/>
                <w:lang w:val="en-US"/>
              </w:rPr>
              <w:t>::</w:t>
            </w:r>
            <w:r w:rsidRPr="005757E5">
              <w:rPr>
                <w:sz w:val="24"/>
                <w:szCs w:val="24"/>
                <w:lang w:val="en-US"/>
              </w:rPr>
              <w:t>REAS</w:t>
            </w:r>
            <w:r w:rsidRPr="004C65B9">
              <w:rPr>
                <w:sz w:val="24"/>
                <w:szCs w:val="24"/>
                <w:lang w:val="en-US"/>
              </w:rPr>
              <w:t>//'</w:t>
            </w:r>
            <w:r w:rsidRPr="005757E5">
              <w:rPr>
                <w:sz w:val="24"/>
                <w:szCs w:val="24"/>
                <w:lang w:val="en-US"/>
              </w:rPr>
              <w:t>OBRABOTKA</w:t>
            </w:r>
            <w:r w:rsidRPr="004C65B9">
              <w:rPr>
                <w:sz w:val="24"/>
                <w:szCs w:val="24"/>
                <w:lang w:val="en-US"/>
              </w:rPr>
              <w:t xml:space="preserve"> </w:t>
            </w:r>
            <w:r w:rsidRPr="005757E5">
              <w:rPr>
                <w:sz w:val="24"/>
                <w:szCs w:val="24"/>
                <w:lang w:val="en-US"/>
              </w:rPr>
              <w:t>BYLA</w:t>
            </w:r>
            <w:r w:rsidRPr="004C65B9">
              <w:rPr>
                <w:sz w:val="24"/>
                <w:szCs w:val="24"/>
                <w:lang w:val="en-US"/>
              </w:rPr>
              <w:t xml:space="preserve"> </w:t>
            </w:r>
            <w:r w:rsidRPr="005757E5">
              <w:rPr>
                <w:sz w:val="24"/>
                <w:szCs w:val="24"/>
                <w:lang w:val="en-US"/>
              </w:rPr>
              <w:t>ZAVERQENA</w:t>
            </w:r>
          </w:p>
        </w:tc>
        <w:tc>
          <w:tcPr>
            <w:tcW w:w="4762" w:type="dxa"/>
          </w:tcPr>
          <w:p w14:paraId="55D9E3D7" w14:textId="518F80A8" w:rsidR="002D16D8" w:rsidRPr="002D16D8" w:rsidRDefault="002D16D8" w:rsidP="006227CB">
            <w:pPr>
              <w:pStyle w:val="a7"/>
              <w:rPr>
                <w:sz w:val="24"/>
                <w:szCs w:val="24"/>
              </w:rPr>
            </w:pPr>
            <w:proofErr w:type="gramStart"/>
            <w:ins w:id="455" w:author="Pervova 21.1" w:date="2020-03-06T20:08:00Z">
              <w:r>
                <w:rPr>
                  <w:sz w:val="24"/>
                  <w:szCs w:val="24"/>
                </w:rPr>
                <w:t>Текстовое</w:t>
              </w:r>
              <w:proofErr w:type="gramEnd"/>
              <w:r>
                <w:rPr>
                  <w:sz w:val="24"/>
                  <w:szCs w:val="24"/>
                </w:rPr>
                <w:t xml:space="preserve"> описание причины</w:t>
              </w:r>
            </w:ins>
          </w:p>
        </w:tc>
      </w:tr>
      <w:tr w:rsidR="002D16D8" w14:paraId="4C705F3D" w14:textId="77777777" w:rsidTr="006227CB">
        <w:tc>
          <w:tcPr>
            <w:tcW w:w="5488" w:type="dxa"/>
          </w:tcPr>
          <w:p w14:paraId="4E054EF9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3CB37A87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14:paraId="389DD955" w14:textId="77777777" w:rsidTr="006227CB">
        <w:tc>
          <w:tcPr>
            <w:tcW w:w="5488" w:type="dxa"/>
          </w:tcPr>
          <w:p w14:paraId="0E028AF8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1299FD79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14:paraId="778A248F" w14:textId="77777777" w:rsidTr="006227CB">
        <w:tc>
          <w:tcPr>
            <w:tcW w:w="5488" w:type="dxa"/>
          </w:tcPr>
          <w:p w14:paraId="1AA76B92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23D683C7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14:paraId="5BBF0847" w14:textId="77777777" w:rsidTr="006227CB">
        <w:tc>
          <w:tcPr>
            <w:tcW w:w="5488" w:type="dxa"/>
          </w:tcPr>
          <w:p w14:paraId="09A975CB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45189954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14:paraId="0BB8A64A" w14:textId="77777777" w:rsidTr="006227CB">
        <w:tc>
          <w:tcPr>
            <w:tcW w:w="5488" w:type="dxa"/>
          </w:tcPr>
          <w:p w14:paraId="4AAD60B0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:95R::MEOR/NSDR/MS0142000555</w:t>
            </w:r>
          </w:p>
        </w:tc>
        <w:tc>
          <w:tcPr>
            <w:tcW w:w="4762" w:type="dxa"/>
          </w:tcPr>
          <w:p w14:paraId="7863120E" w14:textId="17AC2F15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Код НРД </w:t>
            </w:r>
            <w:proofErr w:type="gramStart"/>
            <w:r w:rsidRPr="00CA23C0">
              <w:rPr>
                <w:sz w:val="24"/>
                <w:szCs w:val="24"/>
              </w:rPr>
              <w:t>инструктирующей</w:t>
            </w:r>
            <w:proofErr w:type="gramEnd"/>
            <w:r w:rsidRPr="00CA23C0">
              <w:rPr>
                <w:sz w:val="24"/>
                <w:szCs w:val="24"/>
              </w:rPr>
              <w:t xml:space="preserve"> стороны (организация</w:t>
            </w:r>
            <w:ins w:id="456" w:author="Pervova 21.1" w:date="2020-03-06T20:09:00Z">
              <w:r>
                <w:rPr>
                  <w:sz w:val="24"/>
                  <w:szCs w:val="24"/>
                </w:rPr>
                <w:t>,</w:t>
              </w:r>
            </w:ins>
            <w:r w:rsidRPr="00CA23C0">
              <w:rPr>
                <w:sz w:val="24"/>
                <w:szCs w:val="24"/>
              </w:rPr>
              <w:t xml:space="preserve"> присвоившая статус)</w:t>
            </w:r>
          </w:p>
        </w:tc>
      </w:tr>
      <w:tr w:rsidR="002D16D8" w14:paraId="508B2E0C" w14:textId="77777777" w:rsidTr="006227CB">
        <w:tc>
          <w:tcPr>
            <w:tcW w:w="5488" w:type="dxa"/>
          </w:tcPr>
          <w:p w14:paraId="45D01A75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5B93CF79" w14:textId="77777777" w:rsidR="002D16D8" w:rsidRDefault="002D16D8" w:rsidP="006227CB">
            <w:pPr>
              <w:pStyle w:val="a7"/>
            </w:pPr>
          </w:p>
        </w:tc>
      </w:tr>
      <w:tr w:rsidR="002D16D8" w14:paraId="269D638F" w14:textId="77777777" w:rsidTr="006227CB">
        <w:tc>
          <w:tcPr>
            <w:tcW w:w="5488" w:type="dxa"/>
          </w:tcPr>
          <w:p w14:paraId="06725B14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762" w:type="dxa"/>
          </w:tcPr>
          <w:p w14:paraId="6C1CC423" w14:textId="77777777" w:rsidR="002D16D8" w:rsidRDefault="002D16D8" w:rsidP="006227CB">
            <w:pPr>
              <w:pStyle w:val="a7"/>
            </w:pPr>
          </w:p>
        </w:tc>
      </w:tr>
    </w:tbl>
    <w:p w14:paraId="7F012DB3" w14:textId="77777777" w:rsidR="00B26016" w:rsidRDefault="00B26016" w:rsidP="00B26016">
      <w:pPr>
        <w:pStyle w:val="1"/>
        <w:numPr>
          <w:ilvl w:val="0"/>
          <w:numId w:val="2"/>
        </w:numPr>
      </w:pPr>
      <w:bookmarkStart w:id="457" w:name="_Toc445282175"/>
      <w:r>
        <w:t>С</w:t>
      </w:r>
      <w:r w:rsidRPr="00573402">
        <w:t>ообщение МТ56</w:t>
      </w:r>
      <w:r>
        <w:t>7.</w:t>
      </w:r>
      <w:r w:rsidRPr="00C45394">
        <w:t xml:space="preserve"> </w:t>
      </w:r>
      <w:r>
        <w:t xml:space="preserve">Статус головного депозитария </w:t>
      </w:r>
      <w:r>
        <w:rPr>
          <w:lang w:val="en-US"/>
        </w:rPr>
        <w:t>REJT</w:t>
      </w:r>
      <w:bookmarkEnd w:id="457"/>
    </w:p>
    <w:p w14:paraId="6B433A8A" w14:textId="77777777" w:rsidR="00B26016" w:rsidRPr="00F83010" w:rsidRDefault="00B26016" w:rsidP="00B26016">
      <w:pPr>
        <w:numPr>
          <w:ilvl w:val="0"/>
          <w:numId w:val="1"/>
        </w:numPr>
        <w:ind w:hanging="6"/>
      </w:pPr>
      <w:r>
        <w:t xml:space="preserve">Легенда: </w:t>
      </w:r>
      <w:r w:rsidRPr="00F83010">
        <w:t xml:space="preserve">НРД переслал </w:t>
      </w:r>
      <w:r>
        <w:t>поручение депонента</w:t>
      </w:r>
      <w:r w:rsidRPr="00F83010">
        <w:t xml:space="preserve"> (код НРД МС0123456789) с исходящим референсом 11111111 регистратору (код НРД MS0142000555). </w:t>
      </w:r>
    </w:p>
    <w:p w14:paraId="0D29AC8F" w14:textId="77777777" w:rsidR="00B26016" w:rsidRPr="00F83010" w:rsidRDefault="00B26016" w:rsidP="00B26016">
      <w:pPr>
        <w:numPr>
          <w:ilvl w:val="0"/>
          <w:numId w:val="1"/>
        </w:numPr>
        <w:ind w:hanging="6"/>
      </w:pPr>
      <w:r w:rsidRPr="00F83010">
        <w:t xml:space="preserve">При пересылке инструкции НРД присвоил </w:t>
      </w:r>
      <w:proofErr w:type="gramStart"/>
      <w:r w:rsidRPr="00F83010">
        <w:t>исходящий</w:t>
      </w:r>
      <w:proofErr w:type="gramEnd"/>
      <w:r w:rsidRPr="00F83010">
        <w:t xml:space="preserve"> референс: 33333333. </w:t>
      </w:r>
    </w:p>
    <w:p w14:paraId="12CD9722" w14:textId="77777777" w:rsidR="00B26016" w:rsidRPr="00F83010" w:rsidRDefault="00B26016" w:rsidP="00B26016">
      <w:pPr>
        <w:numPr>
          <w:ilvl w:val="0"/>
          <w:numId w:val="1"/>
        </w:numPr>
        <w:ind w:hanging="6"/>
      </w:pPr>
      <w:r>
        <w:t>Поручение</w:t>
      </w:r>
      <w:r w:rsidRPr="00F83010">
        <w:t xml:space="preserve"> не прошло проверки на стороне регистратора. Соответствующий статус был передан регистратором в НРД.</w:t>
      </w:r>
    </w:p>
    <w:p w14:paraId="742BBB21" w14:textId="77777777" w:rsidR="00B26016" w:rsidRPr="00F83010" w:rsidRDefault="00B26016" w:rsidP="00B26016">
      <w:pPr>
        <w:numPr>
          <w:ilvl w:val="0"/>
          <w:numId w:val="1"/>
        </w:numPr>
        <w:ind w:hanging="6"/>
      </w:pPr>
      <w:r w:rsidRPr="00F83010">
        <w:t xml:space="preserve">НРД пересылает это сообщение </w:t>
      </w:r>
      <w:r>
        <w:t>МТ567</w:t>
      </w:r>
      <w:r w:rsidRPr="00F83010">
        <w:t xml:space="preserve"> с референсом 22222222 со статусом обработки REJT (отказано) депоненту. </w:t>
      </w:r>
    </w:p>
    <w:p w14:paraId="4CB6E1A4" w14:textId="77777777" w:rsidR="00B26016" w:rsidRPr="00F83010" w:rsidRDefault="00B26016" w:rsidP="00B26016">
      <w:pPr>
        <w:numPr>
          <w:ilvl w:val="0"/>
          <w:numId w:val="1"/>
        </w:numPr>
        <w:ind w:hanging="6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1F2134AB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1EFB25C6" w14:textId="77777777" w:rsidR="00B26016" w:rsidRPr="00F83010" w:rsidRDefault="00B26016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3E4E490" w14:textId="77777777" w:rsidR="00B26016" w:rsidRPr="00F83010" w:rsidRDefault="00B26016" w:rsidP="006227CB">
            <w:pPr>
              <w:pStyle w:val="a3"/>
            </w:pPr>
            <w:r>
              <w:t>Комментарии</w:t>
            </w:r>
          </w:p>
        </w:tc>
      </w:tr>
      <w:tr w:rsidR="00B26016" w:rsidRPr="00F83010" w14:paraId="75FE99DC" w14:textId="77777777" w:rsidTr="006227CB">
        <w:tc>
          <w:tcPr>
            <w:tcW w:w="5488" w:type="dxa"/>
          </w:tcPr>
          <w:p w14:paraId="57EE3B1E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695ED42C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B26016" w14:paraId="2380F220" w14:textId="77777777" w:rsidTr="006227CB">
        <w:tc>
          <w:tcPr>
            <w:tcW w:w="5488" w:type="dxa"/>
          </w:tcPr>
          <w:p w14:paraId="4361931E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:20C::CORP//206081X5456</w:t>
            </w:r>
          </w:p>
        </w:tc>
        <w:tc>
          <w:tcPr>
            <w:tcW w:w="4762" w:type="dxa"/>
          </w:tcPr>
          <w:p w14:paraId="1155CC07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Референс КД </w:t>
            </w:r>
          </w:p>
        </w:tc>
      </w:tr>
      <w:tr w:rsidR="000057AF" w:rsidRPr="00B0186A" w14:paraId="14A4DB84" w14:textId="77777777" w:rsidTr="006227CB">
        <w:tc>
          <w:tcPr>
            <w:tcW w:w="5488" w:type="dxa"/>
          </w:tcPr>
          <w:p w14:paraId="24D57757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2C50038C" w14:textId="1D988D71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ins w:id="458" w:author="Pervova 21.1" w:date="2020-03-06T13:04:00Z">
              <w:r w:rsidRPr="000057AF">
                <w:rPr>
                  <w:sz w:val="24"/>
                  <w:szCs w:val="24"/>
                </w:rPr>
                <w:t>Идентификатор сообщения</w:t>
              </w:r>
            </w:ins>
          </w:p>
        </w:tc>
      </w:tr>
      <w:tr w:rsidR="000057AF" w:rsidRPr="001D1D18" w14:paraId="75AF024C" w14:textId="77777777" w:rsidTr="006227CB">
        <w:tc>
          <w:tcPr>
            <w:tcW w:w="5488" w:type="dxa"/>
          </w:tcPr>
          <w:p w14:paraId="13861FA3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1B786B09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0057AF" w:rsidRPr="001D1D18" w14:paraId="6DEF3B3B" w14:textId="77777777" w:rsidTr="006227CB">
        <w:tc>
          <w:tcPr>
            <w:tcW w:w="5488" w:type="dxa"/>
          </w:tcPr>
          <w:p w14:paraId="55F80921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:22F::CAEV//BMET</w:t>
            </w:r>
          </w:p>
        </w:tc>
        <w:tc>
          <w:tcPr>
            <w:tcW w:w="4762" w:type="dxa"/>
          </w:tcPr>
          <w:p w14:paraId="27832A01" w14:textId="0076F4EE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ins w:id="459" w:author="Pervova 21.1" w:date="2020-03-06T13:04:00Z">
              <w:r w:rsidRPr="000057AF">
                <w:rPr>
                  <w:sz w:val="24"/>
                  <w:szCs w:val="24"/>
                </w:rPr>
                <w:t>Код типа КД</w:t>
              </w:r>
            </w:ins>
          </w:p>
        </w:tc>
      </w:tr>
      <w:tr w:rsidR="008B3A8E" w:rsidRPr="00E33FA3" w14:paraId="35B7E3A1" w14:textId="77777777" w:rsidTr="006227CB">
        <w:tc>
          <w:tcPr>
            <w:tcW w:w="5488" w:type="dxa"/>
          </w:tcPr>
          <w:p w14:paraId="0DC0429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:98C::PREP//20160703105940</w:t>
            </w:r>
          </w:p>
        </w:tc>
        <w:tc>
          <w:tcPr>
            <w:tcW w:w="4762" w:type="dxa"/>
          </w:tcPr>
          <w:p w14:paraId="23C773F2" w14:textId="64F7E540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ins w:id="460" w:author="Pervova 21.1" w:date="2020-03-06T13:07:00Z">
              <w:r w:rsidRPr="008B3A8E">
                <w:rPr>
                  <w:sz w:val="24"/>
                  <w:szCs w:val="24"/>
                </w:rPr>
                <w:t>Время формирования сообщения</w:t>
              </w:r>
            </w:ins>
          </w:p>
        </w:tc>
      </w:tr>
      <w:tr w:rsidR="008B3A8E" w14:paraId="7315C853" w14:textId="77777777" w:rsidTr="006227CB">
        <w:tc>
          <w:tcPr>
            <w:tcW w:w="5488" w:type="dxa"/>
          </w:tcPr>
          <w:p w14:paraId="6AA473B9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41F8710D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42B2ECC7" w14:textId="77777777" w:rsidTr="006227CB">
        <w:tc>
          <w:tcPr>
            <w:tcW w:w="5488" w:type="dxa"/>
          </w:tcPr>
          <w:p w14:paraId="25B318BB" w14:textId="7B20D32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:13A::LINK//565</w:t>
            </w:r>
          </w:p>
        </w:tc>
        <w:tc>
          <w:tcPr>
            <w:tcW w:w="4762" w:type="dxa"/>
          </w:tcPr>
          <w:p w14:paraId="62C88C15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Заполняется, если поручение было получено в сообщении МТ565</w:t>
            </w:r>
          </w:p>
        </w:tc>
      </w:tr>
      <w:tr w:rsidR="008B3A8E" w:rsidRPr="00AF4D92" w14:paraId="5CE5A3C8" w14:textId="77777777" w:rsidTr="006227CB">
        <w:tc>
          <w:tcPr>
            <w:tcW w:w="5488" w:type="dxa"/>
          </w:tcPr>
          <w:p w14:paraId="65325E64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585C02D6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8B3A8E" w14:paraId="36AD5AB8" w14:textId="77777777" w:rsidTr="006227CB">
        <w:tc>
          <w:tcPr>
            <w:tcW w:w="5488" w:type="dxa"/>
          </w:tcPr>
          <w:p w14:paraId="70C919E7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6DF3A27C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1D1D18" w14:paraId="7ED2FA2E" w14:textId="77777777" w:rsidTr="006227CB">
        <w:tc>
          <w:tcPr>
            <w:tcW w:w="5488" w:type="dxa"/>
          </w:tcPr>
          <w:p w14:paraId="337E1F6F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0888AFF5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1D1D18" w14:paraId="459D3DE6" w14:textId="77777777" w:rsidTr="006227CB">
        <w:tc>
          <w:tcPr>
            <w:tcW w:w="5488" w:type="dxa"/>
          </w:tcPr>
          <w:p w14:paraId="7ED4AF0B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:20C::PREV//33333333</w:t>
            </w:r>
          </w:p>
        </w:tc>
        <w:tc>
          <w:tcPr>
            <w:tcW w:w="4762" w:type="dxa"/>
          </w:tcPr>
          <w:p w14:paraId="404C2E69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Исходящий референс НРД переданной инструкции депонента</w:t>
            </w:r>
          </w:p>
        </w:tc>
      </w:tr>
      <w:tr w:rsidR="008B3A8E" w:rsidRPr="00AF4D92" w14:paraId="1A45B168" w14:textId="77777777" w:rsidTr="006227CB">
        <w:tc>
          <w:tcPr>
            <w:tcW w:w="5488" w:type="dxa"/>
          </w:tcPr>
          <w:p w14:paraId="3C5C6C8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lastRenderedPageBreak/>
              <w:t>:16S:LINK</w:t>
            </w:r>
          </w:p>
        </w:tc>
        <w:tc>
          <w:tcPr>
            <w:tcW w:w="4762" w:type="dxa"/>
          </w:tcPr>
          <w:p w14:paraId="40BC7E4A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2C9B16F8" w14:textId="77777777" w:rsidTr="006227CB">
        <w:tc>
          <w:tcPr>
            <w:tcW w:w="5488" w:type="dxa"/>
          </w:tcPr>
          <w:p w14:paraId="7EB3920F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49F73AE4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1F0C85C1" w14:textId="77777777" w:rsidTr="006227CB">
        <w:tc>
          <w:tcPr>
            <w:tcW w:w="5488" w:type="dxa"/>
          </w:tcPr>
          <w:p w14:paraId="54CCEF46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:25D::IPRC//REJT</w:t>
            </w:r>
          </w:p>
        </w:tc>
        <w:tc>
          <w:tcPr>
            <w:tcW w:w="4762" w:type="dxa"/>
          </w:tcPr>
          <w:p w14:paraId="55043FB2" w14:textId="6B08A3E6" w:rsidR="008B3A8E" w:rsidRPr="00CA23C0" w:rsidRDefault="002D16D8" w:rsidP="002D16D8">
            <w:pPr>
              <w:pStyle w:val="a7"/>
              <w:rPr>
                <w:sz w:val="24"/>
                <w:szCs w:val="24"/>
              </w:rPr>
            </w:pPr>
            <w:ins w:id="461" w:author="Pervova 21.1" w:date="2020-03-06T20:06:00Z">
              <w:r>
                <w:rPr>
                  <w:sz w:val="24"/>
                  <w:szCs w:val="24"/>
                </w:rPr>
                <w:t xml:space="preserve">Код </w:t>
              </w:r>
              <w:proofErr w:type="gramStart"/>
              <w:r>
                <w:rPr>
                  <w:sz w:val="24"/>
                  <w:szCs w:val="24"/>
                </w:rPr>
                <w:t>с</w:t>
              </w:r>
            </w:ins>
            <w:del w:id="462" w:author="Pervova 21.1" w:date="2020-03-06T20:06:00Z">
              <w:r w:rsidR="008B3A8E" w:rsidRPr="00CA23C0" w:rsidDel="002D16D8">
                <w:rPr>
                  <w:sz w:val="24"/>
                  <w:szCs w:val="24"/>
                </w:rPr>
                <w:delText>С</w:delText>
              </w:r>
            </w:del>
            <w:r w:rsidR="008B3A8E" w:rsidRPr="00CA23C0">
              <w:rPr>
                <w:sz w:val="24"/>
                <w:szCs w:val="24"/>
              </w:rPr>
              <w:t>татус</w:t>
            </w:r>
            <w:ins w:id="463" w:author="Pervova 21.1" w:date="2020-03-06T20:07:00Z">
              <w:r>
                <w:rPr>
                  <w:sz w:val="24"/>
                  <w:szCs w:val="24"/>
                </w:rPr>
                <w:t>а</w:t>
              </w:r>
            </w:ins>
            <w:proofErr w:type="gramEnd"/>
          </w:p>
        </w:tc>
      </w:tr>
      <w:tr w:rsidR="008B3A8E" w:rsidRPr="00AF4D92" w14:paraId="008D2F91" w14:textId="77777777" w:rsidTr="006227CB">
        <w:tc>
          <w:tcPr>
            <w:tcW w:w="5488" w:type="dxa"/>
          </w:tcPr>
          <w:p w14:paraId="3E73FAC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026890F1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F83010" w14:paraId="2AC85EE7" w14:textId="77777777" w:rsidTr="006227CB">
        <w:tc>
          <w:tcPr>
            <w:tcW w:w="5488" w:type="dxa"/>
          </w:tcPr>
          <w:p w14:paraId="43668221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:24B::REJT//LATE</w:t>
            </w:r>
          </w:p>
        </w:tc>
        <w:tc>
          <w:tcPr>
            <w:tcW w:w="4762" w:type="dxa"/>
          </w:tcPr>
          <w:p w14:paraId="4E9AFC28" w14:textId="32C6EE49" w:rsidR="008B3A8E" w:rsidRPr="00CA23C0" w:rsidRDefault="002D16D8" w:rsidP="002D16D8">
            <w:pPr>
              <w:pStyle w:val="a7"/>
              <w:rPr>
                <w:sz w:val="24"/>
                <w:szCs w:val="24"/>
              </w:rPr>
            </w:pPr>
            <w:ins w:id="464" w:author="Pervova 21.1" w:date="2020-03-06T20:10:00Z">
              <w:r>
                <w:rPr>
                  <w:sz w:val="24"/>
                  <w:szCs w:val="24"/>
                </w:rPr>
                <w:t xml:space="preserve">Код </w:t>
              </w:r>
              <w:proofErr w:type="gramStart"/>
              <w:r>
                <w:rPr>
                  <w:sz w:val="24"/>
                  <w:szCs w:val="24"/>
                </w:rPr>
                <w:t>п</w:t>
              </w:r>
            </w:ins>
            <w:proofErr w:type="gramEnd"/>
            <w:del w:id="465" w:author="Pervova 21.1" w:date="2020-03-06T20:10:00Z">
              <w:r w:rsidR="008B3A8E" w:rsidRPr="00CA23C0" w:rsidDel="002D16D8">
                <w:rPr>
                  <w:sz w:val="24"/>
                  <w:szCs w:val="24"/>
                </w:rPr>
                <w:delText>П</w:delText>
              </w:r>
            </w:del>
            <w:r w:rsidR="008B3A8E" w:rsidRPr="00CA23C0">
              <w:rPr>
                <w:sz w:val="24"/>
                <w:szCs w:val="24"/>
              </w:rPr>
              <w:t>ричин</w:t>
            </w:r>
            <w:ins w:id="466" w:author="Pervova 21.1" w:date="2020-03-06T20:10:00Z">
              <w:r>
                <w:rPr>
                  <w:sz w:val="24"/>
                  <w:szCs w:val="24"/>
                </w:rPr>
                <w:t>ы</w:t>
              </w:r>
            </w:ins>
            <w:del w:id="467" w:author="Pervova 21.1" w:date="2020-03-06T20:10:00Z">
              <w:r w:rsidR="008B3A8E" w:rsidRPr="00CA23C0" w:rsidDel="002D16D8">
                <w:rPr>
                  <w:sz w:val="24"/>
                  <w:szCs w:val="24"/>
                </w:rPr>
                <w:delText>а</w:delText>
              </w:r>
            </w:del>
          </w:p>
        </w:tc>
      </w:tr>
      <w:tr w:rsidR="008B3A8E" w:rsidRPr="001D1D18" w14:paraId="780B8AA7" w14:textId="77777777" w:rsidTr="006227CB">
        <w:tc>
          <w:tcPr>
            <w:tcW w:w="5488" w:type="dxa"/>
          </w:tcPr>
          <w:p w14:paraId="63ED8B9F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2B124C72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1D1D18" w14:paraId="6B67FA10" w14:textId="77777777" w:rsidTr="006227CB">
        <w:tc>
          <w:tcPr>
            <w:tcW w:w="5488" w:type="dxa"/>
          </w:tcPr>
          <w:p w14:paraId="6DD30F51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54FF90EF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22CB2F0B" w14:textId="77777777" w:rsidTr="006227CB">
        <w:tc>
          <w:tcPr>
            <w:tcW w:w="5488" w:type="dxa"/>
          </w:tcPr>
          <w:p w14:paraId="0EF11E7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532A8F60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0B92505A" w14:textId="77777777" w:rsidTr="006227CB">
        <w:tc>
          <w:tcPr>
            <w:tcW w:w="5488" w:type="dxa"/>
          </w:tcPr>
          <w:p w14:paraId="67D87250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75A6658A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610E099E" w14:textId="77777777" w:rsidTr="006227CB">
        <w:tc>
          <w:tcPr>
            <w:tcW w:w="5488" w:type="dxa"/>
          </w:tcPr>
          <w:p w14:paraId="072151DC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:95R::MEOR/NSDR/MS0142000555</w:t>
            </w:r>
          </w:p>
        </w:tc>
        <w:tc>
          <w:tcPr>
            <w:tcW w:w="4762" w:type="dxa"/>
          </w:tcPr>
          <w:p w14:paraId="244E0B23" w14:textId="14B02A55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Код НРД </w:t>
            </w:r>
            <w:proofErr w:type="gramStart"/>
            <w:r w:rsidRPr="00CA23C0">
              <w:rPr>
                <w:sz w:val="24"/>
                <w:szCs w:val="24"/>
              </w:rPr>
              <w:t>инструктирующей</w:t>
            </w:r>
            <w:proofErr w:type="gramEnd"/>
            <w:r w:rsidRPr="00CA23C0">
              <w:rPr>
                <w:sz w:val="24"/>
                <w:szCs w:val="24"/>
              </w:rPr>
              <w:t xml:space="preserve"> стороны (организация</w:t>
            </w:r>
            <w:ins w:id="468" w:author="Pervova 21.1" w:date="2020-03-06T20:10:00Z">
              <w:r w:rsidR="002D16D8">
                <w:rPr>
                  <w:sz w:val="24"/>
                  <w:szCs w:val="24"/>
                </w:rPr>
                <w:t>,</w:t>
              </w:r>
            </w:ins>
            <w:r w:rsidRPr="00CA23C0">
              <w:rPr>
                <w:sz w:val="24"/>
                <w:szCs w:val="24"/>
              </w:rPr>
              <w:t xml:space="preserve"> присвоившая статус)</w:t>
            </w:r>
          </w:p>
        </w:tc>
      </w:tr>
      <w:tr w:rsidR="008B3A8E" w:rsidRPr="00AF4D92" w14:paraId="6A725BBB" w14:textId="77777777" w:rsidTr="006227CB">
        <w:tc>
          <w:tcPr>
            <w:tcW w:w="5488" w:type="dxa"/>
          </w:tcPr>
          <w:p w14:paraId="7293CC4F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2B11F1B4" w14:textId="77777777" w:rsidR="008B3A8E" w:rsidRPr="00F83010" w:rsidRDefault="008B3A8E" w:rsidP="00B26016">
            <w:pPr>
              <w:numPr>
                <w:ilvl w:val="0"/>
                <w:numId w:val="1"/>
              </w:numPr>
              <w:ind w:left="-6" w:firstLine="6"/>
            </w:pPr>
          </w:p>
        </w:tc>
      </w:tr>
    </w:tbl>
    <w:p w14:paraId="403610DE" w14:textId="77777777" w:rsidR="00B26016" w:rsidRDefault="00B26016" w:rsidP="00B26016">
      <w:pPr>
        <w:pStyle w:val="1"/>
        <w:numPr>
          <w:ilvl w:val="0"/>
          <w:numId w:val="2"/>
        </w:numPr>
      </w:pPr>
      <w:bookmarkStart w:id="469" w:name="_Toc445282176"/>
      <w:r>
        <w:t>С</w:t>
      </w:r>
      <w:r w:rsidRPr="00573402">
        <w:t>ообщение МТ56</w:t>
      </w:r>
      <w:r>
        <w:t>7. Статус</w:t>
      </w:r>
      <w:r w:rsidRPr="0019626F">
        <w:t xml:space="preserve"> </w:t>
      </w:r>
      <w:r>
        <w:t xml:space="preserve">НРД </w:t>
      </w:r>
      <w:r>
        <w:rPr>
          <w:lang w:val="en-US"/>
        </w:rPr>
        <w:t>PEND</w:t>
      </w:r>
      <w:r>
        <w:t>.</w:t>
      </w:r>
      <w:bookmarkEnd w:id="469"/>
      <w:r>
        <w:t xml:space="preserve"> </w:t>
      </w:r>
    </w:p>
    <w:p w14:paraId="7531D8C1" w14:textId="77777777" w:rsidR="00B26016" w:rsidRPr="005419A3" w:rsidRDefault="00B26016" w:rsidP="00B26016">
      <w:pPr>
        <w:numPr>
          <w:ilvl w:val="0"/>
          <w:numId w:val="1"/>
        </w:numPr>
        <w:ind w:hanging="6"/>
      </w:pPr>
      <w:r>
        <w:t xml:space="preserve">Легенда: </w:t>
      </w:r>
      <w:r w:rsidRPr="005419A3">
        <w:t xml:space="preserve">В НРД получено сообщение </w:t>
      </w:r>
      <w:r>
        <w:t>МТ565</w:t>
      </w:r>
      <w:r w:rsidRPr="005419A3">
        <w:t xml:space="preserve"> с референсом 11111111 от депонента (код НРД МС0123456789). Проверки на стороне НРД </w:t>
      </w:r>
      <w:proofErr w:type="gramStart"/>
      <w:r w:rsidRPr="005419A3">
        <w:t>прошли успешно и сообщение было</w:t>
      </w:r>
      <w:proofErr w:type="gramEnd"/>
      <w:r w:rsidRPr="005419A3">
        <w:t xml:space="preserve"> передано регистратору. </w:t>
      </w:r>
    </w:p>
    <w:p w14:paraId="14556897" w14:textId="77777777" w:rsidR="00B26016" w:rsidRPr="00F83010" w:rsidRDefault="00B26016" w:rsidP="00B26016">
      <w:pPr>
        <w:numPr>
          <w:ilvl w:val="0"/>
          <w:numId w:val="1"/>
        </w:numPr>
        <w:ind w:hanging="6"/>
      </w:pPr>
      <w:r w:rsidRPr="005419A3">
        <w:t xml:space="preserve">НРД отправляет сообщения </w:t>
      </w:r>
      <w:r>
        <w:t>МТ567</w:t>
      </w:r>
      <w:r w:rsidRPr="005419A3">
        <w:t xml:space="preserve"> с рефере</w:t>
      </w:r>
      <w:r>
        <w:t xml:space="preserve">нсом 22222222 </w:t>
      </w:r>
      <w:r w:rsidRPr="005419A3">
        <w:t xml:space="preserve"> со статусом </w:t>
      </w:r>
      <w:r>
        <w:rPr>
          <w:lang w:val="en-US"/>
        </w:rPr>
        <w:t>PEND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28F854BE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2B9A21BA" w14:textId="77777777" w:rsidR="00B26016" w:rsidRPr="00F83010" w:rsidRDefault="00B26016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530CB13D" w14:textId="77777777" w:rsidR="00B26016" w:rsidRPr="00F83010" w:rsidRDefault="00B26016" w:rsidP="006227CB">
            <w:pPr>
              <w:pStyle w:val="a3"/>
            </w:pPr>
            <w:r>
              <w:t>Комментарии</w:t>
            </w:r>
          </w:p>
        </w:tc>
      </w:tr>
      <w:tr w:rsidR="00B26016" w:rsidRPr="00F83010" w14:paraId="1B5F6CF6" w14:textId="77777777" w:rsidTr="006227CB">
        <w:tc>
          <w:tcPr>
            <w:tcW w:w="5488" w:type="dxa"/>
          </w:tcPr>
          <w:p w14:paraId="59D7BFDC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44E835A9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B26016" w14:paraId="608BEF53" w14:textId="77777777" w:rsidTr="006227CB">
        <w:tc>
          <w:tcPr>
            <w:tcW w:w="5488" w:type="dxa"/>
          </w:tcPr>
          <w:p w14:paraId="36E3E7AB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:20C::CORP//206081X5456</w:t>
            </w:r>
          </w:p>
        </w:tc>
        <w:tc>
          <w:tcPr>
            <w:tcW w:w="4762" w:type="dxa"/>
          </w:tcPr>
          <w:p w14:paraId="603B5DD7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Референс КД </w:t>
            </w:r>
          </w:p>
        </w:tc>
      </w:tr>
      <w:tr w:rsidR="000057AF" w:rsidRPr="00B0186A" w14:paraId="4A80C98E" w14:textId="77777777" w:rsidTr="006227CB">
        <w:tc>
          <w:tcPr>
            <w:tcW w:w="5488" w:type="dxa"/>
          </w:tcPr>
          <w:p w14:paraId="73692468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23A6A125" w14:textId="2D80A516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ins w:id="470" w:author="Pervova 21.1" w:date="2020-03-06T13:04:00Z">
              <w:r w:rsidRPr="000057AF">
                <w:rPr>
                  <w:sz w:val="24"/>
                  <w:szCs w:val="24"/>
                </w:rPr>
                <w:t>Идентификатор сообщения</w:t>
              </w:r>
            </w:ins>
          </w:p>
        </w:tc>
      </w:tr>
      <w:tr w:rsidR="000057AF" w:rsidRPr="001D1D18" w14:paraId="1C728419" w14:textId="77777777" w:rsidTr="006227CB">
        <w:tc>
          <w:tcPr>
            <w:tcW w:w="5488" w:type="dxa"/>
          </w:tcPr>
          <w:p w14:paraId="49C12081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1108DF7D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0057AF" w:rsidRPr="001D1D18" w14:paraId="70EBEE4E" w14:textId="77777777" w:rsidTr="006227CB">
        <w:tc>
          <w:tcPr>
            <w:tcW w:w="5488" w:type="dxa"/>
          </w:tcPr>
          <w:p w14:paraId="704263B5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:22F::CAEV//BMET</w:t>
            </w:r>
          </w:p>
        </w:tc>
        <w:tc>
          <w:tcPr>
            <w:tcW w:w="4762" w:type="dxa"/>
          </w:tcPr>
          <w:p w14:paraId="3DF81289" w14:textId="3B4A0839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ins w:id="471" w:author="Pervova 21.1" w:date="2020-03-06T13:04:00Z">
              <w:r w:rsidRPr="000057AF">
                <w:rPr>
                  <w:sz w:val="24"/>
                  <w:szCs w:val="24"/>
                </w:rPr>
                <w:t>Код типа КД</w:t>
              </w:r>
            </w:ins>
          </w:p>
        </w:tc>
      </w:tr>
      <w:tr w:rsidR="00B26016" w:rsidRPr="00E33FA3" w14:paraId="532FBCB0" w14:textId="77777777" w:rsidTr="006227CB">
        <w:tc>
          <w:tcPr>
            <w:tcW w:w="5488" w:type="dxa"/>
          </w:tcPr>
          <w:p w14:paraId="26220CB1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:98C::PREP//20160703105940</w:t>
            </w:r>
          </w:p>
        </w:tc>
        <w:tc>
          <w:tcPr>
            <w:tcW w:w="4762" w:type="dxa"/>
          </w:tcPr>
          <w:p w14:paraId="034D9A93" w14:textId="19B4B110" w:rsidR="00B26016" w:rsidRPr="00CA23C0" w:rsidRDefault="008B3A8E" w:rsidP="006227CB">
            <w:pPr>
              <w:pStyle w:val="a7"/>
              <w:rPr>
                <w:sz w:val="24"/>
                <w:szCs w:val="24"/>
              </w:rPr>
            </w:pPr>
            <w:ins w:id="472" w:author="Pervova 21.1" w:date="2020-03-06T13:07:00Z">
              <w:r w:rsidRPr="008B3A8E">
                <w:rPr>
                  <w:sz w:val="24"/>
                  <w:szCs w:val="24"/>
                </w:rPr>
                <w:t>Время формирования сообщения</w:t>
              </w:r>
            </w:ins>
          </w:p>
        </w:tc>
      </w:tr>
      <w:tr w:rsidR="00B26016" w14:paraId="79F6F712" w14:textId="77777777" w:rsidTr="006227CB">
        <w:tc>
          <w:tcPr>
            <w:tcW w:w="5488" w:type="dxa"/>
          </w:tcPr>
          <w:p w14:paraId="69668A1F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1DCDC478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B26016" w:rsidRPr="00AF4D92" w14:paraId="09D640F7" w14:textId="77777777" w:rsidTr="006227CB">
        <w:tc>
          <w:tcPr>
            <w:tcW w:w="5488" w:type="dxa"/>
          </w:tcPr>
          <w:p w14:paraId="127178AF" w14:textId="176C39EB" w:rsidR="00B26016" w:rsidRPr="00CA23C0" w:rsidRDefault="00F81939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:13A</w:t>
            </w:r>
            <w:r w:rsidR="00B26016" w:rsidRPr="00CA23C0">
              <w:rPr>
                <w:sz w:val="24"/>
                <w:szCs w:val="24"/>
              </w:rPr>
              <w:t>::LINK//565</w:t>
            </w:r>
          </w:p>
        </w:tc>
        <w:tc>
          <w:tcPr>
            <w:tcW w:w="4762" w:type="dxa"/>
          </w:tcPr>
          <w:p w14:paraId="262F90E4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Заполняется, если поручение было получено в сообщении МТ565</w:t>
            </w:r>
          </w:p>
        </w:tc>
      </w:tr>
      <w:tr w:rsidR="00B26016" w:rsidRPr="00AF4D92" w14:paraId="630D15C3" w14:textId="77777777" w:rsidTr="006227CB">
        <w:tc>
          <w:tcPr>
            <w:tcW w:w="5488" w:type="dxa"/>
          </w:tcPr>
          <w:p w14:paraId="7B86F7CD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03DD7CE5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B26016" w14:paraId="1BAA74BB" w14:textId="77777777" w:rsidTr="006227CB">
        <w:tc>
          <w:tcPr>
            <w:tcW w:w="5488" w:type="dxa"/>
          </w:tcPr>
          <w:p w14:paraId="0808B901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51AE02B3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B26016" w:rsidRPr="00AF4D92" w14:paraId="13FEA39A" w14:textId="77777777" w:rsidTr="006227CB">
        <w:tc>
          <w:tcPr>
            <w:tcW w:w="5488" w:type="dxa"/>
          </w:tcPr>
          <w:p w14:paraId="754CEC64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2315BCF4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B26016" w:rsidRPr="00AF4D92" w14:paraId="24F8F0E8" w14:textId="77777777" w:rsidTr="006227CB">
        <w:tc>
          <w:tcPr>
            <w:tcW w:w="5488" w:type="dxa"/>
          </w:tcPr>
          <w:p w14:paraId="2AD6FEF2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:25D::IPRC//PEND</w:t>
            </w:r>
          </w:p>
        </w:tc>
        <w:tc>
          <w:tcPr>
            <w:tcW w:w="4762" w:type="dxa"/>
          </w:tcPr>
          <w:p w14:paraId="14FF6601" w14:textId="32BBD5DF" w:rsidR="00B26016" w:rsidRPr="00CA23C0" w:rsidRDefault="002D16D8" w:rsidP="002D16D8">
            <w:pPr>
              <w:pStyle w:val="a7"/>
              <w:rPr>
                <w:sz w:val="24"/>
                <w:szCs w:val="24"/>
              </w:rPr>
            </w:pPr>
            <w:ins w:id="473" w:author="Pervova 21.1" w:date="2020-03-06T20:06:00Z">
              <w:r>
                <w:rPr>
                  <w:sz w:val="24"/>
                  <w:szCs w:val="24"/>
                </w:rPr>
                <w:t xml:space="preserve">Код </w:t>
              </w:r>
              <w:proofErr w:type="gramStart"/>
              <w:r>
                <w:rPr>
                  <w:sz w:val="24"/>
                  <w:szCs w:val="24"/>
                </w:rPr>
                <w:t>с</w:t>
              </w:r>
            </w:ins>
            <w:del w:id="474" w:author="Pervova 21.1" w:date="2020-03-06T20:06:00Z">
              <w:r w:rsidR="00B26016" w:rsidRPr="00CA23C0" w:rsidDel="002D16D8">
                <w:rPr>
                  <w:sz w:val="24"/>
                  <w:szCs w:val="24"/>
                </w:rPr>
                <w:delText>С</w:delText>
              </w:r>
            </w:del>
            <w:r w:rsidR="00B26016" w:rsidRPr="00CA23C0">
              <w:rPr>
                <w:sz w:val="24"/>
                <w:szCs w:val="24"/>
              </w:rPr>
              <w:t>татус</w:t>
            </w:r>
            <w:ins w:id="475" w:author="Pervova 21.1" w:date="2020-03-06T20:06:00Z">
              <w:r>
                <w:rPr>
                  <w:sz w:val="24"/>
                  <w:szCs w:val="24"/>
                </w:rPr>
                <w:t>а</w:t>
              </w:r>
            </w:ins>
            <w:proofErr w:type="gramEnd"/>
          </w:p>
        </w:tc>
      </w:tr>
      <w:tr w:rsidR="00B26016" w:rsidRPr="00AF4D92" w14:paraId="3D70A37C" w14:textId="77777777" w:rsidTr="006227CB">
        <w:tc>
          <w:tcPr>
            <w:tcW w:w="5488" w:type="dxa"/>
          </w:tcPr>
          <w:p w14:paraId="7D3EC520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6C1D5C73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B26016" w:rsidRPr="00F83010" w14:paraId="6CE1393A" w14:textId="77777777" w:rsidTr="006227CB">
        <w:tc>
          <w:tcPr>
            <w:tcW w:w="5488" w:type="dxa"/>
          </w:tcPr>
          <w:p w14:paraId="253CA1B1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:24B::PEND//NARR</w:t>
            </w:r>
          </w:p>
        </w:tc>
        <w:tc>
          <w:tcPr>
            <w:tcW w:w="4762" w:type="dxa"/>
          </w:tcPr>
          <w:p w14:paraId="2213CE62" w14:textId="54022E29" w:rsidR="00B26016" w:rsidRPr="00CA23C0" w:rsidRDefault="002D16D8" w:rsidP="002D16D8">
            <w:pPr>
              <w:pStyle w:val="a7"/>
              <w:rPr>
                <w:sz w:val="24"/>
                <w:szCs w:val="24"/>
              </w:rPr>
            </w:pPr>
            <w:ins w:id="476" w:author="Pervova 21.1" w:date="2020-03-06T20:11:00Z">
              <w:r w:rsidRPr="002D16D8">
                <w:rPr>
                  <w:sz w:val="24"/>
                  <w:szCs w:val="24"/>
                </w:rPr>
                <w:t xml:space="preserve">Код </w:t>
              </w:r>
              <w:proofErr w:type="gramStart"/>
              <w:r w:rsidRPr="002D16D8">
                <w:rPr>
                  <w:sz w:val="24"/>
                  <w:szCs w:val="24"/>
                </w:rPr>
                <w:t>п</w:t>
              </w:r>
            </w:ins>
            <w:proofErr w:type="gramEnd"/>
            <w:del w:id="477" w:author="Pervova 21.1" w:date="2020-03-06T20:11:00Z">
              <w:r w:rsidR="00B26016" w:rsidRPr="00CA23C0" w:rsidDel="002D16D8">
                <w:rPr>
                  <w:sz w:val="24"/>
                  <w:szCs w:val="24"/>
                </w:rPr>
                <w:delText>П</w:delText>
              </w:r>
            </w:del>
            <w:r w:rsidR="00B26016" w:rsidRPr="00CA23C0">
              <w:rPr>
                <w:sz w:val="24"/>
                <w:szCs w:val="24"/>
              </w:rPr>
              <w:t>ричин</w:t>
            </w:r>
            <w:ins w:id="478" w:author="Pervova 21.1" w:date="2020-03-06T20:11:00Z">
              <w:r>
                <w:rPr>
                  <w:sz w:val="24"/>
                  <w:szCs w:val="24"/>
                </w:rPr>
                <w:t>ы</w:t>
              </w:r>
            </w:ins>
            <w:del w:id="479" w:author="Pervova 21.1" w:date="2020-03-06T20:11:00Z">
              <w:r w:rsidR="00B26016" w:rsidRPr="00CA23C0" w:rsidDel="002D16D8">
                <w:rPr>
                  <w:sz w:val="24"/>
                  <w:szCs w:val="24"/>
                </w:rPr>
                <w:delText>а</w:delText>
              </w:r>
            </w:del>
            <w:ins w:id="480" w:author="Pervova 21.1" w:date="2020-03-06T20:11:00Z">
              <w:r>
                <w:rPr>
                  <w:sz w:val="24"/>
                  <w:szCs w:val="24"/>
                </w:rPr>
                <w:t xml:space="preserve"> </w:t>
              </w:r>
              <w:r w:rsidRPr="002D16D8">
                <w:rPr>
                  <w:sz w:val="24"/>
                  <w:szCs w:val="24"/>
                </w:rPr>
                <w:t>NARR – см. текстовое описание причины присвоения статуса</w:t>
              </w:r>
            </w:ins>
          </w:p>
        </w:tc>
      </w:tr>
      <w:tr w:rsidR="002D16D8" w:rsidRPr="005419A3" w14:paraId="6D3F9965" w14:textId="77777777" w:rsidTr="006227CB">
        <w:tc>
          <w:tcPr>
            <w:tcW w:w="5488" w:type="dxa"/>
          </w:tcPr>
          <w:p w14:paraId="175D45AE" w14:textId="6697B6F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:70D::REAS//'PORUcENIE </w:t>
            </w:r>
            <w:proofErr w:type="spellStart"/>
            <w:r w:rsidRPr="00CA23C0">
              <w:rPr>
                <w:sz w:val="24"/>
                <w:szCs w:val="24"/>
              </w:rPr>
              <w:t>PRINaTO</w:t>
            </w:r>
            <w:proofErr w:type="spellEnd"/>
          </w:p>
        </w:tc>
        <w:tc>
          <w:tcPr>
            <w:tcW w:w="4762" w:type="dxa"/>
          </w:tcPr>
          <w:p w14:paraId="7046F55B" w14:textId="1779AC2A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proofErr w:type="gramStart"/>
            <w:ins w:id="481" w:author="Pervova 21.1" w:date="2020-03-06T20:08:00Z">
              <w:r>
                <w:rPr>
                  <w:sz w:val="24"/>
                  <w:szCs w:val="24"/>
                </w:rPr>
                <w:t>Текстовое</w:t>
              </w:r>
              <w:proofErr w:type="gramEnd"/>
              <w:r>
                <w:rPr>
                  <w:sz w:val="24"/>
                  <w:szCs w:val="24"/>
                </w:rPr>
                <w:t xml:space="preserve"> описание причины</w:t>
              </w:r>
            </w:ins>
          </w:p>
        </w:tc>
      </w:tr>
      <w:tr w:rsidR="002D16D8" w:rsidRPr="005419A3" w14:paraId="364F0F29" w14:textId="77777777" w:rsidTr="006227CB">
        <w:tc>
          <w:tcPr>
            <w:tcW w:w="5488" w:type="dxa"/>
          </w:tcPr>
          <w:p w14:paraId="3BECA2EA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NKO ZAO NRD</w:t>
            </w:r>
          </w:p>
        </w:tc>
        <w:tc>
          <w:tcPr>
            <w:tcW w:w="4762" w:type="dxa"/>
          </w:tcPr>
          <w:p w14:paraId="0032C227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1D1D18" w14:paraId="2A23F0BF" w14:textId="77777777" w:rsidTr="006227CB">
        <w:tc>
          <w:tcPr>
            <w:tcW w:w="5488" w:type="dxa"/>
          </w:tcPr>
          <w:p w14:paraId="12056C32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751462EC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1D1D18" w14:paraId="0F0CE9B7" w14:textId="77777777" w:rsidTr="006227CB">
        <w:tc>
          <w:tcPr>
            <w:tcW w:w="5488" w:type="dxa"/>
          </w:tcPr>
          <w:p w14:paraId="3FD7905A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4BC992AE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AF4D92" w14:paraId="331772D6" w14:textId="77777777" w:rsidTr="006227CB">
        <w:tc>
          <w:tcPr>
            <w:tcW w:w="5488" w:type="dxa"/>
          </w:tcPr>
          <w:p w14:paraId="7D6ED669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20247E8C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AF4D92" w14:paraId="51716D39" w14:textId="77777777" w:rsidTr="006227CB">
        <w:tc>
          <w:tcPr>
            <w:tcW w:w="5488" w:type="dxa"/>
          </w:tcPr>
          <w:p w14:paraId="259D5B81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20CC1C96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AF4D92" w14:paraId="12B2418F" w14:textId="77777777" w:rsidTr="006227CB">
        <w:tc>
          <w:tcPr>
            <w:tcW w:w="5488" w:type="dxa"/>
          </w:tcPr>
          <w:p w14:paraId="07780F88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:95R::MEOR/NSDR/NDC000000000</w:t>
            </w:r>
          </w:p>
        </w:tc>
        <w:tc>
          <w:tcPr>
            <w:tcW w:w="4762" w:type="dxa"/>
          </w:tcPr>
          <w:p w14:paraId="23F8967F" w14:textId="72B1D061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Код НРД </w:t>
            </w:r>
            <w:proofErr w:type="gramStart"/>
            <w:r w:rsidRPr="00CA23C0">
              <w:rPr>
                <w:sz w:val="24"/>
                <w:szCs w:val="24"/>
              </w:rPr>
              <w:t>инструктирующей</w:t>
            </w:r>
            <w:proofErr w:type="gramEnd"/>
            <w:r w:rsidRPr="00CA23C0">
              <w:rPr>
                <w:sz w:val="24"/>
                <w:szCs w:val="24"/>
              </w:rPr>
              <w:t xml:space="preserve"> стороны (организация</w:t>
            </w:r>
            <w:ins w:id="482" w:author="Pervova 21.1" w:date="2020-03-06T20:11:00Z">
              <w:r>
                <w:rPr>
                  <w:sz w:val="24"/>
                  <w:szCs w:val="24"/>
                </w:rPr>
                <w:t>,</w:t>
              </w:r>
            </w:ins>
            <w:r w:rsidRPr="00CA23C0">
              <w:rPr>
                <w:sz w:val="24"/>
                <w:szCs w:val="24"/>
              </w:rPr>
              <w:t xml:space="preserve"> присвоившая статус)</w:t>
            </w:r>
          </w:p>
        </w:tc>
      </w:tr>
      <w:tr w:rsidR="002D16D8" w:rsidRPr="00AF4D92" w14:paraId="26AB3929" w14:textId="77777777" w:rsidTr="006227CB">
        <w:tc>
          <w:tcPr>
            <w:tcW w:w="5488" w:type="dxa"/>
          </w:tcPr>
          <w:p w14:paraId="5B89BFFF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4E978A8E" w14:textId="77777777" w:rsidR="002D16D8" w:rsidRPr="00F83010" w:rsidRDefault="002D16D8" w:rsidP="00B26016">
            <w:pPr>
              <w:numPr>
                <w:ilvl w:val="0"/>
                <w:numId w:val="1"/>
              </w:numPr>
              <w:ind w:left="-6" w:firstLine="6"/>
            </w:pPr>
          </w:p>
        </w:tc>
      </w:tr>
    </w:tbl>
    <w:p w14:paraId="11BCAFFE" w14:textId="77777777" w:rsidR="00B26016" w:rsidRDefault="00B26016" w:rsidP="00B26016">
      <w:pPr>
        <w:pStyle w:val="1"/>
        <w:numPr>
          <w:ilvl w:val="0"/>
          <w:numId w:val="2"/>
        </w:numPr>
      </w:pPr>
      <w:bookmarkStart w:id="483" w:name="_Toc445282177"/>
      <w:r>
        <w:t>С</w:t>
      </w:r>
      <w:r w:rsidRPr="00573402">
        <w:t>ообщение МТ56</w:t>
      </w:r>
      <w:r>
        <w:t>7. Статус</w:t>
      </w:r>
      <w:r w:rsidRPr="00C45394">
        <w:t xml:space="preserve"> </w:t>
      </w:r>
      <w:r>
        <w:t xml:space="preserve">НРД </w:t>
      </w:r>
      <w:r>
        <w:rPr>
          <w:lang w:val="en-US"/>
        </w:rPr>
        <w:t>REJT</w:t>
      </w:r>
      <w:r>
        <w:t>.</w:t>
      </w:r>
      <w:bookmarkEnd w:id="483"/>
      <w:r>
        <w:t xml:space="preserve"> </w:t>
      </w:r>
    </w:p>
    <w:p w14:paraId="0EB84B70" w14:textId="77777777" w:rsidR="00B26016" w:rsidRPr="00C45394" w:rsidRDefault="00B26016" w:rsidP="00B26016">
      <w:pPr>
        <w:numPr>
          <w:ilvl w:val="0"/>
          <w:numId w:val="1"/>
        </w:numPr>
        <w:ind w:hanging="6"/>
      </w:pPr>
      <w:r>
        <w:t xml:space="preserve">Легенда: </w:t>
      </w:r>
      <w:r w:rsidRPr="00C45394">
        <w:t xml:space="preserve">В НРД получено сообщение </w:t>
      </w:r>
      <w:r>
        <w:t>поручение</w:t>
      </w:r>
      <w:r w:rsidRPr="00C45394">
        <w:t xml:space="preserve"> с референсом 11111111 от депонента (код НРД МС0123456789). Проверки на стороне НРД не </w:t>
      </w:r>
      <w:proofErr w:type="gramStart"/>
      <w:r w:rsidRPr="00C45394">
        <w:t>были пройдены и сообщение не было</w:t>
      </w:r>
      <w:proofErr w:type="gramEnd"/>
      <w:r w:rsidRPr="00C45394">
        <w:t xml:space="preserve"> передано регистратору</w:t>
      </w:r>
      <w:r>
        <w:t xml:space="preserve"> (головному депозитарию)</w:t>
      </w:r>
      <w:r w:rsidRPr="00C45394">
        <w:t xml:space="preserve">. </w:t>
      </w:r>
    </w:p>
    <w:p w14:paraId="4F32C8F3" w14:textId="77777777" w:rsidR="00B26016" w:rsidRPr="00F83010" w:rsidRDefault="00B26016" w:rsidP="00B26016">
      <w:pPr>
        <w:numPr>
          <w:ilvl w:val="0"/>
          <w:numId w:val="1"/>
        </w:numPr>
        <w:ind w:hanging="6"/>
      </w:pPr>
      <w:r w:rsidRPr="00C45394">
        <w:lastRenderedPageBreak/>
        <w:t xml:space="preserve">НРД отправляет сообщения MIS с референсом 22222222 </w:t>
      </w:r>
      <w:proofErr w:type="gramStart"/>
      <w:r w:rsidRPr="00C45394">
        <w:t xml:space="preserve">( </w:t>
      </w:r>
      <w:proofErr w:type="gramEnd"/>
      <w:r w:rsidRPr="00C45394">
        <w:t xml:space="preserve">seev.006.001.04) со статусом REJT (отказ в приеме). 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1EDB58BB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6A53F422" w14:textId="77777777" w:rsidR="00B26016" w:rsidRPr="00F83010" w:rsidRDefault="00B26016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1C99EBC" w14:textId="77777777" w:rsidR="00B26016" w:rsidRPr="00F83010" w:rsidRDefault="00B26016" w:rsidP="006227CB">
            <w:pPr>
              <w:pStyle w:val="a3"/>
            </w:pPr>
            <w:r>
              <w:t>Комментарии</w:t>
            </w:r>
          </w:p>
        </w:tc>
      </w:tr>
      <w:tr w:rsidR="00B26016" w:rsidRPr="00F83010" w14:paraId="4B958BC4" w14:textId="77777777" w:rsidTr="006227CB">
        <w:tc>
          <w:tcPr>
            <w:tcW w:w="5488" w:type="dxa"/>
          </w:tcPr>
          <w:p w14:paraId="5FE7CDE1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5AD229AC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B26016" w14:paraId="034D9FAA" w14:textId="77777777" w:rsidTr="006227CB">
        <w:tc>
          <w:tcPr>
            <w:tcW w:w="5488" w:type="dxa"/>
          </w:tcPr>
          <w:p w14:paraId="431FC7B4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:20C::CORP//206081X5456</w:t>
            </w:r>
          </w:p>
        </w:tc>
        <w:tc>
          <w:tcPr>
            <w:tcW w:w="4762" w:type="dxa"/>
          </w:tcPr>
          <w:p w14:paraId="353D14A4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Референс КД </w:t>
            </w:r>
          </w:p>
        </w:tc>
      </w:tr>
      <w:tr w:rsidR="000057AF" w:rsidRPr="00B0186A" w14:paraId="4AD821A3" w14:textId="77777777" w:rsidTr="006227CB">
        <w:tc>
          <w:tcPr>
            <w:tcW w:w="5488" w:type="dxa"/>
          </w:tcPr>
          <w:p w14:paraId="53F2E631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2875D0CD" w14:textId="1375587E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ins w:id="484" w:author="Pervova 21.1" w:date="2020-03-06T13:04:00Z">
              <w:r w:rsidRPr="008B3A8E">
                <w:rPr>
                  <w:sz w:val="24"/>
                  <w:szCs w:val="24"/>
                </w:rPr>
                <w:t>Идентификатор сообщения</w:t>
              </w:r>
            </w:ins>
          </w:p>
        </w:tc>
      </w:tr>
      <w:tr w:rsidR="000057AF" w:rsidRPr="001D1D18" w14:paraId="11759557" w14:textId="77777777" w:rsidTr="006227CB">
        <w:tc>
          <w:tcPr>
            <w:tcW w:w="5488" w:type="dxa"/>
          </w:tcPr>
          <w:p w14:paraId="608F49E6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7412D4AB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0057AF" w:rsidRPr="001D1D18" w14:paraId="44EB0A8F" w14:textId="77777777" w:rsidTr="006227CB">
        <w:tc>
          <w:tcPr>
            <w:tcW w:w="5488" w:type="dxa"/>
          </w:tcPr>
          <w:p w14:paraId="66EEEFC3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:22F::CAEV//BMET</w:t>
            </w:r>
          </w:p>
        </w:tc>
        <w:tc>
          <w:tcPr>
            <w:tcW w:w="4762" w:type="dxa"/>
          </w:tcPr>
          <w:p w14:paraId="7770FEC7" w14:textId="17D087C8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ins w:id="485" w:author="Pervova 21.1" w:date="2020-03-06T13:04:00Z">
              <w:r w:rsidRPr="008B3A8E">
                <w:rPr>
                  <w:sz w:val="24"/>
                  <w:szCs w:val="24"/>
                </w:rPr>
                <w:t>Код типа КД</w:t>
              </w:r>
            </w:ins>
          </w:p>
        </w:tc>
      </w:tr>
      <w:tr w:rsidR="008B3A8E" w:rsidRPr="00E33FA3" w14:paraId="07691243" w14:textId="77777777" w:rsidTr="006227CB">
        <w:tc>
          <w:tcPr>
            <w:tcW w:w="5488" w:type="dxa"/>
          </w:tcPr>
          <w:p w14:paraId="0800E9F1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:98C::PREP//20160703105940</w:t>
            </w:r>
          </w:p>
        </w:tc>
        <w:tc>
          <w:tcPr>
            <w:tcW w:w="4762" w:type="dxa"/>
          </w:tcPr>
          <w:p w14:paraId="261B7BCC" w14:textId="66BA4DD3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ins w:id="486" w:author="Pervova 21.1" w:date="2020-03-06T13:07:00Z">
              <w:r w:rsidRPr="008B3A8E">
                <w:rPr>
                  <w:sz w:val="24"/>
                  <w:szCs w:val="24"/>
                </w:rPr>
                <w:t>Время формирования сообщения</w:t>
              </w:r>
            </w:ins>
          </w:p>
        </w:tc>
      </w:tr>
      <w:tr w:rsidR="008B3A8E" w14:paraId="33FD42D4" w14:textId="77777777" w:rsidTr="006227CB">
        <w:tc>
          <w:tcPr>
            <w:tcW w:w="5488" w:type="dxa"/>
          </w:tcPr>
          <w:p w14:paraId="64EE3CF3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22A5215A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29D40810" w14:textId="77777777" w:rsidTr="006227CB">
        <w:tc>
          <w:tcPr>
            <w:tcW w:w="5488" w:type="dxa"/>
          </w:tcPr>
          <w:p w14:paraId="15F97D49" w14:textId="170AABB3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:13A::LINK//565</w:t>
            </w:r>
          </w:p>
        </w:tc>
        <w:tc>
          <w:tcPr>
            <w:tcW w:w="4762" w:type="dxa"/>
          </w:tcPr>
          <w:p w14:paraId="1F480AD3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Заполняется, если поручение было получено в сообщении МТ565</w:t>
            </w:r>
          </w:p>
        </w:tc>
      </w:tr>
      <w:tr w:rsidR="008B3A8E" w:rsidRPr="00AF4D92" w14:paraId="6E891E2E" w14:textId="77777777" w:rsidTr="006227CB">
        <w:tc>
          <w:tcPr>
            <w:tcW w:w="5488" w:type="dxa"/>
          </w:tcPr>
          <w:p w14:paraId="46460542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07449EB4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8B3A8E" w14:paraId="7C98386C" w14:textId="77777777" w:rsidTr="006227CB">
        <w:tc>
          <w:tcPr>
            <w:tcW w:w="5488" w:type="dxa"/>
          </w:tcPr>
          <w:p w14:paraId="1D57ACCB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478CB8BE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2BC14E90" w14:textId="77777777" w:rsidTr="006227CB">
        <w:tc>
          <w:tcPr>
            <w:tcW w:w="5488" w:type="dxa"/>
          </w:tcPr>
          <w:p w14:paraId="76B97A8C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449F3BAE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69ECCB5B" w14:textId="77777777" w:rsidTr="006227CB">
        <w:tc>
          <w:tcPr>
            <w:tcW w:w="5488" w:type="dxa"/>
          </w:tcPr>
          <w:p w14:paraId="31EFC7AD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:25D::IPRC//REJT</w:t>
            </w:r>
          </w:p>
        </w:tc>
        <w:tc>
          <w:tcPr>
            <w:tcW w:w="4762" w:type="dxa"/>
          </w:tcPr>
          <w:p w14:paraId="56CBF7C3" w14:textId="43D8A396" w:rsidR="008B3A8E" w:rsidRPr="00CA23C0" w:rsidRDefault="002D16D8" w:rsidP="002D16D8">
            <w:pPr>
              <w:pStyle w:val="a7"/>
              <w:rPr>
                <w:sz w:val="24"/>
                <w:szCs w:val="24"/>
              </w:rPr>
            </w:pPr>
            <w:ins w:id="487" w:author="Pervova 21.1" w:date="2020-03-06T20:07:00Z">
              <w:r>
                <w:rPr>
                  <w:sz w:val="24"/>
                  <w:szCs w:val="24"/>
                </w:rPr>
                <w:t xml:space="preserve">Код </w:t>
              </w:r>
              <w:proofErr w:type="gramStart"/>
              <w:r>
                <w:rPr>
                  <w:sz w:val="24"/>
                  <w:szCs w:val="24"/>
                </w:rPr>
                <w:t>с</w:t>
              </w:r>
            </w:ins>
            <w:del w:id="488" w:author="Pervova 21.1" w:date="2020-03-06T20:07:00Z">
              <w:r w:rsidR="008B3A8E" w:rsidRPr="00CA23C0" w:rsidDel="002D16D8">
                <w:rPr>
                  <w:sz w:val="24"/>
                  <w:szCs w:val="24"/>
                </w:rPr>
                <w:delText>С</w:delText>
              </w:r>
            </w:del>
            <w:r w:rsidR="008B3A8E" w:rsidRPr="00CA23C0">
              <w:rPr>
                <w:sz w:val="24"/>
                <w:szCs w:val="24"/>
              </w:rPr>
              <w:t>татус</w:t>
            </w:r>
            <w:ins w:id="489" w:author="Pervova 21.1" w:date="2020-03-06T20:07:00Z">
              <w:r>
                <w:rPr>
                  <w:sz w:val="24"/>
                  <w:szCs w:val="24"/>
                </w:rPr>
                <w:t>а</w:t>
              </w:r>
            </w:ins>
            <w:proofErr w:type="gramEnd"/>
          </w:p>
        </w:tc>
      </w:tr>
      <w:tr w:rsidR="008B3A8E" w:rsidRPr="00AF4D92" w14:paraId="30A979B7" w14:textId="77777777" w:rsidTr="006227CB">
        <w:tc>
          <w:tcPr>
            <w:tcW w:w="5488" w:type="dxa"/>
          </w:tcPr>
          <w:p w14:paraId="3C4241E4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54E6ADE1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F83010" w14:paraId="06F33987" w14:textId="77777777" w:rsidTr="006227CB">
        <w:tc>
          <w:tcPr>
            <w:tcW w:w="5488" w:type="dxa"/>
          </w:tcPr>
          <w:p w14:paraId="70AF2750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:24B::REJT//ULNK</w:t>
            </w:r>
          </w:p>
        </w:tc>
        <w:tc>
          <w:tcPr>
            <w:tcW w:w="4762" w:type="dxa"/>
          </w:tcPr>
          <w:p w14:paraId="0A840CFF" w14:textId="54BD593B" w:rsidR="008B3A8E" w:rsidRPr="00CA23C0" w:rsidRDefault="002D16D8" w:rsidP="002D16D8">
            <w:pPr>
              <w:pStyle w:val="a7"/>
              <w:rPr>
                <w:sz w:val="24"/>
                <w:szCs w:val="24"/>
              </w:rPr>
            </w:pPr>
            <w:ins w:id="490" w:author="Pervova 21.1" w:date="2020-03-06T20:11:00Z">
              <w:r>
                <w:rPr>
                  <w:sz w:val="24"/>
                  <w:szCs w:val="24"/>
                </w:rPr>
                <w:t xml:space="preserve">Код </w:t>
              </w:r>
              <w:proofErr w:type="gramStart"/>
              <w:r>
                <w:rPr>
                  <w:sz w:val="24"/>
                  <w:szCs w:val="24"/>
                </w:rPr>
                <w:t>п</w:t>
              </w:r>
            </w:ins>
            <w:proofErr w:type="gramEnd"/>
            <w:del w:id="491" w:author="Pervova 21.1" w:date="2020-03-06T20:11:00Z">
              <w:r w:rsidR="008B3A8E" w:rsidRPr="00CA23C0" w:rsidDel="002D16D8">
                <w:rPr>
                  <w:sz w:val="24"/>
                  <w:szCs w:val="24"/>
                </w:rPr>
                <w:delText>П</w:delText>
              </w:r>
            </w:del>
            <w:r w:rsidR="008B3A8E" w:rsidRPr="00CA23C0">
              <w:rPr>
                <w:sz w:val="24"/>
                <w:szCs w:val="24"/>
              </w:rPr>
              <w:t>ричин</w:t>
            </w:r>
            <w:ins w:id="492" w:author="Pervova 21.1" w:date="2020-03-06T20:11:00Z">
              <w:r>
                <w:rPr>
                  <w:sz w:val="24"/>
                  <w:szCs w:val="24"/>
                </w:rPr>
                <w:t>ы</w:t>
              </w:r>
            </w:ins>
            <w:del w:id="493" w:author="Pervova 21.1" w:date="2020-03-06T20:11:00Z">
              <w:r w:rsidR="008B3A8E" w:rsidRPr="00CA23C0" w:rsidDel="002D16D8">
                <w:rPr>
                  <w:sz w:val="24"/>
                  <w:szCs w:val="24"/>
                </w:rPr>
                <w:delText>а</w:delText>
              </w:r>
            </w:del>
          </w:p>
        </w:tc>
      </w:tr>
      <w:tr w:rsidR="002D16D8" w:rsidRPr="000057AF" w14:paraId="0386A01B" w14:textId="77777777" w:rsidTr="006227CB">
        <w:tc>
          <w:tcPr>
            <w:tcW w:w="5488" w:type="dxa"/>
          </w:tcPr>
          <w:p w14:paraId="3BF2ADEF" w14:textId="5C6B0CBD" w:rsidR="002D16D8" w:rsidRPr="005757E5" w:rsidRDefault="002D16D8" w:rsidP="006227CB">
            <w:pPr>
              <w:pStyle w:val="a7"/>
              <w:rPr>
                <w:sz w:val="24"/>
                <w:szCs w:val="24"/>
                <w:lang w:val="en-US"/>
              </w:rPr>
            </w:pPr>
            <w:r w:rsidRPr="005757E5">
              <w:rPr>
                <w:sz w:val="24"/>
                <w:szCs w:val="24"/>
                <w:lang w:val="en-US"/>
              </w:rPr>
              <w:t>:70D::REAS//'</w:t>
            </w:r>
            <w:proofErr w:type="spellStart"/>
            <w:r w:rsidRPr="005757E5">
              <w:rPr>
                <w:sz w:val="24"/>
                <w:szCs w:val="24"/>
                <w:lang w:val="en-US"/>
              </w:rPr>
              <w:t>INSTRUKCIa</w:t>
            </w:r>
            <w:proofErr w:type="spellEnd"/>
            <w:r w:rsidRPr="005757E5">
              <w:rPr>
                <w:sz w:val="24"/>
                <w:szCs w:val="24"/>
                <w:lang w:val="en-US"/>
              </w:rPr>
              <w:t xml:space="preserve"> S NOMEROM</w:t>
            </w:r>
          </w:p>
        </w:tc>
        <w:tc>
          <w:tcPr>
            <w:tcW w:w="4762" w:type="dxa"/>
          </w:tcPr>
          <w:p w14:paraId="68078503" w14:textId="468CE399" w:rsidR="002D16D8" w:rsidRPr="005757E5" w:rsidRDefault="002D16D8" w:rsidP="006227CB">
            <w:pPr>
              <w:pStyle w:val="a7"/>
              <w:rPr>
                <w:sz w:val="24"/>
                <w:szCs w:val="24"/>
                <w:lang w:val="en-US"/>
              </w:rPr>
            </w:pPr>
            <w:proofErr w:type="gramStart"/>
            <w:ins w:id="494" w:author="Pervova 21.1" w:date="2020-03-06T20:08:00Z">
              <w:r>
                <w:rPr>
                  <w:sz w:val="24"/>
                  <w:szCs w:val="24"/>
                </w:rPr>
                <w:t>Текстовое</w:t>
              </w:r>
              <w:proofErr w:type="gramEnd"/>
              <w:r>
                <w:rPr>
                  <w:sz w:val="24"/>
                  <w:szCs w:val="24"/>
                </w:rPr>
                <w:t xml:space="preserve"> описание причины</w:t>
              </w:r>
            </w:ins>
          </w:p>
        </w:tc>
      </w:tr>
      <w:tr w:rsidR="002D16D8" w:rsidRPr="005419A3" w14:paraId="45FF5721" w14:textId="77777777" w:rsidTr="006227CB">
        <w:tc>
          <w:tcPr>
            <w:tcW w:w="5488" w:type="dxa"/>
          </w:tcPr>
          <w:p w14:paraId="5EB8E161" w14:textId="020E0363" w:rsidR="002D16D8" w:rsidRPr="00CA23C0" w:rsidRDefault="002D16D8" w:rsidP="00B2521A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11111111 UJE BYLA PODANA RANEE</w:t>
            </w:r>
          </w:p>
        </w:tc>
        <w:tc>
          <w:tcPr>
            <w:tcW w:w="4762" w:type="dxa"/>
          </w:tcPr>
          <w:p w14:paraId="75AB4191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1D1D18" w14:paraId="789002DB" w14:textId="77777777" w:rsidTr="006227CB">
        <w:tc>
          <w:tcPr>
            <w:tcW w:w="5488" w:type="dxa"/>
          </w:tcPr>
          <w:p w14:paraId="6FBE65C7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7653667F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1D1D18" w14:paraId="54EE7857" w14:textId="77777777" w:rsidTr="006227CB">
        <w:tc>
          <w:tcPr>
            <w:tcW w:w="5488" w:type="dxa"/>
          </w:tcPr>
          <w:p w14:paraId="47CA7AFA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3DDCA68E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AF4D92" w14:paraId="4132D8DC" w14:textId="77777777" w:rsidTr="006227CB">
        <w:tc>
          <w:tcPr>
            <w:tcW w:w="5488" w:type="dxa"/>
          </w:tcPr>
          <w:p w14:paraId="5B8B8AE1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135BBB73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AF4D92" w14:paraId="27EACC46" w14:textId="77777777" w:rsidTr="006227CB">
        <w:tc>
          <w:tcPr>
            <w:tcW w:w="5488" w:type="dxa"/>
          </w:tcPr>
          <w:p w14:paraId="56B63E98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288C42C8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AF4D92" w14:paraId="044E81A0" w14:textId="77777777" w:rsidTr="006227CB">
        <w:tc>
          <w:tcPr>
            <w:tcW w:w="5488" w:type="dxa"/>
          </w:tcPr>
          <w:p w14:paraId="75AB5632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:95R::MEOR/NSDR/NDC000000000</w:t>
            </w:r>
          </w:p>
        </w:tc>
        <w:tc>
          <w:tcPr>
            <w:tcW w:w="4762" w:type="dxa"/>
          </w:tcPr>
          <w:p w14:paraId="4916A1EB" w14:textId="7F1517CD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Код НРД </w:t>
            </w:r>
            <w:proofErr w:type="gramStart"/>
            <w:r w:rsidRPr="00CA23C0">
              <w:rPr>
                <w:sz w:val="24"/>
                <w:szCs w:val="24"/>
              </w:rPr>
              <w:t>инструктирующей</w:t>
            </w:r>
            <w:proofErr w:type="gramEnd"/>
            <w:r w:rsidRPr="00CA23C0">
              <w:rPr>
                <w:sz w:val="24"/>
                <w:szCs w:val="24"/>
              </w:rPr>
              <w:t xml:space="preserve"> стороны (организация</w:t>
            </w:r>
            <w:ins w:id="495" w:author="Pervova 21.1" w:date="2020-03-06T20:11:00Z">
              <w:r>
                <w:rPr>
                  <w:sz w:val="24"/>
                  <w:szCs w:val="24"/>
                </w:rPr>
                <w:t>,</w:t>
              </w:r>
            </w:ins>
            <w:r w:rsidRPr="00CA23C0">
              <w:rPr>
                <w:sz w:val="24"/>
                <w:szCs w:val="24"/>
              </w:rPr>
              <w:t xml:space="preserve"> присвоившая статус)</w:t>
            </w:r>
          </w:p>
        </w:tc>
      </w:tr>
      <w:tr w:rsidR="002D16D8" w:rsidRPr="00AF4D92" w14:paraId="5F3D9097" w14:textId="77777777" w:rsidTr="006227CB">
        <w:tc>
          <w:tcPr>
            <w:tcW w:w="5488" w:type="dxa"/>
          </w:tcPr>
          <w:p w14:paraId="52CF9504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009495A5" w14:textId="77777777" w:rsidR="002D16D8" w:rsidRPr="00F83010" w:rsidRDefault="002D16D8" w:rsidP="00B26016">
            <w:pPr>
              <w:numPr>
                <w:ilvl w:val="0"/>
                <w:numId w:val="1"/>
              </w:numPr>
              <w:ind w:left="-6" w:firstLine="6"/>
            </w:pPr>
          </w:p>
        </w:tc>
      </w:tr>
    </w:tbl>
    <w:p w14:paraId="57E0CCCB" w14:textId="77777777" w:rsidR="00B26016" w:rsidRDefault="00B26016" w:rsidP="00B26016">
      <w:pPr>
        <w:pStyle w:val="1"/>
        <w:numPr>
          <w:ilvl w:val="0"/>
          <w:numId w:val="2"/>
        </w:numPr>
      </w:pPr>
      <w:bookmarkStart w:id="496" w:name="_Toc445282178"/>
      <w:r>
        <w:t>С</w:t>
      </w:r>
      <w:r w:rsidRPr="00573402">
        <w:t>ообщение МТ56</w:t>
      </w:r>
      <w:r>
        <w:t>7.</w:t>
      </w:r>
      <w:r w:rsidRPr="00C45394">
        <w:t xml:space="preserve"> </w:t>
      </w:r>
      <w:r>
        <w:t>Детализированный статус головного депозитария</w:t>
      </w:r>
      <w:bookmarkEnd w:id="496"/>
      <w:r>
        <w:t xml:space="preserve">  </w:t>
      </w:r>
    </w:p>
    <w:p w14:paraId="661D682D" w14:textId="77777777" w:rsidR="00B26016" w:rsidRDefault="00B26016" w:rsidP="00B26016">
      <w:pPr>
        <w:numPr>
          <w:ilvl w:val="0"/>
          <w:numId w:val="1"/>
        </w:numPr>
        <w:ind w:hanging="6"/>
      </w:pPr>
      <w:r>
        <w:t xml:space="preserve">Легенда: При подаче поручения в формате </w:t>
      </w:r>
      <w:r>
        <w:rPr>
          <w:lang w:val="en-US"/>
        </w:rPr>
        <w:t>ISO</w:t>
      </w:r>
      <w:r w:rsidRPr="00AF4F5B">
        <w:t xml:space="preserve">20022 </w:t>
      </w:r>
      <w:r>
        <w:t xml:space="preserve">можно указать несколько инструкций, в этом случае головной депозитарий может прислать детализированный статус, т.е. отдельный по каждой инструкции входящей в сообщение </w:t>
      </w:r>
      <w:r w:rsidRPr="00AF4F5B">
        <w:t>MI (seev.004.001.04)</w:t>
      </w:r>
      <w:r>
        <w:t xml:space="preserve">. Если канал получения уведомления о статусе обработки инструкции для депонента указан </w:t>
      </w:r>
      <w:r>
        <w:rPr>
          <w:lang w:val="en-US"/>
        </w:rPr>
        <w:t>SWIFT</w:t>
      </w:r>
      <w:r>
        <w:t>, то он будет получать статус по каждой инструкции в отдельном сообщении МТ567.</w:t>
      </w:r>
    </w:p>
    <w:p w14:paraId="11327DC9" w14:textId="77777777" w:rsidR="00B26016" w:rsidRDefault="00B26016" w:rsidP="00B26016">
      <w:pPr>
        <w:numPr>
          <w:ilvl w:val="0"/>
          <w:numId w:val="1"/>
        </w:numPr>
        <w:ind w:hanging="6"/>
      </w:pPr>
    </w:p>
    <w:p w14:paraId="59105006" w14:textId="77777777" w:rsidR="00B26016" w:rsidRPr="00AF4F5B" w:rsidRDefault="00B26016" w:rsidP="00B26016">
      <w:pPr>
        <w:numPr>
          <w:ilvl w:val="0"/>
          <w:numId w:val="1"/>
        </w:numPr>
        <w:ind w:hanging="6"/>
      </w:pPr>
      <w:r w:rsidRPr="00AF4F5B">
        <w:t xml:space="preserve">В НРД получено сообщение MI (seev.004.001.04) с референсом 11111111 от депонента (код НРД МС0123456789). Сообщение содержит три инструкции с номерами (InstrId)  1,2,3 . Проверки на стороне НРД  по  инструкциям  1 и 2 были успешно пройдены, по инструкции 3 - не выполнены. </w:t>
      </w:r>
    </w:p>
    <w:p w14:paraId="61DAE55F" w14:textId="77777777" w:rsidR="00B26016" w:rsidRDefault="00B26016" w:rsidP="00B26016">
      <w:pPr>
        <w:numPr>
          <w:ilvl w:val="0"/>
          <w:numId w:val="1"/>
        </w:numPr>
        <w:ind w:hanging="6"/>
      </w:pPr>
      <w:r w:rsidRPr="00AF4F5B">
        <w:t xml:space="preserve">НРД отправляет сообщения </w:t>
      </w:r>
      <w:r>
        <w:t>три сообщения МТ567</w:t>
      </w:r>
      <w:r w:rsidRPr="00AF4F5B">
        <w:t xml:space="preserve">  с</w:t>
      </w:r>
      <w:r>
        <w:t>о</w:t>
      </w:r>
      <w:r w:rsidRPr="00AF4F5B">
        <w:t xml:space="preserve"> </w:t>
      </w:r>
      <w:r>
        <w:t>статусом по каждой инструкции</w:t>
      </w:r>
      <w:r w:rsidRPr="00AF4F5B">
        <w:t xml:space="preserve">. </w:t>
      </w:r>
      <w:r>
        <w:t>В качестве примера приведено одно сообщение МТ567 статус по инструкции 1 (два других аналогичны).</w:t>
      </w:r>
    </w:p>
    <w:p w14:paraId="259E5CA2" w14:textId="77777777" w:rsidR="00B26016" w:rsidRDefault="00B26016" w:rsidP="00B26016">
      <w:pPr>
        <w:numPr>
          <w:ilvl w:val="0"/>
          <w:numId w:val="1"/>
        </w:numPr>
        <w:ind w:hanging="6"/>
      </w:pPr>
      <w:r>
        <w:t>Примечание: НРД является головным депозитарием.</w:t>
      </w:r>
    </w:p>
    <w:p w14:paraId="475474A3" w14:textId="77777777" w:rsidR="00B26016" w:rsidRPr="00F83010" w:rsidRDefault="00B26016" w:rsidP="00B26016">
      <w:pPr>
        <w:numPr>
          <w:ilvl w:val="0"/>
          <w:numId w:val="1"/>
        </w:numPr>
        <w:ind w:hanging="6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67F0B1F8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0E0B7D7D" w14:textId="77777777" w:rsidR="00B26016" w:rsidRPr="00F83010" w:rsidRDefault="00B26016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69D9E9F1" w14:textId="77777777" w:rsidR="00B26016" w:rsidRPr="00F83010" w:rsidRDefault="00B26016" w:rsidP="006227CB">
            <w:pPr>
              <w:pStyle w:val="a3"/>
            </w:pPr>
            <w:r>
              <w:t>Комментарии</w:t>
            </w:r>
          </w:p>
        </w:tc>
      </w:tr>
      <w:tr w:rsidR="00B26016" w:rsidRPr="00F83010" w14:paraId="2454A3F4" w14:textId="77777777" w:rsidTr="006227CB">
        <w:tc>
          <w:tcPr>
            <w:tcW w:w="5488" w:type="dxa"/>
          </w:tcPr>
          <w:p w14:paraId="17E854C2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47084BE6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B26016" w14:paraId="38AFBA7F" w14:textId="77777777" w:rsidTr="006227CB">
        <w:tc>
          <w:tcPr>
            <w:tcW w:w="5488" w:type="dxa"/>
          </w:tcPr>
          <w:p w14:paraId="5E22829C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:20C::CORP//206081X5456</w:t>
            </w:r>
          </w:p>
        </w:tc>
        <w:tc>
          <w:tcPr>
            <w:tcW w:w="4762" w:type="dxa"/>
          </w:tcPr>
          <w:p w14:paraId="6CF972A3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Референс КД </w:t>
            </w:r>
          </w:p>
        </w:tc>
      </w:tr>
      <w:tr w:rsidR="000057AF" w:rsidRPr="00B0186A" w14:paraId="584E8450" w14:textId="77777777" w:rsidTr="006227CB">
        <w:tc>
          <w:tcPr>
            <w:tcW w:w="5488" w:type="dxa"/>
          </w:tcPr>
          <w:p w14:paraId="4892678A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339AE4F6" w14:textId="13395D62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ins w:id="497" w:author="Pervova 21.1" w:date="2020-03-06T13:04:00Z">
              <w:r w:rsidRPr="008B3A8E">
                <w:rPr>
                  <w:sz w:val="24"/>
                  <w:szCs w:val="24"/>
                </w:rPr>
                <w:t>Идентификатор сообщения</w:t>
              </w:r>
            </w:ins>
          </w:p>
        </w:tc>
      </w:tr>
      <w:tr w:rsidR="000057AF" w:rsidRPr="001D1D18" w14:paraId="75B988FA" w14:textId="77777777" w:rsidTr="006227CB">
        <w:tc>
          <w:tcPr>
            <w:tcW w:w="5488" w:type="dxa"/>
          </w:tcPr>
          <w:p w14:paraId="5736CDD3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6C82EC8B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0057AF" w:rsidRPr="001D1D18" w14:paraId="6FB08214" w14:textId="77777777" w:rsidTr="006227CB">
        <w:tc>
          <w:tcPr>
            <w:tcW w:w="5488" w:type="dxa"/>
          </w:tcPr>
          <w:p w14:paraId="69C8E204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:22F::CAEV//BMET</w:t>
            </w:r>
          </w:p>
        </w:tc>
        <w:tc>
          <w:tcPr>
            <w:tcW w:w="4762" w:type="dxa"/>
          </w:tcPr>
          <w:p w14:paraId="5A93B5C1" w14:textId="1AC04422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ins w:id="498" w:author="Pervova 21.1" w:date="2020-03-06T13:04:00Z">
              <w:r w:rsidRPr="008B3A8E">
                <w:rPr>
                  <w:sz w:val="24"/>
                  <w:szCs w:val="24"/>
                </w:rPr>
                <w:t>Код типа КД</w:t>
              </w:r>
            </w:ins>
          </w:p>
        </w:tc>
      </w:tr>
      <w:tr w:rsidR="008B3A8E" w:rsidRPr="00E33FA3" w14:paraId="42CD010F" w14:textId="77777777" w:rsidTr="006227CB">
        <w:tc>
          <w:tcPr>
            <w:tcW w:w="5488" w:type="dxa"/>
          </w:tcPr>
          <w:p w14:paraId="617B38B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:98C::PREP//20160703105940</w:t>
            </w:r>
          </w:p>
        </w:tc>
        <w:tc>
          <w:tcPr>
            <w:tcW w:w="4762" w:type="dxa"/>
          </w:tcPr>
          <w:p w14:paraId="4F3BC3A2" w14:textId="7F6675B1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ins w:id="499" w:author="Pervova 21.1" w:date="2020-03-06T13:07:00Z">
              <w:r w:rsidRPr="008B3A8E">
                <w:rPr>
                  <w:sz w:val="24"/>
                  <w:szCs w:val="24"/>
                </w:rPr>
                <w:t>Время формирования сообщения</w:t>
              </w:r>
            </w:ins>
          </w:p>
        </w:tc>
      </w:tr>
      <w:tr w:rsidR="008B3A8E" w14:paraId="54D68367" w14:textId="77777777" w:rsidTr="006227CB">
        <w:tc>
          <w:tcPr>
            <w:tcW w:w="5488" w:type="dxa"/>
          </w:tcPr>
          <w:p w14:paraId="4DAE62CE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lastRenderedPageBreak/>
              <w:t>:16R:LINK</w:t>
            </w:r>
          </w:p>
        </w:tc>
        <w:tc>
          <w:tcPr>
            <w:tcW w:w="4762" w:type="dxa"/>
          </w:tcPr>
          <w:p w14:paraId="3611682E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0F2DDBD7" w14:textId="77777777" w:rsidTr="006227CB">
        <w:tc>
          <w:tcPr>
            <w:tcW w:w="5488" w:type="dxa"/>
          </w:tcPr>
          <w:p w14:paraId="447BE654" w14:textId="6661F30A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603FEB2C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8B3A8E" w14:paraId="53F23587" w14:textId="77777777" w:rsidTr="006227CB">
        <w:tc>
          <w:tcPr>
            <w:tcW w:w="5488" w:type="dxa"/>
          </w:tcPr>
          <w:p w14:paraId="6D578D50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52D5177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2F81338F" w14:textId="77777777" w:rsidTr="006227CB">
        <w:tc>
          <w:tcPr>
            <w:tcW w:w="5488" w:type="dxa"/>
          </w:tcPr>
          <w:p w14:paraId="0DFC5B35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2543A79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7501FD96" w14:textId="77777777" w:rsidTr="006227CB">
        <w:tc>
          <w:tcPr>
            <w:tcW w:w="5488" w:type="dxa"/>
          </w:tcPr>
          <w:p w14:paraId="0AA3B76A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:25D::IPRC//PACK</w:t>
            </w:r>
          </w:p>
        </w:tc>
        <w:tc>
          <w:tcPr>
            <w:tcW w:w="4762" w:type="dxa"/>
          </w:tcPr>
          <w:p w14:paraId="45C01567" w14:textId="043C7E4B" w:rsidR="008B3A8E" w:rsidRPr="00CA23C0" w:rsidRDefault="002D16D8" w:rsidP="002D16D8">
            <w:pPr>
              <w:pStyle w:val="a7"/>
              <w:rPr>
                <w:sz w:val="24"/>
                <w:szCs w:val="24"/>
              </w:rPr>
            </w:pPr>
            <w:ins w:id="500" w:author="Pervova 21.1" w:date="2020-03-06T20:07:00Z">
              <w:r>
                <w:rPr>
                  <w:sz w:val="24"/>
                  <w:szCs w:val="24"/>
                </w:rPr>
                <w:t xml:space="preserve">Код </w:t>
              </w:r>
              <w:proofErr w:type="gramStart"/>
              <w:r>
                <w:rPr>
                  <w:sz w:val="24"/>
                  <w:szCs w:val="24"/>
                </w:rPr>
                <w:t>с</w:t>
              </w:r>
            </w:ins>
            <w:del w:id="501" w:author="Pervova 21.1" w:date="2020-03-06T20:07:00Z">
              <w:r w:rsidR="008B3A8E" w:rsidRPr="00CA23C0" w:rsidDel="002D16D8">
                <w:rPr>
                  <w:sz w:val="24"/>
                  <w:szCs w:val="24"/>
                </w:rPr>
                <w:delText>С</w:delText>
              </w:r>
            </w:del>
            <w:r w:rsidR="008B3A8E" w:rsidRPr="00CA23C0">
              <w:rPr>
                <w:sz w:val="24"/>
                <w:szCs w:val="24"/>
              </w:rPr>
              <w:t>татус</w:t>
            </w:r>
            <w:ins w:id="502" w:author="Pervova 21.1" w:date="2020-03-06T20:07:00Z">
              <w:r>
                <w:rPr>
                  <w:sz w:val="24"/>
                  <w:szCs w:val="24"/>
                </w:rPr>
                <w:t>а</w:t>
              </w:r>
            </w:ins>
            <w:proofErr w:type="gramEnd"/>
          </w:p>
        </w:tc>
      </w:tr>
      <w:tr w:rsidR="008B3A8E" w:rsidRPr="00AF4D92" w14:paraId="1D893335" w14:textId="77777777" w:rsidTr="006227CB">
        <w:tc>
          <w:tcPr>
            <w:tcW w:w="5488" w:type="dxa"/>
          </w:tcPr>
          <w:p w14:paraId="686A564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527CEC7C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F83010" w14:paraId="7E8C308A" w14:textId="77777777" w:rsidTr="006227CB">
        <w:tc>
          <w:tcPr>
            <w:tcW w:w="5488" w:type="dxa"/>
          </w:tcPr>
          <w:p w14:paraId="337E29C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:24B::PACK//NARR</w:t>
            </w:r>
          </w:p>
        </w:tc>
        <w:tc>
          <w:tcPr>
            <w:tcW w:w="4762" w:type="dxa"/>
          </w:tcPr>
          <w:p w14:paraId="0A15B9F9" w14:textId="514088E3" w:rsidR="008B3A8E" w:rsidRPr="00CA23C0" w:rsidRDefault="002D16D8" w:rsidP="002D16D8">
            <w:pPr>
              <w:pStyle w:val="a7"/>
              <w:rPr>
                <w:sz w:val="24"/>
                <w:szCs w:val="24"/>
              </w:rPr>
            </w:pPr>
            <w:ins w:id="503" w:author="Pervova 21.1" w:date="2020-03-06T20:07:00Z">
              <w:r>
                <w:rPr>
                  <w:sz w:val="24"/>
                  <w:szCs w:val="24"/>
                </w:rPr>
                <w:t xml:space="preserve">Код </w:t>
              </w:r>
              <w:proofErr w:type="gramStart"/>
              <w:r>
                <w:rPr>
                  <w:sz w:val="24"/>
                  <w:szCs w:val="24"/>
                </w:rPr>
                <w:t>п</w:t>
              </w:r>
            </w:ins>
            <w:proofErr w:type="gramEnd"/>
            <w:del w:id="504" w:author="Pervova 21.1" w:date="2020-03-06T20:07:00Z">
              <w:r w:rsidR="008B3A8E" w:rsidRPr="00CA23C0" w:rsidDel="002D16D8">
                <w:rPr>
                  <w:sz w:val="24"/>
                  <w:szCs w:val="24"/>
                </w:rPr>
                <w:delText>П</w:delText>
              </w:r>
            </w:del>
            <w:r w:rsidR="008B3A8E" w:rsidRPr="00CA23C0">
              <w:rPr>
                <w:sz w:val="24"/>
                <w:szCs w:val="24"/>
              </w:rPr>
              <w:t>ричин</w:t>
            </w:r>
            <w:ins w:id="505" w:author="Pervova 21.1" w:date="2020-03-06T20:07:00Z">
              <w:r>
                <w:rPr>
                  <w:sz w:val="24"/>
                  <w:szCs w:val="24"/>
                </w:rPr>
                <w:t>ы</w:t>
              </w:r>
            </w:ins>
            <w:ins w:id="506" w:author="Pervova 21.1" w:date="2020-03-06T20:08:00Z">
              <w:r>
                <w:rPr>
                  <w:sz w:val="24"/>
                  <w:szCs w:val="24"/>
                </w:rPr>
                <w:t xml:space="preserve"> </w:t>
              </w:r>
              <w:r w:rsidRPr="002D16D8">
                <w:rPr>
                  <w:sz w:val="24"/>
                  <w:szCs w:val="24"/>
                </w:rPr>
                <w:t>NARR – см. текстовое описание причины</w:t>
              </w:r>
            </w:ins>
            <w:del w:id="507" w:author="Pervova 21.1" w:date="2020-03-06T20:07:00Z">
              <w:r w:rsidR="008B3A8E" w:rsidRPr="00CA23C0" w:rsidDel="002D16D8">
                <w:rPr>
                  <w:sz w:val="24"/>
                  <w:szCs w:val="24"/>
                </w:rPr>
                <w:delText>а</w:delText>
              </w:r>
            </w:del>
          </w:p>
        </w:tc>
      </w:tr>
      <w:tr w:rsidR="002D16D8" w:rsidRPr="000057AF" w14:paraId="0B04B94E" w14:textId="77777777" w:rsidTr="006227CB">
        <w:tc>
          <w:tcPr>
            <w:tcW w:w="5488" w:type="dxa"/>
          </w:tcPr>
          <w:p w14:paraId="632F08FB" w14:textId="4AFE85DE" w:rsidR="002D16D8" w:rsidRPr="005757E5" w:rsidRDefault="002D16D8" w:rsidP="006227CB">
            <w:pPr>
              <w:pStyle w:val="a7"/>
              <w:rPr>
                <w:sz w:val="24"/>
                <w:szCs w:val="24"/>
                <w:lang w:val="en-US"/>
              </w:rPr>
            </w:pPr>
            <w:r w:rsidRPr="005757E5">
              <w:rPr>
                <w:sz w:val="24"/>
                <w:szCs w:val="24"/>
                <w:lang w:val="en-US"/>
              </w:rPr>
              <w:t>:70D::REAS//'OBRABOTKA BYLA ZAVERQENA</w:t>
            </w:r>
          </w:p>
        </w:tc>
        <w:tc>
          <w:tcPr>
            <w:tcW w:w="4762" w:type="dxa"/>
          </w:tcPr>
          <w:p w14:paraId="1E785FED" w14:textId="5CE79173" w:rsidR="002D16D8" w:rsidRPr="008B3A8E" w:rsidRDefault="002D16D8" w:rsidP="006227CB">
            <w:pPr>
              <w:pStyle w:val="a7"/>
              <w:rPr>
                <w:sz w:val="24"/>
                <w:szCs w:val="24"/>
              </w:rPr>
            </w:pPr>
            <w:proofErr w:type="gramStart"/>
            <w:ins w:id="508" w:author="Pervova 21.1" w:date="2020-03-06T20:08:00Z">
              <w:r>
                <w:rPr>
                  <w:sz w:val="24"/>
                  <w:szCs w:val="24"/>
                </w:rPr>
                <w:t>Текстовое</w:t>
              </w:r>
              <w:proofErr w:type="gramEnd"/>
              <w:r>
                <w:rPr>
                  <w:sz w:val="24"/>
                  <w:szCs w:val="24"/>
                </w:rPr>
                <w:t xml:space="preserve"> описание причины</w:t>
              </w:r>
            </w:ins>
          </w:p>
        </w:tc>
      </w:tr>
      <w:tr w:rsidR="002D16D8" w:rsidRPr="00CC62B2" w14:paraId="321F6506" w14:textId="77777777" w:rsidTr="006227CB">
        <w:tc>
          <w:tcPr>
            <w:tcW w:w="5488" w:type="dxa"/>
          </w:tcPr>
          <w:p w14:paraId="4F458D46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NKO ZAO NRD</w:t>
            </w:r>
          </w:p>
        </w:tc>
        <w:tc>
          <w:tcPr>
            <w:tcW w:w="4762" w:type="dxa"/>
          </w:tcPr>
          <w:p w14:paraId="3A498927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1D1D18" w14:paraId="7CDEEE0C" w14:textId="77777777" w:rsidTr="006227CB">
        <w:tc>
          <w:tcPr>
            <w:tcW w:w="5488" w:type="dxa"/>
          </w:tcPr>
          <w:p w14:paraId="7973786F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5DE031AF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1D1D18" w14:paraId="2D797293" w14:textId="77777777" w:rsidTr="006227CB">
        <w:tc>
          <w:tcPr>
            <w:tcW w:w="5488" w:type="dxa"/>
          </w:tcPr>
          <w:p w14:paraId="0F5F3CA5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53A64A33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AF4D92" w14:paraId="03BFAEB6" w14:textId="77777777" w:rsidTr="006227CB">
        <w:tc>
          <w:tcPr>
            <w:tcW w:w="5488" w:type="dxa"/>
          </w:tcPr>
          <w:p w14:paraId="272D4865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0F3F201D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AF4D92" w14:paraId="08823709" w14:textId="77777777" w:rsidTr="006227CB">
        <w:tc>
          <w:tcPr>
            <w:tcW w:w="5488" w:type="dxa"/>
          </w:tcPr>
          <w:p w14:paraId="6B9E3C1B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3074B64B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AF4D92" w14:paraId="59139A4D" w14:textId="77777777" w:rsidTr="006227CB">
        <w:tc>
          <w:tcPr>
            <w:tcW w:w="5488" w:type="dxa"/>
          </w:tcPr>
          <w:p w14:paraId="06861B4E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:70E::ADTX//RHID/1</w:t>
            </w:r>
          </w:p>
        </w:tc>
        <w:tc>
          <w:tcPr>
            <w:tcW w:w="4762" w:type="dxa"/>
          </w:tcPr>
          <w:p w14:paraId="61D23A4E" w14:textId="777DAC0F" w:rsidR="002D16D8" w:rsidRPr="00CA23C0" w:rsidRDefault="002D16D8" w:rsidP="003E7849">
            <w:pPr>
              <w:pStyle w:val="a7"/>
              <w:rPr>
                <w:sz w:val="24"/>
                <w:szCs w:val="24"/>
              </w:rPr>
            </w:pPr>
            <w:ins w:id="509" w:author="Pervova 21.1" w:date="2020-03-06T13:57:00Z">
              <w:r w:rsidRPr="003E7849">
                <w:rPr>
                  <w:sz w:val="24"/>
                  <w:szCs w:val="24"/>
                </w:rPr>
                <w:t xml:space="preserve">Статус инструкции 1. </w:t>
              </w:r>
            </w:ins>
            <w:r w:rsidRPr="00CA23C0">
              <w:rPr>
                <w:sz w:val="24"/>
                <w:szCs w:val="24"/>
              </w:rPr>
              <w:t xml:space="preserve">Поле заполняется только в случае </w:t>
            </w:r>
            <w:del w:id="510" w:author="Pervova 21.1" w:date="2020-03-06T13:58:00Z">
              <w:r w:rsidRPr="00CA23C0" w:rsidDel="003E7849">
                <w:rPr>
                  <w:sz w:val="24"/>
                  <w:szCs w:val="24"/>
                </w:rPr>
                <w:delText xml:space="preserve">получения если </w:delText>
              </w:r>
            </w:del>
            <w:r w:rsidRPr="00CA23C0">
              <w:rPr>
                <w:sz w:val="24"/>
                <w:szCs w:val="24"/>
              </w:rPr>
              <w:t>формир</w:t>
            </w:r>
            <w:ins w:id="511" w:author="Pervova 21.1" w:date="2020-03-06T13:58:00Z">
              <w:r>
                <w:rPr>
                  <w:sz w:val="24"/>
                  <w:szCs w:val="24"/>
                </w:rPr>
                <w:t xml:space="preserve">ования </w:t>
              </w:r>
            </w:ins>
            <w:del w:id="512" w:author="Pervova 21.1" w:date="2020-03-06T13:58:00Z">
              <w:r w:rsidRPr="00CA23C0" w:rsidDel="003E7849">
                <w:rPr>
                  <w:sz w:val="24"/>
                  <w:szCs w:val="24"/>
                </w:rPr>
                <w:delText xml:space="preserve">уется </w:delText>
              </w:r>
            </w:del>
            <w:r w:rsidRPr="00CA23C0">
              <w:rPr>
                <w:sz w:val="24"/>
                <w:szCs w:val="24"/>
              </w:rPr>
              <w:t>детализированн</w:t>
            </w:r>
            <w:ins w:id="513" w:author="Pervova 21.1" w:date="2020-03-06T13:58:00Z">
              <w:r>
                <w:rPr>
                  <w:sz w:val="24"/>
                  <w:szCs w:val="24"/>
                </w:rPr>
                <w:t>ого</w:t>
              </w:r>
            </w:ins>
            <w:del w:id="514" w:author="Pervova 21.1" w:date="2020-03-06T13:58:00Z">
              <w:r w:rsidRPr="00CA23C0" w:rsidDel="003E7849">
                <w:rPr>
                  <w:sz w:val="24"/>
                  <w:szCs w:val="24"/>
                </w:rPr>
                <w:delText>ый</w:delText>
              </w:r>
            </w:del>
            <w:r w:rsidRPr="00CA23C0">
              <w:rPr>
                <w:sz w:val="24"/>
                <w:szCs w:val="24"/>
              </w:rPr>
              <w:t xml:space="preserve"> статус</w:t>
            </w:r>
            <w:ins w:id="515" w:author="Pervova 21.1" w:date="2020-03-06T13:58:00Z">
              <w:r>
                <w:rPr>
                  <w:sz w:val="24"/>
                  <w:szCs w:val="24"/>
                </w:rPr>
                <w:t>а</w:t>
              </w:r>
            </w:ins>
            <w:r w:rsidRPr="00CA23C0">
              <w:rPr>
                <w:sz w:val="24"/>
                <w:szCs w:val="24"/>
              </w:rPr>
              <w:t xml:space="preserve"> по инструкции полученной в формате ISO20022</w:t>
            </w:r>
          </w:p>
        </w:tc>
      </w:tr>
      <w:tr w:rsidR="002D16D8" w:rsidRPr="00AF4D92" w14:paraId="68359B68" w14:textId="77777777" w:rsidTr="006227CB">
        <w:tc>
          <w:tcPr>
            <w:tcW w:w="5488" w:type="dxa"/>
          </w:tcPr>
          <w:p w14:paraId="60135F40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:95R::MEOR/NSDR/NDC000000000</w:t>
            </w:r>
          </w:p>
        </w:tc>
        <w:tc>
          <w:tcPr>
            <w:tcW w:w="4762" w:type="dxa"/>
          </w:tcPr>
          <w:p w14:paraId="623A0DF0" w14:textId="2B3EB01D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Код НРД </w:t>
            </w:r>
            <w:proofErr w:type="gramStart"/>
            <w:r w:rsidRPr="00CA23C0">
              <w:rPr>
                <w:sz w:val="24"/>
                <w:szCs w:val="24"/>
              </w:rPr>
              <w:t>инструктирующей</w:t>
            </w:r>
            <w:proofErr w:type="gramEnd"/>
            <w:r w:rsidRPr="00CA23C0">
              <w:rPr>
                <w:sz w:val="24"/>
                <w:szCs w:val="24"/>
              </w:rPr>
              <w:t xml:space="preserve"> стороны (организация</w:t>
            </w:r>
            <w:ins w:id="516" w:author="Pervova 21.1" w:date="2020-03-06T13:58:00Z">
              <w:r>
                <w:rPr>
                  <w:sz w:val="24"/>
                  <w:szCs w:val="24"/>
                </w:rPr>
                <w:t>,</w:t>
              </w:r>
            </w:ins>
            <w:r w:rsidRPr="00CA23C0">
              <w:rPr>
                <w:sz w:val="24"/>
                <w:szCs w:val="24"/>
              </w:rPr>
              <w:t xml:space="preserve"> присвоившая статус)</w:t>
            </w:r>
          </w:p>
        </w:tc>
      </w:tr>
      <w:tr w:rsidR="002D16D8" w:rsidRPr="00AF4D92" w14:paraId="47FC14DA" w14:textId="77777777" w:rsidTr="006227CB">
        <w:tc>
          <w:tcPr>
            <w:tcW w:w="5488" w:type="dxa"/>
          </w:tcPr>
          <w:p w14:paraId="6B97E235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3CCE0E01" w14:textId="77777777" w:rsidR="002D16D8" w:rsidRPr="00F83010" w:rsidRDefault="002D16D8" w:rsidP="00B26016">
            <w:pPr>
              <w:numPr>
                <w:ilvl w:val="0"/>
                <w:numId w:val="1"/>
              </w:numPr>
              <w:ind w:left="-6" w:firstLine="6"/>
            </w:pPr>
          </w:p>
        </w:tc>
      </w:tr>
    </w:tbl>
    <w:p w14:paraId="2CB8DCE4" w14:textId="77777777" w:rsidR="00B26016" w:rsidRPr="00F83010" w:rsidRDefault="00B26016" w:rsidP="00B26016">
      <w:pPr>
        <w:pStyle w:val="1"/>
        <w:numPr>
          <w:ilvl w:val="0"/>
          <w:numId w:val="0"/>
        </w:numPr>
        <w:jc w:val="center"/>
      </w:pPr>
    </w:p>
    <w:p w14:paraId="1EAE8882" w14:textId="77777777" w:rsidR="008A44AD" w:rsidRPr="00AF4D92" w:rsidRDefault="008A44AD" w:rsidP="00B26016">
      <w:pPr>
        <w:pStyle w:val="1"/>
        <w:numPr>
          <w:ilvl w:val="0"/>
          <w:numId w:val="0"/>
        </w:numPr>
        <w:ind w:left="360"/>
        <w:rPr>
          <w:lang w:val="en-US"/>
        </w:rPr>
      </w:pPr>
    </w:p>
    <w:sectPr w:rsidR="008A44AD" w:rsidRPr="00AF4D92" w:rsidSect="00573402">
      <w:headerReference w:type="default" r:id="rId13"/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397" w:author="Pervova 21.1" w:date="2020-03-06T13:48:00Z" w:initials="ГЮ">
    <w:p w14:paraId="1A1A4004" w14:textId="77777777" w:rsidR="004C65B9" w:rsidRDefault="004C65B9" w:rsidP="00851121">
      <w:pPr>
        <w:pStyle w:val="afc"/>
        <w:numPr>
          <w:ilvl w:val="0"/>
          <w:numId w:val="1"/>
        </w:numPr>
      </w:pPr>
      <w:r>
        <w:rPr>
          <w:rStyle w:val="afb"/>
        </w:rPr>
        <w:annotationRef/>
      </w:r>
      <w:r>
        <w:t>Адрес неструктурированный, возможно следует заменить его в примере на NAME+ADDR+ CTRY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575B18" w14:textId="77777777" w:rsidR="007A32C2" w:rsidRDefault="007A32C2" w:rsidP="001149FA">
      <w:r>
        <w:separator/>
      </w:r>
    </w:p>
  </w:endnote>
  <w:endnote w:type="continuationSeparator" w:id="0">
    <w:p w14:paraId="48692F30" w14:textId="77777777" w:rsidR="007A32C2" w:rsidRDefault="007A32C2" w:rsidP="00114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8023806"/>
      <w:docPartObj>
        <w:docPartGallery w:val="Page Numbers (Bottom of Page)"/>
        <w:docPartUnique/>
      </w:docPartObj>
    </w:sdtPr>
    <w:sdtEndPr/>
    <w:sdtContent>
      <w:p w14:paraId="16F366B3" w14:textId="2B9D1E70" w:rsidR="004C65B9" w:rsidRDefault="004C65B9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FA0">
          <w:rPr>
            <w:noProof/>
          </w:rPr>
          <w:t>1</w:t>
        </w:r>
        <w:r>
          <w:fldChar w:fldCharType="end"/>
        </w:r>
      </w:p>
    </w:sdtContent>
  </w:sdt>
  <w:p w14:paraId="40FB45C2" w14:textId="77777777" w:rsidR="004C65B9" w:rsidRDefault="004C65B9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47FEA9" w14:textId="77777777" w:rsidR="007A32C2" w:rsidRDefault="007A32C2" w:rsidP="001149FA">
      <w:r>
        <w:separator/>
      </w:r>
    </w:p>
  </w:footnote>
  <w:footnote w:type="continuationSeparator" w:id="0">
    <w:p w14:paraId="2FD8AF78" w14:textId="77777777" w:rsidR="007A32C2" w:rsidRDefault="007A32C2" w:rsidP="00114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00AECC" w14:textId="1C069515" w:rsidR="004C65B9" w:rsidRPr="008427F4" w:rsidRDefault="004C65B9" w:rsidP="008427F4">
    <w:pPr>
      <w:pStyle w:val="af7"/>
      <w:jc w:val="right"/>
      <w:rPr>
        <w:lang w:val="en-US"/>
      </w:rPr>
    </w:pPr>
    <w:r w:rsidRPr="008427F4">
      <w:rPr>
        <w:b/>
        <w:color w:val="FF0000"/>
        <w:lang w:val="en-US"/>
      </w:rPr>
      <w:t>BMET 15022 - DRAFT v.</w:t>
    </w:r>
    <w:ins w:id="517" w:author="Pervova 77" w:date="2017-01-23T16:20:00Z">
      <w:r>
        <w:rPr>
          <w:b/>
          <w:color w:val="FF0000"/>
        </w:rPr>
        <w:t>5</w:t>
      </w:r>
    </w:ins>
    <w:del w:id="518" w:author="Pervova 77" w:date="2017-01-23T16:20:00Z">
      <w:r w:rsidDel="00CA23C0">
        <w:rPr>
          <w:b/>
          <w:color w:val="FF0000"/>
        </w:rPr>
        <w:delText>4</w:delText>
      </w:r>
    </w:del>
    <w:r w:rsidRPr="008427F4">
      <w:rPr>
        <w:b/>
        <w:color w:val="FF0000"/>
        <w:lang w:val="en-US"/>
      </w:rPr>
      <w:t xml:space="preserve"> </w:t>
    </w:r>
  </w:p>
  <w:p w14:paraId="572C792E" w14:textId="77777777" w:rsidR="004C65B9" w:rsidRPr="001149FA" w:rsidRDefault="004C65B9">
    <w:pPr>
      <w:pStyle w:val="af7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4E24532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05B4872"/>
    <w:multiLevelType w:val="multilevel"/>
    <w:tmpl w:val="3E8E1BA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0"/>
      <w:lvlText w:val="%1.%2."/>
      <w:lvlJc w:val="left"/>
      <w:pPr>
        <w:ind w:left="574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0"/>
  </w:num>
  <w:num w:numId="10">
    <w:abstractNumId w:val="1"/>
  </w:num>
  <w:num w:numId="11">
    <w:abstractNumId w:val="1"/>
  </w:num>
  <w:num w:numId="12">
    <w:abstractNumId w:val="1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1"/>
  </w:num>
  <w:num w:numId="22">
    <w:abstractNumId w:val="1"/>
  </w:num>
  <w:num w:numId="23">
    <w:abstractNumId w:val="1"/>
  </w:num>
  <w:num w:numId="24">
    <w:abstractNumId w:val="0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  <w:num w:numId="32">
    <w:abstractNumId w:val="1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trackRevision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63C"/>
    <w:rsid w:val="000020FA"/>
    <w:rsid w:val="000057AF"/>
    <w:rsid w:val="00041374"/>
    <w:rsid w:val="000416B7"/>
    <w:rsid w:val="00051018"/>
    <w:rsid w:val="00052213"/>
    <w:rsid w:val="0005735B"/>
    <w:rsid w:val="0006282E"/>
    <w:rsid w:val="000717D6"/>
    <w:rsid w:val="000769C6"/>
    <w:rsid w:val="00082C5F"/>
    <w:rsid w:val="00083901"/>
    <w:rsid w:val="00085DCC"/>
    <w:rsid w:val="00090677"/>
    <w:rsid w:val="000A0691"/>
    <w:rsid w:val="000A6470"/>
    <w:rsid w:val="000C6629"/>
    <w:rsid w:val="000C7348"/>
    <w:rsid w:val="000E590F"/>
    <w:rsid w:val="000F1B1B"/>
    <w:rsid w:val="0010606C"/>
    <w:rsid w:val="001149FA"/>
    <w:rsid w:val="0013157A"/>
    <w:rsid w:val="00140212"/>
    <w:rsid w:val="0014167C"/>
    <w:rsid w:val="00142463"/>
    <w:rsid w:val="00142D93"/>
    <w:rsid w:val="00142ED6"/>
    <w:rsid w:val="00150286"/>
    <w:rsid w:val="001556A0"/>
    <w:rsid w:val="00155C08"/>
    <w:rsid w:val="00157176"/>
    <w:rsid w:val="00161AA9"/>
    <w:rsid w:val="001664FF"/>
    <w:rsid w:val="001860F9"/>
    <w:rsid w:val="00196FC8"/>
    <w:rsid w:val="0019732D"/>
    <w:rsid w:val="001A776E"/>
    <w:rsid w:val="001B08DA"/>
    <w:rsid w:val="001B6322"/>
    <w:rsid w:val="001C2C57"/>
    <w:rsid w:val="001C2D3F"/>
    <w:rsid w:val="001D183D"/>
    <w:rsid w:val="001D6BD0"/>
    <w:rsid w:val="001D6E67"/>
    <w:rsid w:val="002021F7"/>
    <w:rsid w:val="002110ED"/>
    <w:rsid w:val="00224C41"/>
    <w:rsid w:val="00250DBA"/>
    <w:rsid w:val="002552E6"/>
    <w:rsid w:val="00264EDE"/>
    <w:rsid w:val="002834EA"/>
    <w:rsid w:val="002914C8"/>
    <w:rsid w:val="002A48F2"/>
    <w:rsid w:val="002A7709"/>
    <w:rsid w:val="002B0CCA"/>
    <w:rsid w:val="002C09EE"/>
    <w:rsid w:val="002D16D8"/>
    <w:rsid w:val="002D43AB"/>
    <w:rsid w:val="002E1494"/>
    <w:rsid w:val="002E3DBF"/>
    <w:rsid w:val="002E482A"/>
    <w:rsid w:val="002F173D"/>
    <w:rsid w:val="002F2AAC"/>
    <w:rsid w:val="00301A26"/>
    <w:rsid w:val="00326DB8"/>
    <w:rsid w:val="0033317E"/>
    <w:rsid w:val="00333FF4"/>
    <w:rsid w:val="00335A5E"/>
    <w:rsid w:val="00340BB3"/>
    <w:rsid w:val="00342E51"/>
    <w:rsid w:val="0034599B"/>
    <w:rsid w:val="00357A30"/>
    <w:rsid w:val="0036432F"/>
    <w:rsid w:val="00364ACC"/>
    <w:rsid w:val="00372D07"/>
    <w:rsid w:val="00373909"/>
    <w:rsid w:val="00390E3E"/>
    <w:rsid w:val="003B0987"/>
    <w:rsid w:val="003B4C6F"/>
    <w:rsid w:val="003B59B2"/>
    <w:rsid w:val="003B63D5"/>
    <w:rsid w:val="003C5304"/>
    <w:rsid w:val="003D5E2D"/>
    <w:rsid w:val="003E7849"/>
    <w:rsid w:val="003E7C64"/>
    <w:rsid w:val="003F6ABD"/>
    <w:rsid w:val="00406F0F"/>
    <w:rsid w:val="00420CE1"/>
    <w:rsid w:val="00425F09"/>
    <w:rsid w:val="00436FF9"/>
    <w:rsid w:val="004373D6"/>
    <w:rsid w:val="004408BE"/>
    <w:rsid w:val="004521B8"/>
    <w:rsid w:val="004537BD"/>
    <w:rsid w:val="0046031F"/>
    <w:rsid w:val="00461702"/>
    <w:rsid w:val="00466845"/>
    <w:rsid w:val="00467271"/>
    <w:rsid w:val="00470ADD"/>
    <w:rsid w:val="00471CAC"/>
    <w:rsid w:val="00480D1B"/>
    <w:rsid w:val="004825A5"/>
    <w:rsid w:val="004844AC"/>
    <w:rsid w:val="00490458"/>
    <w:rsid w:val="004918A1"/>
    <w:rsid w:val="004A1BF9"/>
    <w:rsid w:val="004B4FEE"/>
    <w:rsid w:val="004B6A12"/>
    <w:rsid w:val="004B7420"/>
    <w:rsid w:val="004C65B9"/>
    <w:rsid w:val="004E67F2"/>
    <w:rsid w:val="004F1055"/>
    <w:rsid w:val="004F5888"/>
    <w:rsid w:val="004F6678"/>
    <w:rsid w:val="0050380A"/>
    <w:rsid w:val="0052264F"/>
    <w:rsid w:val="00534874"/>
    <w:rsid w:val="00546AAA"/>
    <w:rsid w:val="00551422"/>
    <w:rsid w:val="0056054B"/>
    <w:rsid w:val="0056223C"/>
    <w:rsid w:val="005625B2"/>
    <w:rsid w:val="00572EC7"/>
    <w:rsid w:val="00573402"/>
    <w:rsid w:val="0057408E"/>
    <w:rsid w:val="005747BD"/>
    <w:rsid w:val="005751A9"/>
    <w:rsid w:val="005757E5"/>
    <w:rsid w:val="0058017E"/>
    <w:rsid w:val="005A1E10"/>
    <w:rsid w:val="005B5010"/>
    <w:rsid w:val="005B546F"/>
    <w:rsid w:val="005C185C"/>
    <w:rsid w:val="005C566A"/>
    <w:rsid w:val="005C5927"/>
    <w:rsid w:val="005D473B"/>
    <w:rsid w:val="005E1B69"/>
    <w:rsid w:val="005E66DA"/>
    <w:rsid w:val="005F34B5"/>
    <w:rsid w:val="006019BB"/>
    <w:rsid w:val="00612DE7"/>
    <w:rsid w:val="006147D9"/>
    <w:rsid w:val="0062216D"/>
    <w:rsid w:val="006227CB"/>
    <w:rsid w:val="006339DA"/>
    <w:rsid w:val="006371DA"/>
    <w:rsid w:val="006476C8"/>
    <w:rsid w:val="0065125A"/>
    <w:rsid w:val="00670851"/>
    <w:rsid w:val="00695B3D"/>
    <w:rsid w:val="006A440B"/>
    <w:rsid w:val="006A48DF"/>
    <w:rsid w:val="006B042F"/>
    <w:rsid w:val="006B4DB0"/>
    <w:rsid w:val="006B6817"/>
    <w:rsid w:val="006B7424"/>
    <w:rsid w:val="006C3D20"/>
    <w:rsid w:val="006C510E"/>
    <w:rsid w:val="00710822"/>
    <w:rsid w:val="00714D2B"/>
    <w:rsid w:val="00723FBC"/>
    <w:rsid w:val="007449BA"/>
    <w:rsid w:val="00745167"/>
    <w:rsid w:val="00745681"/>
    <w:rsid w:val="00762F89"/>
    <w:rsid w:val="00775F33"/>
    <w:rsid w:val="007847D8"/>
    <w:rsid w:val="00790E27"/>
    <w:rsid w:val="00791957"/>
    <w:rsid w:val="0079533E"/>
    <w:rsid w:val="007A32C2"/>
    <w:rsid w:val="007A7434"/>
    <w:rsid w:val="007B03CC"/>
    <w:rsid w:val="007B326A"/>
    <w:rsid w:val="007B419A"/>
    <w:rsid w:val="007B44B7"/>
    <w:rsid w:val="007B52F7"/>
    <w:rsid w:val="007C3220"/>
    <w:rsid w:val="007C52E8"/>
    <w:rsid w:val="007D3CAF"/>
    <w:rsid w:val="007D3FF7"/>
    <w:rsid w:val="007D44A1"/>
    <w:rsid w:val="007F0A14"/>
    <w:rsid w:val="0080225C"/>
    <w:rsid w:val="00822842"/>
    <w:rsid w:val="00823945"/>
    <w:rsid w:val="008305A7"/>
    <w:rsid w:val="008427F4"/>
    <w:rsid w:val="00842DDF"/>
    <w:rsid w:val="00847258"/>
    <w:rsid w:val="00851121"/>
    <w:rsid w:val="00857179"/>
    <w:rsid w:val="008743BE"/>
    <w:rsid w:val="00883277"/>
    <w:rsid w:val="00884BD1"/>
    <w:rsid w:val="00894FA9"/>
    <w:rsid w:val="008A1D38"/>
    <w:rsid w:val="008A44AD"/>
    <w:rsid w:val="008A6A2E"/>
    <w:rsid w:val="008B3A8E"/>
    <w:rsid w:val="008C0483"/>
    <w:rsid w:val="008C3942"/>
    <w:rsid w:val="008D5148"/>
    <w:rsid w:val="008E29B2"/>
    <w:rsid w:val="008E4B59"/>
    <w:rsid w:val="008E5F6E"/>
    <w:rsid w:val="008F0FA7"/>
    <w:rsid w:val="008F2079"/>
    <w:rsid w:val="00911AC9"/>
    <w:rsid w:val="00920D48"/>
    <w:rsid w:val="00921781"/>
    <w:rsid w:val="0092706D"/>
    <w:rsid w:val="0094352A"/>
    <w:rsid w:val="0097059E"/>
    <w:rsid w:val="0097189F"/>
    <w:rsid w:val="00980215"/>
    <w:rsid w:val="00985B9F"/>
    <w:rsid w:val="00991784"/>
    <w:rsid w:val="009924FC"/>
    <w:rsid w:val="00997179"/>
    <w:rsid w:val="009A1065"/>
    <w:rsid w:val="009A5C78"/>
    <w:rsid w:val="009B2529"/>
    <w:rsid w:val="009C2D0D"/>
    <w:rsid w:val="009D7A67"/>
    <w:rsid w:val="009F6C05"/>
    <w:rsid w:val="00A046FF"/>
    <w:rsid w:val="00A11642"/>
    <w:rsid w:val="00A2550E"/>
    <w:rsid w:val="00A35817"/>
    <w:rsid w:val="00A42FA2"/>
    <w:rsid w:val="00A44789"/>
    <w:rsid w:val="00A503EF"/>
    <w:rsid w:val="00A51906"/>
    <w:rsid w:val="00A576BA"/>
    <w:rsid w:val="00A92656"/>
    <w:rsid w:val="00AB1F0C"/>
    <w:rsid w:val="00AB36F6"/>
    <w:rsid w:val="00AB516C"/>
    <w:rsid w:val="00AD3C58"/>
    <w:rsid w:val="00AD584E"/>
    <w:rsid w:val="00AD709C"/>
    <w:rsid w:val="00AD73D4"/>
    <w:rsid w:val="00AF0416"/>
    <w:rsid w:val="00AF6D88"/>
    <w:rsid w:val="00B12B15"/>
    <w:rsid w:val="00B179AD"/>
    <w:rsid w:val="00B22C8C"/>
    <w:rsid w:val="00B24615"/>
    <w:rsid w:val="00B2521A"/>
    <w:rsid w:val="00B26016"/>
    <w:rsid w:val="00B35C3B"/>
    <w:rsid w:val="00B5122B"/>
    <w:rsid w:val="00B552CE"/>
    <w:rsid w:val="00B563A1"/>
    <w:rsid w:val="00B660AA"/>
    <w:rsid w:val="00B672DE"/>
    <w:rsid w:val="00B75D14"/>
    <w:rsid w:val="00B86D19"/>
    <w:rsid w:val="00B91A20"/>
    <w:rsid w:val="00B958ED"/>
    <w:rsid w:val="00B967C4"/>
    <w:rsid w:val="00B97DA7"/>
    <w:rsid w:val="00BA5999"/>
    <w:rsid w:val="00BB3E89"/>
    <w:rsid w:val="00BC1916"/>
    <w:rsid w:val="00BD31CC"/>
    <w:rsid w:val="00BD3485"/>
    <w:rsid w:val="00BD3A0C"/>
    <w:rsid w:val="00BD40AE"/>
    <w:rsid w:val="00BD768F"/>
    <w:rsid w:val="00BE003C"/>
    <w:rsid w:val="00BF2102"/>
    <w:rsid w:val="00BF4AB9"/>
    <w:rsid w:val="00BF57EE"/>
    <w:rsid w:val="00C12FF9"/>
    <w:rsid w:val="00C15343"/>
    <w:rsid w:val="00C15C94"/>
    <w:rsid w:val="00C22273"/>
    <w:rsid w:val="00C250CA"/>
    <w:rsid w:val="00C34C7D"/>
    <w:rsid w:val="00C36AA5"/>
    <w:rsid w:val="00C416F9"/>
    <w:rsid w:val="00C45D2F"/>
    <w:rsid w:val="00C4770A"/>
    <w:rsid w:val="00C539D5"/>
    <w:rsid w:val="00C6046F"/>
    <w:rsid w:val="00C915AC"/>
    <w:rsid w:val="00C95ECF"/>
    <w:rsid w:val="00CA0DE6"/>
    <w:rsid w:val="00CA13C6"/>
    <w:rsid w:val="00CA23C0"/>
    <w:rsid w:val="00CB7FB2"/>
    <w:rsid w:val="00CC0B9E"/>
    <w:rsid w:val="00CC3A21"/>
    <w:rsid w:val="00CD1A70"/>
    <w:rsid w:val="00CD685C"/>
    <w:rsid w:val="00CF09E2"/>
    <w:rsid w:val="00CF60D3"/>
    <w:rsid w:val="00D0063C"/>
    <w:rsid w:val="00D05528"/>
    <w:rsid w:val="00D05605"/>
    <w:rsid w:val="00D10C0B"/>
    <w:rsid w:val="00D21ED1"/>
    <w:rsid w:val="00D22AC6"/>
    <w:rsid w:val="00D32CCA"/>
    <w:rsid w:val="00D36E99"/>
    <w:rsid w:val="00D433F7"/>
    <w:rsid w:val="00D51BB6"/>
    <w:rsid w:val="00D577A3"/>
    <w:rsid w:val="00D73F22"/>
    <w:rsid w:val="00D74398"/>
    <w:rsid w:val="00D81B5B"/>
    <w:rsid w:val="00D91BDC"/>
    <w:rsid w:val="00DA46C9"/>
    <w:rsid w:val="00DC251B"/>
    <w:rsid w:val="00DC6747"/>
    <w:rsid w:val="00DD5284"/>
    <w:rsid w:val="00DE760D"/>
    <w:rsid w:val="00DF0997"/>
    <w:rsid w:val="00DF5E60"/>
    <w:rsid w:val="00E01A99"/>
    <w:rsid w:val="00E07DEF"/>
    <w:rsid w:val="00E12877"/>
    <w:rsid w:val="00E1367A"/>
    <w:rsid w:val="00E142F8"/>
    <w:rsid w:val="00E153F5"/>
    <w:rsid w:val="00E16D44"/>
    <w:rsid w:val="00E31AE6"/>
    <w:rsid w:val="00E40799"/>
    <w:rsid w:val="00E479D1"/>
    <w:rsid w:val="00E511F2"/>
    <w:rsid w:val="00E760EC"/>
    <w:rsid w:val="00E86593"/>
    <w:rsid w:val="00E9014B"/>
    <w:rsid w:val="00EB0778"/>
    <w:rsid w:val="00EB6C22"/>
    <w:rsid w:val="00EC2455"/>
    <w:rsid w:val="00ED0984"/>
    <w:rsid w:val="00EE257D"/>
    <w:rsid w:val="00EE27E3"/>
    <w:rsid w:val="00EE6587"/>
    <w:rsid w:val="00EE6969"/>
    <w:rsid w:val="00EF54CF"/>
    <w:rsid w:val="00F00E7F"/>
    <w:rsid w:val="00F01E72"/>
    <w:rsid w:val="00F0456B"/>
    <w:rsid w:val="00F078F2"/>
    <w:rsid w:val="00F15B63"/>
    <w:rsid w:val="00F17663"/>
    <w:rsid w:val="00F2490C"/>
    <w:rsid w:val="00F24FA0"/>
    <w:rsid w:val="00F33DAF"/>
    <w:rsid w:val="00F42B4C"/>
    <w:rsid w:val="00F46F91"/>
    <w:rsid w:val="00F52467"/>
    <w:rsid w:val="00F72221"/>
    <w:rsid w:val="00F81939"/>
    <w:rsid w:val="00F877F1"/>
    <w:rsid w:val="00F92389"/>
    <w:rsid w:val="00F93168"/>
    <w:rsid w:val="00F95625"/>
    <w:rsid w:val="00FA61F2"/>
    <w:rsid w:val="00FF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253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6A48DF"/>
    <w:pPr>
      <w:numPr>
        <w:numId w:val="30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6A48DF"/>
    <w:pPr>
      <w:keepNext/>
      <w:numPr>
        <w:numId w:val="33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0">
    <w:name w:val="heading 2"/>
    <w:aliases w:val="2 Заголовок"/>
    <w:basedOn w:val="1"/>
    <w:next w:val="a"/>
    <w:link w:val="21"/>
    <w:uiPriority w:val="9"/>
    <w:unhideWhenUsed/>
    <w:qFormat/>
    <w:rsid w:val="006A48DF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6A48DF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6A48DF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6A48DF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6A48DF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6A48DF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6A48DF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6A48DF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6A48DF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1">
    <w:name w:val="Заголовок 2 Знак"/>
    <w:aliases w:val="2 Заголовок Знак"/>
    <w:link w:val="20"/>
    <w:uiPriority w:val="9"/>
    <w:rsid w:val="006A48DF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6A48DF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6A48DF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A48DF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6A48DF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6A48DF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6A48DF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6A48DF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6A48DF"/>
    <w:rPr>
      <w:b/>
      <w:bCs/>
    </w:rPr>
  </w:style>
  <w:style w:type="paragraph" w:styleId="ac">
    <w:name w:val="List Paragraph"/>
    <w:basedOn w:val="a"/>
    <w:uiPriority w:val="34"/>
    <w:qFormat/>
    <w:rsid w:val="006A48DF"/>
    <w:pPr>
      <w:numPr>
        <w:numId w:val="0"/>
      </w:numPr>
      <w:contextualSpacing/>
      <w:jc w:val="left"/>
    </w:pPr>
    <w:rPr>
      <w:lang w:eastAsia="ru-RU"/>
    </w:rPr>
  </w:style>
  <w:style w:type="paragraph" w:styleId="22">
    <w:name w:val="Quote"/>
    <w:basedOn w:val="a"/>
    <w:next w:val="a"/>
    <w:link w:val="23"/>
    <w:uiPriority w:val="29"/>
    <w:qFormat/>
    <w:rsid w:val="006A48DF"/>
    <w:pPr>
      <w:numPr>
        <w:numId w:val="0"/>
      </w:numPr>
      <w:ind w:left="142" w:firstLine="425"/>
    </w:pPr>
    <w:rPr>
      <w:i/>
      <w:iCs w:val="0"/>
    </w:rPr>
  </w:style>
  <w:style w:type="character" w:customStyle="1" w:styleId="23">
    <w:name w:val="Цитата 2 Знак"/>
    <w:link w:val="22"/>
    <w:uiPriority w:val="29"/>
    <w:rsid w:val="006A48DF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6A48DF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6A48DF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6A48DF"/>
    <w:rPr>
      <w:i/>
      <w:iCs/>
      <w:color w:val="808080"/>
    </w:rPr>
  </w:style>
  <w:style w:type="character" w:styleId="af0">
    <w:name w:val="Intense Emphasis"/>
    <w:uiPriority w:val="21"/>
    <w:qFormat/>
    <w:rsid w:val="006A48DF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6A48D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qFormat/>
    <w:rsid w:val="001149FA"/>
    <w:pPr>
      <w:tabs>
        <w:tab w:val="clear" w:pos="0"/>
        <w:tab w:val="right" w:leader="dot" w:pos="10456"/>
      </w:tabs>
      <w:spacing w:before="360"/>
      <w:ind w:left="567" w:hanging="425"/>
      <w:jc w:val="left"/>
    </w:pPr>
    <w:rPr>
      <w:rFonts w:asciiTheme="majorHAnsi" w:hAnsiTheme="majorHAnsi"/>
      <w:b/>
      <w:bCs/>
      <w:iCs w:val="0"/>
      <w:caps/>
    </w:rPr>
  </w:style>
  <w:style w:type="paragraph" w:styleId="2">
    <w:name w:val="toc 2"/>
    <w:basedOn w:val="a"/>
    <w:next w:val="a"/>
    <w:autoRedefine/>
    <w:uiPriority w:val="39"/>
    <w:qFormat/>
    <w:rsid w:val="001149FA"/>
    <w:pPr>
      <w:numPr>
        <w:ilvl w:val="2"/>
      </w:numPr>
      <w:tabs>
        <w:tab w:val="right" w:leader="dot" w:pos="10456"/>
      </w:tabs>
      <w:spacing w:before="240"/>
      <w:jc w:val="left"/>
    </w:pPr>
    <w:rPr>
      <w:rFonts w:asciiTheme="minorHAnsi" w:hAnsiTheme="minorHAnsi"/>
      <w:b/>
      <w:bCs/>
      <w:iCs w:val="0"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6A48DF"/>
    <w:pPr>
      <w:tabs>
        <w:tab w:val="clear" w:pos="0"/>
      </w:tabs>
      <w:ind w:left="240"/>
      <w:jc w:val="left"/>
    </w:pPr>
    <w:rPr>
      <w:rFonts w:asciiTheme="minorHAnsi" w:hAnsiTheme="minorHAnsi"/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00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224C4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24C41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Hyperlink"/>
    <w:basedOn w:val="a0"/>
    <w:uiPriority w:val="99"/>
    <w:unhideWhenUsed/>
    <w:rsid w:val="001149FA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1149FA"/>
    <w:pPr>
      <w:tabs>
        <w:tab w:val="clear" w:pos="0"/>
      </w:tabs>
      <w:ind w:left="480"/>
      <w:jc w:val="left"/>
    </w:pPr>
    <w:rPr>
      <w:rFonts w:asciiTheme="minorHAnsi" w:hAnsiTheme="minorHAnsi"/>
      <w:iCs w:val="0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149FA"/>
    <w:pPr>
      <w:tabs>
        <w:tab w:val="clear" w:pos="0"/>
      </w:tabs>
      <w:ind w:left="720"/>
      <w:jc w:val="left"/>
    </w:pPr>
    <w:rPr>
      <w:rFonts w:asciiTheme="minorHAnsi" w:hAnsiTheme="minorHAnsi"/>
      <w:iCs w:val="0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149FA"/>
    <w:pPr>
      <w:tabs>
        <w:tab w:val="clear" w:pos="0"/>
      </w:tabs>
      <w:ind w:left="960"/>
      <w:jc w:val="left"/>
    </w:pPr>
    <w:rPr>
      <w:rFonts w:asciiTheme="minorHAnsi" w:hAnsiTheme="minorHAnsi"/>
      <w:iCs w:val="0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1149FA"/>
    <w:pPr>
      <w:tabs>
        <w:tab w:val="clear" w:pos="0"/>
      </w:tabs>
      <w:ind w:left="1200"/>
      <w:jc w:val="left"/>
    </w:pPr>
    <w:rPr>
      <w:rFonts w:asciiTheme="minorHAnsi" w:hAnsiTheme="minorHAnsi"/>
      <w:iCs w:val="0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1149FA"/>
    <w:pPr>
      <w:tabs>
        <w:tab w:val="clear" w:pos="0"/>
      </w:tabs>
      <w:ind w:left="1440"/>
      <w:jc w:val="left"/>
    </w:pPr>
    <w:rPr>
      <w:rFonts w:asciiTheme="minorHAnsi" w:hAnsiTheme="minorHAnsi"/>
      <w:iCs w:val="0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1149FA"/>
    <w:pPr>
      <w:tabs>
        <w:tab w:val="clear" w:pos="0"/>
      </w:tabs>
      <w:ind w:left="1680"/>
      <w:jc w:val="left"/>
    </w:pPr>
    <w:rPr>
      <w:rFonts w:asciiTheme="minorHAnsi" w:hAnsiTheme="minorHAnsi"/>
      <w:iCs w:val="0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character" w:styleId="afb">
    <w:name w:val="annotation reference"/>
    <w:basedOn w:val="a0"/>
    <w:uiPriority w:val="99"/>
    <w:semiHidden/>
    <w:unhideWhenUsed/>
    <w:rsid w:val="00851121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851121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rsid w:val="00851121"/>
    <w:rPr>
      <w:rFonts w:ascii="Times New Roman" w:hAnsi="Times New Roman"/>
      <w:iCs/>
      <w:snapToGrid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6A48DF"/>
    <w:pPr>
      <w:numPr>
        <w:numId w:val="30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6A48DF"/>
    <w:pPr>
      <w:keepNext/>
      <w:numPr>
        <w:numId w:val="33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0">
    <w:name w:val="heading 2"/>
    <w:aliases w:val="2 Заголовок"/>
    <w:basedOn w:val="1"/>
    <w:next w:val="a"/>
    <w:link w:val="21"/>
    <w:uiPriority w:val="9"/>
    <w:unhideWhenUsed/>
    <w:qFormat/>
    <w:rsid w:val="006A48DF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6A48DF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6A48DF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6A48DF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6A48DF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6A48DF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6A48DF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6A48DF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6A48DF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1">
    <w:name w:val="Заголовок 2 Знак"/>
    <w:aliases w:val="2 Заголовок Знак"/>
    <w:link w:val="20"/>
    <w:uiPriority w:val="9"/>
    <w:rsid w:val="006A48DF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6A48DF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6A48DF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A48DF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6A48DF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6A48DF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6A48DF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6A48DF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6A48DF"/>
    <w:rPr>
      <w:b/>
      <w:bCs/>
    </w:rPr>
  </w:style>
  <w:style w:type="paragraph" w:styleId="ac">
    <w:name w:val="List Paragraph"/>
    <w:basedOn w:val="a"/>
    <w:uiPriority w:val="34"/>
    <w:qFormat/>
    <w:rsid w:val="006A48DF"/>
    <w:pPr>
      <w:numPr>
        <w:numId w:val="0"/>
      </w:numPr>
      <w:contextualSpacing/>
      <w:jc w:val="left"/>
    </w:pPr>
    <w:rPr>
      <w:lang w:eastAsia="ru-RU"/>
    </w:rPr>
  </w:style>
  <w:style w:type="paragraph" w:styleId="22">
    <w:name w:val="Quote"/>
    <w:basedOn w:val="a"/>
    <w:next w:val="a"/>
    <w:link w:val="23"/>
    <w:uiPriority w:val="29"/>
    <w:qFormat/>
    <w:rsid w:val="006A48DF"/>
    <w:pPr>
      <w:numPr>
        <w:numId w:val="0"/>
      </w:numPr>
      <w:ind w:left="142" w:firstLine="425"/>
    </w:pPr>
    <w:rPr>
      <w:i/>
      <w:iCs w:val="0"/>
    </w:rPr>
  </w:style>
  <w:style w:type="character" w:customStyle="1" w:styleId="23">
    <w:name w:val="Цитата 2 Знак"/>
    <w:link w:val="22"/>
    <w:uiPriority w:val="29"/>
    <w:rsid w:val="006A48DF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6A48DF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6A48DF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6A48DF"/>
    <w:rPr>
      <w:i/>
      <w:iCs/>
      <w:color w:val="808080"/>
    </w:rPr>
  </w:style>
  <w:style w:type="character" w:styleId="af0">
    <w:name w:val="Intense Emphasis"/>
    <w:uiPriority w:val="21"/>
    <w:qFormat/>
    <w:rsid w:val="006A48DF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6A48D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qFormat/>
    <w:rsid w:val="001149FA"/>
    <w:pPr>
      <w:tabs>
        <w:tab w:val="clear" w:pos="0"/>
        <w:tab w:val="right" w:leader="dot" w:pos="10456"/>
      </w:tabs>
      <w:spacing w:before="360"/>
      <w:ind w:left="567" w:hanging="425"/>
      <w:jc w:val="left"/>
    </w:pPr>
    <w:rPr>
      <w:rFonts w:asciiTheme="majorHAnsi" w:hAnsiTheme="majorHAnsi"/>
      <w:b/>
      <w:bCs/>
      <w:iCs w:val="0"/>
      <w:caps/>
    </w:rPr>
  </w:style>
  <w:style w:type="paragraph" w:styleId="2">
    <w:name w:val="toc 2"/>
    <w:basedOn w:val="a"/>
    <w:next w:val="a"/>
    <w:autoRedefine/>
    <w:uiPriority w:val="39"/>
    <w:qFormat/>
    <w:rsid w:val="001149FA"/>
    <w:pPr>
      <w:numPr>
        <w:ilvl w:val="2"/>
      </w:numPr>
      <w:tabs>
        <w:tab w:val="right" w:leader="dot" w:pos="10456"/>
      </w:tabs>
      <w:spacing w:before="240"/>
      <w:jc w:val="left"/>
    </w:pPr>
    <w:rPr>
      <w:rFonts w:asciiTheme="minorHAnsi" w:hAnsiTheme="minorHAnsi"/>
      <w:b/>
      <w:bCs/>
      <w:iCs w:val="0"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6A48DF"/>
    <w:pPr>
      <w:tabs>
        <w:tab w:val="clear" w:pos="0"/>
      </w:tabs>
      <w:ind w:left="240"/>
      <w:jc w:val="left"/>
    </w:pPr>
    <w:rPr>
      <w:rFonts w:asciiTheme="minorHAnsi" w:hAnsiTheme="minorHAnsi"/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00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224C4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24C41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Hyperlink"/>
    <w:basedOn w:val="a0"/>
    <w:uiPriority w:val="99"/>
    <w:unhideWhenUsed/>
    <w:rsid w:val="001149FA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1149FA"/>
    <w:pPr>
      <w:tabs>
        <w:tab w:val="clear" w:pos="0"/>
      </w:tabs>
      <w:ind w:left="480"/>
      <w:jc w:val="left"/>
    </w:pPr>
    <w:rPr>
      <w:rFonts w:asciiTheme="minorHAnsi" w:hAnsiTheme="minorHAnsi"/>
      <w:iCs w:val="0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149FA"/>
    <w:pPr>
      <w:tabs>
        <w:tab w:val="clear" w:pos="0"/>
      </w:tabs>
      <w:ind w:left="720"/>
      <w:jc w:val="left"/>
    </w:pPr>
    <w:rPr>
      <w:rFonts w:asciiTheme="minorHAnsi" w:hAnsiTheme="minorHAnsi"/>
      <w:iCs w:val="0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149FA"/>
    <w:pPr>
      <w:tabs>
        <w:tab w:val="clear" w:pos="0"/>
      </w:tabs>
      <w:ind w:left="960"/>
      <w:jc w:val="left"/>
    </w:pPr>
    <w:rPr>
      <w:rFonts w:asciiTheme="minorHAnsi" w:hAnsiTheme="minorHAnsi"/>
      <w:iCs w:val="0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1149FA"/>
    <w:pPr>
      <w:tabs>
        <w:tab w:val="clear" w:pos="0"/>
      </w:tabs>
      <w:ind w:left="1200"/>
      <w:jc w:val="left"/>
    </w:pPr>
    <w:rPr>
      <w:rFonts w:asciiTheme="minorHAnsi" w:hAnsiTheme="minorHAnsi"/>
      <w:iCs w:val="0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1149FA"/>
    <w:pPr>
      <w:tabs>
        <w:tab w:val="clear" w:pos="0"/>
      </w:tabs>
      <w:ind w:left="1440"/>
      <w:jc w:val="left"/>
    </w:pPr>
    <w:rPr>
      <w:rFonts w:asciiTheme="minorHAnsi" w:hAnsiTheme="minorHAnsi"/>
      <w:iCs w:val="0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1149FA"/>
    <w:pPr>
      <w:tabs>
        <w:tab w:val="clear" w:pos="0"/>
      </w:tabs>
      <w:ind w:left="1680"/>
      <w:jc w:val="left"/>
    </w:pPr>
    <w:rPr>
      <w:rFonts w:asciiTheme="minorHAnsi" w:hAnsiTheme="minorHAnsi"/>
      <w:iCs w:val="0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character" w:styleId="afb">
    <w:name w:val="annotation reference"/>
    <w:basedOn w:val="a0"/>
    <w:uiPriority w:val="99"/>
    <w:semiHidden/>
    <w:unhideWhenUsed/>
    <w:rsid w:val="00851121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851121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rsid w:val="00851121"/>
    <w:rPr>
      <w:rFonts w:ascii="Times New Roman" w:hAnsi="Times New Roman"/>
      <w:iCs/>
      <w:snapToGrid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omments" Target="commen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F4D22-93F2-43C2-9140-7E44D6B00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760735-7059-4F4B-8E7C-6B467E9952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D98FC2-2C79-46D3-AD16-D6E9F53761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658BE4-861F-4D3E-A4FD-72BBDF178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4762</Words>
  <Characters>27145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564 + 568 ОСА + материалы+бюллетень)</vt:lpstr>
    </vt:vector>
  </TitlesOfParts>
  <Company>Hewlett-Packard Company</Company>
  <LinksUpToDate>false</LinksUpToDate>
  <CharactersWithSpaces>31844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564 + 568 ОСА + материалы+бюллетень)</dc:title>
  <dc:creator>Изм.53.2_Вакалюк_</dc:creator>
  <cp:lastModifiedBy>Pervova 21.1</cp:lastModifiedBy>
  <cp:revision>2</cp:revision>
  <dcterms:created xsi:type="dcterms:W3CDTF">2020-04-01T11:57:00Z</dcterms:created>
  <dcterms:modified xsi:type="dcterms:W3CDTF">2020-04-01T11:57:00Z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