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6106B" w14:textId="77777777" w:rsidR="001149FA" w:rsidRPr="001149FA" w:rsidRDefault="001149FA" w:rsidP="000866A5">
      <w:pPr>
        <w:pStyle w:val="1"/>
        <w:ind w:left="0" w:firstLine="0"/>
      </w:pPr>
      <w:bookmarkStart w:id="0" w:name="_Toc445282552"/>
      <w:r w:rsidRPr="001149FA">
        <w:t>Реестр изменений</w:t>
      </w:r>
      <w:bookmarkEnd w:id="0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1149FA" w:rsidRPr="001149FA" w14:paraId="3DB03B91" w14:textId="77777777" w:rsidTr="001149FA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Старое значение</w:t>
            </w:r>
          </w:p>
        </w:tc>
      </w:tr>
      <w:tr w:rsidR="001149FA" w:rsidRPr="001149FA" w14:paraId="653A20CF" w14:textId="77777777" w:rsidTr="001149FA">
        <w:tc>
          <w:tcPr>
            <w:tcW w:w="534" w:type="dxa"/>
            <w:shd w:val="clear" w:color="auto" w:fill="auto"/>
          </w:tcPr>
          <w:p w14:paraId="2CE9EE63" w14:textId="77777777" w:rsidR="001149FA" w:rsidRPr="001149FA" w:rsidRDefault="001149FA" w:rsidP="000866A5">
            <w:pPr>
              <w:pStyle w:val="a7"/>
              <w:ind w:left="0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4F71CA49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988" w:type="dxa"/>
            <w:shd w:val="clear" w:color="auto" w:fill="auto"/>
          </w:tcPr>
          <w:p w14:paraId="18151E5A" w14:textId="4FD592E9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7D3A13FF" w14:textId="6F3498C4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381E0B68" w14:textId="0E124D85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843" w:type="dxa"/>
            <w:shd w:val="clear" w:color="auto" w:fill="auto"/>
          </w:tcPr>
          <w:p w14:paraId="73A872AA" w14:textId="23444B87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2551" w:type="dxa"/>
            <w:shd w:val="clear" w:color="auto" w:fill="auto"/>
          </w:tcPr>
          <w:p w14:paraId="2043D474" w14:textId="01D353D9" w:rsidR="001149FA" w:rsidRPr="001149FA" w:rsidRDefault="001149FA" w:rsidP="000866A5">
            <w:pPr>
              <w:pStyle w:val="a7"/>
              <w:ind w:left="0"/>
            </w:pPr>
          </w:p>
        </w:tc>
      </w:tr>
      <w:tr w:rsidR="001149FA" w:rsidRPr="001149FA" w14:paraId="31BA8DD5" w14:textId="77777777" w:rsidTr="001149FA">
        <w:tc>
          <w:tcPr>
            <w:tcW w:w="534" w:type="dxa"/>
            <w:shd w:val="clear" w:color="auto" w:fill="auto"/>
          </w:tcPr>
          <w:p w14:paraId="020987A9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7B448B0A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988" w:type="dxa"/>
            <w:shd w:val="clear" w:color="auto" w:fill="auto"/>
          </w:tcPr>
          <w:p w14:paraId="762B3F27" w14:textId="00A2A946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7422A51D" w14:textId="143998AC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702543BE" w14:textId="16BE0E5C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0A4B3C0" w14:textId="5B6A43F6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2551" w:type="dxa"/>
            <w:shd w:val="clear" w:color="auto" w:fill="auto"/>
          </w:tcPr>
          <w:p w14:paraId="2990C3F6" w14:textId="77777777" w:rsidR="001149FA" w:rsidRPr="001149FA" w:rsidRDefault="001149FA" w:rsidP="000866A5">
            <w:pPr>
              <w:pStyle w:val="a7"/>
              <w:ind w:left="0"/>
            </w:pPr>
          </w:p>
        </w:tc>
      </w:tr>
      <w:tr w:rsidR="001149FA" w:rsidRPr="001149FA" w14:paraId="7FB0AAF3" w14:textId="77777777" w:rsidTr="001149FA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22E9C6C8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2F1CD99F" w14:textId="502B29A7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1A87398B" w14:textId="2B909980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</w:tr>
    </w:tbl>
    <w:p w14:paraId="67309474" w14:textId="77777777" w:rsidR="001149FA" w:rsidRDefault="001149FA" w:rsidP="000866A5">
      <w:pPr>
        <w:numPr>
          <w:ilvl w:val="0"/>
          <w:numId w:val="0"/>
        </w:numPr>
        <w:tabs>
          <w:tab w:val="num" w:pos="0"/>
        </w:tabs>
        <w:jc w:val="left"/>
      </w:pPr>
    </w:p>
    <w:p w14:paraId="6EACE604" w14:textId="77777777" w:rsidR="006F6935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445282552" w:history="1">
        <w:r w:rsidR="006F6935" w:rsidRPr="00B45252">
          <w:rPr>
            <w:rStyle w:val="af6"/>
            <w:noProof/>
          </w:rPr>
          <w:t>1.</w:t>
        </w:r>
        <w:r w:rsidR="006F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F6935" w:rsidRPr="00B45252">
          <w:rPr>
            <w:rStyle w:val="af6"/>
            <w:noProof/>
          </w:rPr>
          <w:t>Реестр изменений</w:t>
        </w:r>
        <w:r w:rsidR="006F6935">
          <w:rPr>
            <w:noProof/>
            <w:webHidden/>
          </w:rPr>
          <w:tab/>
        </w:r>
        <w:r w:rsidR="006F6935">
          <w:rPr>
            <w:noProof/>
            <w:webHidden/>
          </w:rPr>
          <w:fldChar w:fldCharType="begin"/>
        </w:r>
        <w:r w:rsidR="006F6935">
          <w:rPr>
            <w:noProof/>
            <w:webHidden/>
          </w:rPr>
          <w:instrText xml:space="preserve"> PAGEREF _Toc445282552 \h </w:instrText>
        </w:r>
        <w:r w:rsidR="006F6935">
          <w:rPr>
            <w:noProof/>
            <w:webHidden/>
          </w:rPr>
        </w:r>
        <w:r w:rsidR="006F6935">
          <w:rPr>
            <w:noProof/>
            <w:webHidden/>
          </w:rPr>
          <w:fldChar w:fldCharType="separate"/>
        </w:r>
        <w:r w:rsidR="006F6935">
          <w:rPr>
            <w:noProof/>
            <w:webHidden/>
          </w:rPr>
          <w:t>1</w:t>
        </w:r>
        <w:r w:rsidR="006F6935">
          <w:rPr>
            <w:noProof/>
            <w:webHidden/>
          </w:rPr>
          <w:fldChar w:fldCharType="end"/>
        </w:r>
      </w:hyperlink>
    </w:p>
    <w:p w14:paraId="7A012195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53" w:history="1">
        <w:r w:rsidRPr="00B45252">
          <w:rPr>
            <w:rStyle w:val="af6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72542E" w14:textId="77777777" w:rsidR="006F6935" w:rsidRDefault="006F693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554" w:history="1">
        <w:r w:rsidRPr="00B45252">
          <w:rPr>
            <w:rStyle w:val="af6"/>
            <w:noProof/>
          </w:rPr>
          <w:t>1.1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1436B5" w14:textId="77777777" w:rsidR="006F6935" w:rsidRDefault="006F693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555" w:history="1">
        <w:r w:rsidRPr="00B45252">
          <w:rPr>
            <w:rStyle w:val="af6"/>
            <w:noProof/>
            <w:lang w:val="en-US"/>
          </w:rPr>
          <w:t>1.2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</w:t>
        </w:r>
        <w:r w:rsidRPr="00B45252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83C154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56" w:history="1">
        <w:r w:rsidRPr="00B45252">
          <w:rPr>
            <w:rStyle w:val="af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МТ564 и МТ568. Результаты собрания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9C8BDC" w14:textId="77777777" w:rsidR="006F6935" w:rsidRDefault="006F693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557" w:history="1">
        <w:r w:rsidRPr="00B45252">
          <w:rPr>
            <w:rStyle w:val="af6"/>
            <w:noProof/>
          </w:rPr>
          <w:t>2.1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AE3051" w14:textId="77777777" w:rsidR="006F6935" w:rsidRDefault="006F693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558" w:history="1">
        <w:r w:rsidRPr="00B45252">
          <w:rPr>
            <w:rStyle w:val="af6"/>
            <w:noProof/>
          </w:rPr>
          <w:t>2.2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807283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59" w:history="1">
        <w:r w:rsidRPr="00B45252">
          <w:rPr>
            <w:rStyle w:val="af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МТ564. Отмена собрания.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BB5D252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0" w:history="1">
        <w:r w:rsidRPr="00B45252">
          <w:rPr>
            <w:rStyle w:val="af6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МТ565. Список лиц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9527F9D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1" w:history="1">
        <w:r w:rsidRPr="00B45252">
          <w:rPr>
            <w:rStyle w:val="af6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МТ565. О волеизъявлении лица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CF66C33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2" w:history="1">
        <w:r w:rsidRPr="00B45252">
          <w:rPr>
            <w:rStyle w:val="af6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О волеизъявлении лица – Владельца счета в НРД или номинального держателя.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4A1A2EA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3" w:history="1">
        <w:r w:rsidRPr="00B45252">
          <w:rPr>
            <w:rStyle w:val="af6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МТ565. О волеизъявлении лица (голосование по доверенности)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7F3C24C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4" w:history="1">
        <w:r w:rsidRPr="00B45252">
          <w:rPr>
            <w:rStyle w:val="af6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МТ565. Об ограничении прав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D71CEE7" w14:textId="77777777" w:rsidR="006F6935" w:rsidRDefault="006F693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5" w:history="1">
        <w:r w:rsidRPr="00B45252">
          <w:rPr>
            <w:rStyle w:val="af6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МТ565. Волеизъявление владельца счета депозитарных программ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21B3FF8" w14:textId="77777777" w:rsidR="006F6935" w:rsidRDefault="006F693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6" w:history="1">
        <w:r w:rsidRPr="00B45252">
          <w:rPr>
            <w:rStyle w:val="af6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МТ565. Исключение из списка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A71F4F1" w14:textId="77777777" w:rsidR="006F6935" w:rsidRDefault="006F693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7" w:history="1">
        <w:r w:rsidRPr="00B45252">
          <w:rPr>
            <w:rStyle w:val="af6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МТ567. Статус головного депозитария COMP (</w:t>
        </w:r>
        <w:r w:rsidRPr="00B45252">
          <w:rPr>
            <w:rStyle w:val="af6"/>
            <w:noProof/>
            <w:lang w:val="en-US"/>
          </w:rPr>
          <w:t>PACK</w:t>
        </w:r>
        <w:r w:rsidRPr="00B45252">
          <w:rPr>
            <w:rStyle w:val="af6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0CEB851" w14:textId="77777777" w:rsidR="006F6935" w:rsidRDefault="006F693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8" w:history="1">
        <w:r w:rsidRPr="00B45252">
          <w:rPr>
            <w:rStyle w:val="af6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 xml:space="preserve">Сообщение МТ567. Статус регистратора </w:t>
        </w:r>
        <w:r w:rsidRPr="00B45252">
          <w:rPr>
            <w:rStyle w:val="af6"/>
            <w:noProof/>
            <w:lang w:val="en-US"/>
          </w:rPr>
          <w:t>REJT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581AB28" w14:textId="77777777" w:rsidR="006F6935" w:rsidRDefault="006F693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69" w:history="1">
        <w:r w:rsidRPr="00B45252">
          <w:rPr>
            <w:rStyle w:val="af6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 xml:space="preserve">Сообщение МТ567. Статус НРД </w:t>
        </w:r>
        <w:r w:rsidRPr="00B45252">
          <w:rPr>
            <w:rStyle w:val="af6"/>
            <w:noProof/>
            <w:lang w:val="en-US"/>
          </w:rPr>
          <w:t>PEND</w:t>
        </w:r>
        <w:r w:rsidRPr="00B45252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A8FEC0F" w14:textId="77777777" w:rsidR="006F6935" w:rsidRDefault="006F693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70" w:history="1">
        <w:r w:rsidRPr="00B45252">
          <w:rPr>
            <w:rStyle w:val="af6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 xml:space="preserve">Сообщение МТ567. Статус НРД </w:t>
        </w:r>
        <w:r w:rsidRPr="00B45252">
          <w:rPr>
            <w:rStyle w:val="af6"/>
            <w:noProof/>
            <w:lang w:val="en-US"/>
          </w:rPr>
          <w:t>REJT</w:t>
        </w:r>
        <w:r w:rsidRPr="00B45252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E5FC836" w14:textId="77777777" w:rsidR="006F6935" w:rsidRDefault="006F693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571" w:history="1">
        <w:r w:rsidRPr="00B45252">
          <w:rPr>
            <w:rStyle w:val="af6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45252">
          <w:rPr>
            <w:rStyle w:val="af6"/>
            <w:noProof/>
          </w:rPr>
          <w:t>Сообщение МТ567. Детализированный статус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bookmarkStart w:id="1" w:name="_GoBack"/>
    <w:bookmarkEnd w:id="1"/>
    <w:p w14:paraId="63255D33" w14:textId="0C2F9EAC" w:rsidR="000866A5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>
        <w:rPr>
          <w:lang w:val="en-US"/>
        </w:rPr>
        <w:fldChar w:fldCharType="end"/>
      </w:r>
    </w:p>
    <w:p w14:paraId="19E6DF37" w14:textId="77777777" w:rsidR="000866A5" w:rsidRPr="000866A5" w:rsidRDefault="000866A5" w:rsidP="000866A5">
      <w:pPr>
        <w:numPr>
          <w:ilvl w:val="0"/>
          <w:numId w:val="0"/>
        </w:numPr>
        <w:suppressAutoHyphens w:val="0"/>
        <w:jc w:val="left"/>
      </w:pPr>
      <w:r>
        <w:rPr>
          <w:lang w:val="en-US"/>
        </w:rPr>
        <w:br w:type="page"/>
      </w:r>
    </w:p>
    <w:p w14:paraId="68C74AC2" w14:textId="456C0536" w:rsidR="008A44AD" w:rsidRPr="008A44AD" w:rsidRDefault="008A44AD" w:rsidP="000866A5">
      <w:pPr>
        <w:pStyle w:val="1"/>
        <w:numPr>
          <w:ilvl w:val="0"/>
          <w:numId w:val="36"/>
        </w:numPr>
        <w:ind w:left="0" w:firstLine="0"/>
      </w:pPr>
      <w:bookmarkStart w:id="2" w:name="_Toc445282553"/>
      <w:r w:rsidRPr="000866A5">
        <w:lastRenderedPageBreak/>
        <w:t>Сообщение</w:t>
      </w:r>
      <w:r>
        <w:t xml:space="preserve">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>
        <w:t xml:space="preserve">собрания, материалы к собранию, </w:t>
      </w:r>
      <w:r w:rsidRPr="008A44AD">
        <w:t>бюллетень</w:t>
      </w:r>
      <w:r>
        <w:t>.</w:t>
      </w:r>
      <w:bookmarkEnd w:id="2"/>
    </w:p>
    <w:p w14:paraId="68ECFF9F" w14:textId="73112228" w:rsidR="00573402" w:rsidRDefault="000866A5" w:rsidP="000866A5">
      <w:pPr>
        <w:pStyle w:val="20"/>
        <w:numPr>
          <w:ilvl w:val="0"/>
          <w:numId w:val="0"/>
        </w:numPr>
      </w:pPr>
      <w:bookmarkStart w:id="3" w:name="_Toc445282554"/>
      <w:r>
        <w:rPr>
          <w:lang w:val="ru-RU"/>
        </w:rPr>
        <w:t xml:space="preserve">1.1 </w:t>
      </w:r>
      <w:r w:rsidR="008A44AD" w:rsidRPr="00DA579E">
        <w:t>Сообщение</w:t>
      </w:r>
      <w:r w:rsidR="00573402" w:rsidRPr="00DA579E">
        <w:t xml:space="preserve"> МТ564</w:t>
      </w:r>
      <w:bookmarkEnd w:id="3"/>
    </w:p>
    <w:p w14:paraId="5A7F7575" w14:textId="2EBB252B" w:rsidR="00573402" w:rsidRDefault="00573402" w:rsidP="000866A5">
      <w:pPr>
        <w:ind w:left="0" w:firstLine="0"/>
      </w:pPr>
      <w:r>
        <w:t xml:space="preserve">Легенда: </w:t>
      </w:r>
    </w:p>
    <w:p w14:paraId="03DB9D92" w14:textId="7777777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Планируется проведение общего собрания акционеров, КД MEET.</w:t>
      </w:r>
    </w:p>
    <w:p w14:paraId="1B38A037" w14:textId="7777777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ab/>
        <w:t xml:space="preserve">  5.03.2017 Регистратор присылает в адрес НРД сообщение о планируемом КД.</w:t>
      </w:r>
    </w:p>
    <w:p w14:paraId="66671DF8" w14:textId="7777777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ab/>
        <w:t xml:space="preserve">  НРД транслирует сообщение о КД в адрес депонентов.  </w:t>
      </w:r>
    </w:p>
    <w:p w14:paraId="1CF59195" w14:textId="7777777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ab/>
        <w:t xml:space="preserve">  Референс КД, присвоенный НРД - 000001.</w:t>
      </w:r>
    </w:p>
    <w:p w14:paraId="13DEB67B" w14:textId="7777777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ab/>
        <w:t xml:space="preserve">  Дата проведения КД - 30.03.2017. </w:t>
      </w:r>
    </w:p>
    <w:p w14:paraId="0ADBD65B" w14:textId="620B4CBF" w:rsidR="00573402" w:rsidRPr="00573402" w:rsidRDefault="009052E2" w:rsidP="000866A5">
      <w:pPr>
        <w:ind w:left="0" w:firstLine="0"/>
      </w:pPr>
      <w:r w:rsidRPr="009052E2">
        <w:tab/>
        <w:t xml:space="preserve">  Дата фиксации - 1.03.2017.</w:t>
      </w: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5050"/>
        <w:gridCol w:w="5200"/>
      </w:tblGrid>
      <w:tr w:rsidR="00D0063C" w14:paraId="2D955324" w14:textId="77777777" w:rsidTr="00103D6B">
        <w:tc>
          <w:tcPr>
            <w:tcW w:w="5050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200" w:type="dxa"/>
            <w:shd w:val="clear" w:color="auto" w:fill="F2F2F2" w:themeFill="background1" w:themeFillShade="F2"/>
          </w:tcPr>
          <w:p w14:paraId="415D265B" w14:textId="4CC70E58" w:rsidR="00D0063C" w:rsidRDefault="00573402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F72221" w14:paraId="4AF7D865" w14:textId="77777777" w:rsidTr="00103D6B">
        <w:tc>
          <w:tcPr>
            <w:tcW w:w="5050" w:type="dxa"/>
          </w:tcPr>
          <w:p w14:paraId="54A35D00" w14:textId="69F5B690" w:rsidR="00F72221" w:rsidRPr="00445088" w:rsidRDefault="00F72221" w:rsidP="000866A5">
            <w:pPr>
              <w:ind w:left="0" w:firstLine="0"/>
            </w:pPr>
            <w:r w:rsidRPr="00B21DB5">
              <w:t>:16R:GENL</w:t>
            </w:r>
          </w:p>
        </w:tc>
        <w:tc>
          <w:tcPr>
            <w:tcW w:w="5200" w:type="dxa"/>
          </w:tcPr>
          <w:p w14:paraId="1A33A96F" w14:textId="77777777" w:rsidR="00F72221" w:rsidRDefault="00F72221" w:rsidP="000866A5">
            <w:pPr>
              <w:ind w:left="0" w:firstLine="0"/>
            </w:pPr>
          </w:p>
        </w:tc>
      </w:tr>
      <w:tr w:rsidR="00F72221" w14:paraId="00AAC9B3" w14:textId="77777777" w:rsidTr="00103D6B">
        <w:tc>
          <w:tcPr>
            <w:tcW w:w="5050" w:type="dxa"/>
          </w:tcPr>
          <w:p w14:paraId="21358910" w14:textId="769FC0EC" w:rsidR="00F72221" w:rsidRPr="00445088" w:rsidRDefault="00F72221" w:rsidP="000866A5">
            <w:pPr>
              <w:ind w:left="0" w:firstLine="0"/>
            </w:pPr>
            <w:r w:rsidRPr="00B21DB5">
              <w:t>:28E:1/ONLY</w:t>
            </w:r>
          </w:p>
        </w:tc>
        <w:tc>
          <w:tcPr>
            <w:tcW w:w="5200" w:type="dxa"/>
          </w:tcPr>
          <w:p w14:paraId="1DD7F3A5" w14:textId="77777777" w:rsidR="00F72221" w:rsidRDefault="00F72221" w:rsidP="000866A5">
            <w:pPr>
              <w:ind w:left="0" w:firstLine="0"/>
            </w:pPr>
          </w:p>
        </w:tc>
      </w:tr>
      <w:tr w:rsidR="00F72221" w14:paraId="5341F9C1" w14:textId="77777777" w:rsidTr="00103D6B">
        <w:tc>
          <w:tcPr>
            <w:tcW w:w="5050" w:type="dxa"/>
          </w:tcPr>
          <w:p w14:paraId="09629AC6" w14:textId="0A471774" w:rsidR="00F72221" w:rsidRPr="00445088" w:rsidRDefault="00F72221" w:rsidP="000866A5">
            <w:pPr>
              <w:ind w:left="0" w:firstLine="0"/>
            </w:pPr>
            <w:r w:rsidRPr="00B21DB5">
              <w:t>:20C::CORP//000</w:t>
            </w:r>
            <w:r w:rsidR="009052E2">
              <w:t>001</w:t>
            </w:r>
            <w:r w:rsidRPr="00B21DB5">
              <w:t>X1</w:t>
            </w:r>
          </w:p>
        </w:tc>
        <w:tc>
          <w:tcPr>
            <w:tcW w:w="5200" w:type="dxa"/>
          </w:tcPr>
          <w:p w14:paraId="26D84E56" w14:textId="77777777" w:rsidR="00F72221" w:rsidRDefault="00F72221" w:rsidP="000866A5">
            <w:pPr>
              <w:ind w:left="0" w:firstLine="0"/>
            </w:pPr>
          </w:p>
        </w:tc>
      </w:tr>
      <w:tr w:rsidR="00F72221" w14:paraId="4D535302" w14:textId="77777777" w:rsidTr="00103D6B">
        <w:tc>
          <w:tcPr>
            <w:tcW w:w="5050" w:type="dxa"/>
          </w:tcPr>
          <w:p w14:paraId="2DCCB525" w14:textId="42F5B198" w:rsidR="00F72221" w:rsidRDefault="00F72221" w:rsidP="000866A5">
            <w:pPr>
              <w:ind w:left="0" w:firstLine="0"/>
            </w:pPr>
            <w:r w:rsidRPr="00B21DB5">
              <w:t>:20C::SEME//1</w:t>
            </w:r>
          </w:p>
        </w:tc>
        <w:tc>
          <w:tcPr>
            <w:tcW w:w="5200" w:type="dxa"/>
          </w:tcPr>
          <w:p w14:paraId="214E20F6" w14:textId="77777777" w:rsidR="00F72221" w:rsidRDefault="00F72221" w:rsidP="000866A5">
            <w:pPr>
              <w:ind w:left="0" w:firstLine="0"/>
            </w:pPr>
          </w:p>
        </w:tc>
      </w:tr>
      <w:tr w:rsidR="00F72221" w14:paraId="15C1DC10" w14:textId="77777777" w:rsidTr="00103D6B">
        <w:tc>
          <w:tcPr>
            <w:tcW w:w="5050" w:type="dxa"/>
          </w:tcPr>
          <w:p w14:paraId="0C35FA50" w14:textId="48DA0BD5" w:rsidR="00F72221" w:rsidRDefault="00F72221" w:rsidP="000866A5">
            <w:pPr>
              <w:ind w:left="0" w:firstLine="0"/>
            </w:pPr>
            <w:r w:rsidRPr="00B21DB5">
              <w:t>:23G:NEWM</w:t>
            </w:r>
          </w:p>
        </w:tc>
        <w:tc>
          <w:tcPr>
            <w:tcW w:w="5200" w:type="dxa"/>
          </w:tcPr>
          <w:p w14:paraId="0DD093C6" w14:textId="77777777" w:rsidR="00F72221" w:rsidRDefault="00F72221" w:rsidP="000866A5">
            <w:pPr>
              <w:ind w:left="0" w:firstLine="0"/>
            </w:pPr>
          </w:p>
        </w:tc>
      </w:tr>
      <w:tr w:rsidR="00F72221" w14:paraId="07C1C2B8" w14:textId="77777777" w:rsidTr="00103D6B">
        <w:tc>
          <w:tcPr>
            <w:tcW w:w="5050" w:type="dxa"/>
          </w:tcPr>
          <w:p w14:paraId="4D968B3F" w14:textId="7D29EA5C" w:rsidR="00F72221" w:rsidRDefault="009052E2" w:rsidP="000866A5">
            <w:pPr>
              <w:ind w:left="0" w:firstLine="0"/>
            </w:pPr>
            <w:r>
              <w:t>:22F::CAEV//</w:t>
            </w:r>
            <w:r w:rsidR="00F72221" w:rsidRPr="00B21DB5">
              <w:t>M</w:t>
            </w:r>
            <w:r>
              <w:rPr>
                <w:lang w:val="en-US"/>
              </w:rPr>
              <w:t>E</w:t>
            </w:r>
            <w:r w:rsidR="00F72221" w:rsidRPr="00B21DB5">
              <w:t>ET</w:t>
            </w:r>
          </w:p>
        </w:tc>
        <w:tc>
          <w:tcPr>
            <w:tcW w:w="5200" w:type="dxa"/>
          </w:tcPr>
          <w:p w14:paraId="2368D50B" w14:textId="77777777" w:rsidR="00F72221" w:rsidRDefault="00F72221" w:rsidP="000866A5">
            <w:pPr>
              <w:ind w:left="0" w:firstLine="0"/>
            </w:pPr>
          </w:p>
        </w:tc>
      </w:tr>
      <w:tr w:rsidR="00F72221" w14:paraId="239C1DE0" w14:textId="77777777" w:rsidTr="00103D6B">
        <w:tc>
          <w:tcPr>
            <w:tcW w:w="5050" w:type="dxa"/>
          </w:tcPr>
          <w:p w14:paraId="63D532BB" w14:textId="39EB6206" w:rsidR="00F72221" w:rsidRDefault="00F72221" w:rsidP="000866A5">
            <w:pPr>
              <w:ind w:left="0" w:firstLine="0"/>
            </w:pPr>
            <w:r w:rsidRPr="00B21DB5">
              <w:t>:22F::CAMV//VOLU</w:t>
            </w:r>
          </w:p>
        </w:tc>
        <w:tc>
          <w:tcPr>
            <w:tcW w:w="5200" w:type="dxa"/>
          </w:tcPr>
          <w:p w14:paraId="05081F0E" w14:textId="77777777" w:rsidR="00F72221" w:rsidRDefault="00F72221" w:rsidP="000866A5">
            <w:pPr>
              <w:ind w:left="0" w:firstLine="0"/>
            </w:pPr>
          </w:p>
        </w:tc>
      </w:tr>
      <w:tr w:rsidR="00F72221" w14:paraId="473CE888" w14:textId="77777777" w:rsidTr="00103D6B">
        <w:tc>
          <w:tcPr>
            <w:tcW w:w="5050" w:type="dxa"/>
          </w:tcPr>
          <w:p w14:paraId="18700873" w14:textId="05B8A678" w:rsidR="00F72221" w:rsidRDefault="00103D6B" w:rsidP="000866A5">
            <w:pPr>
              <w:ind w:left="0" w:firstLine="0"/>
            </w:pPr>
            <w:r>
              <w:t>:98C::PREP//201</w:t>
            </w:r>
            <w:r>
              <w:rPr>
                <w:lang w:val="en-US"/>
              </w:rPr>
              <w:t>7030515</w:t>
            </w:r>
            <w:r w:rsidR="00F72221" w:rsidRPr="00B21DB5">
              <w:t>0000</w:t>
            </w:r>
          </w:p>
        </w:tc>
        <w:tc>
          <w:tcPr>
            <w:tcW w:w="5200" w:type="dxa"/>
          </w:tcPr>
          <w:p w14:paraId="1D00EAD0" w14:textId="77777777" w:rsidR="00F72221" w:rsidRDefault="00F72221" w:rsidP="000866A5">
            <w:pPr>
              <w:ind w:left="0" w:firstLine="0"/>
            </w:pPr>
          </w:p>
        </w:tc>
      </w:tr>
      <w:tr w:rsidR="00F72221" w14:paraId="6C804589" w14:textId="77777777" w:rsidTr="00103D6B">
        <w:tc>
          <w:tcPr>
            <w:tcW w:w="5050" w:type="dxa"/>
          </w:tcPr>
          <w:p w14:paraId="4CB9C5E8" w14:textId="40624538" w:rsidR="00F72221" w:rsidRDefault="00F72221" w:rsidP="000866A5">
            <w:pPr>
              <w:ind w:left="0" w:firstLine="0"/>
            </w:pPr>
            <w:r w:rsidRPr="00B21DB5">
              <w:t>:25D::PROC//COMP</w:t>
            </w:r>
          </w:p>
        </w:tc>
        <w:tc>
          <w:tcPr>
            <w:tcW w:w="5200" w:type="dxa"/>
          </w:tcPr>
          <w:p w14:paraId="0DEA31AC" w14:textId="77777777" w:rsidR="00F72221" w:rsidRDefault="00F72221" w:rsidP="000866A5">
            <w:pPr>
              <w:ind w:left="0" w:firstLine="0"/>
            </w:pPr>
          </w:p>
        </w:tc>
      </w:tr>
      <w:tr w:rsidR="00F72221" w14:paraId="5BDEC0D8" w14:textId="77777777" w:rsidTr="00103D6B">
        <w:tc>
          <w:tcPr>
            <w:tcW w:w="5050" w:type="dxa"/>
          </w:tcPr>
          <w:p w14:paraId="5923A7CD" w14:textId="2D15DB63" w:rsidR="00F72221" w:rsidRDefault="00F72221" w:rsidP="000866A5">
            <w:pPr>
              <w:ind w:left="0" w:firstLine="0"/>
            </w:pPr>
            <w:r w:rsidRPr="00B21DB5">
              <w:t>:16R:LINK</w:t>
            </w:r>
          </w:p>
        </w:tc>
        <w:tc>
          <w:tcPr>
            <w:tcW w:w="5200" w:type="dxa"/>
          </w:tcPr>
          <w:p w14:paraId="47E94A93" w14:textId="77777777" w:rsidR="00F72221" w:rsidRDefault="00F72221" w:rsidP="000866A5">
            <w:pPr>
              <w:ind w:left="0" w:firstLine="0"/>
            </w:pPr>
          </w:p>
        </w:tc>
      </w:tr>
      <w:tr w:rsidR="00F72221" w14:paraId="4C80B5F4" w14:textId="77777777" w:rsidTr="00103D6B">
        <w:tc>
          <w:tcPr>
            <w:tcW w:w="5050" w:type="dxa"/>
          </w:tcPr>
          <w:p w14:paraId="6753E065" w14:textId="680E0BE4" w:rsidR="00F72221" w:rsidRDefault="00103D6B" w:rsidP="000866A5">
            <w:pPr>
              <w:ind w:left="0" w:firstLine="0"/>
            </w:pPr>
            <w:r>
              <w:t>:20C::CORP//000</w:t>
            </w:r>
            <w:r>
              <w:rPr>
                <w:lang w:val="en-US"/>
              </w:rPr>
              <w:t>001</w:t>
            </w:r>
          </w:p>
        </w:tc>
        <w:tc>
          <w:tcPr>
            <w:tcW w:w="5200" w:type="dxa"/>
          </w:tcPr>
          <w:p w14:paraId="17D4745C" w14:textId="77777777" w:rsidR="00F72221" w:rsidRDefault="00F72221" w:rsidP="000866A5">
            <w:pPr>
              <w:ind w:left="0" w:firstLine="0"/>
            </w:pPr>
          </w:p>
        </w:tc>
      </w:tr>
      <w:tr w:rsidR="00F72221" w14:paraId="77F518AF" w14:textId="77777777" w:rsidTr="00103D6B">
        <w:tc>
          <w:tcPr>
            <w:tcW w:w="5050" w:type="dxa"/>
          </w:tcPr>
          <w:p w14:paraId="62E50EDB" w14:textId="43584203" w:rsidR="00F72221" w:rsidRDefault="00F72221" w:rsidP="000866A5">
            <w:pPr>
              <w:ind w:left="0" w:firstLine="0"/>
            </w:pPr>
            <w:r w:rsidRPr="00B21DB5">
              <w:t>:16S:LINK</w:t>
            </w:r>
          </w:p>
        </w:tc>
        <w:tc>
          <w:tcPr>
            <w:tcW w:w="5200" w:type="dxa"/>
          </w:tcPr>
          <w:p w14:paraId="0877D362" w14:textId="77777777" w:rsidR="00F72221" w:rsidRDefault="00F72221" w:rsidP="000866A5">
            <w:pPr>
              <w:ind w:left="0" w:firstLine="0"/>
            </w:pPr>
          </w:p>
        </w:tc>
      </w:tr>
      <w:tr w:rsidR="00F72221" w14:paraId="027D2809" w14:textId="77777777" w:rsidTr="00103D6B">
        <w:tc>
          <w:tcPr>
            <w:tcW w:w="5050" w:type="dxa"/>
          </w:tcPr>
          <w:p w14:paraId="7566407A" w14:textId="2F27CC13" w:rsidR="00F72221" w:rsidRDefault="00F72221" w:rsidP="000866A5">
            <w:pPr>
              <w:ind w:left="0" w:firstLine="0"/>
            </w:pPr>
            <w:r w:rsidRPr="00B21DB5">
              <w:t>:16R:LINK</w:t>
            </w:r>
          </w:p>
        </w:tc>
        <w:tc>
          <w:tcPr>
            <w:tcW w:w="5200" w:type="dxa"/>
          </w:tcPr>
          <w:p w14:paraId="6EC479AF" w14:textId="77777777" w:rsidR="00F72221" w:rsidRDefault="00F72221" w:rsidP="000866A5">
            <w:pPr>
              <w:ind w:left="0" w:firstLine="0"/>
            </w:pPr>
          </w:p>
        </w:tc>
      </w:tr>
      <w:tr w:rsidR="00F72221" w14:paraId="7C98A815" w14:textId="77777777" w:rsidTr="00103D6B">
        <w:tc>
          <w:tcPr>
            <w:tcW w:w="5050" w:type="dxa"/>
          </w:tcPr>
          <w:p w14:paraId="3CFAB575" w14:textId="5DD6DB35" w:rsidR="00F72221" w:rsidRDefault="00F72221" w:rsidP="000866A5">
            <w:pPr>
              <w:ind w:left="0" w:firstLine="0"/>
            </w:pPr>
            <w:r w:rsidRPr="00B21DB5">
              <w:t>:22F::LINK//WITH</w:t>
            </w:r>
          </w:p>
        </w:tc>
        <w:tc>
          <w:tcPr>
            <w:tcW w:w="5200" w:type="dxa"/>
          </w:tcPr>
          <w:p w14:paraId="79102CEE" w14:textId="77777777" w:rsidR="00F72221" w:rsidRDefault="00F72221" w:rsidP="000866A5">
            <w:pPr>
              <w:ind w:left="0" w:firstLine="0"/>
            </w:pPr>
          </w:p>
        </w:tc>
      </w:tr>
      <w:tr w:rsidR="00F72221" w14:paraId="177467CD" w14:textId="77777777" w:rsidTr="00103D6B">
        <w:tc>
          <w:tcPr>
            <w:tcW w:w="5050" w:type="dxa"/>
          </w:tcPr>
          <w:p w14:paraId="25825FD1" w14:textId="3A2F7BBF" w:rsidR="00F72221" w:rsidRDefault="00F72221" w:rsidP="000866A5">
            <w:pPr>
              <w:ind w:left="0" w:firstLine="0"/>
            </w:pPr>
            <w:r w:rsidRPr="00B21DB5">
              <w:t>:13A::LINK//568</w:t>
            </w:r>
          </w:p>
        </w:tc>
        <w:tc>
          <w:tcPr>
            <w:tcW w:w="5200" w:type="dxa"/>
          </w:tcPr>
          <w:p w14:paraId="15A28927" w14:textId="77777777" w:rsidR="00F72221" w:rsidRDefault="00F72221" w:rsidP="000866A5">
            <w:pPr>
              <w:ind w:left="0" w:firstLine="0"/>
            </w:pPr>
          </w:p>
        </w:tc>
      </w:tr>
      <w:tr w:rsidR="00F72221" w14:paraId="04CC4F0E" w14:textId="77777777" w:rsidTr="00103D6B">
        <w:tc>
          <w:tcPr>
            <w:tcW w:w="5050" w:type="dxa"/>
          </w:tcPr>
          <w:p w14:paraId="17D88BDA" w14:textId="0A9B7DE3" w:rsidR="00F72221" w:rsidRDefault="00103D6B" w:rsidP="000866A5">
            <w:pPr>
              <w:ind w:left="0" w:firstLine="0"/>
            </w:pPr>
            <w:r>
              <w:t>:20C::CORP//000</w:t>
            </w:r>
            <w:r>
              <w:rPr>
                <w:lang w:val="en-US"/>
              </w:rPr>
              <w:t>0</w:t>
            </w:r>
            <w:r w:rsidR="00F72221" w:rsidRPr="00B21DB5">
              <w:t>0</w:t>
            </w:r>
            <w:r>
              <w:rPr>
                <w:lang w:val="en-US"/>
              </w:rPr>
              <w:t>1</w:t>
            </w:r>
            <w:r w:rsidR="00F72221" w:rsidRPr="00B21DB5">
              <w:t>X1</w:t>
            </w:r>
          </w:p>
        </w:tc>
        <w:tc>
          <w:tcPr>
            <w:tcW w:w="5200" w:type="dxa"/>
          </w:tcPr>
          <w:p w14:paraId="6979E829" w14:textId="77777777" w:rsidR="00F72221" w:rsidRDefault="00F72221" w:rsidP="000866A5">
            <w:pPr>
              <w:ind w:left="0" w:firstLine="0"/>
            </w:pPr>
          </w:p>
        </w:tc>
      </w:tr>
      <w:tr w:rsidR="00F72221" w14:paraId="4E54D92A" w14:textId="77777777" w:rsidTr="00103D6B">
        <w:tc>
          <w:tcPr>
            <w:tcW w:w="5050" w:type="dxa"/>
          </w:tcPr>
          <w:p w14:paraId="068A83AC" w14:textId="43FC4BC1" w:rsidR="00F72221" w:rsidRDefault="00F72221" w:rsidP="000866A5">
            <w:pPr>
              <w:ind w:left="0" w:firstLine="0"/>
            </w:pPr>
            <w:r w:rsidRPr="00B21DB5">
              <w:t>:16S:LINK</w:t>
            </w:r>
          </w:p>
        </w:tc>
        <w:tc>
          <w:tcPr>
            <w:tcW w:w="5200" w:type="dxa"/>
          </w:tcPr>
          <w:p w14:paraId="0AEA01D4" w14:textId="77777777" w:rsidR="00F72221" w:rsidRDefault="00F72221" w:rsidP="000866A5">
            <w:pPr>
              <w:ind w:left="0" w:firstLine="0"/>
            </w:pPr>
          </w:p>
        </w:tc>
      </w:tr>
      <w:tr w:rsidR="00F72221" w14:paraId="3FC7ABF9" w14:textId="77777777" w:rsidTr="00103D6B">
        <w:tc>
          <w:tcPr>
            <w:tcW w:w="5050" w:type="dxa"/>
          </w:tcPr>
          <w:p w14:paraId="23E4F112" w14:textId="488A39DC" w:rsidR="00F72221" w:rsidRDefault="00F72221" w:rsidP="000866A5">
            <w:pPr>
              <w:ind w:left="0" w:firstLine="0"/>
            </w:pPr>
            <w:r w:rsidRPr="00B21DB5">
              <w:t>:16S:GENL</w:t>
            </w:r>
          </w:p>
        </w:tc>
        <w:tc>
          <w:tcPr>
            <w:tcW w:w="5200" w:type="dxa"/>
          </w:tcPr>
          <w:p w14:paraId="2101091F" w14:textId="77777777" w:rsidR="00F72221" w:rsidRDefault="00F72221" w:rsidP="000866A5">
            <w:pPr>
              <w:ind w:left="0" w:firstLine="0"/>
            </w:pPr>
          </w:p>
        </w:tc>
      </w:tr>
      <w:tr w:rsidR="00F72221" w14:paraId="4690C4BC" w14:textId="77777777" w:rsidTr="00103D6B">
        <w:tc>
          <w:tcPr>
            <w:tcW w:w="5050" w:type="dxa"/>
          </w:tcPr>
          <w:p w14:paraId="705B8834" w14:textId="517BE0F9" w:rsidR="00F72221" w:rsidRDefault="00F72221" w:rsidP="000866A5">
            <w:pPr>
              <w:ind w:left="0" w:firstLine="0"/>
            </w:pPr>
            <w:r w:rsidRPr="00B21DB5">
              <w:t>:16R:USECU</w:t>
            </w:r>
          </w:p>
        </w:tc>
        <w:tc>
          <w:tcPr>
            <w:tcW w:w="5200" w:type="dxa"/>
          </w:tcPr>
          <w:p w14:paraId="0285155A" w14:textId="77777777" w:rsidR="00F72221" w:rsidRDefault="00F72221" w:rsidP="000866A5">
            <w:pPr>
              <w:ind w:left="0" w:firstLine="0"/>
            </w:pPr>
          </w:p>
        </w:tc>
      </w:tr>
      <w:tr w:rsidR="00F72221" w14:paraId="1CD6050F" w14:textId="77777777" w:rsidTr="00103D6B">
        <w:tc>
          <w:tcPr>
            <w:tcW w:w="5050" w:type="dxa"/>
          </w:tcPr>
          <w:p w14:paraId="6526B684" w14:textId="7FB43A4F" w:rsidR="00F72221" w:rsidRDefault="00F72221" w:rsidP="000866A5">
            <w:pPr>
              <w:ind w:left="0" w:firstLine="0"/>
            </w:pPr>
            <w:r w:rsidRPr="00B21DB5">
              <w:t>:35B:ISIN RU1111111111</w:t>
            </w:r>
          </w:p>
        </w:tc>
        <w:tc>
          <w:tcPr>
            <w:tcW w:w="5200" w:type="dxa"/>
          </w:tcPr>
          <w:p w14:paraId="1934E230" w14:textId="77777777" w:rsidR="00F72221" w:rsidRDefault="00F72221" w:rsidP="000866A5">
            <w:pPr>
              <w:ind w:left="0" w:firstLine="0"/>
            </w:pPr>
          </w:p>
        </w:tc>
      </w:tr>
      <w:tr w:rsidR="00F72221" w14:paraId="3B2DB04C" w14:textId="77777777" w:rsidTr="00103D6B">
        <w:tc>
          <w:tcPr>
            <w:tcW w:w="5050" w:type="dxa"/>
          </w:tcPr>
          <w:p w14:paraId="147A39F8" w14:textId="3BDF7C94" w:rsidR="00F72221" w:rsidRDefault="00F72221" w:rsidP="000866A5">
            <w:pPr>
              <w:ind w:left="0" w:firstLine="0"/>
            </w:pPr>
            <w:r w:rsidRPr="00B21DB5">
              <w:t>/XX/CORP/NADC/RU1111111111</w:t>
            </w:r>
          </w:p>
        </w:tc>
        <w:tc>
          <w:tcPr>
            <w:tcW w:w="5200" w:type="dxa"/>
          </w:tcPr>
          <w:p w14:paraId="300E99C4" w14:textId="77777777" w:rsidR="00F72221" w:rsidRDefault="00F72221" w:rsidP="000866A5">
            <w:pPr>
              <w:ind w:left="0" w:firstLine="0"/>
            </w:pPr>
          </w:p>
        </w:tc>
      </w:tr>
      <w:tr w:rsidR="00F72221" w14:paraId="3A301B0D" w14:textId="77777777" w:rsidTr="00103D6B">
        <w:tc>
          <w:tcPr>
            <w:tcW w:w="5050" w:type="dxa"/>
          </w:tcPr>
          <w:p w14:paraId="59F80755" w14:textId="305EC24C" w:rsidR="00F72221" w:rsidRDefault="00F72221" w:rsidP="000866A5">
            <w:pPr>
              <w:ind w:left="0" w:firstLine="0"/>
            </w:pPr>
            <w:r w:rsidRPr="00B21DB5">
              <w:t>/RU/1-11-00111-A</w:t>
            </w:r>
          </w:p>
        </w:tc>
        <w:tc>
          <w:tcPr>
            <w:tcW w:w="5200" w:type="dxa"/>
          </w:tcPr>
          <w:p w14:paraId="1B3E2578" w14:textId="77777777" w:rsidR="00F72221" w:rsidRDefault="00F72221" w:rsidP="000866A5">
            <w:pPr>
              <w:ind w:left="0" w:firstLine="0"/>
            </w:pPr>
          </w:p>
        </w:tc>
      </w:tr>
      <w:tr w:rsidR="00F72221" w14:paraId="2B7C8F14" w14:textId="77777777" w:rsidTr="00103D6B">
        <w:tc>
          <w:tcPr>
            <w:tcW w:w="5050" w:type="dxa"/>
          </w:tcPr>
          <w:p w14:paraId="27B93153" w14:textId="31D024D0" w:rsidR="00F72221" w:rsidRDefault="004C2BFC" w:rsidP="000866A5">
            <w:pPr>
              <w:ind w:left="0" w:firstLine="0"/>
            </w:pPr>
            <w:r>
              <w:t>'OAO ''Megafon''</w:t>
            </w:r>
            <w:r>
              <w:rPr>
                <w:lang w:val="en-US"/>
              </w:rPr>
              <w:t xml:space="preserve"> vip1</w:t>
            </w:r>
          </w:p>
        </w:tc>
        <w:tc>
          <w:tcPr>
            <w:tcW w:w="5200" w:type="dxa"/>
          </w:tcPr>
          <w:p w14:paraId="06A60E3B" w14:textId="77777777" w:rsidR="00F72221" w:rsidRPr="00187259" w:rsidRDefault="00F72221" w:rsidP="000866A5">
            <w:pPr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F72221" w14:paraId="168F264D" w14:textId="77777777" w:rsidTr="00103D6B">
        <w:tc>
          <w:tcPr>
            <w:tcW w:w="5050" w:type="dxa"/>
          </w:tcPr>
          <w:p w14:paraId="3A996FCF" w14:textId="11D4A66F" w:rsidR="00F72221" w:rsidRDefault="00F72221" w:rsidP="000866A5">
            <w:pPr>
              <w:ind w:left="0" w:firstLine="0"/>
            </w:pPr>
            <w:r w:rsidRPr="00B21DB5">
              <w:t>:16R:ACCTINFO</w:t>
            </w:r>
          </w:p>
        </w:tc>
        <w:tc>
          <w:tcPr>
            <w:tcW w:w="5200" w:type="dxa"/>
          </w:tcPr>
          <w:p w14:paraId="2B632BAC" w14:textId="15DEF63D" w:rsidR="00F72221" w:rsidRDefault="00F72221" w:rsidP="000866A5">
            <w:pPr>
              <w:ind w:left="0" w:firstLine="0"/>
            </w:pPr>
          </w:p>
        </w:tc>
      </w:tr>
      <w:tr w:rsidR="00F72221" w14:paraId="5C8DC9CA" w14:textId="77777777" w:rsidTr="00103D6B">
        <w:tc>
          <w:tcPr>
            <w:tcW w:w="5050" w:type="dxa"/>
          </w:tcPr>
          <w:p w14:paraId="1A793E2C" w14:textId="65FB86C9" w:rsidR="00F72221" w:rsidRDefault="00340BB3" w:rsidP="000866A5">
            <w:pPr>
              <w:ind w:left="0" w:firstLine="0"/>
            </w:pPr>
            <w:r>
              <w:t>:97A::SAFE//M</w:t>
            </w:r>
            <w:r>
              <w:rPr>
                <w:lang w:val="en-US"/>
              </w:rPr>
              <w:t>L</w:t>
            </w:r>
            <w:r w:rsidR="00F72221" w:rsidRPr="00B21DB5">
              <w:t>1111111111</w:t>
            </w:r>
          </w:p>
        </w:tc>
        <w:tc>
          <w:tcPr>
            <w:tcW w:w="5200" w:type="dxa"/>
          </w:tcPr>
          <w:p w14:paraId="3852D3A2" w14:textId="429C8B34" w:rsidR="00F72221" w:rsidRDefault="00F72221" w:rsidP="000866A5">
            <w:pPr>
              <w:ind w:left="0" w:firstLine="0"/>
            </w:pPr>
          </w:p>
        </w:tc>
      </w:tr>
      <w:tr w:rsidR="00F72221" w14:paraId="196817C6" w14:textId="77777777" w:rsidTr="00103D6B">
        <w:tc>
          <w:tcPr>
            <w:tcW w:w="5050" w:type="dxa"/>
          </w:tcPr>
          <w:p w14:paraId="41C12140" w14:textId="20DC71B1" w:rsidR="00F72221" w:rsidRDefault="00F72221" w:rsidP="00E44139">
            <w:pPr>
              <w:ind w:left="0" w:firstLine="0"/>
            </w:pPr>
            <w:r w:rsidRPr="00B21DB5">
              <w:t>:93B::ELIG//UNIT/</w:t>
            </w:r>
            <w:r w:rsidR="00E44139">
              <w:t>24</w:t>
            </w:r>
            <w:r w:rsidRPr="00B21DB5">
              <w:t>00,</w:t>
            </w:r>
          </w:p>
        </w:tc>
        <w:tc>
          <w:tcPr>
            <w:tcW w:w="5200" w:type="dxa"/>
          </w:tcPr>
          <w:p w14:paraId="29255CDB" w14:textId="0ED9B20B" w:rsidR="00F72221" w:rsidRDefault="00F72221" w:rsidP="000866A5">
            <w:pPr>
              <w:ind w:left="0" w:firstLine="0"/>
            </w:pPr>
          </w:p>
        </w:tc>
      </w:tr>
      <w:tr w:rsidR="00F72221" w14:paraId="0F00F364" w14:textId="77777777" w:rsidTr="00103D6B">
        <w:tc>
          <w:tcPr>
            <w:tcW w:w="5050" w:type="dxa"/>
          </w:tcPr>
          <w:p w14:paraId="0B3BD4F8" w14:textId="7E2E938C" w:rsidR="00F72221" w:rsidRDefault="00F72221" w:rsidP="000866A5">
            <w:pPr>
              <w:ind w:left="0" w:firstLine="0"/>
            </w:pPr>
            <w:r w:rsidRPr="00B21DB5">
              <w:t>:16S:ACCTINFO</w:t>
            </w:r>
          </w:p>
        </w:tc>
        <w:tc>
          <w:tcPr>
            <w:tcW w:w="5200" w:type="dxa"/>
          </w:tcPr>
          <w:p w14:paraId="1165F1FB" w14:textId="08BB36AD" w:rsidR="00F72221" w:rsidRDefault="00F72221" w:rsidP="000866A5">
            <w:pPr>
              <w:ind w:left="0" w:firstLine="0"/>
            </w:pPr>
          </w:p>
        </w:tc>
      </w:tr>
      <w:tr w:rsidR="00F72221" w14:paraId="46AB670B" w14:textId="77777777" w:rsidTr="00103D6B">
        <w:tc>
          <w:tcPr>
            <w:tcW w:w="5050" w:type="dxa"/>
          </w:tcPr>
          <w:p w14:paraId="79A71154" w14:textId="248B0882" w:rsidR="00F72221" w:rsidRDefault="00F72221" w:rsidP="000866A5">
            <w:pPr>
              <w:ind w:left="0" w:firstLine="0"/>
            </w:pPr>
            <w:r w:rsidRPr="00B21DB5">
              <w:t>:16S:USECU</w:t>
            </w:r>
          </w:p>
        </w:tc>
        <w:tc>
          <w:tcPr>
            <w:tcW w:w="5200" w:type="dxa"/>
          </w:tcPr>
          <w:p w14:paraId="1950AA8B" w14:textId="43D45086" w:rsidR="00F72221" w:rsidRDefault="00F72221" w:rsidP="000866A5">
            <w:pPr>
              <w:ind w:left="0" w:firstLine="0"/>
            </w:pPr>
          </w:p>
        </w:tc>
      </w:tr>
      <w:tr w:rsidR="00F72221" w14:paraId="23132BFF" w14:textId="77777777" w:rsidTr="00103D6B">
        <w:tc>
          <w:tcPr>
            <w:tcW w:w="5050" w:type="dxa"/>
          </w:tcPr>
          <w:p w14:paraId="4F7DB439" w14:textId="0E7AFE00" w:rsidR="00F72221" w:rsidRDefault="00F72221" w:rsidP="000866A5">
            <w:pPr>
              <w:ind w:left="0" w:firstLine="0"/>
            </w:pPr>
            <w:r w:rsidRPr="00B21DB5">
              <w:t>:16R:CADETL</w:t>
            </w:r>
          </w:p>
        </w:tc>
        <w:tc>
          <w:tcPr>
            <w:tcW w:w="5200" w:type="dxa"/>
          </w:tcPr>
          <w:p w14:paraId="2477CD7E" w14:textId="2938DF78" w:rsidR="00F72221" w:rsidRDefault="00F72221" w:rsidP="000866A5">
            <w:pPr>
              <w:ind w:left="0" w:firstLine="0"/>
            </w:pPr>
          </w:p>
        </w:tc>
      </w:tr>
      <w:tr w:rsidR="00F72221" w14:paraId="63354320" w14:textId="77777777" w:rsidTr="00103D6B">
        <w:tc>
          <w:tcPr>
            <w:tcW w:w="5050" w:type="dxa"/>
          </w:tcPr>
          <w:p w14:paraId="0A8CE81D" w14:textId="7C6AF5C7" w:rsidR="00F72221" w:rsidRDefault="00103D6B" w:rsidP="000866A5">
            <w:pPr>
              <w:ind w:left="0" w:firstLine="0"/>
            </w:pPr>
            <w:r>
              <w:t>:98C::MEET//201</w:t>
            </w:r>
            <w:r>
              <w:rPr>
                <w:lang w:val="en-US"/>
              </w:rPr>
              <w:t>70330</w:t>
            </w:r>
            <w:r w:rsidR="00F72221" w:rsidRPr="00B21DB5">
              <w:t>120000</w:t>
            </w:r>
          </w:p>
        </w:tc>
        <w:tc>
          <w:tcPr>
            <w:tcW w:w="5200" w:type="dxa"/>
          </w:tcPr>
          <w:p w14:paraId="5AB169D0" w14:textId="60A97944" w:rsidR="00F72221" w:rsidRDefault="00F72221" w:rsidP="000866A5">
            <w:pPr>
              <w:ind w:left="0" w:firstLine="0"/>
            </w:pPr>
          </w:p>
        </w:tc>
      </w:tr>
      <w:tr w:rsidR="00F72221" w14:paraId="5A17597A" w14:textId="77777777" w:rsidTr="00103D6B">
        <w:tc>
          <w:tcPr>
            <w:tcW w:w="5050" w:type="dxa"/>
          </w:tcPr>
          <w:p w14:paraId="0D8C197D" w14:textId="3693CA57" w:rsidR="00F72221" w:rsidRDefault="00F72221" w:rsidP="000866A5">
            <w:pPr>
              <w:ind w:left="0" w:firstLine="0"/>
            </w:pPr>
            <w:r w:rsidRPr="00B21DB5">
              <w:t>:98A::RDTE//201</w:t>
            </w:r>
            <w:r w:rsidR="00103D6B">
              <w:rPr>
                <w:lang w:val="en-US"/>
              </w:rPr>
              <w:t>70301</w:t>
            </w:r>
          </w:p>
        </w:tc>
        <w:tc>
          <w:tcPr>
            <w:tcW w:w="5200" w:type="dxa"/>
          </w:tcPr>
          <w:p w14:paraId="52BA8F46" w14:textId="6CFF128F" w:rsidR="00F72221" w:rsidRDefault="00F72221" w:rsidP="000866A5">
            <w:pPr>
              <w:ind w:left="0" w:firstLine="0"/>
            </w:pPr>
          </w:p>
        </w:tc>
      </w:tr>
      <w:tr w:rsidR="00F72221" w:rsidRPr="00014AFF" w14:paraId="25FEFFA9" w14:textId="77777777" w:rsidTr="00103D6B">
        <w:tc>
          <w:tcPr>
            <w:tcW w:w="5050" w:type="dxa"/>
          </w:tcPr>
          <w:p w14:paraId="487650C3" w14:textId="674951DA" w:rsidR="00F72221" w:rsidRPr="00FF297E" w:rsidRDefault="00F72221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:94E::MEET//'Moskva, yl Balcyg, d.1</w:t>
            </w:r>
          </w:p>
        </w:tc>
        <w:tc>
          <w:tcPr>
            <w:tcW w:w="5200" w:type="dxa"/>
          </w:tcPr>
          <w:p w14:paraId="7E05223A" w14:textId="080D951A" w:rsidR="00F72221" w:rsidRPr="00FF297E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:rsidRPr="009052E2" w14:paraId="16255159" w14:textId="77777777" w:rsidTr="00103D6B">
        <w:tc>
          <w:tcPr>
            <w:tcW w:w="5050" w:type="dxa"/>
          </w:tcPr>
          <w:p w14:paraId="14DA720A" w14:textId="6842C5E8" w:rsidR="00103D6B" w:rsidRPr="00103D6B" w:rsidRDefault="00F72221" w:rsidP="000866A5">
            <w:pPr>
              <w:ind w:left="0" w:firstLine="0"/>
              <w:rPr>
                <w:lang w:val="en-US"/>
              </w:rPr>
            </w:pPr>
            <w:r w:rsidRPr="00103D6B">
              <w:rPr>
                <w:lang w:val="en-US"/>
              </w:rPr>
              <w:t>:70G::WEBB//</w:t>
            </w:r>
            <w:r w:rsidR="00103D6B" w:rsidRPr="00103D6B">
              <w:rPr>
                <w:lang w:val="en-US"/>
              </w:rPr>
              <w:t>http://cadocs-test.nsd.ru/cd7ec5</w:t>
            </w:r>
            <w:r w:rsidR="00103D6B">
              <w:rPr>
                <w:lang w:val="en-US"/>
              </w:rPr>
              <w:t>23</w:t>
            </w:r>
          </w:p>
          <w:p w14:paraId="706D2A2E" w14:textId="1FF423D1" w:rsidR="00F72221" w:rsidRPr="00FF297E" w:rsidRDefault="00103D6B" w:rsidP="000866A5">
            <w:pPr>
              <w:ind w:left="0" w:firstLine="0"/>
              <w:rPr>
                <w:lang w:val="en-US"/>
              </w:rPr>
            </w:pPr>
            <w:r w:rsidRPr="00103D6B">
              <w:rPr>
                <w:lang w:val="en-US"/>
              </w:rPr>
              <w:t>d2674881868a0d6818624648</w:t>
            </w:r>
          </w:p>
        </w:tc>
        <w:tc>
          <w:tcPr>
            <w:tcW w:w="5200" w:type="dxa"/>
          </w:tcPr>
          <w:p w14:paraId="26F81408" w14:textId="5F445744" w:rsidR="00F72221" w:rsidRPr="00FF297E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14:paraId="7A228EDF" w14:textId="77777777" w:rsidTr="00103D6B">
        <w:tc>
          <w:tcPr>
            <w:tcW w:w="5050" w:type="dxa"/>
          </w:tcPr>
          <w:p w14:paraId="4BC58E7F" w14:textId="443B6806" w:rsidR="00F72221" w:rsidRDefault="00F72221" w:rsidP="000866A5">
            <w:pPr>
              <w:ind w:left="0" w:firstLine="0"/>
            </w:pPr>
            <w:r w:rsidRPr="00B21DB5">
              <w:t>:16S:CADETL</w:t>
            </w:r>
          </w:p>
        </w:tc>
        <w:tc>
          <w:tcPr>
            <w:tcW w:w="5200" w:type="dxa"/>
          </w:tcPr>
          <w:p w14:paraId="74F87161" w14:textId="5A405220" w:rsidR="00F72221" w:rsidRDefault="00F72221" w:rsidP="000866A5">
            <w:pPr>
              <w:ind w:left="0" w:firstLine="0"/>
            </w:pPr>
          </w:p>
        </w:tc>
      </w:tr>
      <w:tr w:rsidR="00F72221" w14:paraId="07EA6D5A" w14:textId="77777777" w:rsidTr="00103D6B">
        <w:tc>
          <w:tcPr>
            <w:tcW w:w="5050" w:type="dxa"/>
          </w:tcPr>
          <w:p w14:paraId="3A9E2245" w14:textId="7F85FEA8" w:rsidR="00F72221" w:rsidRDefault="00F72221" w:rsidP="000866A5">
            <w:pPr>
              <w:ind w:left="0" w:firstLine="0"/>
            </w:pPr>
            <w:r w:rsidRPr="00B21DB5">
              <w:t>:16R:CAOPTN</w:t>
            </w:r>
          </w:p>
        </w:tc>
        <w:tc>
          <w:tcPr>
            <w:tcW w:w="5200" w:type="dxa"/>
          </w:tcPr>
          <w:p w14:paraId="5F95910C" w14:textId="6D626C27" w:rsidR="00F72221" w:rsidRDefault="00F72221" w:rsidP="000866A5">
            <w:pPr>
              <w:ind w:left="0" w:firstLine="0"/>
            </w:pPr>
          </w:p>
        </w:tc>
      </w:tr>
      <w:tr w:rsidR="00F72221" w14:paraId="6C00CC07" w14:textId="77777777" w:rsidTr="00103D6B">
        <w:tc>
          <w:tcPr>
            <w:tcW w:w="5050" w:type="dxa"/>
          </w:tcPr>
          <w:p w14:paraId="797A856F" w14:textId="330043AA" w:rsidR="00F72221" w:rsidRDefault="00F72221" w:rsidP="000866A5">
            <w:pPr>
              <w:ind w:left="0" w:firstLine="0"/>
            </w:pPr>
            <w:r w:rsidRPr="00B21DB5">
              <w:t>:13A::CAON//001</w:t>
            </w:r>
          </w:p>
        </w:tc>
        <w:tc>
          <w:tcPr>
            <w:tcW w:w="5200" w:type="dxa"/>
          </w:tcPr>
          <w:p w14:paraId="6C5DF805" w14:textId="4D6E128A" w:rsidR="00F72221" w:rsidRDefault="00F72221" w:rsidP="000866A5">
            <w:pPr>
              <w:ind w:left="0" w:firstLine="0"/>
            </w:pPr>
          </w:p>
        </w:tc>
      </w:tr>
      <w:tr w:rsidR="00F72221" w14:paraId="287E176C" w14:textId="77777777" w:rsidTr="00103D6B">
        <w:tc>
          <w:tcPr>
            <w:tcW w:w="5050" w:type="dxa"/>
          </w:tcPr>
          <w:p w14:paraId="49775E11" w14:textId="5F198344" w:rsidR="00F72221" w:rsidRDefault="00F72221" w:rsidP="000866A5">
            <w:pPr>
              <w:ind w:left="0" w:firstLine="0"/>
            </w:pPr>
            <w:r w:rsidRPr="00B21DB5">
              <w:t>:22F::CAOP//CONY</w:t>
            </w:r>
          </w:p>
        </w:tc>
        <w:tc>
          <w:tcPr>
            <w:tcW w:w="5200" w:type="dxa"/>
          </w:tcPr>
          <w:p w14:paraId="03608294" w14:textId="11F952FA" w:rsidR="00F72221" w:rsidRDefault="00F72221" w:rsidP="000866A5">
            <w:pPr>
              <w:ind w:left="0" w:firstLine="0"/>
            </w:pPr>
          </w:p>
        </w:tc>
      </w:tr>
      <w:tr w:rsidR="00F72221" w14:paraId="00711943" w14:textId="77777777" w:rsidTr="00103D6B">
        <w:tc>
          <w:tcPr>
            <w:tcW w:w="5050" w:type="dxa"/>
          </w:tcPr>
          <w:p w14:paraId="243F8704" w14:textId="1D1CB343" w:rsidR="00F72221" w:rsidRDefault="00F72221" w:rsidP="000866A5">
            <w:pPr>
              <w:ind w:left="0" w:firstLine="0"/>
            </w:pPr>
            <w:r w:rsidRPr="00B21DB5">
              <w:t>:17B::DFLT//N</w:t>
            </w:r>
          </w:p>
        </w:tc>
        <w:tc>
          <w:tcPr>
            <w:tcW w:w="5200" w:type="dxa"/>
          </w:tcPr>
          <w:p w14:paraId="342B693D" w14:textId="0F426CA3" w:rsidR="00F72221" w:rsidRDefault="00F72221" w:rsidP="000866A5">
            <w:pPr>
              <w:ind w:left="0" w:firstLine="0"/>
            </w:pPr>
          </w:p>
        </w:tc>
      </w:tr>
      <w:tr w:rsidR="00F72221" w14:paraId="6A2687A5" w14:textId="77777777" w:rsidTr="00103D6B">
        <w:tc>
          <w:tcPr>
            <w:tcW w:w="5050" w:type="dxa"/>
          </w:tcPr>
          <w:p w14:paraId="01195053" w14:textId="6FA46420" w:rsidR="00F72221" w:rsidRDefault="00F72221" w:rsidP="000866A5">
            <w:pPr>
              <w:ind w:left="0" w:firstLine="0"/>
            </w:pPr>
            <w:r w:rsidRPr="00B21DB5">
              <w:lastRenderedPageBreak/>
              <w:t>:17B::CERT//Y</w:t>
            </w:r>
          </w:p>
        </w:tc>
        <w:tc>
          <w:tcPr>
            <w:tcW w:w="5200" w:type="dxa"/>
          </w:tcPr>
          <w:p w14:paraId="432B2B3C" w14:textId="2E1427B5" w:rsidR="00F72221" w:rsidRDefault="00F72221" w:rsidP="000866A5">
            <w:pPr>
              <w:ind w:left="0" w:firstLine="0"/>
            </w:pPr>
          </w:p>
        </w:tc>
      </w:tr>
      <w:tr w:rsidR="00F72221" w14:paraId="788162F3" w14:textId="77777777" w:rsidTr="00103D6B">
        <w:tc>
          <w:tcPr>
            <w:tcW w:w="5050" w:type="dxa"/>
          </w:tcPr>
          <w:p w14:paraId="10AF8921" w14:textId="0BBC1317" w:rsidR="00F72221" w:rsidRDefault="00103D6B" w:rsidP="000866A5">
            <w:pPr>
              <w:ind w:left="0" w:firstLine="0"/>
            </w:pPr>
            <w:r>
              <w:t>:98C::RDDT//201</w:t>
            </w:r>
            <w:r>
              <w:rPr>
                <w:lang w:val="en-US"/>
              </w:rPr>
              <w:t>70324</w:t>
            </w:r>
            <w:r w:rsidR="00F72221" w:rsidRPr="00B21DB5">
              <w:t>210000</w:t>
            </w:r>
          </w:p>
        </w:tc>
        <w:tc>
          <w:tcPr>
            <w:tcW w:w="5200" w:type="dxa"/>
          </w:tcPr>
          <w:p w14:paraId="392C6DE9" w14:textId="1A7C4C31" w:rsidR="00F72221" w:rsidRDefault="00F72221" w:rsidP="000866A5">
            <w:pPr>
              <w:ind w:left="0" w:firstLine="0"/>
            </w:pPr>
          </w:p>
        </w:tc>
      </w:tr>
      <w:tr w:rsidR="00F72221" w14:paraId="7244AEDE" w14:textId="77777777" w:rsidTr="00103D6B">
        <w:tc>
          <w:tcPr>
            <w:tcW w:w="5050" w:type="dxa"/>
          </w:tcPr>
          <w:p w14:paraId="1C83F52D" w14:textId="4AFD1538" w:rsidR="00F72221" w:rsidRDefault="00103D6B" w:rsidP="000866A5">
            <w:pPr>
              <w:ind w:left="0" w:firstLine="0"/>
            </w:pPr>
            <w:r>
              <w:t>:98C::MKDT//201</w:t>
            </w:r>
            <w:r>
              <w:rPr>
                <w:lang w:val="en-US"/>
              </w:rPr>
              <w:t>70325</w:t>
            </w:r>
            <w:r w:rsidR="00F72221" w:rsidRPr="00B21DB5">
              <w:t>210000</w:t>
            </w:r>
          </w:p>
        </w:tc>
        <w:tc>
          <w:tcPr>
            <w:tcW w:w="5200" w:type="dxa"/>
          </w:tcPr>
          <w:p w14:paraId="0D618C01" w14:textId="2446E18A" w:rsidR="00F72221" w:rsidRDefault="00F72221" w:rsidP="000866A5">
            <w:pPr>
              <w:ind w:left="0" w:firstLine="0"/>
            </w:pPr>
          </w:p>
        </w:tc>
      </w:tr>
      <w:tr w:rsidR="00F72221" w14:paraId="4D9CAE51" w14:textId="77777777" w:rsidTr="00103D6B">
        <w:tc>
          <w:tcPr>
            <w:tcW w:w="5050" w:type="dxa"/>
          </w:tcPr>
          <w:p w14:paraId="01CA32F5" w14:textId="72F58050" w:rsidR="00F72221" w:rsidRDefault="00F72221" w:rsidP="000866A5">
            <w:pPr>
              <w:ind w:left="0" w:firstLine="0"/>
            </w:pPr>
            <w:r w:rsidRPr="00B21DB5">
              <w:t>:16S:CAOPTN</w:t>
            </w:r>
          </w:p>
        </w:tc>
        <w:tc>
          <w:tcPr>
            <w:tcW w:w="5200" w:type="dxa"/>
          </w:tcPr>
          <w:p w14:paraId="45118EB6" w14:textId="2B1467E2" w:rsidR="00F72221" w:rsidRDefault="00F72221" w:rsidP="000866A5">
            <w:pPr>
              <w:ind w:left="0" w:firstLine="0"/>
            </w:pPr>
          </w:p>
        </w:tc>
      </w:tr>
      <w:tr w:rsidR="00F72221" w14:paraId="7D153EC3" w14:textId="77777777" w:rsidTr="00103D6B">
        <w:tc>
          <w:tcPr>
            <w:tcW w:w="5050" w:type="dxa"/>
          </w:tcPr>
          <w:p w14:paraId="48B9F2A5" w14:textId="28232C3F" w:rsidR="00F72221" w:rsidRDefault="00F72221" w:rsidP="000866A5">
            <w:pPr>
              <w:ind w:left="0" w:firstLine="0"/>
            </w:pPr>
            <w:r w:rsidRPr="00B21DB5">
              <w:t>:16R:CAOPTN</w:t>
            </w:r>
          </w:p>
        </w:tc>
        <w:tc>
          <w:tcPr>
            <w:tcW w:w="5200" w:type="dxa"/>
          </w:tcPr>
          <w:p w14:paraId="209E89B2" w14:textId="50731FB4" w:rsidR="00F72221" w:rsidRDefault="00F72221" w:rsidP="000866A5">
            <w:pPr>
              <w:ind w:left="0" w:firstLine="0"/>
            </w:pPr>
          </w:p>
        </w:tc>
      </w:tr>
      <w:tr w:rsidR="00F72221" w14:paraId="41CC953F" w14:textId="77777777" w:rsidTr="00103D6B">
        <w:tc>
          <w:tcPr>
            <w:tcW w:w="5050" w:type="dxa"/>
          </w:tcPr>
          <w:p w14:paraId="4C4B2956" w14:textId="0DA25E6A" w:rsidR="00F72221" w:rsidRDefault="00F72221" w:rsidP="000866A5">
            <w:pPr>
              <w:ind w:left="0" w:firstLine="0"/>
            </w:pPr>
            <w:r w:rsidRPr="00B21DB5">
              <w:t>:13A::CAON//002</w:t>
            </w:r>
          </w:p>
        </w:tc>
        <w:tc>
          <w:tcPr>
            <w:tcW w:w="5200" w:type="dxa"/>
          </w:tcPr>
          <w:p w14:paraId="7A7DA915" w14:textId="0BC82C06" w:rsidR="00F72221" w:rsidRDefault="00F72221" w:rsidP="000866A5">
            <w:pPr>
              <w:ind w:left="0" w:firstLine="0"/>
            </w:pPr>
          </w:p>
        </w:tc>
      </w:tr>
      <w:tr w:rsidR="00F72221" w14:paraId="27951010" w14:textId="77777777" w:rsidTr="00103D6B">
        <w:tc>
          <w:tcPr>
            <w:tcW w:w="5050" w:type="dxa"/>
          </w:tcPr>
          <w:p w14:paraId="3EF93C31" w14:textId="67DF6C5D" w:rsidR="00F72221" w:rsidRDefault="00F72221" w:rsidP="000866A5">
            <w:pPr>
              <w:ind w:left="0" w:firstLine="0"/>
            </w:pPr>
            <w:r w:rsidRPr="00B21DB5">
              <w:t>:22F::CAOP//CONN</w:t>
            </w:r>
          </w:p>
        </w:tc>
        <w:tc>
          <w:tcPr>
            <w:tcW w:w="5200" w:type="dxa"/>
          </w:tcPr>
          <w:p w14:paraId="7A86FC96" w14:textId="47E4FB13" w:rsidR="00F72221" w:rsidRDefault="00F72221" w:rsidP="000866A5">
            <w:pPr>
              <w:ind w:left="0" w:firstLine="0"/>
            </w:pPr>
          </w:p>
        </w:tc>
      </w:tr>
      <w:tr w:rsidR="00F72221" w14:paraId="1B5461B5" w14:textId="77777777" w:rsidTr="00103D6B">
        <w:tc>
          <w:tcPr>
            <w:tcW w:w="5050" w:type="dxa"/>
          </w:tcPr>
          <w:p w14:paraId="0C288B1B" w14:textId="07360AC0" w:rsidR="00F72221" w:rsidRDefault="00F72221" w:rsidP="000866A5">
            <w:pPr>
              <w:ind w:left="0" w:firstLine="0"/>
            </w:pPr>
            <w:r w:rsidRPr="00B21DB5">
              <w:t>:17B::DFLT//N</w:t>
            </w:r>
          </w:p>
        </w:tc>
        <w:tc>
          <w:tcPr>
            <w:tcW w:w="5200" w:type="dxa"/>
          </w:tcPr>
          <w:p w14:paraId="0A6D39F0" w14:textId="0D080189" w:rsidR="00F72221" w:rsidRDefault="00F72221" w:rsidP="000866A5">
            <w:pPr>
              <w:ind w:left="0" w:firstLine="0"/>
            </w:pPr>
          </w:p>
        </w:tc>
      </w:tr>
      <w:tr w:rsidR="00F72221" w14:paraId="5DBE83D2" w14:textId="77777777" w:rsidTr="00103D6B">
        <w:tc>
          <w:tcPr>
            <w:tcW w:w="5050" w:type="dxa"/>
          </w:tcPr>
          <w:p w14:paraId="5E33D4FA" w14:textId="2850A1B3" w:rsidR="00F72221" w:rsidRDefault="00F72221" w:rsidP="000866A5">
            <w:pPr>
              <w:ind w:left="0" w:firstLine="0"/>
            </w:pPr>
            <w:r w:rsidRPr="00B21DB5">
              <w:t>:17B::CERT//Y</w:t>
            </w:r>
          </w:p>
        </w:tc>
        <w:tc>
          <w:tcPr>
            <w:tcW w:w="5200" w:type="dxa"/>
          </w:tcPr>
          <w:p w14:paraId="057E6A3E" w14:textId="77777777" w:rsidR="00F72221" w:rsidRDefault="00F72221" w:rsidP="000866A5">
            <w:pPr>
              <w:ind w:left="0" w:firstLine="0"/>
            </w:pPr>
          </w:p>
        </w:tc>
      </w:tr>
      <w:tr w:rsidR="00103D6B" w14:paraId="4830207C" w14:textId="77777777" w:rsidTr="00103D6B">
        <w:tc>
          <w:tcPr>
            <w:tcW w:w="5050" w:type="dxa"/>
          </w:tcPr>
          <w:p w14:paraId="7917C93B" w14:textId="63830533" w:rsidR="00103D6B" w:rsidRDefault="00103D6B" w:rsidP="000866A5">
            <w:pPr>
              <w:ind w:left="0" w:firstLine="0"/>
            </w:pPr>
            <w:r>
              <w:t>:98C::RDDT//201</w:t>
            </w:r>
            <w:r>
              <w:rPr>
                <w:lang w:val="en-US"/>
              </w:rPr>
              <w:t>70324</w:t>
            </w:r>
            <w:r w:rsidRPr="00B21DB5">
              <w:t>210000</w:t>
            </w:r>
          </w:p>
        </w:tc>
        <w:tc>
          <w:tcPr>
            <w:tcW w:w="5200" w:type="dxa"/>
          </w:tcPr>
          <w:p w14:paraId="208FD020" w14:textId="77777777" w:rsidR="00103D6B" w:rsidRDefault="00103D6B" w:rsidP="000866A5">
            <w:pPr>
              <w:ind w:left="0" w:firstLine="0"/>
            </w:pPr>
          </w:p>
        </w:tc>
      </w:tr>
      <w:tr w:rsidR="00103D6B" w14:paraId="5E5FFE11" w14:textId="77777777" w:rsidTr="00103D6B">
        <w:tc>
          <w:tcPr>
            <w:tcW w:w="5050" w:type="dxa"/>
          </w:tcPr>
          <w:p w14:paraId="65901442" w14:textId="184007BD" w:rsidR="00103D6B" w:rsidRDefault="00103D6B" w:rsidP="000866A5">
            <w:pPr>
              <w:ind w:left="0" w:firstLine="0"/>
            </w:pPr>
            <w:r>
              <w:t>:98C::MKDT//201</w:t>
            </w:r>
            <w:r>
              <w:rPr>
                <w:lang w:val="en-US"/>
              </w:rPr>
              <w:t>70325</w:t>
            </w:r>
            <w:r w:rsidRPr="00B21DB5">
              <w:t>210000</w:t>
            </w:r>
          </w:p>
        </w:tc>
        <w:tc>
          <w:tcPr>
            <w:tcW w:w="5200" w:type="dxa"/>
          </w:tcPr>
          <w:p w14:paraId="636615D2" w14:textId="77777777" w:rsidR="00103D6B" w:rsidRDefault="00103D6B" w:rsidP="000866A5">
            <w:pPr>
              <w:ind w:left="0" w:firstLine="0"/>
            </w:pPr>
          </w:p>
        </w:tc>
      </w:tr>
      <w:tr w:rsidR="00F72221" w14:paraId="4A8D56C7" w14:textId="77777777" w:rsidTr="00103D6B">
        <w:tc>
          <w:tcPr>
            <w:tcW w:w="5050" w:type="dxa"/>
          </w:tcPr>
          <w:p w14:paraId="1E7C6EF9" w14:textId="485B88F2" w:rsidR="00F72221" w:rsidRDefault="00F72221" w:rsidP="000866A5">
            <w:pPr>
              <w:ind w:left="0" w:firstLine="0"/>
            </w:pPr>
            <w:r w:rsidRPr="00B21DB5">
              <w:t>:16S:CAOPTN</w:t>
            </w:r>
          </w:p>
        </w:tc>
        <w:tc>
          <w:tcPr>
            <w:tcW w:w="5200" w:type="dxa"/>
          </w:tcPr>
          <w:p w14:paraId="26BA0CE4" w14:textId="77777777" w:rsidR="00F72221" w:rsidRDefault="00F72221" w:rsidP="000866A5">
            <w:pPr>
              <w:ind w:left="0" w:firstLine="0"/>
            </w:pPr>
          </w:p>
        </w:tc>
      </w:tr>
      <w:tr w:rsidR="00F72221" w14:paraId="1CC8B6A9" w14:textId="77777777" w:rsidTr="00103D6B">
        <w:tc>
          <w:tcPr>
            <w:tcW w:w="5050" w:type="dxa"/>
          </w:tcPr>
          <w:p w14:paraId="7FBB87A9" w14:textId="241BD1B0" w:rsidR="00F72221" w:rsidRDefault="00F72221" w:rsidP="000866A5">
            <w:pPr>
              <w:ind w:left="0" w:firstLine="0"/>
            </w:pPr>
            <w:r w:rsidRPr="00B21DB5">
              <w:t>:16R:CAOPTN</w:t>
            </w:r>
          </w:p>
        </w:tc>
        <w:tc>
          <w:tcPr>
            <w:tcW w:w="5200" w:type="dxa"/>
          </w:tcPr>
          <w:p w14:paraId="5850548E" w14:textId="77777777" w:rsidR="00F72221" w:rsidRDefault="00F72221" w:rsidP="000866A5">
            <w:pPr>
              <w:ind w:left="0" w:firstLine="0"/>
            </w:pPr>
          </w:p>
        </w:tc>
      </w:tr>
      <w:tr w:rsidR="00F72221" w14:paraId="3D07BEA9" w14:textId="77777777" w:rsidTr="00103D6B">
        <w:tc>
          <w:tcPr>
            <w:tcW w:w="5050" w:type="dxa"/>
          </w:tcPr>
          <w:p w14:paraId="058F4366" w14:textId="1BFBFDDE" w:rsidR="00F72221" w:rsidRDefault="00F72221" w:rsidP="000866A5">
            <w:pPr>
              <w:ind w:left="0" w:firstLine="0"/>
            </w:pPr>
            <w:r w:rsidRPr="00B21DB5">
              <w:t>:13A::CAON//003</w:t>
            </w:r>
          </w:p>
        </w:tc>
        <w:tc>
          <w:tcPr>
            <w:tcW w:w="5200" w:type="dxa"/>
          </w:tcPr>
          <w:p w14:paraId="6419636A" w14:textId="6052DADD" w:rsidR="00F72221" w:rsidRDefault="00F72221" w:rsidP="000866A5">
            <w:pPr>
              <w:ind w:left="0" w:firstLine="0"/>
            </w:pPr>
          </w:p>
        </w:tc>
      </w:tr>
      <w:tr w:rsidR="00F72221" w14:paraId="36498715" w14:textId="77777777" w:rsidTr="00103D6B">
        <w:tc>
          <w:tcPr>
            <w:tcW w:w="5050" w:type="dxa"/>
          </w:tcPr>
          <w:p w14:paraId="021D0747" w14:textId="1279A2D6" w:rsidR="00F72221" w:rsidRDefault="00F72221" w:rsidP="000866A5">
            <w:pPr>
              <w:ind w:left="0" w:firstLine="0"/>
            </w:pPr>
            <w:r w:rsidRPr="00B21DB5">
              <w:t>:22F::CAOP//ABST</w:t>
            </w:r>
          </w:p>
        </w:tc>
        <w:tc>
          <w:tcPr>
            <w:tcW w:w="5200" w:type="dxa"/>
          </w:tcPr>
          <w:p w14:paraId="2EACCD37" w14:textId="01D8852E" w:rsidR="00F72221" w:rsidRDefault="00F72221" w:rsidP="000866A5">
            <w:pPr>
              <w:ind w:left="0" w:firstLine="0"/>
            </w:pPr>
          </w:p>
        </w:tc>
      </w:tr>
      <w:tr w:rsidR="00F72221" w14:paraId="0BE2CC41" w14:textId="77777777" w:rsidTr="00103D6B">
        <w:tc>
          <w:tcPr>
            <w:tcW w:w="5050" w:type="dxa"/>
          </w:tcPr>
          <w:p w14:paraId="15846BBD" w14:textId="4C23F3D8" w:rsidR="00F72221" w:rsidRDefault="00F72221" w:rsidP="000866A5">
            <w:pPr>
              <w:ind w:left="0" w:firstLine="0"/>
            </w:pPr>
            <w:r w:rsidRPr="00B21DB5">
              <w:t>:17B::DFLT//N</w:t>
            </w:r>
          </w:p>
        </w:tc>
        <w:tc>
          <w:tcPr>
            <w:tcW w:w="5200" w:type="dxa"/>
          </w:tcPr>
          <w:p w14:paraId="1425DED8" w14:textId="7D7CDF02" w:rsidR="00F72221" w:rsidRDefault="00F72221" w:rsidP="000866A5">
            <w:pPr>
              <w:ind w:left="0" w:firstLine="0"/>
            </w:pPr>
          </w:p>
        </w:tc>
      </w:tr>
      <w:tr w:rsidR="00F72221" w14:paraId="7AE5006A" w14:textId="77777777" w:rsidTr="00103D6B">
        <w:tc>
          <w:tcPr>
            <w:tcW w:w="5050" w:type="dxa"/>
          </w:tcPr>
          <w:p w14:paraId="7A12CBB0" w14:textId="4EB09FCE" w:rsidR="00F72221" w:rsidRDefault="00F72221" w:rsidP="000866A5">
            <w:pPr>
              <w:ind w:left="0" w:firstLine="0"/>
            </w:pPr>
            <w:r w:rsidRPr="00B21DB5">
              <w:t>:17B::CERT//Y</w:t>
            </w:r>
          </w:p>
        </w:tc>
        <w:tc>
          <w:tcPr>
            <w:tcW w:w="5200" w:type="dxa"/>
          </w:tcPr>
          <w:p w14:paraId="3E1D08BD" w14:textId="6DE358C2" w:rsidR="00F72221" w:rsidRDefault="00F72221" w:rsidP="000866A5">
            <w:pPr>
              <w:ind w:left="0" w:firstLine="0"/>
            </w:pPr>
          </w:p>
        </w:tc>
      </w:tr>
      <w:tr w:rsidR="00103D6B" w14:paraId="4BA562E3" w14:textId="77777777" w:rsidTr="00103D6B">
        <w:tc>
          <w:tcPr>
            <w:tcW w:w="5050" w:type="dxa"/>
          </w:tcPr>
          <w:p w14:paraId="026FE495" w14:textId="54CB46BF" w:rsidR="00103D6B" w:rsidRDefault="00103D6B" w:rsidP="000866A5">
            <w:pPr>
              <w:ind w:left="0" w:firstLine="0"/>
            </w:pPr>
            <w:r>
              <w:t>:98C::RDDT//201</w:t>
            </w:r>
            <w:r>
              <w:rPr>
                <w:lang w:val="en-US"/>
              </w:rPr>
              <w:t>70324</w:t>
            </w:r>
            <w:r w:rsidRPr="00B21DB5">
              <w:t>210000</w:t>
            </w:r>
          </w:p>
        </w:tc>
        <w:tc>
          <w:tcPr>
            <w:tcW w:w="5200" w:type="dxa"/>
          </w:tcPr>
          <w:p w14:paraId="19A0DF5B" w14:textId="38F380FA" w:rsidR="00103D6B" w:rsidRDefault="00103D6B" w:rsidP="000866A5">
            <w:pPr>
              <w:ind w:left="0" w:firstLine="0"/>
            </w:pPr>
          </w:p>
        </w:tc>
      </w:tr>
      <w:tr w:rsidR="00103D6B" w14:paraId="519A9078" w14:textId="77777777" w:rsidTr="00103D6B">
        <w:tc>
          <w:tcPr>
            <w:tcW w:w="5050" w:type="dxa"/>
          </w:tcPr>
          <w:p w14:paraId="57C85485" w14:textId="01F9E705" w:rsidR="00103D6B" w:rsidRDefault="00103D6B" w:rsidP="000866A5">
            <w:pPr>
              <w:ind w:left="0" w:firstLine="0"/>
            </w:pPr>
            <w:r>
              <w:t>:98C::MKDT//201</w:t>
            </w:r>
            <w:r>
              <w:rPr>
                <w:lang w:val="en-US"/>
              </w:rPr>
              <w:t>70325</w:t>
            </w:r>
            <w:r w:rsidRPr="00B21DB5">
              <w:t>210000</w:t>
            </w:r>
          </w:p>
        </w:tc>
        <w:tc>
          <w:tcPr>
            <w:tcW w:w="5200" w:type="dxa"/>
          </w:tcPr>
          <w:p w14:paraId="3B5F49AF" w14:textId="5C3F7B67" w:rsidR="00103D6B" w:rsidRDefault="00103D6B" w:rsidP="000866A5">
            <w:pPr>
              <w:ind w:left="0" w:firstLine="0"/>
            </w:pPr>
          </w:p>
        </w:tc>
      </w:tr>
      <w:tr w:rsidR="00F72221" w14:paraId="49703425" w14:textId="77777777" w:rsidTr="00103D6B">
        <w:tc>
          <w:tcPr>
            <w:tcW w:w="5050" w:type="dxa"/>
          </w:tcPr>
          <w:p w14:paraId="791D3320" w14:textId="367D4609" w:rsidR="00F72221" w:rsidRDefault="00F72221" w:rsidP="000866A5">
            <w:pPr>
              <w:ind w:left="0" w:firstLine="0"/>
            </w:pPr>
            <w:r w:rsidRPr="00B21DB5">
              <w:t>:16S:CAOPTN</w:t>
            </w:r>
          </w:p>
        </w:tc>
        <w:tc>
          <w:tcPr>
            <w:tcW w:w="5200" w:type="dxa"/>
          </w:tcPr>
          <w:p w14:paraId="703F5A18" w14:textId="6187FFA8" w:rsidR="00F72221" w:rsidRDefault="00F72221" w:rsidP="000866A5">
            <w:pPr>
              <w:ind w:left="0" w:firstLine="0"/>
            </w:pPr>
          </w:p>
        </w:tc>
      </w:tr>
      <w:tr w:rsidR="00F72221" w14:paraId="2508DE80" w14:textId="77777777" w:rsidTr="00103D6B">
        <w:tc>
          <w:tcPr>
            <w:tcW w:w="5050" w:type="dxa"/>
          </w:tcPr>
          <w:p w14:paraId="36F2E52C" w14:textId="0B063324" w:rsidR="00F72221" w:rsidRDefault="00F72221" w:rsidP="000866A5">
            <w:pPr>
              <w:ind w:left="0" w:firstLine="0"/>
            </w:pPr>
            <w:r w:rsidRPr="00B21DB5">
              <w:t>:16R:ADDINFO</w:t>
            </w:r>
          </w:p>
        </w:tc>
        <w:tc>
          <w:tcPr>
            <w:tcW w:w="5200" w:type="dxa"/>
          </w:tcPr>
          <w:p w14:paraId="1F4E9723" w14:textId="0D53D7D5" w:rsidR="00F72221" w:rsidRDefault="00F72221" w:rsidP="000866A5">
            <w:pPr>
              <w:ind w:left="0" w:firstLine="0"/>
            </w:pPr>
          </w:p>
        </w:tc>
      </w:tr>
      <w:tr w:rsidR="00F72221" w:rsidRPr="009052E2" w14:paraId="4AEC7ADD" w14:textId="77777777" w:rsidTr="00103D6B">
        <w:tc>
          <w:tcPr>
            <w:tcW w:w="5050" w:type="dxa"/>
          </w:tcPr>
          <w:p w14:paraId="59C926A0" w14:textId="198571C7" w:rsidR="00F72221" w:rsidRPr="00FF297E" w:rsidRDefault="00340BB3" w:rsidP="000866A5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:70E::ADTX/</w:t>
            </w:r>
            <w:r w:rsidR="00F72221" w:rsidRPr="00F72221">
              <w:rPr>
                <w:lang w:val="en-US"/>
              </w:rPr>
              <w:t>/ISSR/NAME/'Energoneftegaz</w:t>
            </w:r>
          </w:p>
        </w:tc>
        <w:tc>
          <w:tcPr>
            <w:tcW w:w="5200" w:type="dxa"/>
          </w:tcPr>
          <w:p w14:paraId="14DBAF9B" w14:textId="0CA5ED04" w:rsidR="00F72221" w:rsidRPr="00FF297E" w:rsidRDefault="00CE36BA" w:rsidP="000866A5">
            <w:pPr>
              <w:ind w:left="0" w:firstLine="0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504793" w:rsidRPr="009052E2" w14:paraId="4004C377" w14:textId="77777777" w:rsidTr="00103D6B">
        <w:tc>
          <w:tcPr>
            <w:tcW w:w="5050" w:type="dxa"/>
          </w:tcPr>
          <w:p w14:paraId="15813E10" w14:textId="76A0BA95" w:rsidR="00504793" w:rsidRDefault="00504793" w:rsidP="00504793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:70E::ADTX/</w:t>
            </w:r>
            <w:r w:rsidRPr="00F72221">
              <w:rPr>
                <w:lang w:val="en-US"/>
              </w:rPr>
              <w:t>/</w:t>
            </w:r>
            <w:r w:rsidRPr="00504793">
              <w:rPr>
                <w:lang w:val="en-US"/>
              </w:rPr>
              <w:t>RGST</w:t>
            </w:r>
            <w:r w:rsidRPr="00F72221">
              <w:rPr>
                <w:lang w:val="en-US"/>
              </w:rPr>
              <w:t>/</w:t>
            </w:r>
            <w:r w:rsidRPr="00504793">
              <w:rPr>
                <w:lang w:val="en-US"/>
              </w:rPr>
              <w:t>20170330120000</w:t>
            </w:r>
          </w:p>
        </w:tc>
        <w:tc>
          <w:tcPr>
            <w:tcW w:w="5200" w:type="dxa"/>
          </w:tcPr>
          <w:p w14:paraId="1A36B685" w14:textId="4B59BB85" w:rsidR="00504793" w:rsidRDefault="00504793" w:rsidP="000866A5">
            <w:pPr>
              <w:ind w:left="0" w:firstLine="0"/>
            </w:pPr>
            <w:r>
              <w:t>Время начала регистрации участников собрания</w:t>
            </w:r>
          </w:p>
        </w:tc>
      </w:tr>
      <w:tr w:rsidR="00F72221" w:rsidRPr="00B3701A" w14:paraId="66BE67F8" w14:textId="77777777" w:rsidTr="00103D6B">
        <w:tc>
          <w:tcPr>
            <w:tcW w:w="5050" w:type="dxa"/>
          </w:tcPr>
          <w:p w14:paraId="749E4426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:70E::PACO//'PO VSEM VOPROSAM,</w:t>
            </w:r>
          </w:p>
          <w:p w14:paraId="76A950F3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SVaZANNYM S NAST</w:t>
            </w:r>
          </w:p>
          <w:p w14:paraId="58937C47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OaqIM SOOBqENIEM, VY MOJETE</w:t>
            </w:r>
          </w:p>
          <w:p w14:paraId="2D138F54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OBRAqATXSa K VAQIM PERSONAL</w:t>
            </w:r>
          </w:p>
          <w:p w14:paraId="626E53B1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XNYM MENEDJERAM</w:t>
            </w:r>
          </w:p>
          <w:p w14:paraId="3D8DA6C3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PO TELEFONAM': (495) 956-27-90</w:t>
            </w:r>
          </w:p>
          <w:p w14:paraId="7E434B2C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, (495) 956-27-91</w:t>
            </w:r>
          </w:p>
          <w:p w14:paraId="76A7C9FF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/ For details please contact</w:t>
            </w:r>
          </w:p>
          <w:p w14:paraId="1DFD34F3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your account  manager </w:t>
            </w:r>
          </w:p>
          <w:p w14:paraId="22F2257B" w14:textId="15E504C1" w:rsidR="00F72221" w:rsidRPr="00FF297E" w:rsidRDefault="00B3701A" w:rsidP="00B3701A">
            <w:pPr>
              <w:ind w:left="0" w:firstLine="0"/>
              <w:rPr>
                <w:lang w:val="en-US"/>
              </w:rPr>
            </w:pPr>
            <w:r w:rsidRPr="00B3701A">
              <w:rPr>
                <w:lang w:val="en-US"/>
              </w:rPr>
              <w:t>(495) 956-27-90, (495) 956-27-91</w:t>
            </w:r>
          </w:p>
        </w:tc>
        <w:tc>
          <w:tcPr>
            <w:tcW w:w="5200" w:type="dxa"/>
          </w:tcPr>
          <w:p w14:paraId="3E949FAC" w14:textId="63ED9E48" w:rsidR="00F72221" w:rsidRPr="00FF297E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14:paraId="6FA95A18" w14:textId="77777777" w:rsidTr="00103D6B">
        <w:tc>
          <w:tcPr>
            <w:tcW w:w="5050" w:type="dxa"/>
          </w:tcPr>
          <w:p w14:paraId="3901D146" w14:textId="2F33FD21" w:rsidR="00F72221" w:rsidRDefault="00F72221" w:rsidP="000866A5">
            <w:pPr>
              <w:ind w:left="0" w:firstLine="0"/>
            </w:pPr>
            <w:r w:rsidRPr="00B21DB5">
              <w:t>:16S:ADDINFO</w:t>
            </w:r>
          </w:p>
        </w:tc>
        <w:tc>
          <w:tcPr>
            <w:tcW w:w="5200" w:type="dxa"/>
          </w:tcPr>
          <w:p w14:paraId="15C63343" w14:textId="39409C36" w:rsidR="00F72221" w:rsidRDefault="00F72221" w:rsidP="000866A5">
            <w:pPr>
              <w:ind w:left="0" w:firstLine="0"/>
            </w:pPr>
          </w:p>
        </w:tc>
      </w:tr>
    </w:tbl>
    <w:p w14:paraId="6635B72F" w14:textId="42197D62" w:rsidR="00EB6C22" w:rsidRPr="00DA579E" w:rsidRDefault="00FF297E" w:rsidP="000866A5">
      <w:pPr>
        <w:pStyle w:val="20"/>
        <w:numPr>
          <w:ilvl w:val="1"/>
          <w:numId w:val="37"/>
        </w:numPr>
        <w:ind w:left="0" w:firstLine="0"/>
        <w:rPr>
          <w:lang w:val="en-US"/>
        </w:rPr>
      </w:pPr>
      <w:bookmarkStart w:id="4" w:name="_Toc445282555"/>
      <w:r w:rsidRPr="00DA579E">
        <w:t>Сообщение МТ56</w:t>
      </w:r>
      <w:r w:rsidRPr="00DA579E">
        <w:rPr>
          <w:lang w:val="en-US"/>
        </w:rPr>
        <w:t>8</w:t>
      </w:r>
      <w:bookmarkEnd w:id="4"/>
    </w:p>
    <w:p w14:paraId="35C172CC" w14:textId="250F0DA4" w:rsidR="00EB6C22" w:rsidRDefault="00EB6C22" w:rsidP="000866A5">
      <w:pPr>
        <w:ind w:left="0" w:firstLine="0"/>
      </w:pPr>
      <w:r>
        <w:t xml:space="preserve">Легенда: </w:t>
      </w:r>
      <w:r w:rsidR="001C2D3F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0866A5">
            <w:pPr>
              <w:ind w:left="0" w:firstLine="0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0866A5">
            <w:pPr>
              <w:ind w:left="0" w:firstLine="0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0866A5">
            <w:pPr>
              <w:ind w:left="0" w:firstLine="0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0866A5">
            <w:pPr>
              <w:ind w:left="0" w:firstLine="0"/>
            </w:pPr>
          </w:p>
        </w:tc>
      </w:tr>
      <w:tr w:rsidR="00F72221" w14:paraId="2D76E2A4" w14:textId="77777777" w:rsidTr="00EB6C22">
        <w:tc>
          <w:tcPr>
            <w:tcW w:w="4921" w:type="dxa"/>
          </w:tcPr>
          <w:p w14:paraId="5A88F10F" w14:textId="30ECF333" w:rsidR="00F72221" w:rsidRPr="00445088" w:rsidRDefault="005D54EA" w:rsidP="000866A5">
            <w:pPr>
              <w:ind w:left="0" w:firstLine="0"/>
            </w:pPr>
            <w:r>
              <w:t>:20C::CORP//000</w:t>
            </w:r>
            <w:r w:rsidR="00F72221" w:rsidRPr="001664E4">
              <w:t>00</w:t>
            </w:r>
            <w:r>
              <w:rPr>
                <w:lang w:val="en-US"/>
              </w:rPr>
              <w:t>1</w:t>
            </w:r>
            <w:r w:rsidR="00F72221" w:rsidRPr="001664E4">
              <w:t>X1</w:t>
            </w:r>
          </w:p>
        </w:tc>
        <w:tc>
          <w:tcPr>
            <w:tcW w:w="5329" w:type="dxa"/>
          </w:tcPr>
          <w:p w14:paraId="5294B1D4" w14:textId="77777777" w:rsidR="00F72221" w:rsidRDefault="00F72221" w:rsidP="000866A5">
            <w:pPr>
              <w:ind w:left="0" w:firstLine="0"/>
            </w:pPr>
          </w:p>
        </w:tc>
      </w:tr>
      <w:tr w:rsidR="00F72221" w14:paraId="359965F0" w14:textId="77777777" w:rsidTr="00EB6C22">
        <w:tc>
          <w:tcPr>
            <w:tcW w:w="4921" w:type="dxa"/>
          </w:tcPr>
          <w:p w14:paraId="44E17223" w14:textId="44BCD6CB" w:rsidR="00F72221" w:rsidRDefault="00F72221" w:rsidP="000866A5">
            <w:pPr>
              <w:ind w:left="0" w:firstLine="0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77777777" w:rsidR="00F72221" w:rsidRDefault="00F72221" w:rsidP="000866A5">
            <w:pPr>
              <w:ind w:left="0" w:firstLine="0"/>
            </w:pPr>
          </w:p>
        </w:tc>
      </w:tr>
      <w:tr w:rsidR="00F72221" w14:paraId="25E0ADA3" w14:textId="77777777" w:rsidTr="00EB6C22">
        <w:tc>
          <w:tcPr>
            <w:tcW w:w="4921" w:type="dxa"/>
          </w:tcPr>
          <w:p w14:paraId="58E87F1A" w14:textId="738C1574" w:rsidR="00F72221" w:rsidRDefault="00F72221" w:rsidP="000866A5">
            <w:pPr>
              <w:ind w:left="0" w:firstLine="0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F72221" w:rsidRDefault="00F72221" w:rsidP="000866A5">
            <w:pPr>
              <w:ind w:left="0" w:firstLine="0"/>
            </w:pPr>
          </w:p>
        </w:tc>
      </w:tr>
      <w:tr w:rsidR="00F72221" w14:paraId="0C474823" w14:textId="77777777" w:rsidTr="00EB6C22">
        <w:tc>
          <w:tcPr>
            <w:tcW w:w="4921" w:type="dxa"/>
          </w:tcPr>
          <w:p w14:paraId="377205D4" w14:textId="7218826F" w:rsidR="00F72221" w:rsidRDefault="00F72221" w:rsidP="000866A5">
            <w:pPr>
              <w:ind w:left="0" w:firstLine="0"/>
            </w:pPr>
            <w:r w:rsidRPr="001664E4">
              <w:t>:22F::CAEV//</w:t>
            </w:r>
            <w:r w:rsidR="00871E2F">
              <w:t>MEET</w:t>
            </w:r>
          </w:p>
        </w:tc>
        <w:tc>
          <w:tcPr>
            <w:tcW w:w="5329" w:type="dxa"/>
          </w:tcPr>
          <w:p w14:paraId="2C567806" w14:textId="77777777" w:rsidR="00F72221" w:rsidRDefault="00F72221" w:rsidP="000866A5">
            <w:pPr>
              <w:ind w:left="0" w:firstLine="0"/>
            </w:pPr>
          </w:p>
        </w:tc>
      </w:tr>
      <w:tr w:rsidR="00F72221" w14:paraId="5D4270B6" w14:textId="77777777" w:rsidTr="00EB6C22">
        <w:tc>
          <w:tcPr>
            <w:tcW w:w="4921" w:type="dxa"/>
          </w:tcPr>
          <w:p w14:paraId="25A724E8" w14:textId="06FB6640" w:rsidR="00F72221" w:rsidRDefault="005D54EA" w:rsidP="000866A5">
            <w:pPr>
              <w:ind w:left="0" w:firstLine="0"/>
            </w:pPr>
            <w:r>
              <w:t>:98C::PREP//201</w:t>
            </w:r>
            <w:r>
              <w:rPr>
                <w:lang w:val="en-US"/>
              </w:rPr>
              <w:t>7030515</w:t>
            </w:r>
            <w:r w:rsidRPr="00B21DB5">
              <w:t>0000</w:t>
            </w:r>
          </w:p>
        </w:tc>
        <w:tc>
          <w:tcPr>
            <w:tcW w:w="5329" w:type="dxa"/>
          </w:tcPr>
          <w:p w14:paraId="183FA8FB" w14:textId="77777777" w:rsidR="00F72221" w:rsidRDefault="00F72221" w:rsidP="000866A5">
            <w:pPr>
              <w:ind w:left="0" w:firstLine="0"/>
            </w:pPr>
          </w:p>
        </w:tc>
      </w:tr>
      <w:tr w:rsidR="00F72221" w14:paraId="1FB88FFE" w14:textId="77777777" w:rsidTr="00EB6C22">
        <w:tc>
          <w:tcPr>
            <w:tcW w:w="4921" w:type="dxa"/>
          </w:tcPr>
          <w:p w14:paraId="58EAD38D" w14:textId="506733EE" w:rsidR="00F72221" w:rsidRDefault="00F72221" w:rsidP="000866A5">
            <w:pPr>
              <w:ind w:left="0" w:firstLine="0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F72221" w:rsidRDefault="00F72221" w:rsidP="000866A5">
            <w:pPr>
              <w:ind w:left="0" w:firstLine="0"/>
            </w:pPr>
          </w:p>
        </w:tc>
      </w:tr>
      <w:tr w:rsidR="00F72221" w14:paraId="4028F255" w14:textId="77777777" w:rsidTr="00EB6C22">
        <w:tc>
          <w:tcPr>
            <w:tcW w:w="4921" w:type="dxa"/>
          </w:tcPr>
          <w:p w14:paraId="0678BD1F" w14:textId="0C2F8F78" w:rsidR="00F72221" w:rsidRDefault="00F72221" w:rsidP="000866A5">
            <w:pPr>
              <w:ind w:left="0" w:firstLine="0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60FC0A6D" w14:textId="77777777" w:rsidR="00F72221" w:rsidRDefault="00F72221" w:rsidP="000866A5">
            <w:pPr>
              <w:ind w:left="0" w:firstLine="0"/>
            </w:pPr>
          </w:p>
        </w:tc>
      </w:tr>
      <w:tr w:rsidR="00F72221" w14:paraId="01C65BCE" w14:textId="77777777" w:rsidTr="00EB6C22">
        <w:tc>
          <w:tcPr>
            <w:tcW w:w="4921" w:type="dxa"/>
          </w:tcPr>
          <w:p w14:paraId="7DE56E95" w14:textId="63BA2B75" w:rsidR="00F72221" w:rsidRDefault="00F72221" w:rsidP="000866A5">
            <w:pPr>
              <w:ind w:left="0" w:firstLine="0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77777777" w:rsidR="00F72221" w:rsidRDefault="00F72221" w:rsidP="000866A5">
            <w:pPr>
              <w:ind w:left="0" w:firstLine="0"/>
            </w:pPr>
          </w:p>
        </w:tc>
      </w:tr>
      <w:tr w:rsidR="00F72221" w14:paraId="39C016FE" w14:textId="77777777" w:rsidTr="00EB6C22">
        <w:tc>
          <w:tcPr>
            <w:tcW w:w="4921" w:type="dxa"/>
          </w:tcPr>
          <w:p w14:paraId="31BCAE20" w14:textId="4DF8E35A" w:rsidR="00F72221" w:rsidRDefault="00F72221" w:rsidP="000866A5">
            <w:pPr>
              <w:ind w:left="0" w:firstLine="0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77777777" w:rsidR="00F72221" w:rsidRDefault="00F72221" w:rsidP="000866A5">
            <w:pPr>
              <w:ind w:left="0" w:firstLine="0"/>
            </w:pPr>
          </w:p>
        </w:tc>
      </w:tr>
      <w:tr w:rsidR="00F72221" w14:paraId="34A6EB52" w14:textId="77777777" w:rsidTr="00EB6C22">
        <w:tc>
          <w:tcPr>
            <w:tcW w:w="4921" w:type="dxa"/>
          </w:tcPr>
          <w:p w14:paraId="193EED23" w14:textId="3354FCF9" w:rsidR="00F72221" w:rsidRDefault="00F72221" w:rsidP="000866A5">
            <w:pPr>
              <w:ind w:left="0" w:firstLine="0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F72221" w:rsidRDefault="00F72221" w:rsidP="000866A5">
            <w:pPr>
              <w:ind w:left="0" w:firstLine="0"/>
            </w:pPr>
          </w:p>
        </w:tc>
      </w:tr>
      <w:tr w:rsidR="00F72221" w14:paraId="0287A697" w14:textId="77777777" w:rsidTr="00EB6C22">
        <w:tc>
          <w:tcPr>
            <w:tcW w:w="4921" w:type="dxa"/>
          </w:tcPr>
          <w:p w14:paraId="029E69C2" w14:textId="7F3948EE" w:rsidR="00F72221" w:rsidRDefault="00F72221" w:rsidP="000866A5">
            <w:pPr>
              <w:ind w:left="0" w:firstLine="0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F72221" w:rsidRDefault="00F72221" w:rsidP="000866A5">
            <w:pPr>
              <w:ind w:left="0" w:firstLine="0"/>
            </w:pPr>
          </w:p>
        </w:tc>
      </w:tr>
      <w:tr w:rsidR="00F72221" w14:paraId="36496E8E" w14:textId="77777777" w:rsidTr="00EB6C22">
        <w:tc>
          <w:tcPr>
            <w:tcW w:w="4921" w:type="dxa"/>
          </w:tcPr>
          <w:p w14:paraId="290EA46E" w14:textId="1D763B62" w:rsidR="00F72221" w:rsidRDefault="00F72221" w:rsidP="000866A5">
            <w:pPr>
              <w:ind w:left="0" w:firstLine="0"/>
            </w:pPr>
            <w:r w:rsidRPr="001664E4">
              <w:lastRenderedPageBreak/>
              <w:t>:16R:USECU</w:t>
            </w:r>
          </w:p>
        </w:tc>
        <w:tc>
          <w:tcPr>
            <w:tcW w:w="5329" w:type="dxa"/>
          </w:tcPr>
          <w:p w14:paraId="31C6E4EF" w14:textId="77777777" w:rsidR="00F72221" w:rsidRDefault="00F72221" w:rsidP="000866A5">
            <w:pPr>
              <w:ind w:left="0" w:firstLine="0"/>
            </w:pPr>
          </w:p>
        </w:tc>
      </w:tr>
      <w:tr w:rsidR="00F72221" w14:paraId="69982953" w14:textId="77777777" w:rsidTr="00EB6C22">
        <w:tc>
          <w:tcPr>
            <w:tcW w:w="4921" w:type="dxa"/>
          </w:tcPr>
          <w:p w14:paraId="3A230D3C" w14:textId="175079FE" w:rsidR="00F72221" w:rsidRDefault="00340BB3" w:rsidP="000866A5">
            <w:pPr>
              <w:ind w:left="0" w:firstLine="0"/>
            </w:pPr>
            <w:r>
              <w:t>:97A::SAFE//M</w:t>
            </w:r>
            <w:r>
              <w:rPr>
                <w:lang w:val="en-US"/>
              </w:rPr>
              <w:t>L</w:t>
            </w:r>
            <w:r w:rsidR="00F72221" w:rsidRPr="001664E4">
              <w:t>1111111111</w:t>
            </w:r>
          </w:p>
        </w:tc>
        <w:tc>
          <w:tcPr>
            <w:tcW w:w="5329" w:type="dxa"/>
          </w:tcPr>
          <w:p w14:paraId="6DBF93DB" w14:textId="77777777" w:rsidR="00F72221" w:rsidRDefault="00F72221" w:rsidP="000866A5">
            <w:pPr>
              <w:ind w:left="0" w:firstLine="0"/>
            </w:pPr>
          </w:p>
        </w:tc>
      </w:tr>
      <w:tr w:rsidR="00F72221" w14:paraId="06158F89" w14:textId="77777777" w:rsidTr="00EB6C22">
        <w:tc>
          <w:tcPr>
            <w:tcW w:w="4921" w:type="dxa"/>
          </w:tcPr>
          <w:p w14:paraId="0D763D3B" w14:textId="76B47701" w:rsidR="00F72221" w:rsidRDefault="00F72221" w:rsidP="000866A5">
            <w:pPr>
              <w:ind w:left="0" w:firstLine="0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77777777" w:rsidR="00F72221" w:rsidRDefault="00F72221" w:rsidP="000866A5">
            <w:pPr>
              <w:ind w:left="0" w:firstLine="0"/>
            </w:pPr>
          </w:p>
        </w:tc>
      </w:tr>
      <w:tr w:rsidR="00F72221" w14:paraId="48D1A660" w14:textId="77777777" w:rsidTr="00EB6C22">
        <w:tc>
          <w:tcPr>
            <w:tcW w:w="4921" w:type="dxa"/>
          </w:tcPr>
          <w:p w14:paraId="04301D17" w14:textId="1A5EF1E8" w:rsidR="00F72221" w:rsidRDefault="00F72221" w:rsidP="000866A5">
            <w:pPr>
              <w:ind w:left="0" w:firstLine="0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77777777" w:rsidR="00F72221" w:rsidRDefault="00F72221" w:rsidP="000866A5">
            <w:pPr>
              <w:ind w:left="0" w:firstLine="0"/>
            </w:pPr>
          </w:p>
        </w:tc>
      </w:tr>
      <w:tr w:rsidR="00F72221" w14:paraId="4A452FC1" w14:textId="77777777" w:rsidTr="00EB6C22">
        <w:tc>
          <w:tcPr>
            <w:tcW w:w="4921" w:type="dxa"/>
          </w:tcPr>
          <w:p w14:paraId="2DE89C66" w14:textId="2475E209" w:rsidR="00F72221" w:rsidRDefault="00F72221" w:rsidP="000866A5">
            <w:pPr>
              <w:ind w:left="0" w:firstLine="0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77777777" w:rsidR="00F72221" w:rsidRDefault="00F72221" w:rsidP="000866A5">
            <w:pPr>
              <w:ind w:left="0" w:firstLine="0"/>
            </w:pPr>
          </w:p>
        </w:tc>
      </w:tr>
      <w:tr w:rsidR="00F72221" w14:paraId="212A7258" w14:textId="77777777" w:rsidTr="00EB6C22">
        <w:tc>
          <w:tcPr>
            <w:tcW w:w="4921" w:type="dxa"/>
          </w:tcPr>
          <w:p w14:paraId="5B45D907" w14:textId="7233BC40" w:rsidR="00F72221" w:rsidRDefault="00340BB3" w:rsidP="000866A5">
            <w:pPr>
              <w:ind w:left="0" w:firstLine="0"/>
            </w:pPr>
            <w:r>
              <w:t>'OAO ''Megafon''</w:t>
            </w:r>
            <w:r w:rsidR="005D54EA">
              <w:rPr>
                <w:lang w:val="en-US"/>
              </w:rPr>
              <w:t xml:space="preserve"> vip1</w:t>
            </w:r>
          </w:p>
        </w:tc>
        <w:tc>
          <w:tcPr>
            <w:tcW w:w="5329" w:type="dxa"/>
          </w:tcPr>
          <w:p w14:paraId="21A3BA2F" w14:textId="77777777" w:rsidR="00F72221" w:rsidRDefault="00F72221" w:rsidP="000866A5">
            <w:pPr>
              <w:ind w:left="0" w:firstLine="0"/>
            </w:pPr>
          </w:p>
        </w:tc>
      </w:tr>
      <w:tr w:rsidR="00F72221" w14:paraId="5A9741CD" w14:textId="77777777" w:rsidTr="00EB6C22">
        <w:tc>
          <w:tcPr>
            <w:tcW w:w="4921" w:type="dxa"/>
          </w:tcPr>
          <w:p w14:paraId="74716891" w14:textId="303CF532" w:rsidR="00F72221" w:rsidRDefault="00E44139" w:rsidP="00E44139">
            <w:pPr>
              <w:ind w:left="0" w:firstLine="0"/>
            </w:pPr>
            <w:r>
              <w:t>:93B::ELIG//UNIT/24</w:t>
            </w:r>
            <w:r w:rsidR="00F72221" w:rsidRPr="001664E4">
              <w:t>00,</w:t>
            </w:r>
          </w:p>
        </w:tc>
        <w:tc>
          <w:tcPr>
            <w:tcW w:w="5329" w:type="dxa"/>
          </w:tcPr>
          <w:p w14:paraId="3DC57145" w14:textId="77777777" w:rsidR="00F72221" w:rsidRDefault="00F72221" w:rsidP="000866A5">
            <w:pPr>
              <w:ind w:left="0" w:firstLine="0"/>
            </w:pPr>
          </w:p>
        </w:tc>
      </w:tr>
      <w:tr w:rsidR="00F72221" w14:paraId="5536FBC0" w14:textId="77777777" w:rsidTr="00EB6C22">
        <w:tc>
          <w:tcPr>
            <w:tcW w:w="4921" w:type="dxa"/>
          </w:tcPr>
          <w:p w14:paraId="77C4383A" w14:textId="4B4FF12C" w:rsidR="00F72221" w:rsidRDefault="00F72221" w:rsidP="000866A5">
            <w:pPr>
              <w:ind w:left="0" w:firstLine="0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F72221" w:rsidRDefault="00F72221" w:rsidP="000866A5">
            <w:pPr>
              <w:ind w:left="0" w:firstLine="0"/>
            </w:pPr>
          </w:p>
        </w:tc>
      </w:tr>
      <w:tr w:rsidR="00F72221" w14:paraId="73EFEC22" w14:textId="77777777" w:rsidTr="00EB6C22">
        <w:tc>
          <w:tcPr>
            <w:tcW w:w="4921" w:type="dxa"/>
          </w:tcPr>
          <w:p w14:paraId="3964D02A" w14:textId="47C26CB3" w:rsidR="00F72221" w:rsidRDefault="00F72221" w:rsidP="000866A5">
            <w:pPr>
              <w:ind w:left="0" w:firstLine="0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F72221" w:rsidRDefault="00F72221" w:rsidP="000866A5">
            <w:pPr>
              <w:ind w:left="0" w:firstLine="0"/>
            </w:pPr>
          </w:p>
        </w:tc>
      </w:tr>
      <w:tr w:rsidR="00F72221" w:rsidRPr="00014AFF" w14:paraId="396E77B4" w14:textId="77777777" w:rsidTr="00EB6C22">
        <w:tc>
          <w:tcPr>
            <w:tcW w:w="4921" w:type="dxa"/>
          </w:tcPr>
          <w:p w14:paraId="5642D0CE" w14:textId="4F0CDAA4" w:rsidR="00F72221" w:rsidRPr="00EB6C22" w:rsidRDefault="00F72221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:70F::ADTX//'Povestka dna sobrania</w:t>
            </w:r>
          </w:p>
        </w:tc>
        <w:tc>
          <w:tcPr>
            <w:tcW w:w="5329" w:type="dxa"/>
          </w:tcPr>
          <w:p w14:paraId="5C5163CC" w14:textId="77777777" w:rsidR="00F72221" w:rsidRPr="00EB6C22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14:paraId="367ECA83" w14:textId="77777777" w:rsidTr="00EB6C22">
        <w:tc>
          <w:tcPr>
            <w:tcW w:w="4921" w:type="dxa"/>
          </w:tcPr>
          <w:p w14:paraId="5DF31220" w14:textId="3CE09B88" w:rsidR="00F72221" w:rsidRDefault="00F72221" w:rsidP="000866A5">
            <w:pPr>
              <w:ind w:left="0" w:firstLine="0"/>
            </w:pPr>
            <w:r w:rsidRPr="001664E4">
              <w:t>.</w:t>
            </w:r>
          </w:p>
        </w:tc>
        <w:tc>
          <w:tcPr>
            <w:tcW w:w="5329" w:type="dxa"/>
          </w:tcPr>
          <w:p w14:paraId="510B3861" w14:textId="77777777" w:rsidR="00F72221" w:rsidRDefault="00F72221" w:rsidP="000866A5">
            <w:pPr>
              <w:ind w:left="0" w:firstLine="0"/>
            </w:pPr>
          </w:p>
        </w:tc>
      </w:tr>
      <w:tr w:rsidR="00F72221" w:rsidRPr="00CE36BA" w14:paraId="31B30CC3" w14:textId="77777777" w:rsidTr="00EB6C22">
        <w:tc>
          <w:tcPr>
            <w:tcW w:w="4921" w:type="dxa"/>
          </w:tcPr>
          <w:p w14:paraId="4B9E35C1" w14:textId="453AC6D5" w:rsidR="00432EF2" w:rsidRDefault="00F72221" w:rsidP="000866A5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/ISLB/1.1/DESC/</w:t>
            </w:r>
            <w:r w:rsidR="007B3177">
              <w:rPr>
                <w:lang w:val="en-US"/>
              </w:rPr>
              <w:t>’</w:t>
            </w:r>
            <w:r w:rsidR="00432EF2">
              <w:rPr>
                <w:lang w:val="en-US"/>
              </w:rPr>
              <w:t>VY</w:t>
            </w:r>
            <w:r w:rsidR="005D54EA" w:rsidRPr="00432EF2">
              <w:rPr>
                <w:lang w:val="en-US"/>
              </w:rPr>
              <w:t>BRATX V</w:t>
            </w:r>
            <w:r w:rsidR="00432EF2" w:rsidRPr="00432EF2">
              <w:rPr>
                <w:lang w:val="en-US"/>
              </w:rPr>
              <w:t xml:space="preserve"> </w:t>
            </w:r>
            <w:r w:rsidR="005D54EA" w:rsidRPr="00432EF2">
              <w:rPr>
                <w:lang w:val="en-US"/>
              </w:rPr>
              <w:t>REVIZIO</w:t>
            </w:r>
          </w:p>
          <w:p w14:paraId="195FF75E" w14:textId="5D15F76B" w:rsidR="00432EF2" w:rsidRDefault="00432EF2" w:rsidP="000866A5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NN</w:t>
            </w:r>
            <w:r w:rsidR="005D54EA" w:rsidRPr="00432EF2">
              <w:rPr>
                <w:lang w:val="en-US"/>
              </w:rPr>
              <w:t>U</w:t>
            </w:r>
            <w:r>
              <w:rPr>
                <w:lang w:val="en-US"/>
              </w:rPr>
              <w:t>u</w:t>
            </w:r>
            <w:r w:rsidRPr="00432EF2">
              <w:rPr>
                <w:lang w:val="en-US"/>
              </w:rPr>
              <w:t xml:space="preserve"> </w:t>
            </w:r>
            <w:r w:rsidR="005D54EA" w:rsidRPr="00432EF2">
              <w:rPr>
                <w:lang w:val="en-US"/>
              </w:rPr>
              <w:t>KOMISSI</w:t>
            </w:r>
            <w:r>
              <w:rPr>
                <w:lang w:val="en-US"/>
              </w:rPr>
              <w:t>u</w:t>
            </w:r>
            <w:r w:rsidR="005D54EA" w:rsidRPr="00432EF2">
              <w:rPr>
                <w:lang w:val="en-US"/>
              </w:rPr>
              <w:t xml:space="preserve"> OBqESTVA </w:t>
            </w:r>
            <w:r w:rsidRPr="00432EF2">
              <w:rPr>
                <w:lang w:val="en-US"/>
              </w:rPr>
              <w:t>IVANO</w:t>
            </w:r>
          </w:p>
          <w:p w14:paraId="3716098D" w14:textId="11A1842E" w:rsidR="00432EF2" w:rsidRPr="00432EF2" w:rsidRDefault="00432EF2" w:rsidP="000866A5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VA PETRA IVANOVIcA</w:t>
            </w:r>
            <w:r w:rsidR="00F72221" w:rsidRPr="00432EF2">
              <w:rPr>
                <w:lang w:val="en-US"/>
              </w:rPr>
              <w:t>/TITL/resolution</w:t>
            </w:r>
          </w:p>
          <w:p w14:paraId="392BE54C" w14:textId="773B9385" w:rsidR="00F72221" w:rsidRPr="00EB6C22" w:rsidRDefault="00432EF2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  <w:r w:rsidR="00800808" w:rsidRPr="00AF7360">
              <w:rPr>
                <w:lang w:val="en-US"/>
              </w:rPr>
              <w:t>/RQRT/’cISLO LIC, IZBIRAEMYH V REVIZIONNUu KOMISSIu - 2/TYPE/ORDN</w:t>
            </w:r>
          </w:p>
        </w:tc>
        <w:tc>
          <w:tcPr>
            <w:tcW w:w="5329" w:type="dxa"/>
          </w:tcPr>
          <w:p w14:paraId="6A2150AC" w14:textId="77777777" w:rsidR="00CE36BA" w:rsidRPr="00CE36BA" w:rsidRDefault="00CE36BA" w:rsidP="000866A5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/ISLB/</w:t>
            </w:r>
            <w:r w:rsidRPr="00CE36BA">
              <w:rPr>
                <w:lang w:val="en-US"/>
              </w:rPr>
              <w:t>номер вопроса</w:t>
            </w:r>
          </w:p>
          <w:p w14:paraId="1FA413E6" w14:textId="731AE9C8" w:rsidR="00CE36BA" w:rsidRPr="00CE36BA" w:rsidRDefault="00CE36BA" w:rsidP="000866A5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432EF2">
              <w:rPr>
                <w:lang w:val="en-US"/>
              </w:rPr>
              <w:t>DESC</w:t>
            </w:r>
            <w:r w:rsidRPr="00CE36BA">
              <w:rPr>
                <w:lang w:val="en-US"/>
              </w:rPr>
              <w:t>/содержание пункта повестки дня</w:t>
            </w:r>
          </w:p>
          <w:p w14:paraId="6DC00A9E" w14:textId="7B44D5CB" w:rsidR="00CE36BA" w:rsidRPr="00EB3BCF" w:rsidRDefault="00CE36BA" w:rsidP="000866A5">
            <w:pPr>
              <w:ind w:left="0" w:firstLine="0"/>
            </w:pPr>
            <w:r w:rsidRPr="00EB3BCF">
              <w:t>/</w:t>
            </w:r>
            <w:r w:rsidRPr="00432EF2">
              <w:rPr>
                <w:lang w:val="en-US"/>
              </w:rPr>
              <w:t>TITL</w:t>
            </w:r>
            <w:r w:rsidRPr="00EB3BCF">
              <w:t>/краткое содержание пункта повестки дня</w:t>
            </w:r>
          </w:p>
          <w:p w14:paraId="1ACAD678" w14:textId="3DC70CAB" w:rsidR="00CE36BA" w:rsidRPr="00CE36BA" w:rsidRDefault="00CE36BA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</w:t>
            </w:r>
            <w:r w:rsidRPr="00CE36BA">
              <w:rPr>
                <w:lang w:val="en-US"/>
              </w:rPr>
              <w:t>тип решения</w:t>
            </w:r>
          </w:p>
          <w:p w14:paraId="2DBE8A74" w14:textId="183DCE8C" w:rsidR="00CE36BA" w:rsidRPr="00CE36BA" w:rsidRDefault="00CE36BA" w:rsidP="000866A5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RSTS/</w:t>
            </w:r>
            <w:r w:rsidRPr="00CE36BA">
              <w:rPr>
                <w:lang w:val="en-US"/>
              </w:rPr>
              <w:t>статус решения</w:t>
            </w:r>
          </w:p>
          <w:p w14:paraId="6D3B489B" w14:textId="16297CD8" w:rsidR="00CE36BA" w:rsidRPr="00CE36BA" w:rsidRDefault="00CE36BA" w:rsidP="000866A5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RSLT/</w:t>
            </w:r>
            <w:r w:rsidRPr="00CE36BA">
              <w:rPr>
                <w:lang w:val="en-US"/>
              </w:rPr>
              <w:t>код варианта голосования</w:t>
            </w:r>
          </w:p>
          <w:p w14:paraId="6408690D" w14:textId="1358118A" w:rsidR="00F72221" w:rsidRPr="00CE36BA" w:rsidRDefault="00CE36BA" w:rsidP="000866A5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RQRT</w:t>
            </w:r>
            <w:r w:rsidRPr="00EB3BCF">
              <w:t>/дополнительные требования по голосованию /</w:t>
            </w:r>
            <w:r w:rsidRPr="00AF7360">
              <w:rPr>
                <w:lang w:val="en-US"/>
              </w:rPr>
              <w:t>TYPE</w:t>
            </w:r>
            <w:r w:rsidRPr="00EB3BCF">
              <w:t>/тип голосования</w:t>
            </w:r>
          </w:p>
        </w:tc>
      </w:tr>
      <w:tr w:rsidR="00F72221" w:rsidRPr="00014AFF" w14:paraId="224A2D05" w14:textId="77777777" w:rsidTr="00EB6C22">
        <w:tc>
          <w:tcPr>
            <w:tcW w:w="4921" w:type="dxa"/>
          </w:tcPr>
          <w:p w14:paraId="533BD995" w14:textId="749C12A1" w:rsidR="00432EF2" w:rsidRDefault="00432EF2" w:rsidP="000866A5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/ISLB/1.2</w:t>
            </w:r>
            <w:r w:rsidRPr="00432EF2">
              <w:rPr>
                <w:lang w:val="en-US"/>
              </w:rPr>
              <w:t>/DESC/</w:t>
            </w:r>
            <w:r w:rsidR="007B3177">
              <w:rPr>
                <w:lang w:val="en-US"/>
              </w:rPr>
              <w:t>’</w:t>
            </w:r>
            <w:r>
              <w:rPr>
                <w:lang w:val="en-US"/>
              </w:rPr>
              <w:t>VY</w:t>
            </w:r>
            <w:r w:rsidRPr="00432EF2">
              <w:rPr>
                <w:lang w:val="en-US"/>
              </w:rPr>
              <w:t>BRATX V REVIZIO</w:t>
            </w:r>
          </w:p>
          <w:p w14:paraId="1E69C652" w14:textId="36C06B19" w:rsidR="00432EF2" w:rsidRPr="00432EF2" w:rsidRDefault="00432EF2" w:rsidP="000866A5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NNUu KOMISSIu OBqESTVA</w:t>
            </w:r>
            <w:r>
              <w:rPr>
                <w:lang w:val="en-US"/>
              </w:rPr>
              <w:t xml:space="preserve"> </w:t>
            </w:r>
            <w:r w:rsidRPr="00432EF2">
              <w:rPr>
                <w:lang w:val="en-US"/>
              </w:rPr>
              <w:t>PETR</w:t>
            </w:r>
            <w:r>
              <w:rPr>
                <w:lang w:val="en-US"/>
              </w:rPr>
              <w:t>OVA</w:t>
            </w:r>
            <w:r w:rsidRPr="00432EF2">
              <w:rPr>
                <w:lang w:val="en-US"/>
              </w:rPr>
              <w:t xml:space="preserve"> IVANA</w:t>
            </w:r>
            <w:r>
              <w:rPr>
                <w:lang w:val="en-US"/>
              </w:rPr>
              <w:t xml:space="preserve"> FEDOROVIcA</w:t>
            </w:r>
            <w:r w:rsidRPr="00432EF2">
              <w:rPr>
                <w:lang w:val="en-US"/>
              </w:rPr>
              <w:t>/TITL/resolution</w:t>
            </w:r>
          </w:p>
          <w:p w14:paraId="3CFD640A" w14:textId="7089F2FC" w:rsidR="00F72221" w:rsidRPr="00EB6C22" w:rsidRDefault="00432EF2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  <w:r w:rsidR="00AF7360" w:rsidRPr="00AF7360">
              <w:rPr>
                <w:lang w:val="en-US"/>
              </w:rPr>
              <w:t>/RQRT/’cISLO LIC, IZBIRAEMYH V REVIZIONNUu KOMISSIu - 2/TYPE/ORDN</w:t>
            </w:r>
          </w:p>
        </w:tc>
        <w:tc>
          <w:tcPr>
            <w:tcW w:w="5329" w:type="dxa"/>
          </w:tcPr>
          <w:p w14:paraId="5FF3AD3F" w14:textId="77777777" w:rsidR="00F72221" w:rsidRPr="00EB6C22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:rsidRPr="009052E2" w14:paraId="67A6186B" w14:textId="77777777" w:rsidTr="00EB6C22">
        <w:tc>
          <w:tcPr>
            <w:tcW w:w="4921" w:type="dxa"/>
          </w:tcPr>
          <w:p w14:paraId="27FE7851" w14:textId="77777777" w:rsidR="007B3177" w:rsidRDefault="00F72221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</w:t>
            </w:r>
            <w:r w:rsidR="007B3177">
              <w:rPr>
                <w:lang w:val="en-US"/>
              </w:rPr>
              <w:t>ISLB/2</w:t>
            </w:r>
            <w:r w:rsidRPr="00F72221">
              <w:rPr>
                <w:lang w:val="en-US"/>
              </w:rPr>
              <w:t>.1/DESC/</w:t>
            </w:r>
            <w:r w:rsidR="007B3177">
              <w:rPr>
                <w:lang w:val="en-US"/>
              </w:rPr>
              <w:t>’cLENY SOVETA DIREKTOROV (NABLuDATELNOGO S</w:t>
            </w:r>
          </w:p>
          <w:p w14:paraId="503D2CE2" w14:textId="0C18D703" w:rsidR="00F72221" w:rsidRPr="00EB6C22" w:rsidRDefault="007B3177" w:rsidP="000866A5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OVETA)</w:t>
            </w:r>
            <w:r w:rsidR="00F72221" w:rsidRPr="00F72221">
              <w:rPr>
                <w:lang w:val="en-US"/>
              </w:rPr>
              <w:t>/TITL/resolution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RSTP/ORDI/RSTS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A</w:t>
            </w:r>
            <w:r>
              <w:rPr>
                <w:lang w:val="en-US"/>
              </w:rPr>
              <w:t xml:space="preserve"> </w:t>
            </w:r>
            <w:r w:rsidRPr="00F72221">
              <w:rPr>
                <w:lang w:val="en-US"/>
              </w:rPr>
              <w:t>CTV/RSLT/CONY/RSLT/CONN/RSLT/ABST</w:t>
            </w:r>
            <w:r w:rsidR="00AF7360" w:rsidRPr="00AF7360">
              <w:rPr>
                <w:lang w:val="en-US"/>
              </w:rPr>
              <w:t>/TYPE/CMLT/MLTP/3</w:t>
            </w:r>
          </w:p>
        </w:tc>
        <w:tc>
          <w:tcPr>
            <w:tcW w:w="5329" w:type="dxa"/>
          </w:tcPr>
          <w:p w14:paraId="55EFB2AA" w14:textId="629B3BF8" w:rsidR="00F72221" w:rsidRPr="00EB6C22" w:rsidRDefault="00CE36BA" w:rsidP="000866A5">
            <w:pPr>
              <w:ind w:left="0" w:firstLine="0"/>
              <w:rPr>
                <w:lang w:val="en-US"/>
              </w:rPr>
            </w:pPr>
            <w:r w:rsidRPr="00AF7360">
              <w:rPr>
                <w:lang w:val="en-US"/>
              </w:rPr>
              <w:t>/MLTP/</w:t>
            </w:r>
            <w:r w:rsidRPr="008175C9">
              <w:rPr>
                <w:lang w:val="en-US"/>
              </w:rPr>
              <w:t>коэффициент умножения</w:t>
            </w:r>
          </w:p>
        </w:tc>
      </w:tr>
      <w:tr w:rsidR="007B3177" w:rsidRPr="00014AFF" w14:paraId="585DE02D" w14:textId="77777777" w:rsidTr="00EB6C22">
        <w:tc>
          <w:tcPr>
            <w:tcW w:w="4921" w:type="dxa"/>
          </w:tcPr>
          <w:p w14:paraId="05F9F0BB" w14:textId="77777777" w:rsidR="00696265" w:rsidRDefault="007B3177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</w:t>
            </w:r>
            <w:r>
              <w:rPr>
                <w:lang w:val="en-US"/>
              </w:rPr>
              <w:t>ISLB/2</w:t>
            </w:r>
            <w:r w:rsidRPr="00F72221">
              <w:rPr>
                <w:lang w:val="en-US"/>
              </w:rPr>
              <w:t>.1</w:t>
            </w:r>
            <w:r>
              <w:rPr>
                <w:lang w:val="en-US"/>
              </w:rPr>
              <w:t>.1</w:t>
            </w:r>
            <w:r w:rsidRPr="00F72221">
              <w:rPr>
                <w:lang w:val="en-US"/>
              </w:rPr>
              <w:t>/DESC/</w:t>
            </w:r>
            <w:r w:rsidR="00696265">
              <w:rPr>
                <w:lang w:val="en-US"/>
              </w:rPr>
              <w:t>’SIDOROV PETR PETROVIC</w:t>
            </w:r>
            <w:r w:rsidRPr="00F72221">
              <w:rPr>
                <w:lang w:val="en-US"/>
              </w:rPr>
              <w:t>/TITL/</w:t>
            </w:r>
            <w:r w:rsidR="00696265" w:rsidRPr="00AF7360">
              <w:rPr>
                <w:lang w:val="en-US"/>
              </w:rPr>
              <w:t>candidate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RSTP/ORDI</w:t>
            </w:r>
          </w:p>
          <w:p w14:paraId="6A03B9F4" w14:textId="1B3E4429" w:rsidR="007B3177" w:rsidRPr="00EB6C22" w:rsidRDefault="007B3177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/RSTS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ACTV/RSLT/CONY</w:t>
            </w:r>
            <w:r w:rsidR="00AF7360" w:rsidRPr="00AF7360">
              <w:rPr>
                <w:lang w:val="en-US"/>
              </w:rPr>
              <w:t>/TYPE/CMLT/ MLTP/3</w:t>
            </w:r>
          </w:p>
        </w:tc>
        <w:tc>
          <w:tcPr>
            <w:tcW w:w="5329" w:type="dxa"/>
          </w:tcPr>
          <w:p w14:paraId="2C01B3DD" w14:textId="77777777" w:rsidR="007B3177" w:rsidRPr="00EB6C22" w:rsidRDefault="007B3177" w:rsidP="000866A5">
            <w:pPr>
              <w:ind w:left="0" w:firstLine="0"/>
              <w:rPr>
                <w:lang w:val="en-US"/>
              </w:rPr>
            </w:pPr>
          </w:p>
        </w:tc>
      </w:tr>
      <w:tr w:rsidR="00696265" w:rsidRPr="00014AFF" w14:paraId="1E784F52" w14:textId="77777777" w:rsidTr="00EB6C22">
        <w:tc>
          <w:tcPr>
            <w:tcW w:w="4921" w:type="dxa"/>
          </w:tcPr>
          <w:p w14:paraId="6DFC7A69" w14:textId="614176D3" w:rsidR="00A26DE6" w:rsidRDefault="00A26DE6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</w:t>
            </w:r>
            <w:r>
              <w:rPr>
                <w:lang w:val="en-US"/>
              </w:rPr>
              <w:t>ISLB/2</w:t>
            </w:r>
            <w:r w:rsidRPr="00F72221">
              <w:rPr>
                <w:lang w:val="en-US"/>
              </w:rPr>
              <w:t>.1</w:t>
            </w:r>
            <w:r>
              <w:rPr>
                <w:lang w:val="en-US"/>
              </w:rPr>
              <w:t>.2</w:t>
            </w:r>
            <w:r w:rsidRPr="00F72221">
              <w:rPr>
                <w:lang w:val="en-US"/>
              </w:rPr>
              <w:t>/DESC/</w:t>
            </w:r>
            <w:r>
              <w:rPr>
                <w:lang w:val="en-US"/>
              </w:rPr>
              <w:t>’FEDOROV IVAN NIKOLAEVIc</w:t>
            </w:r>
            <w:r w:rsidRPr="00F72221">
              <w:rPr>
                <w:lang w:val="en-US"/>
              </w:rPr>
              <w:t>/TITL/</w:t>
            </w:r>
            <w:r w:rsidRPr="00AF7360">
              <w:rPr>
                <w:lang w:val="en-US"/>
              </w:rPr>
              <w:t>candidate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RSTP/ORDI</w:t>
            </w:r>
          </w:p>
          <w:p w14:paraId="60BC2219" w14:textId="2C3A6E82" w:rsidR="00696265" w:rsidRDefault="00A26DE6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/RSTS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ACTV/RSLT/CONY</w:t>
            </w:r>
            <w:r w:rsidR="00AF7360">
              <w:rPr>
                <w:lang w:val="en-US"/>
              </w:rPr>
              <w:t>/</w:t>
            </w:r>
            <w:r w:rsidR="00AF7360" w:rsidRPr="00AF7360">
              <w:rPr>
                <w:lang w:val="en-US"/>
              </w:rPr>
              <w:t>TYPE/CMLT/ MLTP/3</w:t>
            </w:r>
          </w:p>
        </w:tc>
        <w:tc>
          <w:tcPr>
            <w:tcW w:w="5329" w:type="dxa"/>
          </w:tcPr>
          <w:p w14:paraId="2C74F8C4" w14:textId="77777777" w:rsidR="00696265" w:rsidRDefault="00696265" w:rsidP="000866A5">
            <w:pPr>
              <w:ind w:left="0" w:firstLine="0"/>
              <w:rPr>
                <w:lang w:val="en-US"/>
              </w:rPr>
            </w:pPr>
          </w:p>
        </w:tc>
      </w:tr>
      <w:tr w:rsidR="00696265" w:rsidRPr="00014AFF" w14:paraId="720D3426" w14:textId="77777777" w:rsidTr="00EB6C22">
        <w:tc>
          <w:tcPr>
            <w:tcW w:w="4921" w:type="dxa"/>
          </w:tcPr>
          <w:p w14:paraId="03814642" w14:textId="4F29AA1E" w:rsidR="00A26DE6" w:rsidRDefault="00A26DE6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</w:t>
            </w:r>
            <w:r>
              <w:rPr>
                <w:lang w:val="en-US"/>
              </w:rPr>
              <w:t>ISLB/2</w:t>
            </w:r>
            <w:r w:rsidRPr="00F72221">
              <w:rPr>
                <w:lang w:val="en-US"/>
              </w:rPr>
              <w:t>.1</w:t>
            </w:r>
            <w:r>
              <w:rPr>
                <w:lang w:val="en-US"/>
              </w:rPr>
              <w:t>.3</w:t>
            </w:r>
            <w:r w:rsidRPr="00F72221">
              <w:rPr>
                <w:lang w:val="en-US"/>
              </w:rPr>
              <w:t>/DESC/</w:t>
            </w:r>
            <w:r>
              <w:rPr>
                <w:lang w:val="en-US"/>
              </w:rPr>
              <w:t>’uRXEV ALEKSEi ALEKSEEVIc</w:t>
            </w:r>
            <w:r w:rsidRPr="00F72221">
              <w:rPr>
                <w:lang w:val="en-US"/>
              </w:rPr>
              <w:t>/TITL/</w:t>
            </w:r>
            <w:r w:rsidRPr="00CE36BA">
              <w:rPr>
                <w:lang w:val="en-US"/>
              </w:rPr>
              <w:t>candidate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RSTP/ORDI</w:t>
            </w:r>
          </w:p>
          <w:p w14:paraId="0887C7A5" w14:textId="4CDA794F" w:rsidR="00696265" w:rsidRDefault="00A26DE6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/RSTS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ACTV/RSLT/CONY</w:t>
            </w:r>
            <w:r w:rsidR="00AF7360">
              <w:rPr>
                <w:lang w:val="en-US"/>
              </w:rPr>
              <w:t>/</w:t>
            </w:r>
            <w:r w:rsidR="00AF7360" w:rsidRPr="00AF7360">
              <w:rPr>
                <w:lang w:val="en-US"/>
              </w:rPr>
              <w:t>TYPE/CMLT/ MLTP/3</w:t>
            </w:r>
          </w:p>
        </w:tc>
        <w:tc>
          <w:tcPr>
            <w:tcW w:w="5329" w:type="dxa"/>
          </w:tcPr>
          <w:p w14:paraId="5C02CA06" w14:textId="77777777" w:rsidR="00696265" w:rsidRDefault="00696265" w:rsidP="000866A5">
            <w:pPr>
              <w:ind w:left="0" w:firstLine="0"/>
              <w:rPr>
                <w:lang w:val="en-US"/>
              </w:rPr>
            </w:pPr>
          </w:p>
        </w:tc>
      </w:tr>
      <w:tr w:rsidR="00696265" w:rsidRPr="008175C9" w14:paraId="37459ED8" w14:textId="77777777" w:rsidTr="00EB6C22">
        <w:tc>
          <w:tcPr>
            <w:tcW w:w="4921" w:type="dxa"/>
          </w:tcPr>
          <w:p w14:paraId="09C68AFE" w14:textId="77777777" w:rsidR="00A26DE6" w:rsidRDefault="00A26DE6" w:rsidP="000866A5">
            <w:pPr>
              <w:ind w:left="0" w:firstLine="0"/>
              <w:rPr>
                <w:lang w:val="en-US"/>
              </w:rPr>
            </w:pPr>
            <w:r w:rsidRPr="00A26DE6">
              <w:rPr>
                <w:lang w:val="en-US"/>
              </w:rPr>
              <w:t>/ISLB/3.1/DESC/’</w:t>
            </w:r>
            <w:r>
              <w:rPr>
                <w:lang w:val="en-US"/>
              </w:rPr>
              <w:t>UTVERDITX GODOVOi OTcET OBcESTVA ZA 2016 GOD, GODOVOi BUHGALTERSKIi BALANS I ScET PRIBYLEi I UBYTKOV OBcESTVA ZA 2016 GOD</w:t>
            </w:r>
            <w:r w:rsidRPr="00A26DE6">
              <w:rPr>
                <w:lang w:val="en-US"/>
              </w:rPr>
              <w:t>/TITL/resolution</w:t>
            </w:r>
            <w:r>
              <w:rPr>
                <w:lang w:val="en-US"/>
              </w:rPr>
              <w:t>/</w:t>
            </w:r>
            <w:r w:rsidRPr="00F72221">
              <w:rPr>
                <w:lang w:val="en-US"/>
              </w:rPr>
              <w:t>RSTP/ORDI/RSTS</w:t>
            </w:r>
          </w:p>
          <w:p w14:paraId="7F968C30" w14:textId="22575B5B" w:rsidR="00696265" w:rsidRDefault="00A26DE6" w:rsidP="000866A5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/ACTV/RSLT/CONY/RSLT/CONN/RSLT/ABST</w:t>
            </w:r>
            <w:r w:rsidR="00AF7360" w:rsidRPr="00AF7360">
              <w:rPr>
                <w:lang w:val="en-US"/>
              </w:rPr>
              <w:t>/TYPE/ORDN</w:t>
            </w:r>
            <w:r w:rsidR="00CE36BA" w:rsidRPr="00CE36BA">
              <w:rPr>
                <w:lang w:val="en-US"/>
              </w:rPr>
              <w:t>/ARGH/BIDS</w:t>
            </w:r>
          </w:p>
        </w:tc>
        <w:tc>
          <w:tcPr>
            <w:tcW w:w="5329" w:type="dxa"/>
          </w:tcPr>
          <w:p w14:paraId="4D8D0D57" w14:textId="22FF9ACB" w:rsidR="00696265" w:rsidRPr="00EB3BCF" w:rsidRDefault="008175C9" w:rsidP="000866A5">
            <w:pPr>
              <w:ind w:left="0" w:firstLine="0"/>
            </w:pPr>
            <w:r w:rsidRPr="00EB3BCF">
              <w:t>/</w:t>
            </w:r>
            <w:r w:rsidRPr="00CE36BA">
              <w:rPr>
                <w:lang w:val="en-US"/>
              </w:rPr>
              <w:t>ARGH</w:t>
            </w:r>
            <w:r w:rsidRPr="00EB3BCF">
              <w:t>/дополнительные права, которые могут возникнуть у владельца</w:t>
            </w:r>
          </w:p>
        </w:tc>
      </w:tr>
      <w:tr w:rsidR="007B3177" w14:paraId="384606F5" w14:textId="77777777" w:rsidTr="00EB6C22">
        <w:tc>
          <w:tcPr>
            <w:tcW w:w="4921" w:type="dxa"/>
          </w:tcPr>
          <w:p w14:paraId="331701CA" w14:textId="63AD1EED" w:rsidR="007B3177" w:rsidRDefault="007B3177" w:rsidP="000866A5">
            <w:pPr>
              <w:ind w:left="0" w:firstLine="0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7B3177" w:rsidRDefault="007B3177" w:rsidP="000866A5">
            <w:pPr>
              <w:ind w:left="0" w:firstLine="0"/>
            </w:pPr>
          </w:p>
        </w:tc>
      </w:tr>
    </w:tbl>
    <w:p w14:paraId="3640552F" w14:textId="77777777" w:rsidR="0062216D" w:rsidRDefault="0062216D" w:rsidP="000866A5">
      <w:pPr>
        <w:numPr>
          <w:ilvl w:val="0"/>
          <w:numId w:val="0"/>
        </w:numPr>
      </w:pPr>
    </w:p>
    <w:p w14:paraId="2D7C05C4" w14:textId="085587D7" w:rsidR="00C12FF9" w:rsidRDefault="00C12FF9" w:rsidP="000866A5">
      <w:pPr>
        <w:pStyle w:val="1"/>
        <w:ind w:left="0" w:firstLine="0"/>
      </w:pPr>
      <w:bookmarkStart w:id="5" w:name="_Toc445282556"/>
      <w:r>
        <w:lastRenderedPageBreak/>
        <w:t>МТ564 и МТ568. Результаты собрания</w:t>
      </w:r>
      <w:bookmarkEnd w:id="5"/>
    </w:p>
    <w:p w14:paraId="2607EA03" w14:textId="127CC84C" w:rsidR="00C12FF9" w:rsidRPr="00C12FF9" w:rsidRDefault="00C12FF9" w:rsidP="000866A5">
      <w:pPr>
        <w:pStyle w:val="20"/>
        <w:numPr>
          <w:ilvl w:val="1"/>
          <w:numId w:val="38"/>
        </w:numPr>
        <w:ind w:left="0" w:firstLine="0"/>
      </w:pPr>
      <w:bookmarkStart w:id="6" w:name="_Toc445282557"/>
      <w:r>
        <w:t>МТ564</w:t>
      </w:r>
      <w:bookmarkEnd w:id="6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78031903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Default="00C12FF9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C12FF9" w14:paraId="0BE73C18" w14:textId="77777777" w:rsidTr="00871E2F">
        <w:tc>
          <w:tcPr>
            <w:tcW w:w="5488" w:type="dxa"/>
          </w:tcPr>
          <w:p w14:paraId="29E3715E" w14:textId="04CAA52A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:16R:GENL</w:t>
            </w:r>
          </w:p>
        </w:tc>
        <w:tc>
          <w:tcPr>
            <w:tcW w:w="4762" w:type="dxa"/>
          </w:tcPr>
          <w:p w14:paraId="1580DE92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777146F" w14:textId="77777777" w:rsidTr="00871E2F">
        <w:tc>
          <w:tcPr>
            <w:tcW w:w="5488" w:type="dxa"/>
          </w:tcPr>
          <w:p w14:paraId="40F908E9" w14:textId="6D2EDD60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:28E:1/ONLY</w:t>
            </w:r>
          </w:p>
        </w:tc>
        <w:tc>
          <w:tcPr>
            <w:tcW w:w="4762" w:type="dxa"/>
          </w:tcPr>
          <w:p w14:paraId="2CD7A238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43AC261" w14:textId="77777777" w:rsidTr="00871E2F">
        <w:tc>
          <w:tcPr>
            <w:tcW w:w="5488" w:type="dxa"/>
          </w:tcPr>
          <w:p w14:paraId="5E57DB36" w14:textId="21C61873" w:rsidR="00C12FF9" w:rsidRPr="00445088" w:rsidRDefault="00DA579E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000001</w:t>
            </w:r>
            <w:r w:rsidR="00C12FF9" w:rsidRPr="009B222F">
              <w:t>X1</w:t>
            </w:r>
          </w:p>
        </w:tc>
        <w:tc>
          <w:tcPr>
            <w:tcW w:w="4762" w:type="dxa"/>
          </w:tcPr>
          <w:p w14:paraId="6B818E3E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104E0E4" w14:textId="77777777" w:rsidTr="00871E2F">
        <w:tc>
          <w:tcPr>
            <w:tcW w:w="5488" w:type="dxa"/>
          </w:tcPr>
          <w:p w14:paraId="3D3FE5C5" w14:textId="5808BA04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="00DA579E"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575E8AEF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1DC4A1AB" w14:textId="77777777" w:rsidTr="00871E2F">
        <w:tc>
          <w:tcPr>
            <w:tcW w:w="5488" w:type="dxa"/>
          </w:tcPr>
          <w:p w14:paraId="13348484" w14:textId="6350E8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:23G:REPL</w:t>
            </w:r>
          </w:p>
        </w:tc>
        <w:tc>
          <w:tcPr>
            <w:tcW w:w="4762" w:type="dxa"/>
          </w:tcPr>
          <w:p w14:paraId="60CC6ED4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27C9CE8D" w14:textId="77777777" w:rsidTr="00871E2F">
        <w:tc>
          <w:tcPr>
            <w:tcW w:w="5488" w:type="dxa"/>
          </w:tcPr>
          <w:p w14:paraId="1B7AF11E" w14:textId="05B03E3A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5680D720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5D9ADC0B" w14:textId="77777777" w:rsidTr="00871E2F">
        <w:tc>
          <w:tcPr>
            <w:tcW w:w="5488" w:type="dxa"/>
          </w:tcPr>
          <w:p w14:paraId="0405CE98" w14:textId="51143E2D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:22F::CAMV//VOLU</w:t>
            </w:r>
          </w:p>
        </w:tc>
        <w:tc>
          <w:tcPr>
            <w:tcW w:w="4762" w:type="dxa"/>
          </w:tcPr>
          <w:p w14:paraId="6DD348C0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2FF7A0E8" w14:textId="77777777" w:rsidTr="00871E2F">
        <w:tc>
          <w:tcPr>
            <w:tcW w:w="5488" w:type="dxa"/>
          </w:tcPr>
          <w:p w14:paraId="18F87A39" w14:textId="49BB5C17" w:rsidR="00C12FF9" w:rsidRDefault="00C12FF9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 w:rsidR="00DA579E"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0F75A996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58AF2028" w14:textId="77777777" w:rsidTr="00871E2F">
        <w:tc>
          <w:tcPr>
            <w:tcW w:w="5488" w:type="dxa"/>
          </w:tcPr>
          <w:p w14:paraId="49E4ADB6" w14:textId="372AA093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:25D::PROC//COMP</w:t>
            </w:r>
          </w:p>
        </w:tc>
        <w:tc>
          <w:tcPr>
            <w:tcW w:w="4762" w:type="dxa"/>
          </w:tcPr>
          <w:p w14:paraId="64E8F94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A557F31" w14:textId="77777777" w:rsidTr="00871E2F">
        <w:tc>
          <w:tcPr>
            <w:tcW w:w="5488" w:type="dxa"/>
          </w:tcPr>
          <w:p w14:paraId="51718DCD" w14:textId="795EFD58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0C59C133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99EE845" w14:textId="77777777" w:rsidTr="00871E2F">
        <w:tc>
          <w:tcPr>
            <w:tcW w:w="5488" w:type="dxa"/>
          </w:tcPr>
          <w:p w14:paraId="6CFD6772" w14:textId="4D7DEBE5" w:rsidR="00C12FF9" w:rsidRDefault="00C12FF9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 w:rsidR="00DA579E">
              <w:t>1</w:t>
            </w:r>
          </w:p>
        </w:tc>
        <w:tc>
          <w:tcPr>
            <w:tcW w:w="4762" w:type="dxa"/>
          </w:tcPr>
          <w:p w14:paraId="507668CA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7913AA8D" w14:textId="77777777" w:rsidTr="00871E2F">
        <w:tc>
          <w:tcPr>
            <w:tcW w:w="5488" w:type="dxa"/>
          </w:tcPr>
          <w:p w14:paraId="10418592" w14:textId="024BCA65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3CADF819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5FF84ED9" w14:textId="77777777" w:rsidTr="00871E2F">
        <w:tc>
          <w:tcPr>
            <w:tcW w:w="5488" w:type="dxa"/>
          </w:tcPr>
          <w:p w14:paraId="0282CA67" w14:textId="30A02703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6E9B8989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4E8F7FDB" w14:textId="77777777" w:rsidTr="00871E2F">
        <w:tc>
          <w:tcPr>
            <w:tcW w:w="5488" w:type="dxa"/>
          </w:tcPr>
          <w:p w14:paraId="53F5B1F9" w14:textId="0B0558EA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:22F::LINK//WITH</w:t>
            </w:r>
          </w:p>
        </w:tc>
        <w:tc>
          <w:tcPr>
            <w:tcW w:w="4762" w:type="dxa"/>
          </w:tcPr>
          <w:p w14:paraId="13B980D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53091FAE" w14:textId="77777777" w:rsidTr="00871E2F">
        <w:tc>
          <w:tcPr>
            <w:tcW w:w="5488" w:type="dxa"/>
          </w:tcPr>
          <w:p w14:paraId="7228DBA8" w14:textId="6730C3AD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:13A::LINK//568</w:t>
            </w:r>
          </w:p>
        </w:tc>
        <w:tc>
          <w:tcPr>
            <w:tcW w:w="4762" w:type="dxa"/>
          </w:tcPr>
          <w:p w14:paraId="247FB9D6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460A8414" w14:textId="77777777" w:rsidTr="00871E2F">
        <w:tc>
          <w:tcPr>
            <w:tcW w:w="5488" w:type="dxa"/>
          </w:tcPr>
          <w:p w14:paraId="2011475B" w14:textId="5D4C4589" w:rsidR="00C12FF9" w:rsidRDefault="00C12FF9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 w:rsidR="00DA579E">
              <w:t>1</w:t>
            </w:r>
            <w:r w:rsidRPr="009B222F">
              <w:t>X1</w:t>
            </w:r>
          </w:p>
        </w:tc>
        <w:tc>
          <w:tcPr>
            <w:tcW w:w="4762" w:type="dxa"/>
          </w:tcPr>
          <w:p w14:paraId="51EB2C2C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16A044F2" w14:textId="77777777" w:rsidTr="00871E2F">
        <w:tc>
          <w:tcPr>
            <w:tcW w:w="5488" w:type="dxa"/>
          </w:tcPr>
          <w:p w14:paraId="1C79C2EB" w14:textId="3D2BCBBD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06376813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79C51FB9" w14:textId="77777777" w:rsidTr="00871E2F">
        <w:tc>
          <w:tcPr>
            <w:tcW w:w="5488" w:type="dxa"/>
          </w:tcPr>
          <w:p w14:paraId="1D81B98E" w14:textId="5433DD7D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14B8348F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3DBF55C5" w14:textId="77777777" w:rsidTr="00871E2F">
        <w:tc>
          <w:tcPr>
            <w:tcW w:w="5488" w:type="dxa"/>
          </w:tcPr>
          <w:p w14:paraId="1A5EEAE1" w14:textId="64C4D75B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:20C::PREV//1</w:t>
            </w:r>
          </w:p>
        </w:tc>
        <w:tc>
          <w:tcPr>
            <w:tcW w:w="4762" w:type="dxa"/>
          </w:tcPr>
          <w:p w14:paraId="46657827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1A2E6DA0" w14:textId="77777777" w:rsidTr="00871E2F">
        <w:tc>
          <w:tcPr>
            <w:tcW w:w="5488" w:type="dxa"/>
          </w:tcPr>
          <w:p w14:paraId="704A4C17" w14:textId="6E869AD1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6D561347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F72221" w14:paraId="1B45C4FE" w14:textId="77777777" w:rsidTr="00871E2F">
        <w:tc>
          <w:tcPr>
            <w:tcW w:w="5488" w:type="dxa"/>
          </w:tcPr>
          <w:p w14:paraId="02305D15" w14:textId="3CEE3F2F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:16S:GENL</w:t>
            </w:r>
          </w:p>
        </w:tc>
        <w:tc>
          <w:tcPr>
            <w:tcW w:w="4762" w:type="dxa"/>
          </w:tcPr>
          <w:p w14:paraId="146FACD3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14:paraId="04D9CDF2" w14:textId="77777777" w:rsidTr="00871E2F">
        <w:tc>
          <w:tcPr>
            <w:tcW w:w="5488" w:type="dxa"/>
          </w:tcPr>
          <w:p w14:paraId="5EA30070" w14:textId="1AFAC046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:16R:USECU</w:t>
            </w:r>
          </w:p>
        </w:tc>
        <w:tc>
          <w:tcPr>
            <w:tcW w:w="4762" w:type="dxa"/>
          </w:tcPr>
          <w:p w14:paraId="2E54C36C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B0186A" w14:paraId="1B02A2E8" w14:textId="77777777" w:rsidTr="00871E2F">
        <w:tc>
          <w:tcPr>
            <w:tcW w:w="5488" w:type="dxa"/>
          </w:tcPr>
          <w:p w14:paraId="32BE69DF" w14:textId="20AEFAE0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:35B:ISIN RU1111111111</w:t>
            </w:r>
          </w:p>
        </w:tc>
        <w:tc>
          <w:tcPr>
            <w:tcW w:w="4762" w:type="dxa"/>
          </w:tcPr>
          <w:p w14:paraId="4DF06940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F72221" w14:paraId="5F6AB4B9" w14:textId="77777777" w:rsidTr="00871E2F">
        <w:tc>
          <w:tcPr>
            <w:tcW w:w="5488" w:type="dxa"/>
          </w:tcPr>
          <w:p w14:paraId="4F304BE9" w14:textId="73DB14C0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/XX/CORP/NADC/RU1111111111</w:t>
            </w:r>
          </w:p>
        </w:tc>
        <w:tc>
          <w:tcPr>
            <w:tcW w:w="4762" w:type="dxa"/>
          </w:tcPr>
          <w:p w14:paraId="0ADD1B3D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F72221" w14:paraId="6DD5BAE7" w14:textId="77777777" w:rsidTr="00871E2F">
        <w:tc>
          <w:tcPr>
            <w:tcW w:w="5488" w:type="dxa"/>
          </w:tcPr>
          <w:p w14:paraId="1BA3F493" w14:textId="36B7FE7D" w:rsidR="00C12FF9" w:rsidRPr="00461287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/RU/1-11-00111-A</w:t>
            </w:r>
          </w:p>
        </w:tc>
        <w:tc>
          <w:tcPr>
            <w:tcW w:w="4762" w:type="dxa"/>
          </w:tcPr>
          <w:p w14:paraId="7BEA7D4C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36432F" w14:paraId="7E90BB12" w14:textId="77777777" w:rsidTr="00871E2F">
        <w:tc>
          <w:tcPr>
            <w:tcW w:w="5488" w:type="dxa"/>
          </w:tcPr>
          <w:p w14:paraId="3B701825" w14:textId="1BC16476" w:rsidR="00C12FF9" w:rsidRPr="00AF4D92" w:rsidRDefault="004C2BF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'OAO ''Megafon''</w:t>
            </w:r>
            <w:r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565B1064" w14:textId="4C058034" w:rsidR="00C12FF9" w:rsidRPr="0036432F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E33FA3" w14:paraId="62715AE1" w14:textId="77777777" w:rsidTr="00871E2F">
        <w:tc>
          <w:tcPr>
            <w:tcW w:w="5488" w:type="dxa"/>
          </w:tcPr>
          <w:p w14:paraId="11658D37" w14:textId="74A9F7EB" w:rsidR="00C12FF9" w:rsidRPr="00E33FA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:16R:ACCTINFO</w:t>
            </w:r>
          </w:p>
        </w:tc>
        <w:tc>
          <w:tcPr>
            <w:tcW w:w="4762" w:type="dxa"/>
          </w:tcPr>
          <w:p w14:paraId="7FE72B34" w14:textId="77777777" w:rsidR="00C12FF9" w:rsidRPr="00E33FA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14:paraId="518B74E8" w14:textId="77777777" w:rsidTr="00871E2F">
        <w:tc>
          <w:tcPr>
            <w:tcW w:w="5488" w:type="dxa"/>
          </w:tcPr>
          <w:p w14:paraId="31B866A5" w14:textId="3798F220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:97A::SAFE//ML1111111111</w:t>
            </w:r>
          </w:p>
        </w:tc>
        <w:tc>
          <w:tcPr>
            <w:tcW w:w="4762" w:type="dxa"/>
          </w:tcPr>
          <w:p w14:paraId="0A4699EB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AF4D92" w14:paraId="141D8550" w14:textId="77777777" w:rsidTr="00871E2F">
        <w:tc>
          <w:tcPr>
            <w:tcW w:w="5488" w:type="dxa"/>
          </w:tcPr>
          <w:p w14:paraId="6E10CC62" w14:textId="5F30206B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:93B::ELIG//UNIT/</w:t>
            </w:r>
            <w:r w:rsidR="00DA579E"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157DBF38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AF4D92" w14:paraId="23868E17" w14:textId="77777777" w:rsidTr="00871E2F">
        <w:tc>
          <w:tcPr>
            <w:tcW w:w="5488" w:type="dxa"/>
          </w:tcPr>
          <w:p w14:paraId="4B9009DB" w14:textId="2D0AEDD2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:16S:ACCTINFO</w:t>
            </w:r>
          </w:p>
        </w:tc>
        <w:tc>
          <w:tcPr>
            <w:tcW w:w="4762" w:type="dxa"/>
          </w:tcPr>
          <w:p w14:paraId="6FD6EE72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14:paraId="0CF1BC88" w14:textId="77777777" w:rsidTr="00871E2F">
        <w:tc>
          <w:tcPr>
            <w:tcW w:w="5488" w:type="dxa"/>
          </w:tcPr>
          <w:p w14:paraId="7C05D9CD" w14:textId="17525926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:16S:USECU</w:t>
            </w:r>
          </w:p>
        </w:tc>
        <w:tc>
          <w:tcPr>
            <w:tcW w:w="4762" w:type="dxa"/>
          </w:tcPr>
          <w:p w14:paraId="07817853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F72221" w14:paraId="4AC2702D" w14:textId="77777777" w:rsidTr="00871E2F">
        <w:tc>
          <w:tcPr>
            <w:tcW w:w="5488" w:type="dxa"/>
          </w:tcPr>
          <w:p w14:paraId="30DA5F9C" w14:textId="4D32CD33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:16R:CADETL</w:t>
            </w:r>
          </w:p>
        </w:tc>
        <w:tc>
          <w:tcPr>
            <w:tcW w:w="4762" w:type="dxa"/>
          </w:tcPr>
          <w:p w14:paraId="4492B1F9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F72221" w14:paraId="637F2CD2" w14:textId="77777777" w:rsidTr="00871E2F">
        <w:tc>
          <w:tcPr>
            <w:tcW w:w="5488" w:type="dxa"/>
          </w:tcPr>
          <w:p w14:paraId="20565C92" w14:textId="67A7DEC9" w:rsidR="00C12FF9" w:rsidRPr="00AF4D92" w:rsidRDefault="00C12FF9" w:rsidP="00DA579E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:98C::MEET//201</w:t>
            </w:r>
            <w:r w:rsidR="00DA579E">
              <w:t>7033015</w:t>
            </w:r>
            <w:r w:rsidRPr="009B222F">
              <w:t>0000</w:t>
            </w:r>
          </w:p>
        </w:tc>
        <w:tc>
          <w:tcPr>
            <w:tcW w:w="4762" w:type="dxa"/>
          </w:tcPr>
          <w:p w14:paraId="2C2A07EF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014AFF" w14:paraId="5C9AD39F" w14:textId="77777777" w:rsidTr="00871E2F">
        <w:tc>
          <w:tcPr>
            <w:tcW w:w="5488" w:type="dxa"/>
          </w:tcPr>
          <w:p w14:paraId="75E33EF1" w14:textId="63D1AA23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12FF9">
              <w:rPr>
                <w:lang w:val="en-US"/>
              </w:rPr>
              <w:t>:94E::MEET//'Moskva, yl Balcyg, d.1</w:t>
            </w:r>
          </w:p>
        </w:tc>
        <w:tc>
          <w:tcPr>
            <w:tcW w:w="4762" w:type="dxa"/>
          </w:tcPr>
          <w:p w14:paraId="29F2A46E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014AFF" w14:paraId="2B963896" w14:textId="77777777" w:rsidTr="00871E2F">
        <w:tc>
          <w:tcPr>
            <w:tcW w:w="5488" w:type="dxa"/>
          </w:tcPr>
          <w:p w14:paraId="3AB5556D" w14:textId="7D78FD18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12FF9">
              <w:rPr>
                <w:lang w:val="en-US"/>
              </w:rPr>
              <w:t>:70G::WEBB//http://cadocs-test.nsd.ru/cd7ec523d</w:t>
            </w:r>
          </w:p>
        </w:tc>
        <w:tc>
          <w:tcPr>
            <w:tcW w:w="4762" w:type="dxa"/>
          </w:tcPr>
          <w:p w14:paraId="599B083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AF4D92" w14:paraId="186D3F8C" w14:textId="77777777" w:rsidTr="00871E2F">
        <w:tc>
          <w:tcPr>
            <w:tcW w:w="5488" w:type="dxa"/>
          </w:tcPr>
          <w:p w14:paraId="3D05A4D7" w14:textId="25926FA4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2674881868a0d6818624649</w:t>
            </w:r>
          </w:p>
        </w:tc>
        <w:tc>
          <w:tcPr>
            <w:tcW w:w="4762" w:type="dxa"/>
          </w:tcPr>
          <w:p w14:paraId="1C91977C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F72221" w14:paraId="74FEC90D" w14:textId="77777777" w:rsidTr="00871E2F">
        <w:tc>
          <w:tcPr>
            <w:tcW w:w="5488" w:type="dxa"/>
          </w:tcPr>
          <w:p w14:paraId="322BACFC" w14:textId="7DD1AC09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:16S:CADETL</w:t>
            </w:r>
          </w:p>
        </w:tc>
        <w:tc>
          <w:tcPr>
            <w:tcW w:w="4762" w:type="dxa"/>
          </w:tcPr>
          <w:p w14:paraId="5098123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AF4D92" w14:paraId="4849FA0B" w14:textId="77777777" w:rsidTr="00871E2F">
        <w:tc>
          <w:tcPr>
            <w:tcW w:w="5488" w:type="dxa"/>
          </w:tcPr>
          <w:p w14:paraId="6D73DD19" w14:textId="6FC1BDB8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t>:16R:ADDINFO</w:t>
            </w:r>
          </w:p>
        </w:tc>
        <w:tc>
          <w:tcPr>
            <w:tcW w:w="4762" w:type="dxa"/>
          </w:tcPr>
          <w:p w14:paraId="10F5FF25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B3701A" w14:paraId="12568DDD" w14:textId="77777777" w:rsidTr="00871E2F">
        <w:tc>
          <w:tcPr>
            <w:tcW w:w="5488" w:type="dxa"/>
          </w:tcPr>
          <w:p w14:paraId="7A04C840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:70E::PACO//'PO VSEM VOPROSAM,</w:t>
            </w:r>
          </w:p>
          <w:p w14:paraId="24834047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SVaZANNYM S NAST</w:t>
            </w:r>
          </w:p>
          <w:p w14:paraId="5A45B58A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OaqIM SOOBqENIEM, VY MOJETE</w:t>
            </w:r>
          </w:p>
          <w:p w14:paraId="3F524F7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OBRAqATXSa K VAQIM PERSONAL</w:t>
            </w:r>
          </w:p>
          <w:p w14:paraId="53C05EE0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XNYM MENEDJERAM</w:t>
            </w:r>
          </w:p>
          <w:p w14:paraId="1604A9D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PO TELEFONAM': (495) 956-27-90</w:t>
            </w:r>
          </w:p>
          <w:p w14:paraId="4BF5721B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, (495) 956-27-91</w:t>
            </w:r>
          </w:p>
          <w:p w14:paraId="22274216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/ For details please contact</w:t>
            </w:r>
          </w:p>
          <w:p w14:paraId="571F1C62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your account  manager </w:t>
            </w:r>
          </w:p>
          <w:p w14:paraId="6FBA3184" w14:textId="5F90C600" w:rsidR="00C12FF9" w:rsidRDefault="00B3701A" w:rsidP="00B3701A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3701A">
              <w:rPr>
                <w:lang w:val="en-US"/>
              </w:rPr>
              <w:lastRenderedPageBreak/>
              <w:t>(495) 956-27-90, (495) 956-27-91</w:t>
            </w:r>
          </w:p>
        </w:tc>
        <w:tc>
          <w:tcPr>
            <w:tcW w:w="4762" w:type="dxa"/>
          </w:tcPr>
          <w:p w14:paraId="550A972D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F72221" w14:paraId="4DA2A683" w14:textId="77777777" w:rsidTr="00871E2F">
        <w:tc>
          <w:tcPr>
            <w:tcW w:w="5488" w:type="dxa"/>
          </w:tcPr>
          <w:p w14:paraId="4152579B" w14:textId="1E286EBA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B222F">
              <w:lastRenderedPageBreak/>
              <w:t>:16S:ADDINFO</w:t>
            </w:r>
          </w:p>
        </w:tc>
        <w:tc>
          <w:tcPr>
            <w:tcW w:w="4762" w:type="dxa"/>
          </w:tcPr>
          <w:p w14:paraId="0EF7A5DC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B0186A" w14:paraId="1D73C245" w14:textId="77777777" w:rsidTr="00871E2F">
        <w:tc>
          <w:tcPr>
            <w:tcW w:w="5488" w:type="dxa"/>
          </w:tcPr>
          <w:p w14:paraId="07D8168E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07E5FEFC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FE17BC1" w14:textId="4FE799BC" w:rsidR="00C12FF9" w:rsidRDefault="00C12FF9" w:rsidP="000866A5">
      <w:pPr>
        <w:numPr>
          <w:ilvl w:val="0"/>
          <w:numId w:val="0"/>
        </w:numPr>
      </w:pPr>
    </w:p>
    <w:p w14:paraId="66D1C14F" w14:textId="4C66A56F" w:rsidR="00C12FF9" w:rsidRDefault="00C12FF9" w:rsidP="000866A5">
      <w:pPr>
        <w:pStyle w:val="20"/>
        <w:numPr>
          <w:ilvl w:val="1"/>
          <w:numId w:val="38"/>
        </w:numPr>
        <w:ind w:left="0" w:firstLine="0"/>
        <w:rPr>
          <w:lang w:val="ru-RU"/>
        </w:rPr>
      </w:pPr>
      <w:bookmarkStart w:id="7" w:name="_Toc445282558"/>
      <w:r>
        <w:t>МТ568</w:t>
      </w:r>
      <w:bookmarkEnd w:id="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C12FF9" w14:paraId="4ACF1EBB" w14:textId="77777777" w:rsidTr="00871E2F">
        <w:tc>
          <w:tcPr>
            <w:tcW w:w="5488" w:type="dxa"/>
          </w:tcPr>
          <w:p w14:paraId="7005D243" w14:textId="1C68B285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3BF77D82" w14:textId="77777777" w:rsidTr="00871E2F">
        <w:tc>
          <w:tcPr>
            <w:tcW w:w="5488" w:type="dxa"/>
          </w:tcPr>
          <w:p w14:paraId="06DAC866" w14:textId="77956171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A579E" w14:paraId="77B19B08" w14:textId="77777777" w:rsidTr="00871E2F">
        <w:tc>
          <w:tcPr>
            <w:tcW w:w="5488" w:type="dxa"/>
          </w:tcPr>
          <w:p w14:paraId="2096BF91" w14:textId="03ECBDF3" w:rsidR="00DA579E" w:rsidRPr="00445088" w:rsidRDefault="00DA579E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523FE143" w14:textId="77777777" w:rsidR="00DA579E" w:rsidRDefault="00DA579E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A579E" w14:paraId="6509A0F2" w14:textId="77777777" w:rsidTr="00871E2F">
        <w:tc>
          <w:tcPr>
            <w:tcW w:w="5488" w:type="dxa"/>
          </w:tcPr>
          <w:p w14:paraId="73957DFC" w14:textId="6F9BB4C5" w:rsidR="00DA579E" w:rsidRDefault="00DA579E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>
              <w:rPr>
                <w:lang w:val="en-US"/>
              </w:rPr>
              <w:t>N</w:t>
            </w:r>
            <w:r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490F24F5" w14:textId="77777777" w:rsidR="00DA579E" w:rsidRDefault="00DA579E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2AADE947" w14:textId="77777777" w:rsidTr="00871E2F">
        <w:tc>
          <w:tcPr>
            <w:tcW w:w="5488" w:type="dxa"/>
          </w:tcPr>
          <w:p w14:paraId="3D704ADE" w14:textId="04C8B90A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23B49976" w14:textId="77777777" w:rsidTr="00871E2F">
        <w:tc>
          <w:tcPr>
            <w:tcW w:w="5488" w:type="dxa"/>
          </w:tcPr>
          <w:p w14:paraId="6CDB0BDA" w14:textId="7411439C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2A6299D7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4AEF29D4" w14:textId="77777777" w:rsidTr="00871E2F">
        <w:tc>
          <w:tcPr>
            <w:tcW w:w="5488" w:type="dxa"/>
          </w:tcPr>
          <w:p w14:paraId="626FFADD" w14:textId="5713F2C2" w:rsidR="00C12FF9" w:rsidRDefault="00DA579E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7CF7D68F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793EDA13" w14:textId="77777777" w:rsidTr="00871E2F">
        <w:tc>
          <w:tcPr>
            <w:tcW w:w="5488" w:type="dxa"/>
          </w:tcPr>
          <w:p w14:paraId="542489D9" w14:textId="210DF6DC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DCDC357" w14:textId="77777777" w:rsidTr="00871E2F">
        <w:tc>
          <w:tcPr>
            <w:tcW w:w="5488" w:type="dxa"/>
          </w:tcPr>
          <w:p w14:paraId="7B40F718" w14:textId="2FC42426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24BF58ED" w14:textId="77777777" w:rsidTr="00871E2F">
        <w:tc>
          <w:tcPr>
            <w:tcW w:w="5488" w:type="dxa"/>
          </w:tcPr>
          <w:p w14:paraId="09CBC4DD" w14:textId="12AB918F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14274B48" w14:textId="77777777" w:rsidTr="00871E2F">
        <w:tc>
          <w:tcPr>
            <w:tcW w:w="5488" w:type="dxa"/>
          </w:tcPr>
          <w:p w14:paraId="5BC34FCB" w14:textId="30068D5D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:20C::PREV//</w:t>
            </w:r>
            <w:r w:rsidR="00DA579E"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6ED8F476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5AF3BFC1" w14:textId="77777777" w:rsidTr="00871E2F">
        <w:tc>
          <w:tcPr>
            <w:tcW w:w="5488" w:type="dxa"/>
          </w:tcPr>
          <w:p w14:paraId="427FB8BC" w14:textId="0CD6F2FC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5F7AF7D8" w14:textId="77777777" w:rsidTr="00871E2F">
        <w:tc>
          <w:tcPr>
            <w:tcW w:w="5488" w:type="dxa"/>
          </w:tcPr>
          <w:p w14:paraId="54103038" w14:textId="2D345BB4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46FC68D2" w14:textId="77777777" w:rsidTr="00871E2F">
        <w:tc>
          <w:tcPr>
            <w:tcW w:w="5488" w:type="dxa"/>
          </w:tcPr>
          <w:p w14:paraId="0B830C0A" w14:textId="4CAEDE09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72C97844" w14:textId="77777777" w:rsidTr="00871E2F">
        <w:tc>
          <w:tcPr>
            <w:tcW w:w="5488" w:type="dxa"/>
          </w:tcPr>
          <w:p w14:paraId="5C4E170E" w14:textId="6B88CA58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:97A::SAFE//ML1111111111</w:t>
            </w:r>
          </w:p>
        </w:tc>
        <w:tc>
          <w:tcPr>
            <w:tcW w:w="4762" w:type="dxa"/>
          </w:tcPr>
          <w:p w14:paraId="3AD75AF7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37EA8A43" w14:textId="77777777" w:rsidTr="00871E2F">
        <w:tc>
          <w:tcPr>
            <w:tcW w:w="5488" w:type="dxa"/>
          </w:tcPr>
          <w:p w14:paraId="3617ADEF" w14:textId="79C79251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156E14D7" w14:textId="77777777" w:rsidTr="00871E2F">
        <w:tc>
          <w:tcPr>
            <w:tcW w:w="5488" w:type="dxa"/>
          </w:tcPr>
          <w:p w14:paraId="3BC70907" w14:textId="78453378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7D986408" w14:textId="77777777" w:rsidTr="00871E2F">
        <w:tc>
          <w:tcPr>
            <w:tcW w:w="5488" w:type="dxa"/>
          </w:tcPr>
          <w:p w14:paraId="3B223234" w14:textId="11D4812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29ECD447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4937738B" w14:textId="77777777" w:rsidTr="00871E2F">
        <w:tc>
          <w:tcPr>
            <w:tcW w:w="5488" w:type="dxa"/>
          </w:tcPr>
          <w:p w14:paraId="5A42889B" w14:textId="28381EAA" w:rsidR="00C12FF9" w:rsidRDefault="004C2BFC" w:rsidP="000866A5">
            <w:pPr>
              <w:numPr>
                <w:ilvl w:val="0"/>
                <w:numId w:val="1"/>
              </w:numPr>
              <w:ind w:left="0" w:firstLine="0"/>
            </w:pPr>
            <w:r>
              <w:t>'OAO ''Megafon''</w:t>
            </w:r>
            <w:r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457F8C55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7D1AB6C" w14:textId="77777777" w:rsidTr="00871E2F">
        <w:tc>
          <w:tcPr>
            <w:tcW w:w="5488" w:type="dxa"/>
          </w:tcPr>
          <w:p w14:paraId="6F586D17" w14:textId="382B1D42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:93B::ELIG//UNIT/</w:t>
            </w:r>
            <w:r w:rsidR="00DA579E"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10000000</w:t>
            </w:r>
            <w:r w:rsidR="00DA579E" w:rsidRPr="009B222F">
              <w:t>,</w:t>
            </w:r>
          </w:p>
        </w:tc>
        <w:tc>
          <w:tcPr>
            <w:tcW w:w="4762" w:type="dxa"/>
          </w:tcPr>
          <w:p w14:paraId="2E5E0424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F72221" w14:paraId="62EEFDFD" w14:textId="77777777" w:rsidTr="00871E2F">
        <w:tc>
          <w:tcPr>
            <w:tcW w:w="5488" w:type="dxa"/>
          </w:tcPr>
          <w:p w14:paraId="71AA3FF9" w14:textId="395EAF04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14:paraId="57F4B1F3" w14:textId="77777777" w:rsidTr="00871E2F">
        <w:tc>
          <w:tcPr>
            <w:tcW w:w="5488" w:type="dxa"/>
          </w:tcPr>
          <w:p w14:paraId="0592AC87" w14:textId="006CF955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014AFF" w14:paraId="0E501A0A" w14:textId="77777777" w:rsidTr="00871E2F">
        <w:tc>
          <w:tcPr>
            <w:tcW w:w="5488" w:type="dxa"/>
          </w:tcPr>
          <w:p w14:paraId="615BAABD" w14:textId="6FA5F34A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12FF9">
              <w:rPr>
                <w:lang w:val="en-US"/>
              </w:rPr>
              <w:t>:70F::ADTX//'LuBAa INFORNACia IZ OTcETA o GOLOSOVANII, PEREDAETCa NESTRUKTURIROVANNYM TEKSTOM.</w:t>
            </w:r>
          </w:p>
        </w:tc>
        <w:tc>
          <w:tcPr>
            <w:tcW w:w="4762" w:type="dxa"/>
          </w:tcPr>
          <w:p w14:paraId="14B21158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F72221" w14:paraId="36B4B7C8" w14:textId="77777777" w:rsidTr="00871E2F">
        <w:tc>
          <w:tcPr>
            <w:tcW w:w="5488" w:type="dxa"/>
          </w:tcPr>
          <w:p w14:paraId="3203A689" w14:textId="4C734DAD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23FA9">
              <w:t>:16S:ADDINFO</w:t>
            </w:r>
          </w:p>
        </w:tc>
        <w:tc>
          <w:tcPr>
            <w:tcW w:w="4762" w:type="dxa"/>
          </w:tcPr>
          <w:p w14:paraId="51189263" w14:textId="77777777" w:rsidR="00C12FF9" w:rsidRPr="00B0186A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B0186A" w14:paraId="2C81426F" w14:textId="77777777" w:rsidTr="00871E2F">
        <w:tc>
          <w:tcPr>
            <w:tcW w:w="5488" w:type="dxa"/>
          </w:tcPr>
          <w:p w14:paraId="3607B91F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C12FF9" w:rsidRPr="00AF4D92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24A5EBFE" w14:textId="77777777" w:rsidR="00C12FF9" w:rsidRPr="00C12FF9" w:rsidRDefault="00C12FF9" w:rsidP="000866A5">
      <w:pPr>
        <w:ind w:left="0" w:firstLine="0"/>
      </w:pPr>
    </w:p>
    <w:p w14:paraId="2AC3092C" w14:textId="0B6177AD" w:rsidR="005B5010" w:rsidRDefault="005B5010" w:rsidP="00EB3BCF">
      <w:pPr>
        <w:pStyle w:val="1"/>
      </w:pPr>
      <w:bookmarkStart w:id="8" w:name="_Toc445282559"/>
      <w:r>
        <w:t>Сообщение МТ564. Отмена собрания.</w:t>
      </w:r>
      <w:bookmarkEnd w:id="8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7B419A" w14:paraId="0CB36DF7" w14:textId="77777777" w:rsidTr="00871E2F">
        <w:tc>
          <w:tcPr>
            <w:tcW w:w="5488" w:type="dxa"/>
          </w:tcPr>
          <w:p w14:paraId="10B00C35" w14:textId="049BA123" w:rsidR="007B419A" w:rsidRPr="00445088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4170092F" w14:textId="77777777" w:rsidTr="00871E2F">
        <w:tc>
          <w:tcPr>
            <w:tcW w:w="5488" w:type="dxa"/>
          </w:tcPr>
          <w:p w14:paraId="5A8E5F7E" w14:textId="14786727" w:rsidR="007B419A" w:rsidRPr="00445088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08672FC" w14:textId="77777777" w:rsidTr="00871E2F">
        <w:tc>
          <w:tcPr>
            <w:tcW w:w="5488" w:type="dxa"/>
          </w:tcPr>
          <w:p w14:paraId="021D1E01" w14:textId="3798409A" w:rsidR="007B419A" w:rsidRPr="00445088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7B419A" w:rsidRPr="00A546CC">
              <w:t>00</w:t>
            </w:r>
            <w:r>
              <w:rPr>
                <w:lang w:val="en-US"/>
              </w:rPr>
              <w:t>1</w:t>
            </w:r>
            <w:r w:rsidR="007B419A" w:rsidRPr="00A546CC">
              <w:t>X1</w:t>
            </w:r>
          </w:p>
        </w:tc>
        <w:tc>
          <w:tcPr>
            <w:tcW w:w="4762" w:type="dxa"/>
          </w:tcPr>
          <w:p w14:paraId="3214BC3E" w14:textId="411B6A2E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B1D08F2" w14:textId="77777777" w:rsidTr="00871E2F">
        <w:tc>
          <w:tcPr>
            <w:tcW w:w="5488" w:type="dxa"/>
          </w:tcPr>
          <w:p w14:paraId="20F623F0" w14:textId="74FA4AF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4ED76F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770BF2E1" w14:textId="77777777" w:rsidTr="00871E2F">
        <w:tc>
          <w:tcPr>
            <w:tcW w:w="5488" w:type="dxa"/>
          </w:tcPr>
          <w:p w14:paraId="53ED15C9" w14:textId="6529F01D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1651A9E7" w14:textId="77777777" w:rsidTr="00871E2F">
        <w:tc>
          <w:tcPr>
            <w:tcW w:w="5488" w:type="dxa"/>
          </w:tcPr>
          <w:p w14:paraId="207195A8" w14:textId="37C71F6F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40870182" w14:textId="2581525F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4167D7D5" w14:textId="77777777" w:rsidTr="00871E2F">
        <w:tc>
          <w:tcPr>
            <w:tcW w:w="5488" w:type="dxa"/>
          </w:tcPr>
          <w:p w14:paraId="55EFB5F1" w14:textId="0A1D6A3D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17A6B11" w14:textId="77777777" w:rsidTr="00871E2F">
        <w:tc>
          <w:tcPr>
            <w:tcW w:w="5488" w:type="dxa"/>
          </w:tcPr>
          <w:p w14:paraId="47CFD25B" w14:textId="4368D9BC" w:rsidR="007B419A" w:rsidRDefault="007B419A" w:rsidP="00826D62">
            <w:pPr>
              <w:numPr>
                <w:ilvl w:val="0"/>
                <w:numId w:val="1"/>
              </w:numPr>
              <w:ind w:left="0" w:firstLine="0"/>
            </w:pPr>
            <w:r w:rsidRPr="00A546CC">
              <w:t>:98C::PREP//201</w:t>
            </w:r>
            <w:r w:rsidR="00826D62">
              <w:rPr>
                <w:lang w:val="en-US"/>
              </w:rPr>
              <w:t>70320</w:t>
            </w:r>
            <w:r w:rsidRPr="00A546CC">
              <w:t>120000</w:t>
            </w:r>
          </w:p>
        </w:tc>
        <w:tc>
          <w:tcPr>
            <w:tcW w:w="4762" w:type="dxa"/>
          </w:tcPr>
          <w:p w14:paraId="0AC5CDF2" w14:textId="4DD11034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4DA14F28" w14:textId="77777777" w:rsidTr="00871E2F">
        <w:tc>
          <w:tcPr>
            <w:tcW w:w="5488" w:type="dxa"/>
          </w:tcPr>
          <w:p w14:paraId="306A672F" w14:textId="08FC302E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0B9260F0" w14:textId="77777777" w:rsidTr="00871E2F">
        <w:tc>
          <w:tcPr>
            <w:tcW w:w="5488" w:type="dxa"/>
          </w:tcPr>
          <w:p w14:paraId="40669137" w14:textId="1EFBF267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335F22A8" w14:textId="77777777" w:rsidTr="00871E2F">
        <w:tc>
          <w:tcPr>
            <w:tcW w:w="5488" w:type="dxa"/>
          </w:tcPr>
          <w:p w14:paraId="099D9C46" w14:textId="568E6894" w:rsidR="007B419A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7B419A" w:rsidRPr="00A546CC">
              <w:t>00</w:t>
            </w:r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7E80EF09" w14:textId="5AF516E1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55759766" w14:textId="77777777" w:rsidTr="00871E2F">
        <w:tc>
          <w:tcPr>
            <w:tcW w:w="5488" w:type="dxa"/>
          </w:tcPr>
          <w:p w14:paraId="63C16092" w14:textId="510F81D8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0F7F5BD5" w14:textId="77777777" w:rsidTr="00871E2F">
        <w:tc>
          <w:tcPr>
            <w:tcW w:w="5488" w:type="dxa"/>
          </w:tcPr>
          <w:p w14:paraId="1B3E1726" w14:textId="0653AA82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2178417B" w14:textId="77777777" w:rsidTr="00871E2F">
        <w:tc>
          <w:tcPr>
            <w:tcW w:w="5488" w:type="dxa"/>
          </w:tcPr>
          <w:p w14:paraId="23F2AD68" w14:textId="1CDAD4C0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lastRenderedPageBreak/>
              <w:t>:16R:USECU</w:t>
            </w:r>
          </w:p>
        </w:tc>
        <w:tc>
          <w:tcPr>
            <w:tcW w:w="4762" w:type="dxa"/>
          </w:tcPr>
          <w:p w14:paraId="2FF33D02" w14:textId="644DEF1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70282B4F" w14:textId="77777777" w:rsidTr="00871E2F">
        <w:tc>
          <w:tcPr>
            <w:tcW w:w="5488" w:type="dxa"/>
          </w:tcPr>
          <w:p w14:paraId="1D74D7AA" w14:textId="02B491E7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:35B:ISIN RU1111111111</w:t>
            </w:r>
          </w:p>
        </w:tc>
        <w:tc>
          <w:tcPr>
            <w:tcW w:w="4762" w:type="dxa"/>
          </w:tcPr>
          <w:p w14:paraId="26824F47" w14:textId="6FDCBFB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3053603D" w14:textId="77777777" w:rsidTr="00871E2F">
        <w:tc>
          <w:tcPr>
            <w:tcW w:w="5488" w:type="dxa"/>
          </w:tcPr>
          <w:p w14:paraId="501271B4" w14:textId="23AE46BE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/XX/CORP/NADC/RU1111111111</w:t>
            </w:r>
          </w:p>
        </w:tc>
        <w:tc>
          <w:tcPr>
            <w:tcW w:w="4762" w:type="dxa"/>
          </w:tcPr>
          <w:p w14:paraId="6EA0F7E8" w14:textId="22EE1BD4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3D9C83F" w14:textId="77777777" w:rsidTr="00871E2F">
        <w:tc>
          <w:tcPr>
            <w:tcW w:w="5488" w:type="dxa"/>
          </w:tcPr>
          <w:p w14:paraId="099FDFCD" w14:textId="4C3EDE97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/RU/1-11-00111-A</w:t>
            </w:r>
          </w:p>
        </w:tc>
        <w:tc>
          <w:tcPr>
            <w:tcW w:w="4762" w:type="dxa"/>
          </w:tcPr>
          <w:p w14:paraId="55597491" w14:textId="3AEDB4D3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5AFAC0C2" w14:textId="77777777" w:rsidTr="00871E2F">
        <w:tc>
          <w:tcPr>
            <w:tcW w:w="5488" w:type="dxa"/>
          </w:tcPr>
          <w:p w14:paraId="34E41678" w14:textId="0A446F07" w:rsidR="007B419A" w:rsidRPr="0098187D" w:rsidRDefault="004C2BFC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'OAO ''Megafon'' vip1</w:t>
            </w:r>
          </w:p>
        </w:tc>
        <w:tc>
          <w:tcPr>
            <w:tcW w:w="4762" w:type="dxa"/>
          </w:tcPr>
          <w:p w14:paraId="2D3EBD8E" w14:textId="442C77EA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559AED92" w14:textId="77777777" w:rsidTr="005369B4">
        <w:trPr>
          <w:trHeight w:val="268"/>
        </w:trPr>
        <w:tc>
          <w:tcPr>
            <w:tcW w:w="5488" w:type="dxa"/>
          </w:tcPr>
          <w:p w14:paraId="60C1B9F3" w14:textId="64B7CED3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03079990" w14:textId="4D780BBE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29EE45CF" w14:textId="77777777" w:rsidTr="0098187D">
        <w:trPr>
          <w:trHeight w:val="414"/>
        </w:trPr>
        <w:tc>
          <w:tcPr>
            <w:tcW w:w="5488" w:type="dxa"/>
          </w:tcPr>
          <w:p w14:paraId="1DF9D4A4" w14:textId="0DA087E6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:97A::SAFE//ML0123456789</w:t>
            </w:r>
          </w:p>
        </w:tc>
        <w:tc>
          <w:tcPr>
            <w:tcW w:w="4762" w:type="dxa"/>
          </w:tcPr>
          <w:p w14:paraId="145F5FE3" w14:textId="3538D28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640C5406" w14:textId="77777777" w:rsidTr="0098187D">
        <w:trPr>
          <w:trHeight w:val="420"/>
        </w:trPr>
        <w:tc>
          <w:tcPr>
            <w:tcW w:w="5488" w:type="dxa"/>
          </w:tcPr>
          <w:p w14:paraId="64EB678D" w14:textId="698CF67E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:93B::ELIG//UNIT/10000000,</w:t>
            </w:r>
          </w:p>
        </w:tc>
        <w:tc>
          <w:tcPr>
            <w:tcW w:w="4762" w:type="dxa"/>
          </w:tcPr>
          <w:p w14:paraId="35F0702E" w14:textId="253A1DA1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74E5A344" w14:textId="77777777" w:rsidTr="0098187D">
        <w:trPr>
          <w:trHeight w:val="270"/>
        </w:trPr>
        <w:tc>
          <w:tcPr>
            <w:tcW w:w="5488" w:type="dxa"/>
          </w:tcPr>
          <w:p w14:paraId="717B54A8" w14:textId="29C64A88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36BAD57" w14:textId="54F19D73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4B6FCA4C" w14:textId="77777777" w:rsidTr="00871E2F">
        <w:tc>
          <w:tcPr>
            <w:tcW w:w="5488" w:type="dxa"/>
          </w:tcPr>
          <w:p w14:paraId="544BF276" w14:textId="4AE99AD2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00A16A18" w14:textId="26D489F0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2BAC6258" w14:textId="77777777" w:rsidTr="00871E2F">
        <w:tc>
          <w:tcPr>
            <w:tcW w:w="5488" w:type="dxa"/>
          </w:tcPr>
          <w:p w14:paraId="6B1CE92E" w14:textId="3A850DE8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:16R:CADETL</w:t>
            </w:r>
          </w:p>
        </w:tc>
        <w:tc>
          <w:tcPr>
            <w:tcW w:w="4762" w:type="dxa"/>
          </w:tcPr>
          <w:p w14:paraId="4F2A7A8D" w14:textId="6BEB1D95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783E45E0" w14:textId="77777777" w:rsidTr="00871E2F">
        <w:tc>
          <w:tcPr>
            <w:tcW w:w="5488" w:type="dxa"/>
          </w:tcPr>
          <w:p w14:paraId="16C94640" w14:textId="69CE755E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:98C::MEET//20170330120000</w:t>
            </w:r>
          </w:p>
        </w:tc>
        <w:tc>
          <w:tcPr>
            <w:tcW w:w="4762" w:type="dxa"/>
          </w:tcPr>
          <w:p w14:paraId="4298BAAD" w14:textId="718A0AF7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4401F1E8" w14:textId="77777777" w:rsidTr="00871E2F">
        <w:tc>
          <w:tcPr>
            <w:tcW w:w="5488" w:type="dxa"/>
          </w:tcPr>
          <w:p w14:paraId="676820C7" w14:textId="405D4FA6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:70G::WEBB//http://www.nsd.ru/common/img/uploaded/files/news/newscb/186450.rar</w:t>
            </w:r>
          </w:p>
        </w:tc>
        <w:tc>
          <w:tcPr>
            <w:tcW w:w="4762" w:type="dxa"/>
          </w:tcPr>
          <w:p w14:paraId="20BE6A55" w14:textId="20BD1D3C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06051656" w14:textId="77777777" w:rsidTr="00871E2F">
        <w:tc>
          <w:tcPr>
            <w:tcW w:w="5488" w:type="dxa"/>
          </w:tcPr>
          <w:p w14:paraId="639895CF" w14:textId="6DBCC456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:16S:CADETL</w:t>
            </w:r>
          </w:p>
        </w:tc>
        <w:tc>
          <w:tcPr>
            <w:tcW w:w="4762" w:type="dxa"/>
          </w:tcPr>
          <w:p w14:paraId="6FB82234" w14:textId="23E7AED3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05EAEEB5" w14:textId="77777777" w:rsidTr="00871E2F">
        <w:tc>
          <w:tcPr>
            <w:tcW w:w="5488" w:type="dxa"/>
          </w:tcPr>
          <w:p w14:paraId="5C3D1E64" w14:textId="3D91F819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FC3CF0D" w14:textId="6FA239D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B3701A" w14:paraId="57680143" w14:textId="77777777" w:rsidTr="00871E2F">
        <w:tc>
          <w:tcPr>
            <w:tcW w:w="5488" w:type="dxa"/>
          </w:tcPr>
          <w:p w14:paraId="78FD7DB8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:70E::PACO//'PO VSEM VOPROSAM,</w:t>
            </w:r>
          </w:p>
          <w:p w14:paraId="2FCCF60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SVaZANNYM S NAST</w:t>
            </w:r>
          </w:p>
          <w:p w14:paraId="65083473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OaqIM SOOBqENIEM, VY MOJETE</w:t>
            </w:r>
          </w:p>
          <w:p w14:paraId="06D116EB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OBRAqATXSa K VAQIM PERSONAL</w:t>
            </w:r>
          </w:p>
          <w:p w14:paraId="1E68E182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XNYM MENEDJERAM</w:t>
            </w:r>
          </w:p>
          <w:p w14:paraId="389FEB2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PO TELEFONAM': (495) 956-27-90</w:t>
            </w:r>
          </w:p>
          <w:p w14:paraId="6A0E0AF7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, (495) 956-27-91</w:t>
            </w:r>
          </w:p>
          <w:p w14:paraId="37C79BF8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/ For details please contact</w:t>
            </w:r>
          </w:p>
          <w:p w14:paraId="7FB744B1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your account  manager </w:t>
            </w:r>
          </w:p>
          <w:p w14:paraId="3398E617" w14:textId="34D34512" w:rsidR="0098187D" w:rsidRPr="0098187D" w:rsidRDefault="00B3701A" w:rsidP="00B3701A">
            <w:pPr>
              <w:pStyle w:val="a7"/>
              <w:rPr>
                <w:sz w:val="24"/>
                <w:szCs w:val="24"/>
                <w:lang w:val="en-US"/>
              </w:rPr>
            </w:pPr>
            <w:r w:rsidRPr="00B3701A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23219A51" w:rsidR="0098187D" w:rsidRPr="007B419A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B0186A" w14:paraId="64802A65" w14:textId="77777777" w:rsidTr="00871E2F">
        <w:tc>
          <w:tcPr>
            <w:tcW w:w="5488" w:type="dxa"/>
          </w:tcPr>
          <w:p w14:paraId="522A9356" w14:textId="1A013DD1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5C51F1">
              <w:t>:70E::ADTX//'Resenie emitenta</w:t>
            </w:r>
          </w:p>
        </w:tc>
        <w:tc>
          <w:tcPr>
            <w:tcW w:w="4762" w:type="dxa"/>
          </w:tcPr>
          <w:p w14:paraId="4663249B" w14:textId="46ED55CC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B0186A" w14:paraId="204616B3" w14:textId="77777777" w:rsidTr="00871E2F">
        <w:tc>
          <w:tcPr>
            <w:tcW w:w="5488" w:type="dxa"/>
          </w:tcPr>
          <w:p w14:paraId="71529F1E" w14:textId="63F19BA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B0186A" w14:paraId="37E6A268" w14:textId="77777777" w:rsidTr="00871E2F">
        <w:tc>
          <w:tcPr>
            <w:tcW w:w="5488" w:type="dxa"/>
          </w:tcPr>
          <w:p w14:paraId="6E0C32E5" w14:textId="77777777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762" w:type="dxa"/>
          </w:tcPr>
          <w:p w14:paraId="65097BFE" w14:textId="77777777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0866A5">
      <w:pPr>
        <w:ind w:left="0" w:firstLine="0"/>
      </w:pPr>
    </w:p>
    <w:p w14:paraId="16EFD86F" w14:textId="26110F4F" w:rsidR="008A44AD" w:rsidRPr="00826D62" w:rsidRDefault="008A44AD" w:rsidP="00EB3BCF">
      <w:pPr>
        <w:pStyle w:val="1"/>
        <w:ind w:left="0" w:firstLine="0"/>
      </w:pPr>
      <w:bookmarkStart w:id="9" w:name="_Toc445282560"/>
      <w:r w:rsidRPr="00826D62">
        <w:t>Сообщение МТ565. Список лиц</w:t>
      </w:r>
      <w:ins w:id="10" w:author="Draft 3" w:date="2016-03-09T10:21:00Z">
        <w:r w:rsidR="00014AFF">
          <w:t xml:space="preserve"> (от номинального держателя)</w:t>
        </w:r>
      </w:ins>
      <w:bookmarkEnd w:id="9"/>
    </w:p>
    <w:p w14:paraId="0FFEF04B" w14:textId="6C38ED4D" w:rsidR="008A44AD" w:rsidRDefault="008A44AD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="002A48F2">
        <w:t xml:space="preserve">В сообщении МТ565 передается перечень лиц. В этом случае блок </w:t>
      </w:r>
      <w:r w:rsidR="002A48F2">
        <w:rPr>
          <w:lang w:val="en-US"/>
        </w:rPr>
        <w:t>BENODET</w:t>
      </w:r>
      <w:r w:rsidR="002A48F2" w:rsidRPr="002A48F2">
        <w:t xml:space="preserve"> </w:t>
      </w:r>
      <w:r w:rsidR="002A48F2">
        <w:t xml:space="preserve">повторяется по количеству лиц. В блоке </w:t>
      </w:r>
      <w:r w:rsidR="002A48F2">
        <w:rPr>
          <w:lang w:val="en-US"/>
        </w:rPr>
        <w:t xml:space="preserve">CAINST </w:t>
      </w:r>
      <w:r w:rsidR="0036432F">
        <w:t xml:space="preserve">должно отсутствовать поле </w:t>
      </w:r>
      <w:r w:rsidR="0036432F" w:rsidRPr="00CC4B42">
        <w:rPr>
          <w:lang w:val="en-US"/>
        </w:rPr>
        <w:t>:70E::INST</w:t>
      </w:r>
      <w:r w:rsidR="0036432F">
        <w:t>.</w:t>
      </w:r>
    </w:p>
    <w:p w14:paraId="4255345A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341332C8" w14:textId="77777777" w:rsidTr="0010606C">
        <w:tc>
          <w:tcPr>
            <w:tcW w:w="5488" w:type="dxa"/>
          </w:tcPr>
          <w:p w14:paraId="1C3ADF6A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3C36B90" w14:textId="77777777" w:rsidTr="0010606C">
        <w:tc>
          <w:tcPr>
            <w:tcW w:w="5488" w:type="dxa"/>
          </w:tcPr>
          <w:p w14:paraId="5F8FED6F" w14:textId="69B531E9" w:rsidR="008A44AD" w:rsidRPr="00445088" w:rsidRDefault="008A44AD" w:rsidP="004C2BFC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:20C::CORP//00000</w:t>
            </w:r>
            <w:r w:rsidR="004C2BFC"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2F949FC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8205242" w14:textId="77777777" w:rsidTr="0010606C">
        <w:tc>
          <w:tcPr>
            <w:tcW w:w="5488" w:type="dxa"/>
          </w:tcPr>
          <w:p w14:paraId="2B026953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37B224E" w14:textId="77777777" w:rsidTr="0010606C">
        <w:tc>
          <w:tcPr>
            <w:tcW w:w="5488" w:type="dxa"/>
          </w:tcPr>
          <w:p w14:paraId="2B006B7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AA662F0" w14:textId="77777777" w:rsidTr="0010606C">
        <w:tc>
          <w:tcPr>
            <w:tcW w:w="5488" w:type="dxa"/>
          </w:tcPr>
          <w:p w14:paraId="75DFBE09" w14:textId="432F22A5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238A45D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CC2877C" w14:textId="77777777" w:rsidTr="0010606C">
        <w:tc>
          <w:tcPr>
            <w:tcW w:w="5488" w:type="dxa"/>
          </w:tcPr>
          <w:p w14:paraId="2C2E4125" w14:textId="51256D8C" w:rsidR="008A44AD" w:rsidRDefault="004C2BFC" w:rsidP="004C2BFC">
            <w:pPr>
              <w:numPr>
                <w:ilvl w:val="0"/>
                <w:numId w:val="1"/>
              </w:numPr>
              <w:ind w:left="0" w:firstLine="0"/>
            </w:pPr>
            <w:r>
              <w:t>:98C::PREP//20170310</w:t>
            </w:r>
            <w:r w:rsidR="008A44AD" w:rsidRPr="00E9457F">
              <w:t>140000</w:t>
            </w:r>
          </w:p>
        </w:tc>
        <w:tc>
          <w:tcPr>
            <w:tcW w:w="4762" w:type="dxa"/>
          </w:tcPr>
          <w:p w14:paraId="0585E58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966F5A8" w14:textId="77777777" w:rsidTr="0010606C">
        <w:tc>
          <w:tcPr>
            <w:tcW w:w="5488" w:type="dxa"/>
          </w:tcPr>
          <w:p w14:paraId="4DD4A96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3C00A36" w14:textId="77777777" w:rsidTr="0010606C">
        <w:tc>
          <w:tcPr>
            <w:tcW w:w="5488" w:type="dxa"/>
          </w:tcPr>
          <w:p w14:paraId="0DEAFF7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58EBCEF" w14:textId="77777777" w:rsidTr="0010606C">
        <w:tc>
          <w:tcPr>
            <w:tcW w:w="5488" w:type="dxa"/>
          </w:tcPr>
          <w:p w14:paraId="3954843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EEE2A3E" w14:textId="77777777" w:rsidTr="0010606C">
        <w:tc>
          <w:tcPr>
            <w:tcW w:w="5488" w:type="dxa"/>
          </w:tcPr>
          <w:p w14:paraId="6FF2EBDF" w14:textId="7E55A38C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E9457F">
              <w:t>/CORP/NADC/RU1111111111</w:t>
            </w:r>
          </w:p>
        </w:tc>
        <w:tc>
          <w:tcPr>
            <w:tcW w:w="4762" w:type="dxa"/>
          </w:tcPr>
          <w:p w14:paraId="554FBC0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D13E603" w14:textId="77777777" w:rsidTr="0010606C">
        <w:tc>
          <w:tcPr>
            <w:tcW w:w="5488" w:type="dxa"/>
          </w:tcPr>
          <w:p w14:paraId="41D77F7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FAD5DC8" w14:textId="77777777" w:rsidTr="0010606C">
        <w:tc>
          <w:tcPr>
            <w:tcW w:w="5488" w:type="dxa"/>
          </w:tcPr>
          <w:p w14:paraId="4F6BAB20" w14:textId="1D9E81E4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7090D7A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346EDF7" w14:textId="77777777" w:rsidTr="0010606C">
        <w:tc>
          <w:tcPr>
            <w:tcW w:w="5488" w:type="dxa"/>
          </w:tcPr>
          <w:p w14:paraId="38F3AC4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90E63C6" w14:textId="77777777" w:rsidTr="0010606C">
        <w:tc>
          <w:tcPr>
            <w:tcW w:w="5488" w:type="dxa"/>
          </w:tcPr>
          <w:p w14:paraId="3324148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7BEFCBE" w14:textId="77777777" w:rsidTr="0010606C">
        <w:tc>
          <w:tcPr>
            <w:tcW w:w="5488" w:type="dxa"/>
          </w:tcPr>
          <w:p w14:paraId="28166D8F" w14:textId="64FB1EA6" w:rsidR="008A44AD" w:rsidRDefault="00991784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lastRenderedPageBreak/>
              <w:t>:94F::SAFE//CUST/IRVTGB2XGPY</w:t>
            </w:r>
          </w:p>
        </w:tc>
        <w:tc>
          <w:tcPr>
            <w:tcW w:w="4762" w:type="dxa"/>
          </w:tcPr>
          <w:p w14:paraId="7F75DD7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429E928" w14:textId="77777777" w:rsidTr="0010606C">
        <w:tc>
          <w:tcPr>
            <w:tcW w:w="5488" w:type="dxa"/>
          </w:tcPr>
          <w:p w14:paraId="24F2FA7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814C12D" w14:textId="77777777" w:rsidTr="0010606C">
        <w:tc>
          <w:tcPr>
            <w:tcW w:w="5488" w:type="dxa"/>
          </w:tcPr>
          <w:p w14:paraId="16E2888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:16S:USECU</w:t>
            </w:r>
          </w:p>
        </w:tc>
        <w:tc>
          <w:tcPr>
            <w:tcW w:w="4762" w:type="dxa"/>
          </w:tcPr>
          <w:p w14:paraId="0B9CC3E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A32BB03" w14:textId="77777777" w:rsidTr="0010606C">
        <w:tc>
          <w:tcPr>
            <w:tcW w:w="5488" w:type="dxa"/>
          </w:tcPr>
          <w:p w14:paraId="6F4394A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</w:tcPr>
          <w:p w14:paraId="0EAB3C3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15C850C" w14:textId="77777777" w:rsidTr="0010606C">
        <w:tc>
          <w:tcPr>
            <w:tcW w:w="5488" w:type="dxa"/>
          </w:tcPr>
          <w:p w14:paraId="673D4D8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:95V::OWND//</w:t>
            </w:r>
          </w:p>
        </w:tc>
        <w:tc>
          <w:tcPr>
            <w:tcW w:w="4762" w:type="dxa"/>
          </w:tcPr>
          <w:p w14:paraId="35D46CB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8B2A35C" w14:textId="77777777" w:rsidTr="0010606C">
        <w:tc>
          <w:tcPr>
            <w:tcW w:w="5488" w:type="dxa"/>
          </w:tcPr>
          <w:p w14:paraId="4568F6E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/NAME/'Ivanov Ivan Ivanovic</w:t>
            </w:r>
          </w:p>
        </w:tc>
        <w:tc>
          <w:tcPr>
            <w:tcW w:w="4762" w:type="dxa"/>
          </w:tcPr>
          <w:p w14:paraId="66D4B1B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3701A" w14:paraId="0B233799" w14:textId="77777777" w:rsidTr="0010606C">
        <w:tc>
          <w:tcPr>
            <w:tcW w:w="5488" w:type="dxa"/>
          </w:tcPr>
          <w:p w14:paraId="22C3FAAF" w14:textId="77777777" w:rsidR="00B3701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/ADDR/'g. Orel, yl. Stroit</w:t>
            </w:r>
          </w:p>
          <w:p w14:paraId="4831A6C9" w14:textId="5374E184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elei d, 5, kv. 789</w:t>
            </w:r>
          </w:p>
        </w:tc>
        <w:tc>
          <w:tcPr>
            <w:tcW w:w="4762" w:type="dxa"/>
          </w:tcPr>
          <w:p w14:paraId="33D846DC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61E8AC4E" w14:textId="77777777" w:rsidTr="0010606C">
        <w:tc>
          <w:tcPr>
            <w:tcW w:w="5488" w:type="dxa"/>
          </w:tcPr>
          <w:p w14:paraId="61189B9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/CTRY/RU</w:t>
            </w:r>
          </w:p>
        </w:tc>
        <w:tc>
          <w:tcPr>
            <w:tcW w:w="4762" w:type="dxa"/>
          </w:tcPr>
          <w:p w14:paraId="08167DE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0186A" w14:paraId="028BE175" w14:textId="77777777" w:rsidTr="0010606C">
        <w:tc>
          <w:tcPr>
            <w:tcW w:w="5488" w:type="dxa"/>
          </w:tcPr>
          <w:p w14:paraId="36271EAD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:95S::ALTE//CCPT/RU/4444 565656</w:t>
            </w:r>
          </w:p>
        </w:tc>
        <w:tc>
          <w:tcPr>
            <w:tcW w:w="4762" w:type="dxa"/>
          </w:tcPr>
          <w:p w14:paraId="15D0B3BC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014AFF" w14:paraId="423B4613" w14:textId="77777777" w:rsidTr="0010606C">
        <w:tc>
          <w:tcPr>
            <w:tcW w:w="5488" w:type="dxa"/>
          </w:tcPr>
          <w:p w14:paraId="4B54F4C9" w14:textId="086B8B56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11" w:author="Draft 2" w:date="2016-02-02T13:25:00Z">
              <w:r w:rsidR="003F4514"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000001</w:t>
            </w:r>
          </w:p>
        </w:tc>
        <w:tc>
          <w:tcPr>
            <w:tcW w:w="4762" w:type="dxa"/>
          </w:tcPr>
          <w:p w14:paraId="153F8E1A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014AFF" w14:paraId="6447D608" w14:textId="77777777" w:rsidTr="0010606C">
        <w:tc>
          <w:tcPr>
            <w:tcW w:w="5488" w:type="dxa"/>
          </w:tcPr>
          <w:p w14:paraId="6819C02E" w14:textId="28E74C95" w:rsidR="00991784" w:rsidRPr="00461287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77777777" w:rsidR="00991784" w:rsidRPr="00B0186A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36432F" w14:paraId="159E5504" w14:textId="77777777" w:rsidTr="0010606C">
        <w:tc>
          <w:tcPr>
            <w:tcW w:w="5488" w:type="dxa"/>
          </w:tcPr>
          <w:p w14:paraId="76FC1D71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1EB83425" w:rsidR="008A44AD" w:rsidRPr="0036432F" w:rsidRDefault="0036432F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 если в сообщении передается передается информация более чем об одном лице</w:t>
            </w:r>
          </w:p>
        </w:tc>
      </w:tr>
      <w:tr w:rsidR="008A44AD" w:rsidRPr="00E33FA3" w14:paraId="40FAED80" w14:textId="77777777" w:rsidTr="0010606C">
        <w:tc>
          <w:tcPr>
            <w:tcW w:w="5488" w:type="dxa"/>
          </w:tcPr>
          <w:p w14:paraId="76304621" w14:textId="77777777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77777777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2BC7FD66" w14:textId="77777777" w:rsidTr="0010606C">
        <w:tc>
          <w:tcPr>
            <w:tcW w:w="5488" w:type="dxa"/>
          </w:tcPr>
          <w:p w14:paraId="7576229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AF4D92" w14:paraId="6E6D7828" w14:textId="77777777" w:rsidTr="0010606C">
        <w:tc>
          <w:tcPr>
            <w:tcW w:w="5488" w:type="dxa"/>
          </w:tcPr>
          <w:p w14:paraId="32510D9E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A843EE3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32F906CE" w14:textId="77777777" w:rsidTr="0010606C">
        <w:tc>
          <w:tcPr>
            <w:tcW w:w="5488" w:type="dxa"/>
          </w:tcPr>
          <w:p w14:paraId="78A793BC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:95P::OWND//IMPJRUMM</w:t>
            </w:r>
          </w:p>
        </w:tc>
        <w:tc>
          <w:tcPr>
            <w:tcW w:w="4762" w:type="dxa"/>
          </w:tcPr>
          <w:p w14:paraId="4FDB8137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014AFF" w14:paraId="0CEF445E" w14:textId="77777777" w:rsidTr="0010606C">
        <w:tc>
          <w:tcPr>
            <w:tcW w:w="5488" w:type="dxa"/>
          </w:tcPr>
          <w:p w14:paraId="1686CEED" w14:textId="622D9B32" w:rsidR="008A44AD" w:rsidRPr="003F4514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3F4514">
              <w:rPr>
                <w:lang w:val="en-US"/>
              </w:rPr>
              <w:t>:95S::ALTE/</w:t>
            </w:r>
            <w:ins w:id="12" w:author="Draft 2" w:date="2016-02-02T13:25:00Z">
              <w:r w:rsidR="003F4514">
                <w:rPr>
                  <w:lang w:val="en-US"/>
                </w:rPr>
                <w:t>NSDR</w:t>
              </w:r>
            </w:ins>
            <w:r w:rsidRPr="003F4514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4CBD1584" w14:textId="77777777" w:rsidR="008A44AD" w:rsidRPr="003F4514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014AFF" w14:paraId="599BB5D2" w14:textId="77777777" w:rsidTr="0010606C">
        <w:tc>
          <w:tcPr>
            <w:tcW w:w="5488" w:type="dxa"/>
          </w:tcPr>
          <w:p w14:paraId="521E94B4" w14:textId="2047F78A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13" w:author="Draft 2" w:date="2016-02-02T13:26:00Z">
              <w:r w:rsidR="003F4514"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7F721222" w14:textId="77777777" w:rsidTr="0010606C">
        <w:trPr>
          <w:ins w:id="14" w:author="Draft 2" w:date="2016-02-02T13:26:00Z"/>
        </w:trPr>
        <w:tc>
          <w:tcPr>
            <w:tcW w:w="5488" w:type="dxa"/>
          </w:tcPr>
          <w:p w14:paraId="12F0E18A" w14:textId="28AEC639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ins w:id="15" w:author="Draft 2" w:date="2016-02-02T13:26:00Z"/>
                <w:lang w:val="en-US"/>
              </w:rPr>
            </w:pPr>
            <w:ins w:id="16" w:author="Draft 2" w:date="2016-02-02T13:26:00Z">
              <w:r w:rsidRPr="00461287">
                <w:rPr>
                  <w:lang w:val="en-US"/>
                </w:rPr>
                <w:t>:95S::ALTE/NSDR/LEID/RU/98765432109876543210</w:t>
              </w:r>
            </w:ins>
          </w:p>
        </w:tc>
        <w:tc>
          <w:tcPr>
            <w:tcW w:w="4762" w:type="dxa"/>
          </w:tcPr>
          <w:p w14:paraId="3E092235" w14:textId="62C48853" w:rsidR="003F4514" w:rsidRPr="00B0186A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ins w:id="17" w:author="Draft 2" w:date="2016-02-02T13:26:00Z"/>
                <w:lang w:val="en-US"/>
              </w:rPr>
            </w:pPr>
          </w:p>
        </w:tc>
      </w:tr>
      <w:tr w:rsidR="003F4514" w:rsidRPr="00014AFF" w14:paraId="53E6AB34" w14:textId="77777777" w:rsidTr="0010606C">
        <w:tc>
          <w:tcPr>
            <w:tcW w:w="5488" w:type="dxa"/>
          </w:tcPr>
          <w:p w14:paraId="459B2E41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047EC93" w14:textId="77777777" w:rsidTr="0010606C">
        <w:tc>
          <w:tcPr>
            <w:tcW w:w="5488" w:type="dxa"/>
          </w:tcPr>
          <w:p w14:paraId="5342CCB8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DF1D9E5" w14:textId="77777777" w:rsidTr="0010606C">
        <w:tc>
          <w:tcPr>
            <w:tcW w:w="5488" w:type="dxa"/>
          </w:tcPr>
          <w:p w14:paraId="424BBE9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194C1080" w14:textId="77777777" w:rsidTr="0010606C">
        <w:tc>
          <w:tcPr>
            <w:tcW w:w="5488" w:type="dxa"/>
          </w:tcPr>
          <w:p w14:paraId="72412830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48AFBF5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0D0819D7" w14:textId="77777777" w:rsidTr="0010606C">
        <w:tc>
          <w:tcPr>
            <w:tcW w:w="5488" w:type="dxa"/>
          </w:tcPr>
          <w:p w14:paraId="1621B234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''Upiter''</w:t>
            </w:r>
          </w:p>
        </w:tc>
        <w:tc>
          <w:tcPr>
            <w:tcW w:w="4762" w:type="dxa"/>
          </w:tcPr>
          <w:p w14:paraId="25BE351B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64601A2B" w14:textId="77777777" w:rsidTr="0010606C">
        <w:tc>
          <w:tcPr>
            <w:tcW w:w="5488" w:type="dxa"/>
          </w:tcPr>
          <w:p w14:paraId="0AD3F618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g. Moskva, yl. Pobedi d. 3, kv. 89</w:t>
            </w:r>
          </w:p>
        </w:tc>
        <w:tc>
          <w:tcPr>
            <w:tcW w:w="4762" w:type="dxa"/>
          </w:tcPr>
          <w:p w14:paraId="0094B7E9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381F2042" w14:textId="77777777" w:rsidTr="0010606C">
        <w:tc>
          <w:tcPr>
            <w:tcW w:w="5488" w:type="dxa"/>
          </w:tcPr>
          <w:p w14:paraId="55D8CA20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6E434FC8" w14:textId="77777777" w:rsidTr="0010606C">
        <w:tc>
          <w:tcPr>
            <w:tcW w:w="5488" w:type="dxa"/>
          </w:tcPr>
          <w:p w14:paraId="1D255A85" w14:textId="465973C1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18" w:author="Draft 2" w:date="2016-02-02T13:27:00Z">
              <w:r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4362349D" w14:textId="77777777" w:rsidTr="0010606C">
        <w:trPr>
          <w:ins w:id="19" w:author="Draft 2" w:date="2016-02-02T13:27:00Z"/>
        </w:trPr>
        <w:tc>
          <w:tcPr>
            <w:tcW w:w="5488" w:type="dxa"/>
          </w:tcPr>
          <w:p w14:paraId="4955B622" w14:textId="7971F6C5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ins w:id="20" w:author="Draft 2" w:date="2016-02-02T13:27:00Z"/>
                <w:lang w:val="en-US"/>
              </w:rPr>
            </w:pPr>
            <w:ins w:id="21" w:author="Draft 2" w:date="2016-02-02T13:27:00Z">
              <w:r w:rsidRPr="00461287">
                <w:rPr>
                  <w:lang w:val="en-US"/>
                </w:rPr>
                <w:t>:95S::ALTE/NSDR/LEID/RU/98765432109876543210</w:t>
              </w:r>
            </w:ins>
          </w:p>
        </w:tc>
        <w:tc>
          <w:tcPr>
            <w:tcW w:w="4762" w:type="dxa"/>
          </w:tcPr>
          <w:p w14:paraId="7839258B" w14:textId="6CB5119F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ins w:id="22" w:author="Draft 2" w:date="2016-02-02T13:27:00Z"/>
                <w:lang w:val="en-US"/>
              </w:rPr>
            </w:pPr>
          </w:p>
        </w:tc>
      </w:tr>
      <w:tr w:rsidR="003F4514" w:rsidRPr="00014AFF" w14:paraId="2D53CB9C" w14:textId="77777777" w:rsidTr="0010606C">
        <w:tc>
          <w:tcPr>
            <w:tcW w:w="5488" w:type="dxa"/>
          </w:tcPr>
          <w:p w14:paraId="27588FC3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06649DC4" w14:textId="77777777" w:rsidTr="0010606C">
        <w:tc>
          <w:tcPr>
            <w:tcW w:w="5488" w:type="dxa"/>
          </w:tcPr>
          <w:p w14:paraId="02B6FADD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FA8D807" w14:textId="77777777" w:rsidTr="0010606C">
        <w:tc>
          <w:tcPr>
            <w:tcW w:w="5488" w:type="dxa"/>
          </w:tcPr>
          <w:p w14:paraId="5D052DCF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2A5F5C31" w14:textId="77777777" w:rsidTr="0010606C">
        <w:tc>
          <w:tcPr>
            <w:tcW w:w="5488" w:type="dxa"/>
          </w:tcPr>
          <w:p w14:paraId="3B748712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05E622D2" w14:textId="77777777" w:rsidTr="0010606C">
        <w:tc>
          <w:tcPr>
            <w:tcW w:w="5488" w:type="dxa"/>
          </w:tcPr>
          <w:p w14:paraId="27609567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''Vesna''</w:t>
            </w:r>
          </w:p>
        </w:tc>
        <w:tc>
          <w:tcPr>
            <w:tcW w:w="4762" w:type="dxa"/>
          </w:tcPr>
          <w:p w14:paraId="3F5047FA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23ADEE36" w14:textId="77777777" w:rsidTr="0010606C">
        <w:tc>
          <w:tcPr>
            <w:tcW w:w="5488" w:type="dxa"/>
          </w:tcPr>
          <w:p w14:paraId="68D277C0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g. Moskva, yl. Lenina d. 8</w:t>
            </w:r>
          </w:p>
        </w:tc>
        <w:tc>
          <w:tcPr>
            <w:tcW w:w="4762" w:type="dxa"/>
          </w:tcPr>
          <w:p w14:paraId="6D48FA0E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2B8FAFBC" w14:textId="77777777" w:rsidTr="0010606C">
        <w:tc>
          <w:tcPr>
            <w:tcW w:w="5488" w:type="dxa"/>
          </w:tcPr>
          <w:p w14:paraId="629862A9" w14:textId="519CEBC5" w:rsidR="003F4514" w:rsidRDefault="003F4514" w:rsidP="0071682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:95S::ALTE/NSDR/LEIB/RU/98765434509876541258</w:t>
            </w:r>
          </w:p>
        </w:tc>
        <w:tc>
          <w:tcPr>
            <w:tcW w:w="4762" w:type="dxa"/>
          </w:tcPr>
          <w:p w14:paraId="0B0DCD75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7D62EE4E" w14:textId="77777777" w:rsidTr="0010606C">
        <w:tc>
          <w:tcPr>
            <w:tcW w:w="5488" w:type="dxa"/>
          </w:tcPr>
          <w:p w14:paraId="42559BE9" w14:textId="7335DEC8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23" w:author="Draft 2" w:date="2016-02-02T13:28:00Z">
              <w:r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2D68C950" w14:textId="77777777" w:rsidTr="0010606C">
        <w:tc>
          <w:tcPr>
            <w:tcW w:w="5488" w:type="dxa"/>
          </w:tcPr>
          <w:p w14:paraId="0EB64B38" w14:textId="6A9388E4" w:rsidR="003F4514" w:rsidRPr="00461287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12A4F9D2" w14:textId="77777777" w:rsidTr="0010606C">
        <w:tc>
          <w:tcPr>
            <w:tcW w:w="5488" w:type="dxa"/>
          </w:tcPr>
          <w:p w14:paraId="575D28C9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E33FA3" w14:paraId="654EA953" w14:textId="77777777" w:rsidTr="0010606C">
        <w:tc>
          <w:tcPr>
            <w:tcW w:w="5488" w:type="dxa"/>
          </w:tcPr>
          <w:p w14:paraId="5E109C45" w14:textId="77777777" w:rsidR="003F4514" w:rsidRPr="00E33FA3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77777777" w:rsidR="003F4514" w:rsidRPr="00E33FA3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E33FA3" w14:paraId="3A110C12" w14:textId="77777777" w:rsidTr="0010606C">
        <w:tc>
          <w:tcPr>
            <w:tcW w:w="5488" w:type="dxa"/>
          </w:tcPr>
          <w:p w14:paraId="15C2B344" w14:textId="77777777" w:rsidR="003F4514" w:rsidRPr="00E33FA3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77777777" w:rsidR="003F4514" w:rsidRPr="00E33FA3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088363D3" w14:textId="77777777" w:rsidTr="0010606C">
        <w:tc>
          <w:tcPr>
            <w:tcW w:w="5488" w:type="dxa"/>
          </w:tcPr>
          <w:p w14:paraId="3B08F21F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61E4CA4" w14:textId="77777777" w:rsidTr="0010606C">
        <w:tc>
          <w:tcPr>
            <w:tcW w:w="5488" w:type="dxa"/>
          </w:tcPr>
          <w:p w14:paraId="339947DB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''Mars''</w:t>
            </w:r>
          </w:p>
        </w:tc>
        <w:tc>
          <w:tcPr>
            <w:tcW w:w="4762" w:type="dxa"/>
          </w:tcPr>
          <w:p w14:paraId="1A666ADC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7A9C7325" w14:textId="77777777" w:rsidTr="0010606C">
        <w:tc>
          <w:tcPr>
            <w:tcW w:w="5488" w:type="dxa"/>
          </w:tcPr>
          <w:p w14:paraId="336F1DCC" w14:textId="77777777" w:rsidR="003F4514" w:rsidRPr="00B0186A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lastRenderedPageBreak/>
              <w:t>g. Moskva, yl. Pushkina d. 10</w:t>
            </w:r>
          </w:p>
        </w:tc>
        <w:tc>
          <w:tcPr>
            <w:tcW w:w="4762" w:type="dxa"/>
          </w:tcPr>
          <w:p w14:paraId="48D6FC5E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0473579E" w14:textId="77777777" w:rsidTr="0010606C">
        <w:tc>
          <w:tcPr>
            <w:tcW w:w="5488" w:type="dxa"/>
          </w:tcPr>
          <w:p w14:paraId="5EFA39D7" w14:textId="77777777" w:rsidR="003F4514" w:rsidRPr="00B0186A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14B921BB" w14:textId="77777777" w:rsidTr="0010606C">
        <w:tc>
          <w:tcPr>
            <w:tcW w:w="5488" w:type="dxa"/>
          </w:tcPr>
          <w:p w14:paraId="57F50DB5" w14:textId="76C6524F" w:rsidR="003F4514" w:rsidRPr="00B0186A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24" w:author="Draft 2" w:date="2016-02-02T13:28:00Z">
              <w:r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796A254D" w14:textId="77777777" w:rsidTr="0010606C">
        <w:tc>
          <w:tcPr>
            <w:tcW w:w="5488" w:type="dxa"/>
          </w:tcPr>
          <w:p w14:paraId="335777B1" w14:textId="6DBB0CFF" w:rsidR="003F4514" w:rsidRPr="00461287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03BA4102" w14:textId="77777777" w:rsidTr="0010606C">
        <w:tc>
          <w:tcPr>
            <w:tcW w:w="5488" w:type="dxa"/>
          </w:tcPr>
          <w:p w14:paraId="1D4FB750" w14:textId="77777777" w:rsidR="003F4514" w:rsidRPr="00B0186A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13461318" w14:textId="77777777" w:rsidTr="0010606C">
        <w:tc>
          <w:tcPr>
            <w:tcW w:w="5488" w:type="dxa"/>
          </w:tcPr>
          <w:p w14:paraId="1B5C961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4F0DA09" w14:textId="77777777" w:rsidTr="0010606C">
        <w:tc>
          <w:tcPr>
            <w:tcW w:w="5488" w:type="dxa"/>
          </w:tcPr>
          <w:p w14:paraId="02572A5B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EF937C4" w14:textId="77777777" w:rsidTr="0010606C">
        <w:tc>
          <w:tcPr>
            <w:tcW w:w="5488" w:type="dxa"/>
          </w:tcPr>
          <w:p w14:paraId="06E96AA8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6C4C36BE" w14:textId="77777777" w:rsidTr="0010606C">
        <w:tc>
          <w:tcPr>
            <w:tcW w:w="5488" w:type="dxa"/>
          </w:tcPr>
          <w:p w14:paraId="69DD442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56FDF6AE" w14:textId="77777777" w:rsidTr="0010606C">
        <w:tc>
          <w:tcPr>
            <w:tcW w:w="5488" w:type="dxa"/>
          </w:tcPr>
          <w:p w14:paraId="42DD0731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077B87DA" w:rsidR="003F4514" w:rsidRPr="0036432F" w:rsidRDefault="003F4514" w:rsidP="000866A5">
            <w:pPr>
              <w:numPr>
                <w:ilvl w:val="0"/>
                <w:numId w:val="1"/>
              </w:numPr>
              <w:ind w:left="0" w:firstLine="0"/>
            </w:pPr>
            <w:r>
              <w:t>Признак что в сообщении передается перечень лиц</w:t>
            </w:r>
          </w:p>
        </w:tc>
      </w:tr>
      <w:tr w:rsidR="003F4514" w:rsidRPr="00AF4D92" w14:paraId="25A9F718" w14:textId="77777777" w:rsidTr="0010606C">
        <w:tc>
          <w:tcPr>
            <w:tcW w:w="5488" w:type="dxa"/>
          </w:tcPr>
          <w:p w14:paraId="67ED5E3B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B0186A" w14:paraId="0D40E418" w14:textId="77777777" w:rsidTr="0010606C">
        <w:tc>
          <w:tcPr>
            <w:tcW w:w="5488" w:type="dxa"/>
          </w:tcPr>
          <w:p w14:paraId="04790EC4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B0186A" w14:paraId="0904BBD9" w14:textId="77777777" w:rsidTr="0010606C">
        <w:tc>
          <w:tcPr>
            <w:tcW w:w="5488" w:type="dxa"/>
          </w:tcPr>
          <w:p w14:paraId="0D7B140F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A1B9279" w14:textId="3ADD8026" w:rsidR="008A44AD" w:rsidRPr="00826D62" w:rsidRDefault="008A44AD" w:rsidP="00EB3BCF">
      <w:pPr>
        <w:pStyle w:val="1"/>
        <w:ind w:left="0" w:firstLine="0"/>
      </w:pPr>
      <w:bookmarkStart w:id="25" w:name="_Toc445282561"/>
      <w:r w:rsidRPr="00826D62">
        <w:t>Сообщение МТ565. О волеизъявлении лица</w:t>
      </w:r>
      <w:ins w:id="26" w:author="Draft 3" w:date="2016-03-09T10:22:00Z">
        <w:r w:rsidR="00014AFF">
          <w:t xml:space="preserve"> </w:t>
        </w:r>
        <w:r w:rsidR="00014AFF">
          <w:t>(от номинального держателя)</w:t>
        </w:r>
      </w:ins>
      <w:bookmarkEnd w:id="25"/>
    </w:p>
    <w:p w14:paraId="492E2CAD" w14:textId="07933FAC" w:rsidR="008A44AD" w:rsidRDefault="008A44AD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="002A48F2">
        <w:t xml:space="preserve">Депонент высылает инструкцию </w:t>
      </w:r>
      <w:r w:rsidR="002A48F2" w:rsidRPr="006B628D">
        <w:t>::SEME//02</w:t>
      </w:r>
      <w:r w:rsidR="002A48F2">
        <w:t xml:space="preserve"> с волеизъявлении лица. Ранее было направлено сообщение МТ565 (список лиц)</w:t>
      </w:r>
      <w:r w:rsidR="00A003A5">
        <w:t>, в ко</w:t>
      </w:r>
      <w:r w:rsidR="002A48F2">
        <w:t>т</w:t>
      </w:r>
      <w:r w:rsidR="00A003A5">
        <w:t>ор</w:t>
      </w:r>
      <w:r w:rsidR="002A48F2">
        <w:t>ом это лицо было указано. Поэтому в сообщении МТ565 обязательно должна быть ссылка на ранее отправленное МТ565</w:t>
      </w:r>
      <w:r w:rsidR="00A003A5">
        <w:t>,</w:t>
      </w:r>
      <w:r w:rsidR="002A48F2">
        <w:t xml:space="preserve"> и в блоке </w:t>
      </w:r>
      <w:r w:rsidR="002A48F2">
        <w:rPr>
          <w:lang w:val="en-US"/>
        </w:rPr>
        <w:t>BENODET</w:t>
      </w:r>
      <w:r w:rsidR="002A48F2">
        <w:t xml:space="preserve"> должна быть указан идентификатор </w:t>
      </w:r>
      <w:r w:rsidR="002A48F2">
        <w:rPr>
          <w:lang w:val="en-US"/>
        </w:rPr>
        <w:t>RHID</w:t>
      </w:r>
      <w:r w:rsidR="002A48F2" w:rsidRPr="002A48F2">
        <w:t xml:space="preserve"> </w:t>
      </w:r>
      <w:r w:rsidR="002A48F2">
        <w:t>такой же</w:t>
      </w:r>
      <w:r w:rsidR="00A003A5">
        <w:t>,</w:t>
      </w:r>
      <w:r w:rsidR="002A48F2">
        <w:t xml:space="preserve"> как в предыдущем МТ565.</w:t>
      </w:r>
    </w:p>
    <w:p w14:paraId="0B74BEA5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40556DF" w14:textId="77777777" w:rsidTr="0010606C">
        <w:tc>
          <w:tcPr>
            <w:tcW w:w="5488" w:type="dxa"/>
          </w:tcPr>
          <w:p w14:paraId="3D0EA29C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758114B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A029285" w14:textId="77777777" w:rsidTr="0010606C">
        <w:tc>
          <w:tcPr>
            <w:tcW w:w="5488" w:type="dxa"/>
          </w:tcPr>
          <w:p w14:paraId="0BE29C7B" w14:textId="50A86101" w:rsidR="008A44AD" w:rsidRPr="00445088" w:rsidRDefault="00A003A5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8A44AD" w:rsidRPr="006B628D">
              <w:t>00</w:t>
            </w:r>
            <w:r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0F99CAB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F916A59" w14:textId="77777777" w:rsidTr="0010606C">
        <w:tc>
          <w:tcPr>
            <w:tcW w:w="5488" w:type="dxa"/>
          </w:tcPr>
          <w:p w14:paraId="6FBBA918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D52E11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7744BB6" w14:textId="77777777" w:rsidTr="0010606C">
        <w:tc>
          <w:tcPr>
            <w:tcW w:w="5488" w:type="dxa"/>
          </w:tcPr>
          <w:p w14:paraId="48A9A70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F78C6E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3B146AD" w14:textId="77777777" w:rsidTr="0010606C">
        <w:tc>
          <w:tcPr>
            <w:tcW w:w="5488" w:type="dxa"/>
          </w:tcPr>
          <w:p w14:paraId="5389683F" w14:textId="77291308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59711EA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6533238" w14:textId="77777777" w:rsidTr="0010606C">
        <w:tc>
          <w:tcPr>
            <w:tcW w:w="5488" w:type="dxa"/>
          </w:tcPr>
          <w:p w14:paraId="22F15788" w14:textId="0FFE6447" w:rsidR="008A44AD" w:rsidRDefault="008A44AD" w:rsidP="00A003A5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 w:rsidR="00A003A5">
              <w:t>7</w:t>
            </w:r>
            <w:r w:rsidRPr="006B628D">
              <w:t>0</w:t>
            </w:r>
            <w:r w:rsidR="00A003A5"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1FB7B97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ABA8370" w14:textId="77777777" w:rsidTr="0010606C">
        <w:tc>
          <w:tcPr>
            <w:tcW w:w="5488" w:type="dxa"/>
          </w:tcPr>
          <w:p w14:paraId="20BA715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2B9A54F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E1ECF1A" w14:textId="77777777" w:rsidTr="0010606C">
        <w:tc>
          <w:tcPr>
            <w:tcW w:w="5488" w:type="dxa"/>
          </w:tcPr>
          <w:p w14:paraId="40513542" w14:textId="12430D6E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="008A44AD" w:rsidRPr="006B628D">
              <w:t>::LINK//565</w:t>
            </w:r>
          </w:p>
        </w:tc>
        <w:tc>
          <w:tcPr>
            <w:tcW w:w="4762" w:type="dxa"/>
          </w:tcPr>
          <w:p w14:paraId="0674E917" w14:textId="0C727258" w:rsidR="008A44AD" w:rsidRDefault="002A48F2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8A44AD" w14:paraId="50CA7551" w14:textId="77777777" w:rsidTr="0010606C">
        <w:tc>
          <w:tcPr>
            <w:tcW w:w="5488" w:type="dxa"/>
          </w:tcPr>
          <w:p w14:paraId="0EFBF7A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359A2E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43019BE" w14:textId="77777777" w:rsidTr="0010606C">
        <w:tc>
          <w:tcPr>
            <w:tcW w:w="5488" w:type="dxa"/>
          </w:tcPr>
          <w:p w14:paraId="02038DB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5D5FEDB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2449D1E" w14:textId="77777777" w:rsidTr="0010606C">
        <w:tc>
          <w:tcPr>
            <w:tcW w:w="5488" w:type="dxa"/>
          </w:tcPr>
          <w:p w14:paraId="045873B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05B868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3CDB3E5" w14:textId="77777777" w:rsidTr="0010606C">
        <w:tc>
          <w:tcPr>
            <w:tcW w:w="5488" w:type="dxa"/>
          </w:tcPr>
          <w:p w14:paraId="7D4C6AF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77AFF16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B041C91" w14:textId="77777777" w:rsidTr="0010606C">
        <w:tc>
          <w:tcPr>
            <w:tcW w:w="5488" w:type="dxa"/>
          </w:tcPr>
          <w:p w14:paraId="757B352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12B3E92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35E207C" w14:textId="77777777" w:rsidTr="0010606C">
        <w:tc>
          <w:tcPr>
            <w:tcW w:w="5488" w:type="dxa"/>
          </w:tcPr>
          <w:p w14:paraId="07C89E47" w14:textId="1E063F34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6B628D">
              <w:t>/CORP/NADC/RU1111111111</w:t>
            </w:r>
          </w:p>
        </w:tc>
        <w:tc>
          <w:tcPr>
            <w:tcW w:w="4762" w:type="dxa"/>
          </w:tcPr>
          <w:p w14:paraId="366CB4B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EC1AEF7" w14:textId="77777777" w:rsidTr="0010606C">
        <w:tc>
          <w:tcPr>
            <w:tcW w:w="5488" w:type="dxa"/>
          </w:tcPr>
          <w:p w14:paraId="4D10F18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1E0E1ED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1C8FDD6" w14:textId="77777777" w:rsidTr="0010606C">
        <w:tc>
          <w:tcPr>
            <w:tcW w:w="5488" w:type="dxa"/>
          </w:tcPr>
          <w:p w14:paraId="07620E8E" w14:textId="7969A6F9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57D5026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5FFC870" w14:textId="77777777" w:rsidTr="0010606C">
        <w:tc>
          <w:tcPr>
            <w:tcW w:w="5488" w:type="dxa"/>
          </w:tcPr>
          <w:p w14:paraId="36BEAFD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4C6DA92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EAE1ECA" w14:textId="77777777" w:rsidTr="0010606C">
        <w:tc>
          <w:tcPr>
            <w:tcW w:w="5488" w:type="dxa"/>
          </w:tcPr>
          <w:p w14:paraId="60B94727" w14:textId="1B5EE4DE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="008A44AD" w:rsidRPr="006B628D">
              <w:t>1111111111</w:t>
            </w:r>
          </w:p>
        </w:tc>
        <w:tc>
          <w:tcPr>
            <w:tcW w:w="4762" w:type="dxa"/>
          </w:tcPr>
          <w:p w14:paraId="3EEB948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06C3511" w14:textId="77777777" w:rsidTr="0010606C">
        <w:tc>
          <w:tcPr>
            <w:tcW w:w="5488" w:type="dxa"/>
          </w:tcPr>
          <w:p w14:paraId="28E00F1D" w14:textId="240DF2FB" w:rsidR="008A44AD" w:rsidRDefault="00BF57EE" w:rsidP="000866A5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36B09C6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9AFFDCC" w14:textId="77777777" w:rsidTr="0010606C">
        <w:tc>
          <w:tcPr>
            <w:tcW w:w="5488" w:type="dxa"/>
          </w:tcPr>
          <w:p w14:paraId="423CA25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2B2DDE2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A1D4F82" w14:textId="77777777" w:rsidTr="0010606C">
        <w:tc>
          <w:tcPr>
            <w:tcW w:w="5488" w:type="dxa"/>
          </w:tcPr>
          <w:p w14:paraId="0FA8321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42971C1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8FF8679" w14:textId="77777777" w:rsidTr="0010606C">
        <w:tc>
          <w:tcPr>
            <w:tcW w:w="5488" w:type="dxa"/>
          </w:tcPr>
          <w:p w14:paraId="11800E1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:16R:BENODET</w:t>
            </w:r>
          </w:p>
        </w:tc>
        <w:tc>
          <w:tcPr>
            <w:tcW w:w="4762" w:type="dxa"/>
          </w:tcPr>
          <w:p w14:paraId="78A83B8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1993B25" w14:textId="77777777" w:rsidTr="0010606C">
        <w:tc>
          <w:tcPr>
            <w:tcW w:w="5488" w:type="dxa"/>
          </w:tcPr>
          <w:p w14:paraId="2DD6BC3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:95V::OWND//</w:t>
            </w:r>
          </w:p>
        </w:tc>
        <w:tc>
          <w:tcPr>
            <w:tcW w:w="4762" w:type="dxa"/>
          </w:tcPr>
          <w:p w14:paraId="21FFE8F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8BB0197" w14:textId="77777777" w:rsidTr="0010606C">
        <w:tc>
          <w:tcPr>
            <w:tcW w:w="5488" w:type="dxa"/>
          </w:tcPr>
          <w:p w14:paraId="1E7EFE7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/NAME/'Ivanov Ivan Ivanovic</w:t>
            </w:r>
          </w:p>
        </w:tc>
        <w:tc>
          <w:tcPr>
            <w:tcW w:w="4762" w:type="dxa"/>
          </w:tcPr>
          <w:p w14:paraId="08F4F72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3701A" w14:paraId="13C22EBA" w14:textId="77777777" w:rsidTr="0010606C">
        <w:tc>
          <w:tcPr>
            <w:tcW w:w="5488" w:type="dxa"/>
          </w:tcPr>
          <w:p w14:paraId="2D8E3C21" w14:textId="77777777" w:rsidR="00B3701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/ADDR/'g. Orel, yl. Stroit</w:t>
            </w:r>
          </w:p>
          <w:p w14:paraId="7938D6F1" w14:textId="44A5810D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elei d, 5, kv. 789</w:t>
            </w:r>
          </w:p>
        </w:tc>
        <w:tc>
          <w:tcPr>
            <w:tcW w:w="4762" w:type="dxa"/>
          </w:tcPr>
          <w:p w14:paraId="149ADAA2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4E5FBFBB" w14:textId="77777777" w:rsidTr="0010606C">
        <w:tc>
          <w:tcPr>
            <w:tcW w:w="5488" w:type="dxa"/>
          </w:tcPr>
          <w:p w14:paraId="1B87600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/CTRY/RU</w:t>
            </w:r>
          </w:p>
        </w:tc>
        <w:tc>
          <w:tcPr>
            <w:tcW w:w="4762" w:type="dxa"/>
          </w:tcPr>
          <w:p w14:paraId="337C9B5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809A164" w14:textId="77777777" w:rsidTr="0010606C">
        <w:tc>
          <w:tcPr>
            <w:tcW w:w="5488" w:type="dxa"/>
          </w:tcPr>
          <w:p w14:paraId="4A4B371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lastRenderedPageBreak/>
              <w:t>:95S::ALTE//CCPT/RU/4444 444444</w:t>
            </w:r>
          </w:p>
        </w:tc>
        <w:tc>
          <w:tcPr>
            <w:tcW w:w="4762" w:type="dxa"/>
          </w:tcPr>
          <w:p w14:paraId="428D0BC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014AFF" w14:paraId="745568E7" w14:textId="77777777" w:rsidTr="0010606C">
        <w:tc>
          <w:tcPr>
            <w:tcW w:w="5488" w:type="dxa"/>
          </w:tcPr>
          <w:p w14:paraId="648159D5" w14:textId="42D6AB54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:95S::ALTE/</w:t>
            </w:r>
            <w:ins w:id="27" w:author="Draft 2" w:date="2016-02-02T13:28:00Z">
              <w:r w:rsidR="003F4514">
                <w:rPr>
                  <w:lang w:val="en-US"/>
                </w:rPr>
                <w:t>NSDR</w:t>
              </w:r>
            </w:ins>
            <w:r w:rsidRPr="00CC4B42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MX</w:t>
            </w:r>
            <w:r w:rsidRPr="00CC4B42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1603EC8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014AFF" w14:paraId="64CA9450" w14:textId="77777777" w:rsidTr="0010606C">
        <w:tc>
          <w:tcPr>
            <w:tcW w:w="5488" w:type="dxa"/>
          </w:tcPr>
          <w:p w14:paraId="053C59B3" w14:textId="5A093031" w:rsidR="00991784" w:rsidRPr="00CC4B42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749C9AB" w14:textId="77777777" w:rsidR="00991784" w:rsidRPr="00AF4D92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C15C94" w14:paraId="7FF3AA5B" w14:textId="77777777" w:rsidTr="0010606C">
        <w:tc>
          <w:tcPr>
            <w:tcW w:w="5488" w:type="dxa"/>
          </w:tcPr>
          <w:p w14:paraId="0BA6557D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072A61B9" w14:textId="7C8B33D3" w:rsidR="008A44AD" w:rsidRPr="00C15C94" w:rsidRDefault="002A48F2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8A44AD" w14:paraId="5F6EF5B6" w14:textId="77777777" w:rsidTr="0010606C">
        <w:tc>
          <w:tcPr>
            <w:tcW w:w="5488" w:type="dxa"/>
          </w:tcPr>
          <w:p w14:paraId="41DB4F1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:36B::OWND//UNIT/500,</w:t>
            </w:r>
          </w:p>
        </w:tc>
        <w:tc>
          <w:tcPr>
            <w:tcW w:w="4762" w:type="dxa"/>
          </w:tcPr>
          <w:p w14:paraId="1575B35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AC36319" w14:textId="77777777" w:rsidTr="0010606C">
        <w:tc>
          <w:tcPr>
            <w:tcW w:w="5488" w:type="dxa"/>
          </w:tcPr>
          <w:p w14:paraId="3ED53BC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:16S:BENODET</w:t>
            </w:r>
          </w:p>
        </w:tc>
        <w:tc>
          <w:tcPr>
            <w:tcW w:w="4762" w:type="dxa"/>
          </w:tcPr>
          <w:p w14:paraId="15633A6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AF4D92" w14:paraId="6766F453" w14:textId="77777777" w:rsidTr="0010606C">
        <w:tc>
          <w:tcPr>
            <w:tcW w:w="5488" w:type="dxa"/>
          </w:tcPr>
          <w:p w14:paraId="54BD70FA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2A3F7D2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7B6C0A7F" w14:textId="77777777" w:rsidTr="0010606C">
        <w:tc>
          <w:tcPr>
            <w:tcW w:w="5488" w:type="dxa"/>
          </w:tcPr>
          <w:p w14:paraId="73B80777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60365F9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5E568DA9" w14:textId="77777777" w:rsidTr="0010606C">
        <w:tc>
          <w:tcPr>
            <w:tcW w:w="5488" w:type="dxa"/>
          </w:tcPr>
          <w:p w14:paraId="7ADBB2E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596A4E9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1697E75" w14:textId="77777777" w:rsidTr="0010606C">
        <w:tc>
          <w:tcPr>
            <w:tcW w:w="5488" w:type="dxa"/>
          </w:tcPr>
          <w:p w14:paraId="3985882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52C602E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014AFF" w14:paraId="6AAC0F2B" w14:textId="77777777" w:rsidTr="00A003A5">
        <w:trPr>
          <w:trHeight w:val="157"/>
        </w:trPr>
        <w:tc>
          <w:tcPr>
            <w:tcW w:w="5488" w:type="dxa"/>
          </w:tcPr>
          <w:p w14:paraId="172506A1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:70E::INST//ISLB/1.1/TYPE/ORDN/RSLT/CONY/QVTG/500</w:t>
            </w:r>
          </w:p>
        </w:tc>
        <w:tc>
          <w:tcPr>
            <w:tcW w:w="4762" w:type="dxa"/>
          </w:tcPr>
          <w:p w14:paraId="027C03D7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014AFF" w14:paraId="17E3CAE0" w14:textId="77777777" w:rsidTr="0010606C">
        <w:tc>
          <w:tcPr>
            <w:tcW w:w="5488" w:type="dxa"/>
          </w:tcPr>
          <w:p w14:paraId="65CECA13" w14:textId="3760DA57" w:rsidR="008A44AD" w:rsidRPr="00AF4D92" w:rsidRDefault="00A003A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="008A44AD"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="008A44AD" w:rsidRPr="00CC4B42">
              <w:rPr>
                <w:lang w:val="en-US"/>
              </w:rPr>
              <w:t>/TYPE/ORDN/RSLT/CONN/QVTG/500</w:t>
            </w:r>
          </w:p>
        </w:tc>
        <w:tc>
          <w:tcPr>
            <w:tcW w:w="4762" w:type="dxa"/>
          </w:tcPr>
          <w:p w14:paraId="492B297F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014AFF" w14:paraId="24A1B907" w14:textId="77777777" w:rsidTr="0010606C">
        <w:tc>
          <w:tcPr>
            <w:tcW w:w="5488" w:type="dxa"/>
          </w:tcPr>
          <w:p w14:paraId="18EAAFC5" w14:textId="7BF414AE" w:rsidR="008A44AD" w:rsidRPr="00AF4D92" w:rsidRDefault="008A44AD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="00A003A5"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="00A003A5"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="00A003A5"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  <w:r w:rsidR="00A003A5" w:rsidRPr="00CC4B42">
              <w:rPr>
                <w:lang w:val="en-US"/>
              </w:rPr>
              <w:t>CONY</w:t>
            </w:r>
            <w:r w:rsidRPr="00CC4B42">
              <w:rPr>
                <w:lang w:val="en-US"/>
              </w:rPr>
              <w:t>/QVTG/</w:t>
            </w:r>
            <w:r w:rsidR="00A003A5"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7E65DB79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003A5" w:rsidRPr="00014AFF" w14:paraId="088B2A15" w14:textId="77777777" w:rsidTr="0010606C">
        <w:tc>
          <w:tcPr>
            <w:tcW w:w="5488" w:type="dxa"/>
          </w:tcPr>
          <w:p w14:paraId="53F5A7EC" w14:textId="7A2F03F2" w:rsidR="00A003A5" w:rsidRPr="00CC4B42" w:rsidRDefault="00A003A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/RSLT/CONY/QVTG/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1237FA54" w14:textId="77777777" w:rsidR="00A003A5" w:rsidRPr="00AF4D92" w:rsidRDefault="00A003A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003A5" w:rsidRPr="00014AFF" w14:paraId="15281DAF" w14:textId="77777777" w:rsidTr="0010606C">
        <w:tc>
          <w:tcPr>
            <w:tcW w:w="5488" w:type="dxa"/>
          </w:tcPr>
          <w:p w14:paraId="5DDA18A1" w14:textId="4FC68A7F" w:rsidR="00A003A5" w:rsidRPr="00CC4B42" w:rsidRDefault="00A003A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/RSLT/CONY/QVTG/</w:t>
            </w:r>
            <w:r w:rsidRPr="00A003A5">
              <w:rPr>
                <w:lang w:val="en-US"/>
              </w:rPr>
              <w:t>4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12EFD0C0" w14:textId="77777777" w:rsidR="00A003A5" w:rsidRPr="00AF4D92" w:rsidRDefault="00A003A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003A5" w:rsidRPr="00014AFF" w14:paraId="5E5A4116" w14:textId="77777777" w:rsidTr="0010606C">
        <w:tc>
          <w:tcPr>
            <w:tcW w:w="5488" w:type="dxa"/>
          </w:tcPr>
          <w:p w14:paraId="3F078470" w14:textId="1964F722" w:rsidR="00A003A5" w:rsidRPr="00CC4B42" w:rsidRDefault="00A003A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</w:p>
        </w:tc>
        <w:tc>
          <w:tcPr>
            <w:tcW w:w="4762" w:type="dxa"/>
          </w:tcPr>
          <w:p w14:paraId="1E708991" w14:textId="77777777" w:rsidR="00A003A5" w:rsidRPr="00AF4D92" w:rsidRDefault="00A003A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2AD59ED8" w14:textId="77777777" w:rsidTr="0010606C">
        <w:tc>
          <w:tcPr>
            <w:tcW w:w="5488" w:type="dxa"/>
          </w:tcPr>
          <w:p w14:paraId="6B4415FC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E0C5996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5B8FD441" w14:textId="77777777" w:rsidR="008A44AD" w:rsidRDefault="008A44AD" w:rsidP="000866A5">
      <w:pPr>
        <w:numPr>
          <w:ilvl w:val="0"/>
          <w:numId w:val="0"/>
        </w:numPr>
        <w:rPr>
          <w:ins w:id="28" w:author="Draft 3" w:date="2016-03-09T10:24:00Z"/>
        </w:rPr>
      </w:pPr>
    </w:p>
    <w:p w14:paraId="7490A2B0" w14:textId="77777777" w:rsidR="00014AFF" w:rsidRDefault="00014AFF" w:rsidP="00014AFF">
      <w:pPr>
        <w:pStyle w:val="1"/>
        <w:numPr>
          <w:ilvl w:val="0"/>
          <w:numId w:val="2"/>
        </w:numPr>
        <w:rPr>
          <w:ins w:id="29" w:author="Draft 3" w:date="2016-03-09T10:25:00Z"/>
        </w:rPr>
      </w:pPr>
      <w:bookmarkStart w:id="30" w:name="_Toc445282171"/>
      <w:bookmarkStart w:id="31" w:name="_Toc445282562"/>
      <w:ins w:id="32" w:author="Draft 3" w:date="2016-03-09T10:25:00Z">
        <w:r>
          <w:t>О волеизъявлении лица – Владельца счета в НРД или номинального держателя.</w:t>
        </w:r>
        <w:bookmarkEnd w:id="30"/>
        <w:bookmarkEnd w:id="31"/>
      </w:ins>
    </w:p>
    <w:p w14:paraId="6BBE339E" w14:textId="77777777" w:rsidR="00014AFF" w:rsidRDefault="00014AFF" w:rsidP="00014AFF">
      <w:pPr>
        <w:numPr>
          <w:ilvl w:val="0"/>
          <w:numId w:val="1"/>
        </w:numPr>
        <w:ind w:left="0" w:firstLine="567"/>
        <w:rPr>
          <w:ins w:id="33" w:author="Draft 3" w:date="2016-03-09T10:25:00Z"/>
        </w:rPr>
      </w:pPr>
      <w:ins w:id="34" w:author="Draft 3" w:date="2016-03-09T10:25:00Z">
        <w:r>
          <w:t>Легенда:</w:t>
        </w:r>
      </w:ins>
    </w:p>
    <w:p w14:paraId="7ACF3400" w14:textId="77777777" w:rsidR="00014AFF" w:rsidRDefault="00014AFF" w:rsidP="00014AFF">
      <w:pPr>
        <w:numPr>
          <w:ilvl w:val="0"/>
          <w:numId w:val="1"/>
        </w:numPr>
        <w:ind w:left="0" w:firstLine="567"/>
        <w:rPr>
          <w:ins w:id="35" w:author="Draft 3" w:date="2016-03-09T10:25:00Z"/>
        </w:rPr>
      </w:pPr>
      <w:ins w:id="36" w:author="Draft 3" w:date="2016-03-09T10:25:00Z">
        <w:r>
          <w:t>Владелец счета в НРД или доверительный управляющий высылает инструкцию ::SEME//02 о волеизъявлении лица.</w:t>
        </w:r>
      </w:ins>
    </w:p>
    <w:p w14:paraId="7A0ACAB9" w14:textId="52C96309" w:rsidR="00014AFF" w:rsidRPr="007B326A" w:rsidRDefault="00014AFF" w:rsidP="00014AFF">
      <w:pPr>
        <w:numPr>
          <w:ilvl w:val="0"/>
          <w:numId w:val="1"/>
        </w:numPr>
        <w:ind w:left="0" w:firstLine="567"/>
        <w:rPr>
          <w:ins w:id="37" w:author="Draft 3" w:date="2016-03-09T10:25:00Z"/>
        </w:rPr>
      </w:pPr>
      <w:ins w:id="38" w:author="Draft 3" w:date="2016-03-09T10:25:00Z">
        <w:r>
          <w:t>Примечание:</w:t>
        </w:r>
      </w:ins>
      <w:ins w:id="39" w:author="Draft 3" w:date="2016-03-09T10:26:00Z">
        <w:r>
          <w:t xml:space="preserve"> </w:t>
        </w:r>
      </w:ins>
      <w:ins w:id="40" w:author="Draft 3" w:date="2016-03-09T10:25:00Z">
        <w:r>
          <w:t>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 :94а::SAFE – не заполняются.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14AFF" w14:paraId="68E4F7A4" w14:textId="77777777" w:rsidTr="00A6077E">
        <w:trPr>
          <w:ins w:id="41" w:author="Draft 3" w:date="2016-03-09T10:25:00Z"/>
        </w:trPr>
        <w:tc>
          <w:tcPr>
            <w:tcW w:w="5488" w:type="dxa"/>
            <w:shd w:val="clear" w:color="auto" w:fill="F2F2F2" w:themeFill="background1" w:themeFillShade="F2"/>
          </w:tcPr>
          <w:p w14:paraId="02FAFF62" w14:textId="77777777" w:rsidR="00014AFF" w:rsidRPr="00445088" w:rsidRDefault="00014AFF" w:rsidP="00A6077E">
            <w:pPr>
              <w:pStyle w:val="a3"/>
              <w:ind w:left="0"/>
              <w:rPr>
                <w:ins w:id="42" w:author="Draft 3" w:date="2016-03-09T10:25:00Z"/>
              </w:rPr>
            </w:pPr>
            <w:ins w:id="43" w:author="Draft 3" w:date="2016-03-09T10:25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7223F7C3" w14:textId="77777777" w:rsidR="00014AFF" w:rsidRDefault="00014AFF" w:rsidP="00A6077E">
            <w:pPr>
              <w:pStyle w:val="a3"/>
              <w:ind w:left="0"/>
              <w:rPr>
                <w:ins w:id="44" w:author="Draft 3" w:date="2016-03-09T10:25:00Z"/>
              </w:rPr>
            </w:pPr>
            <w:ins w:id="45" w:author="Draft 3" w:date="2016-03-09T10:25:00Z">
              <w:r>
                <w:t>Комментарии</w:t>
              </w:r>
            </w:ins>
          </w:p>
        </w:tc>
      </w:tr>
      <w:tr w:rsidR="00014AFF" w14:paraId="471F9DFB" w14:textId="77777777" w:rsidTr="00A6077E">
        <w:trPr>
          <w:ins w:id="46" w:author="Draft 3" w:date="2016-03-09T10:25:00Z"/>
        </w:trPr>
        <w:tc>
          <w:tcPr>
            <w:tcW w:w="5488" w:type="dxa"/>
          </w:tcPr>
          <w:p w14:paraId="32FD2C77" w14:textId="77777777" w:rsidR="00014AFF" w:rsidRPr="00445088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47" w:author="Draft 3" w:date="2016-03-09T10:25:00Z"/>
              </w:rPr>
            </w:pPr>
            <w:ins w:id="48" w:author="Draft 3" w:date="2016-03-09T10:25:00Z">
              <w:r w:rsidRPr="006B628D">
                <w:t>:16R:GENL</w:t>
              </w:r>
            </w:ins>
          </w:p>
        </w:tc>
        <w:tc>
          <w:tcPr>
            <w:tcW w:w="4762" w:type="dxa"/>
          </w:tcPr>
          <w:p w14:paraId="359F9B8F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49" w:author="Draft 3" w:date="2016-03-09T10:25:00Z"/>
              </w:rPr>
            </w:pPr>
          </w:p>
        </w:tc>
      </w:tr>
      <w:tr w:rsidR="00014AFF" w14:paraId="64B51102" w14:textId="77777777" w:rsidTr="00A6077E">
        <w:trPr>
          <w:ins w:id="50" w:author="Draft 3" w:date="2016-03-09T10:25:00Z"/>
        </w:trPr>
        <w:tc>
          <w:tcPr>
            <w:tcW w:w="5488" w:type="dxa"/>
          </w:tcPr>
          <w:p w14:paraId="22FC88A4" w14:textId="77777777" w:rsidR="00014AFF" w:rsidRPr="00445088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51" w:author="Draft 3" w:date="2016-03-09T10:25:00Z"/>
              </w:rPr>
            </w:pPr>
            <w:ins w:id="52" w:author="Draft 3" w:date="2016-03-09T10:25:00Z">
              <w:r>
                <w:t>:20C::CORP//000</w:t>
              </w:r>
              <w:r w:rsidRPr="006B628D">
                <w:t>00</w:t>
              </w:r>
              <w:r>
                <w:t>1</w:t>
              </w:r>
              <w:r>
                <w:rPr>
                  <w:lang w:val="en-US"/>
                </w:rPr>
                <w:t>X1</w:t>
              </w:r>
            </w:ins>
          </w:p>
        </w:tc>
        <w:tc>
          <w:tcPr>
            <w:tcW w:w="4762" w:type="dxa"/>
          </w:tcPr>
          <w:p w14:paraId="4D12C8FB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53" w:author="Draft 3" w:date="2016-03-09T10:25:00Z"/>
              </w:rPr>
            </w:pPr>
          </w:p>
        </w:tc>
      </w:tr>
      <w:tr w:rsidR="00014AFF" w14:paraId="3F26F0CD" w14:textId="77777777" w:rsidTr="00A6077E">
        <w:trPr>
          <w:ins w:id="54" w:author="Draft 3" w:date="2016-03-09T10:25:00Z"/>
        </w:trPr>
        <w:tc>
          <w:tcPr>
            <w:tcW w:w="5488" w:type="dxa"/>
          </w:tcPr>
          <w:p w14:paraId="115A730A" w14:textId="77777777" w:rsidR="00014AFF" w:rsidRPr="00445088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55" w:author="Draft 3" w:date="2016-03-09T10:25:00Z"/>
              </w:rPr>
            </w:pPr>
            <w:ins w:id="56" w:author="Draft 3" w:date="2016-03-09T10:25:00Z">
              <w:r w:rsidRPr="006B628D">
                <w:t>:20C::SEME//02</w:t>
              </w:r>
            </w:ins>
          </w:p>
        </w:tc>
        <w:tc>
          <w:tcPr>
            <w:tcW w:w="4762" w:type="dxa"/>
          </w:tcPr>
          <w:p w14:paraId="55FBFD08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57" w:author="Draft 3" w:date="2016-03-09T10:25:00Z"/>
              </w:rPr>
            </w:pPr>
          </w:p>
        </w:tc>
      </w:tr>
      <w:tr w:rsidR="00014AFF" w14:paraId="28AD92F3" w14:textId="77777777" w:rsidTr="00A6077E">
        <w:trPr>
          <w:ins w:id="58" w:author="Draft 3" w:date="2016-03-09T10:25:00Z"/>
        </w:trPr>
        <w:tc>
          <w:tcPr>
            <w:tcW w:w="5488" w:type="dxa"/>
          </w:tcPr>
          <w:p w14:paraId="53F0BA98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59" w:author="Draft 3" w:date="2016-03-09T10:25:00Z"/>
              </w:rPr>
            </w:pPr>
            <w:ins w:id="60" w:author="Draft 3" w:date="2016-03-09T10:25:00Z">
              <w:r w:rsidRPr="006B628D">
                <w:t>:23G:NEWM</w:t>
              </w:r>
            </w:ins>
          </w:p>
        </w:tc>
        <w:tc>
          <w:tcPr>
            <w:tcW w:w="4762" w:type="dxa"/>
          </w:tcPr>
          <w:p w14:paraId="5533360E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61" w:author="Draft 3" w:date="2016-03-09T10:25:00Z"/>
              </w:rPr>
            </w:pPr>
          </w:p>
        </w:tc>
      </w:tr>
      <w:tr w:rsidR="00014AFF" w14:paraId="232DADB5" w14:textId="77777777" w:rsidTr="00A6077E">
        <w:trPr>
          <w:ins w:id="62" w:author="Draft 3" w:date="2016-03-09T10:25:00Z"/>
        </w:trPr>
        <w:tc>
          <w:tcPr>
            <w:tcW w:w="5488" w:type="dxa"/>
          </w:tcPr>
          <w:p w14:paraId="25EB4248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63" w:author="Draft 3" w:date="2016-03-09T10:25:00Z"/>
              </w:rPr>
            </w:pPr>
            <w:ins w:id="64" w:author="Draft 3" w:date="2016-03-09T10:25:00Z">
              <w:r w:rsidRPr="006B628D">
                <w:t>:22F::CAEV//</w:t>
              </w:r>
              <w:r>
                <w:t>MEET</w:t>
              </w:r>
            </w:ins>
          </w:p>
        </w:tc>
        <w:tc>
          <w:tcPr>
            <w:tcW w:w="4762" w:type="dxa"/>
          </w:tcPr>
          <w:p w14:paraId="4D5A7B01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65" w:author="Draft 3" w:date="2016-03-09T10:25:00Z"/>
              </w:rPr>
            </w:pPr>
          </w:p>
        </w:tc>
      </w:tr>
      <w:tr w:rsidR="00014AFF" w14:paraId="4CD8038F" w14:textId="77777777" w:rsidTr="00A6077E">
        <w:trPr>
          <w:ins w:id="66" w:author="Draft 3" w:date="2016-03-09T10:25:00Z"/>
        </w:trPr>
        <w:tc>
          <w:tcPr>
            <w:tcW w:w="5488" w:type="dxa"/>
          </w:tcPr>
          <w:p w14:paraId="2A6DB227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67" w:author="Draft 3" w:date="2016-03-09T10:25:00Z"/>
              </w:rPr>
            </w:pPr>
            <w:ins w:id="68" w:author="Draft 3" w:date="2016-03-09T10:25:00Z">
              <w:r w:rsidRPr="006B628D">
                <w:t>:98C::PREP//201</w:t>
              </w:r>
              <w:r>
                <w:t>7</w:t>
              </w:r>
              <w:r w:rsidRPr="006B628D">
                <w:t>0</w:t>
              </w:r>
              <w:r>
                <w:t>312</w:t>
              </w:r>
              <w:r w:rsidRPr="006B628D">
                <w:t>140000</w:t>
              </w:r>
            </w:ins>
          </w:p>
        </w:tc>
        <w:tc>
          <w:tcPr>
            <w:tcW w:w="4762" w:type="dxa"/>
          </w:tcPr>
          <w:p w14:paraId="4D583AE3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69" w:author="Draft 3" w:date="2016-03-09T10:25:00Z"/>
              </w:rPr>
            </w:pPr>
          </w:p>
        </w:tc>
      </w:tr>
      <w:tr w:rsidR="00014AFF" w14:paraId="1208613D" w14:textId="77777777" w:rsidTr="00A6077E">
        <w:trPr>
          <w:ins w:id="70" w:author="Draft 3" w:date="2016-03-09T10:25:00Z"/>
        </w:trPr>
        <w:tc>
          <w:tcPr>
            <w:tcW w:w="5488" w:type="dxa"/>
          </w:tcPr>
          <w:p w14:paraId="160D70C6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71" w:author="Draft 3" w:date="2016-03-09T10:25:00Z"/>
              </w:rPr>
            </w:pPr>
            <w:ins w:id="72" w:author="Draft 3" w:date="2016-03-09T10:25:00Z">
              <w:r w:rsidRPr="006B628D">
                <w:t>:16R:LINK</w:t>
              </w:r>
            </w:ins>
          </w:p>
        </w:tc>
        <w:tc>
          <w:tcPr>
            <w:tcW w:w="4762" w:type="dxa"/>
          </w:tcPr>
          <w:p w14:paraId="1CAC1E05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73" w:author="Draft 3" w:date="2016-03-09T10:25:00Z"/>
              </w:rPr>
            </w:pPr>
          </w:p>
        </w:tc>
      </w:tr>
      <w:tr w:rsidR="00014AFF" w14:paraId="3083C78F" w14:textId="77777777" w:rsidTr="00A6077E">
        <w:trPr>
          <w:ins w:id="74" w:author="Draft 3" w:date="2016-03-09T10:25:00Z"/>
        </w:trPr>
        <w:tc>
          <w:tcPr>
            <w:tcW w:w="5488" w:type="dxa"/>
          </w:tcPr>
          <w:p w14:paraId="66871635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75" w:author="Draft 3" w:date="2016-03-09T10:25:00Z"/>
              </w:rPr>
            </w:pPr>
            <w:ins w:id="76" w:author="Draft 3" w:date="2016-03-09T10:25:00Z">
              <w:r>
                <w:t>:13</w:t>
              </w:r>
              <w:r>
                <w:rPr>
                  <w:lang w:val="en-US"/>
                </w:rPr>
                <w:t>A</w:t>
              </w:r>
              <w:r w:rsidRPr="006B628D">
                <w:t>::LINK//565</w:t>
              </w:r>
            </w:ins>
          </w:p>
        </w:tc>
        <w:tc>
          <w:tcPr>
            <w:tcW w:w="4762" w:type="dxa"/>
          </w:tcPr>
          <w:p w14:paraId="676BE02B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77" w:author="Draft 3" w:date="2016-03-09T10:25:00Z"/>
              </w:rPr>
            </w:pPr>
            <w:ins w:id="78" w:author="Draft 3" w:date="2016-03-09T10:25:00Z">
              <w:r>
                <w:t>Ссылка на ранее поданную инструкцию</w:t>
              </w:r>
            </w:ins>
          </w:p>
        </w:tc>
      </w:tr>
      <w:tr w:rsidR="00014AFF" w14:paraId="55BF40F1" w14:textId="77777777" w:rsidTr="00A6077E">
        <w:trPr>
          <w:ins w:id="79" w:author="Draft 3" w:date="2016-03-09T10:25:00Z"/>
        </w:trPr>
        <w:tc>
          <w:tcPr>
            <w:tcW w:w="5488" w:type="dxa"/>
          </w:tcPr>
          <w:p w14:paraId="4A8B8F0B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80" w:author="Draft 3" w:date="2016-03-09T10:25:00Z"/>
              </w:rPr>
            </w:pPr>
            <w:ins w:id="81" w:author="Draft 3" w:date="2016-03-09T10:25:00Z">
              <w:r w:rsidRPr="006B628D">
                <w:t>:20C::PREV//01</w:t>
              </w:r>
            </w:ins>
          </w:p>
        </w:tc>
        <w:tc>
          <w:tcPr>
            <w:tcW w:w="4762" w:type="dxa"/>
          </w:tcPr>
          <w:p w14:paraId="66FB6785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82" w:author="Draft 3" w:date="2016-03-09T10:25:00Z"/>
              </w:rPr>
            </w:pPr>
          </w:p>
        </w:tc>
      </w:tr>
      <w:tr w:rsidR="00014AFF" w14:paraId="4BB220B1" w14:textId="77777777" w:rsidTr="00A6077E">
        <w:trPr>
          <w:ins w:id="83" w:author="Draft 3" w:date="2016-03-09T10:25:00Z"/>
        </w:trPr>
        <w:tc>
          <w:tcPr>
            <w:tcW w:w="5488" w:type="dxa"/>
          </w:tcPr>
          <w:p w14:paraId="252B3F69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84" w:author="Draft 3" w:date="2016-03-09T10:25:00Z"/>
              </w:rPr>
            </w:pPr>
            <w:ins w:id="85" w:author="Draft 3" w:date="2016-03-09T10:25:00Z">
              <w:r w:rsidRPr="006B628D">
                <w:t>:16S:LINK</w:t>
              </w:r>
            </w:ins>
          </w:p>
        </w:tc>
        <w:tc>
          <w:tcPr>
            <w:tcW w:w="4762" w:type="dxa"/>
          </w:tcPr>
          <w:p w14:paraId="072C5B2A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86" w:author="Draft 3" w:date="2016-03-09T10:25:00Z"/>
              </w:rPr>
            </w:pPr>
          </w:p>
        </w:tc>
      </w:tr>
      <w:tr w:rsidR="00014AFF" w14:paraId="4FC1A392" w14:textId="77777777" w:rsidTr="00A6077E">
        <w:trPr>
          <w:ins w:id="87" w:author="Draft 3" w:date="2016-03-09T10:25:00Z"/>
        </w:trPr>
        <w:tc>
          <w:tcPr>
            <w:tcW w:w="5488" w:type="dxa"/>
          </w:tcPr>
          <w:p w14:paraId="0B9CF641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88" w:author="Draft 3" w:date="2016-03-09T10:25:00Z"/>
              </w:rPr>
            </w:pPr>
            <w:ins w:id="89" w:author="Draft 3" w:date="2016-03-09T10:25:00Z">
              <w:r w:rsidRPr="006B628D">
                <w:t>:16S:GENL</w:t>
              </w:r>
            </w:ins>
          </w:p>
        </w:tc>
        <w:tc>
          <w:tcPr>
            <w:tcW w:w="4762" w:type="dxa"/>
          </w:tcPr>
          <w:p w14:paraId="1F9FC7D3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90" w:author="Draft 3" w:date="2016-03-09T10:25:00Z"/>
              </w:rPr>
            </w:pPr>
          </w:p>
        </w:tc>
      </w:tr>
      <w:tr w:rsidR="00014AFF" w14:paraId="518D06AF" w14:textId="77777777" w:rsidTr="00A6077E">
        <w:trPr>
          <w:ins w:id="91" w:author="Draft 3" w:date="2016-03-09T10:25:00Z"/>
        </w:trPr>
        <w:tc>
          <w:tcPr>
            <w:tcW w:w="5488" w:type="dxa"/>
          </w:tcPr>
          <w:p w14:paraId="52AD018A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92" w:author="Draft 3" w:date="2016-03-09T10:25:00Z"/>
              </w:rPr>
            </w:pPr>
            <w:ins w:id="93" w:author="Draft 3" w:date="2016-03-09T10:25:00Z">
              <w:r w:rsidRPr="006B628D">
                <w:t>:16R:USECU</w:t>
              </w:r>
            </w:ins>
          </w:p>
        </w:tc>
        <w:tc>
          <w:tcPr>
            <w:tcW w:w="4762" w:type="dxa"/>
          </w:tcPr>
          <w:p w14:paraId="5220DB61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94" w:author="Draft 3" w:date="2016-03-09T10:25:00Z"/>
              </w:rPr>
            </w:pPr>
          </w:p>
        </w:tc>
      </w:tr>
      <w:tr w:rsidR="00014AFF" w14:paraId="0C83BDC1" w14:textId="77777777" w:rsidTr="00A6077E">
        <w:trPr>
          <w:ins w:id="95" w:author="Draft 3" w:date="2016-03-09T10:25:00Z"/>
        </w:trPr>
        <w:tc>
          <w:tcPr>
            <w:tcW w:w="5488" w:type="dxa"/>
          </w:tcPr>
          <w:p w14:paraId="2A463760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96" w:author="Draft 3" w:date="2016-03-09T10:25:00Z"/>
              </w:rPr>
            </w:pPr>
            <w:ins w:id="97" w:author="Draft 3" w:date="2016-03-09T10:25:00Z">
              <w:r w:rsidRPr="006B628D">
                <w:t>:35B:ISIN RU1111111111</w:t>
              </w:r>
            </w:ins>
          </w:p>
        </w:tc>
        <w:tc>
          <w:tcPr>
            <w:tcW w:w="4762" w:type="dxa"/>
          </w:tcPr>
          <w:p w14:paraId="62C72282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98" w:author="Draft 3" w:date="2016-03-09T10:25:00Z"/>
              </w:rPr>
            </w:pPr>
          </w:p>
        </w:tc>
      </w:tr>
      <w:tr w:rsidR="00014AFF" w14:paraId="12F556AD" w14:textId="77777777" w:rsidTr="00A6077E">
        <w:trPr>
          <w:ins w:id="99" w:author="Draft 3" w:date="2016-03-09T10:25:00Z"/>
        </w:trPr>
        <w:tc>
          <w:tcPr>
            <w:tcW w:w="5488" w:type="dxa"/>
          </w:tcPr>
          <w:p w14:paraId="35135780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00" w:author="Draft 3" w:date="2016-03-09T10:25:00Z"/>
              </w:rPr>
            </w:pPr>
            <w:ins w:id="101" w:author="Draft 3" w:date="2016-03-09T10:25:00Z">
              <w:r>
                <w:t>/</w:t>
              </w:r>
              <w:r>
                <w:rPr>
                  <w:lang w:val="en-US"/>
                </w:rPr>
                <w:t>XX</w:t>
              </w:r>
              <w:r w:rsidRPr="006B628D">
                <w:t>/CORP/NADC/RU1111111111</w:t>
              </w:r>
            </w:ins>
          </w:p>
        </w:tc>
        <w:tc>
          <w:tcPr>
            <w:tcW w:w="4762" w:type="dxa"/>
          </w:tcPr>
          <w:p w14:paraId="4210A0CB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02" w:author="Draft 3" w:date="2016-03-09T10:25:00Z"/>
              </w:rPr>
            </w:pPr>
          </w:p>
        </w:tc>
      </w:tr>
      <w:tr w:rsidR="00014AFF" w14:paraId="1EA50F2F" w14:textId="77777777" w:rsidTr="00A6077E">
        <w:trPr>
          <w:ins w:id="103" w:author="Draft 3" w:date="2016-03-09T10:25:00Z"/>
        </w:trPr>
        <w:tc>
          <w:tcPr>
            <w:tcW w:w="5488" w:type="dxa"/>
          </w:tcPr>
          <w:p w14:paraId="690AF6E6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04" w:author="Draft 3" w:date="2016-03-09T10:25:00Z"/>
              </w:rPr>
            </w:pPr>
            <w:ins w:id="105" w:author="Draft 3" w:date="2016-03-09T10:25:00Z">
              <w:r w:rsidRPr="006B628D">
                <w:lastRenderedPageBreak/>
                <w:t xml:space="preserve">/RU/1-11-00111-A </w:t>
              </w:r>
            </w:ins>
          </w:p>
        </w:tc>
        <w:tc>
          <w:tcPr>
            <w:tcW w:w="4762" w:type="dxa"/>
          </w:tcPr>
          <w:p w14:paraId="64AEBD67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06" w:author="Draft 3" w:date="2016-03-09T10:25:00Z"/>
              </w:rPr>
            </w:pPr>
          </w:p>
        </w:tc>
      </w:tr>
      <w:tr w:rsidR="00014AFF" w14:paraId="0A207529" w14:textId="77777777" w:rsidTr="00A6077E">
        <w:trPr>
          <w:ins w:id="107" w:author="Draft 3" w:date="2016-03-09T10:25:00Z"/>
        </w:trPr>
        <w:tc>
          <w:tcPr>
            <w:tcW w:w="5488" w:type="dxa"/>
          </w:tcPr>
          <w:p w14:paraId="3D442DBB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08" w:author="Draft 3" w:date="2016-03-09T10:25:00Z"/>
              </w:rPr>
            </w:pPr>
            <w:ins w:id="109" w:author="Draft 3" w:date="2016-03-09T10:25:00Z">
              <w:r w:rsidRPr="006B628D">
                <w:t>/NAME/</w:t>
              </w:r>
              <w:r>
                <w:t>'OAO ''Megafon''</w:t>
              </w:r>
              <w:r>
                <w:rPr>
                  <w:lang w:val="en-US"/>
                </w:rPr>
                <w:t xml:space="preserve"> vip1</w:t>
              </w:r>
            </w:ins>
          </w:p>
        </w:tc>
        <w:tc>
          <w:tcPr>
            <w:tcW w:w="4762" w:type="dxa"/>
          </w:tcPr>
          <w:p w14:paraId="7B9B267D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10" w:author="Draft 3" w:date="2016-03-09T10:25:00Z"/>
              </w:rPr>
            </w:pPr>
          </w:p>
        </w:tc>
      </w:tr>
      <w:tr w:rsidR="00014AFF" w14:paraId="38580C50" w14:textId="77777777" w:rsidTr="00A6077E">
        <w:trPr>
          <w:ins w:id="111" w:author="Draft 3" w:date="2016-03-09T10:25:00Z"/>
        </w:trPr>
        <w:tc>
          <w:tcPr>
            <w:tcW w:w="5488" w:type="dxa"/>
          </w:tcPr>
          <w:p w14:paraId="1A3B6104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12" w:author="Draft 3" w:date="2016-03-09T10:25:00Z"/>
              </w:rPr>
            </w:pPr>
            <w:ins w:id="113" w:author="Draft 3" w:date="2016-03-09T10:25:00Z">
              <w:r w:rsidRPr="006B628D">
                <w:t>:16R:ACCTINFO</w:t>
              </w:r>
            </w:ins>
          </w:p>
        </w:tc>
        <w:tc>
          <w:tcPr>
            <w:tcW w:w="4762" w:type="dxa"/>
          </w:tcPr>
          <w:p w14:paraId="730595FD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14" w:author="Draft 3" w:date="2016-03-09T10:25:00Z"/>
              </w:rPr>
            </w:pPr>
          </w:p>
        </w:tc>
      </w:tr>
      <w:tr w:rsidR="00014AFF" w14:paraId="6086884D" w14:textId="77777777" w:rsidTr="00A6077E">
        <w:trPr>
          <w:ins w:id="115" w:author="Draft 3" w:date="2016-03-09T10:25:00Z"/>
        </w:trPr>
        <w:tc>
          <w:tcPr>
            <w:tcW w:w="5488" w:type="dxa"/>
          </w:tcPr>
          <w:p w14:paraId="24DD2737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16" w:author="Draft 3" w:date="2016-03-09T10:25:00Z"/>
              </w:rPr>
            </w:pPr>
            <w:ins w:id="117" w:author="Draft 3" w:date="2016-03-09T10:25:00Z">
              <w:r>
                <w:t>:97A::SAFE//</w:t>
              </w:r>
              <w:r>
                <w:rPr>
                  <w:lang w:val="en-US"/>
                </w:rPr>
                <w:t>ML</w:t>
              </w:r>
              <w:r w:rsidRPr="006B628D">
                <w:t>1111111111</w:t>
              </w:r>
            </w:ins>
          </w:p>
        </w:tc>
        <w:tc>
          <w:tcPr>
            <w:tcW w:w="4762" w:type="dxa"/>
          </w:tcPr>
          <w:p w14:paraId="53362DC4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18" w:author="Draft 3" w:date="2016-03-09T10:25:00Z"/>
              </w:rPr>
            </w:pPr>
          </w:p>
        </w:tc>
      </w:tr>
      <w:tr w:rsidR="00014AFF" w14:paraId="12CDA73E" w14:textId="77777777" w:rsidTr="00A6077E">
        <w:trPr>
          <w:ins w:id="119" w:author="Draft 3" w:date="2016-03-09T10:25:00Z"/>
        </w:trPr>
        <w:tc>
          <w:tcPr>
            <w:tcW w:w="5488" w:type="dxa"/>
          </w:tcPr>
          <w:p w14:paraId="042698B6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20" w:author="Draft 3" w:date="2016-03-09T10:25:00Z"/>
              </w:rPr>
            </w:pPr>
            <w:ins w:id="121" w:author="Draft 3" w:date="2016-03-09T10:25:00Z">
              <w:r w:rsidRPr="006B628D">
                <w:t>:16S:ACCTINFO</w:t>
              </w:r>
            </w:ins>
          </w:p>
        </w:tc>
        <w:tc>
          <w:tcPr>
            <w:tcW w:w="4762" w:type="dxa"/>
          </w:tcPr>
          <w:p w14:paraId="57BD435A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22" w:author="Draft 3" w:date="2016-03-09T10:25:00Z"/>
              </w:rPr>
            </w:pPr>
          </w:p>
        </w:tc>
      </w:tr>
      <w:tr w:rsidR="00014AFF" w14:paraId="42A55652" w14:textId="77777777" w:rsidTr="00A6077E">
        <w:trPr>
          <w:ins w:id="123" w:author="Draft 3" w:date="2016-03-09T10:25:00Z"/>
        </w:trPr>
        <w:tc>
          <w:tcPr>
            <w:tcW w:w="5488" w:type="dxa"/>
          </w:tcPr>
          <w:p w14:paraId="7695BD4D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24" w:author="Draft 3" w:date="2016-03-09T10:25:00Z"/>
              </w:rPr>
            </w:pPr>
            <w:ins w:id="125" w:author="Draft 3" w:date="2016-03-09T10:25:00Z">
              <w:r w:rsidRPr="006B628D">
                <w:t>:16S:USECU</w:t>
              </w:r>
            </w:ins>
          </w:p>
        </w:tc>
        <w:tc>
          <w:tcPr>
            <w:tcW w:w="4762" w:type="dxa"/>
          </w:tcPr>
          <w:p w14:paraId="698C339F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26" w:author="Draft 3" w:date="2016-03-09T10:25:00Z"/>
              </w:rPr>
            </w:pPr>
          </w:p>
        </w:tc>
      </w:tr>
      <w:tr w:rsidR="00014AFF" w:rsidRPr="00AF4D92" w14:paraId="689F8E4E" w14:textId="77777777" w:rsidTr="00A6077E">
        <w:trPr>
          <w:ins w:id="127" w:author="Draft 3" w:date="2016-03-09T10:25:00Z"/>
        </w:trPr>
        <w:tc>
          <w:tcPr>
            <w:tcW w:w="5488" w:type="dxa"/>
          </w:tcPr>
          <w:p w14:paraId="068C7CA5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28" w:author="Draft 3" w:date="2016-03-09T10:25:00Z"/>
                <w:lang w:val="en-US"/>
              </w:rPr>
            </w:pPr>
            <w:ins w:id="129" w:author="Draft 3" w:date="2016-03-09T10:25:00Z">
              <w:r w:rsidRPr="006B628D">
                <w:t>:16R:CAINST</w:t>
              </w:r>
            </w:ins>
          </w:p>
        </w:tc>
        <w:tc>
          <w:tcPr>
            <w:tcW w:w="4762" w:type="dxa"/>
          </w:tcPr>
          <w:p w14:paraId="56968CAC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30" w:author="Draft 3" w:date="2016-03-09T10:25:00Z"/>
                <w:lang w:val="en-US"/>
              </w:rPr>
            </w:pPr>
          </w:p>
        </w:tc>
      </w:tr>
      <w:tr w:rsidR="00014AFF" w:rsidRPr="00AF4D92" w14:paraId="6E5FB1E2" w14:textId="77777777" w:rsidTr="00A6077E">
        <w:trPr>
          <w:ins w:id="131" w:author="Draft 3" w:date="2016-03-09T10:25:00Z"/>
        </w:trPr>
        <w:tc>
          <w:tcPr>
            <w:tcW w:w="5488" w:type="dxa"/>
          </w:tcPr>
          <w:p w14:paraId="4C232EC9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32" w:author="Draft 3" w:date="2016-03-09T10:25:00Z"/>
                <w:lang w:val="en-US"/>
              </w:rPr>
            </w:pPr>
            <w:ins w:id="133" w:author="Draft 3" w:date="2016-03-09T10:25:00Z">
              <w:r w:rsidRPr="006B628D">
                <w:t>:13A::CAON//UNS</w:t>
              </w:r>
            </w:ins>
          </w:p>
        </w:tc>
        <w:tc>
          <w:tcPr>
            <w:tcW w:w="4762" w:type="dxa"/>
          </w:tcPr>
          <w:p w14:paraId="7CC6B6CC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34" w:author="Draft 3" w:date="2016-03-09T10:25:00Z"/>
                <w:lang w:val="en-US"/>
              </w:rPr>
            </w:pPr>
          </w:p>
        </w:tc>
      </w:tr>
      <w:tr w:rsidR="00014AFF" w14:paraId="16FFA14B" w14:textId="77777777" w:rsidTr="00A6077E">
        <w:trPr>
          <w:ins w:id="135" w:author="Draft 3" w:date="2016-03-09T10:25:00Z"/>
        </w:trPr>
        <w:tc>
          <w:tcPr>
            <w:tcW w:w="5488" w:type="dxa"/>
          </w:tcPr>
          <w:p w14:paraId="68381C04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36" w:author="Draft 3" w:date="2016-03-09T10:25:00Z"/>
              </w:rPr>
            </w:pPr>
            <w:ins w:id="137" w:author="Draft 3" w:date="2016-03-09T10:25:00Z">
              <w:r w:rsidRPr="006B628D">
                <w:t>:22F::CAOP//SPLI</w:t>
              </w:r>
            </w:ins>
          </w:p>
        </w:tc>
        <w:tc>
          <w:tcPr>
            <w:tcW w:w="4762" w:type="dxa"/>
          </w:tcPr>
          <w:p w14:paraId="4B97BB77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38" w:author="Draft 3" w:date="2016-03-09T10:25:00Z"/>
              </w:rPr>
            </w:pPr>
          </w:p>
        </w:tc>
      </w:tr>
      <w:tr w:rsidR="00014AFF" w14:paraId="2B50DAAC" w14:textId="77777777" w:rsidTr="00A6077E">
        <w:trPr>
          <w:ins w:id="139" w:author="Draft 3" w:date="2016-03-09T10:25:00Z"/>
        </w:trPr>
        <w:tc>
          <w:tcPr>
            <w:tcW w:w="5488" w:type="dxa"/>
          </w:tcPr>
          <w:p w14:paraId="67DB84A6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40" w:author="Draft 3" w:date="2016-03-09T10:25:00Z"/>
              </w:rPr>
            </w:pPr>
            <w:ins w:id="141" w:author="Draft 3" w:date="2016-03-09T10:25:00Z">
              <w:r w:rsidRPr="006B628D">
                <w:t>:36B::QINS//UNIT/500,</w:t>
              </w:r>
            </w:ins>
          </w:p>
        </w:tc>
        <w:tc>
          <w:tcPr>
            <w:tcW w:w="4762" w:type="dxa"/>
          </w:tcPr>
          <w:p w14:paraId="6B7CBC4E" w14:textId="77777777" w:rsidR="00014AFF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42" w:author="Draft 3" w:date="2016-03-09T10:25:00Z"/>
              </w:rPr>
            </w:pPr>
          </w:p>
        </w:tc>
      </w:tr>
      <w:tr w:rsidR="00014AFF" w:rsidRPr="00014AFF" w14:paraId="2D54C88A" w14:textId="77777777" w:rsidTr="00A6077E">
        <w:trPr>
          <w:trHeight w:val="157"/>
          <w:ins w:id="143" w:author="Draft 3" w:date="2016-03-09T10:25:00Z"/>
        </w:trPr>
        <w:tc>
          <w:tcPr>
            <w:tcW w:w="5488" w:type="dxa"/>
          </w:tcPr>
          <w:p w14:paraId="57E1C655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44" w:author="Draft 3" w:date="2016-03-09T10:25:00Z"/>
                <w:lang w:val="en-US"/>
              </w:rPr>
            </w:pPr>
            <w:ins w:id="145" w:author="Draft 3" w:date="2016-03-09T10:25:00Z">
              <w:r w:rsidRPr="00CC4B42">
                <w:rPr>
                  <w:lang w:val="en-US"/>
                </w:rPr>
                <w:t>:70E::INST//ISLB/1.1/TYPE/ORDN/RSLT/CONY/QVTG/500</w:t>
              </w:r>
            </w:ins>
          </w:p>
        </w:tc>
        <w:tc>
          <w:tcPr>
            <w:tcW w:w="4762" w:type="dxa"/>
          </w:tcPr>
          <w:p w14:paraId="0B82A085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46" w:author="Draft 3" w:date="2016-03-09T10:25:00Z"/>
                <w:lang w:val="en-US"/>
              </w:rPr>
            </w:pPr>
          </w:p>
        </w:tc>
      </w:tr>
      <w:tr w:rsidR="00014AFF" w:rsidRPr="00014AFF" w14:paraId="5760CED0" w14:textId="77777777" w:rsidTr="00A6077E">
        <w:trPr>
          <w:ins w:id="147" w:author="Draft 3" w:date="2016-03-09T10:25:00Z"/>
        </w:trPr>
        <w:tc>
          <w:tcPr>
            <w:tcW w:w="5488" w:type="dxa"/>
          </w:tcPr>
          <w:p w14:paraId="289E0EC8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48" w:author="Draft 3" w:date="2016-03-09T10:25:00Z"/>
                <w:lang w:val="en-US"/>
              </w:rPr>
            </w:pPr>
            <w:ins w:id="149" w:author="Draft 3" w:date="2016-03-09T10:25:00Z">
              <w:r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1</w:t>
              </w:r>
              <w:r w:rsidRPr="00CC4B42">
                <w:rPr>
                  <w:lang w:val="en-US"/>
                </w:rPr>
                <w:t>.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/TYPE/ORDN/RSLT/CONN/QVTG/500</w:t>
              </w:r>
            </w:ins>
          </w:p>
        </w:tc>
        <w:tc>
          <w:tcPr>
            <w:tcW w:w="4762" w:type="dxa"/>
          </w:tcPr>
          <w:p w14:paraId="52A9CE6B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50" w:author="Draft 3" w:date="2016-03-09T10:25:00Z"/>
                <w:lang w:val="en-US"/>
              </w:rPr>
            </w:pPr>
          </w:p>
        </w:tc>
      </w:tr>
      <w:tr w:rsidR="00014AFF" w:rsidRPr="00014AFF" w14:paraId="2E5172F9" w14:textId="77777777" w:rsidTr="00A6077E">
        <w:trPr>
          <w:ins w:id="151" w:author="Draft 3" w:date="2016-03-09T10:25:00Z"/>
        </w:trPr>
        <w:tc>
          <w:tcPr>
            <w:tcW w:w="5488" w:type="dxa"/>
          </w:tcPr>
          <w:p w14:paraId="37EAE9A4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52" w:author="Draft 3" w:date="2016-03-09T10:25:00Z"/>
                <w:lang w:val="en-US"/>
              </w:rPr>
            </w:pPr>
            <w:ins w:id="153" w:author="Draft 3" w:date="2016-03-09T10:25:00Z">
              <w:r w:rsidRPr="00CC4B42"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.1</w:t>
              </w:r>
              <w:r w:rsidRPr="00A003A5">
                <w:rPr>
                  <w:lang w:val="en-US"/>
                </w:rPr>
                <w:t>.1</w:t>
              </w:r>
              <w:r w:rsidRPr="00CC4B42">
                <w:rPr>
                  <w:lang w:val="en-US"/>
                </w:rPr>
                <w:t>/TYPE/</w:t>
              </w:r>
              <w:r w:rsidRPr="00A003A5">
                <w:rPr>
                  <w:lang w:val="en-US"/>
                </w:rPr>
                <w:t>CMLT</w:t>
              </w:r>
              <w:r w:rsidRPr="00CC4B42">
                <w:rPr>
                  <w:lang w:val="en-US"/>
                </w:rPr>
                <w:t>/RSLT/CONY/QVTG/</w:t>
              </w:r>
              <w:r w:rsidRPr="00A003A5">
                <w:rPr>
                  <w:lang w:val="en-US"/>
                </w:rPr>
                <w:t>8</w:t>
              </w:r>
              <w:r w:rsidRPr="00CC4B42">
                <w:rPr>
                  <w:lang w:val="en-US"/>
                </w:rPr>
                <w:t>00</w:t>
              </w:r>
            </w:ins>
          </w:p>
        </w:tc>
        <w:tc>
          <w:tcPr>
            <w:tcW w:w="4762" w:type="dxa"/>
          </w:tcPr>
          <w:p w14:paraId="4A11F785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54" w:author="Draft 3" w:date="2016-03-09T10:25:00Z"/>
                <w:lang w:val="en-US"/>
              </w:rPr>
            </w:pPr>
          </w:p>
        </w:tc>
      </w:tr>
      <w:tr w:rsidR="00014AFF" w:rsidRPr="00014AFF" w14:paraId="1DD05F96" w14:textId="77777777" w:rsidTr="00A6077E">
        <w:trPr>
          <w:ins w:id="155" w:author="Draft 3" w:date="2016-03-09T10:25:00Z"/>
        </w:trPr>
        <w:tc>
          <w:tcPr>
            <w:tcW w:w="5488" w:type="dxa"/>
          </w:tcPr>
          <w:p w14:paraId="05B48324" w14:textId="77777777" w:rsidR="00014AFF" w:rsidRPr="00CC4B4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56" w:author="Draft 3" w:date="2016-03-09T10:25:00Z"/>
                <w:lang w:val="en-US"/>
              </w:rPr>
            </w:pPr>
            <w:ins w:id="157" w:author="Draft 3" w:date="2016-03-09T10:25:00Z">
              <w:r w:rsidRPr="00CC4B42"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.1</w:t>
              </w:r>
              <w:r w:rsidRPr="00A003A5">
                <w:rPr>
                  <w:lang w:val="en-US"/>
                </w:rPr>
                <w:t>.2</w:t>
              </w:r>
              <w:r w:rsidRPr="00CC4B42">
                <w:rPr>
                  <w:lang w:val="en-US"/>
                </w:rPr>
                <w:t>/TYPE/</w:t>
              </w:r>
              <w:r w:rsidRPr="00A003A5">
                <w:rPr>
                  <w:lang w:val="en-US"/>
                </w:rPr>
                <w:t>CMLT</w:t>
              </w:r>
              <w:r w:rsidRPr="00CC4B42">
                <w:rPr>
                  <w:lang w:val="en-US"/>
                </w:rPr>
                <w:t>/RSLT/CONY/QVTG/</w:t>
              </w:r>
              <w:r w:rsidRPr="00A003A5">
                <w:rPr>
                  <w:lang w:val="en-US"/>
                </w:rPr>
                <w:t>3</w:t>
              </w:r>
              <w:r w:rsidRPr="00CC4B42">
                <w:rPr>
                  <w:lang w:val="en-US"/>
                </w:rPr>
                <w:t>00</w:t>
              </w:r>
            </w:ins>
          </w:p>
        </w:tc>
        <w:tc>
          <w:tcPr>
            <w:tcW w:w="4762" w:type="dxa"/>
          </w:tcPr>
          <w:p w14:paraId="7917B6E5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58" w:author="Draft 3" w:date="2016-03-09T10:25:00Z"/>
                <w:lang w:val="en-US"/>
              </w:rPr>
            </w:pPr>
          </w:p>
        </w:tc>
      </w:tr>
      <w:tr w:rsidR="00014AFF" w:rsidRPr="00014AFF" w14:paraId="169F35CB" w14:textId="77777777" w:rsidTr="00A6077E">
        <w:trPr>
          <w:ins w:id="159" w:author="Draft 3" w:date="2016-03-09T10:25:00Z"/>
        </w:trPr>
        <w:tc>
          <w:tcPr>
            <w:tcW w:w="5488" w:type="dxa"/>
          </w:tcPr>
          <w:p w14:paraId="5DEFC2A6" w14:textId="77777777" w:rsidR="00014AFF" w:rsidRPr="00CC4B4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60" w:author="Draft 3" w:date="2016-03-09T10:25:00Z"/>
                <w:lang w:val="en-US"/>
              </w:rPr>
            </w:pPr>
            <w:ins w:id="161" w:author="Draft 3" w:date="2016-03-09T10:25:00Z">
              <w:r w:rsidRPr="00CC4B42"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.1</w:t>
              </w:r>
              <w:r w:rsidRPr="00A003A5">
                <w:rPr>
                  <w:lang w:val="en-US"/>
                </w:rPr>
                <w:t>.3</w:t>
              </w:r>
              <w:r w:rsidRPr="00CC4B42">
                <w:rPr>
                  <w:lang w:val="en-US"/>
                </w:rPr>
                <w:t>/TYPE/</w:t>
              </w:r>
              <w:r w:rsidRPr="00A003A5">
                <w:rPr>
                  <w:lang w:val="en-US"/>
                </w:rPr>
                <w:t>CMLT</w:t>
              </w:r>
              <w:r w:rsidRPr="00CC4B42">
                <w:rPr>
                  <w:lang w:val="en-US"/>
                </w:rPr>
                <w:t>/RSLT/CONY/QVTG/</w:t>
              </w:r>
              <w:r w:rsidRPr="00A003A5">
                <w:rPr>
                  <w:lang w:val="en-US"/>
                </w:rPr>
                <w:t>4</w:t>
              </w:r>
              <w:r w:rsidRPr="00CC4B42">
                <w:rPr>
                  <w:lang w:val="en-US"/>
                </w:rPr>
                <w:t>00</w:t>
              </w:r>
            </w:ins>
          </w:p>
        </w:tc>
        <w:tc>
          <w:tcPr>
            <w:tcW w:w="4762" w:type="dxa"/>
          </w:tcPr>
          <w:p w14:paraId="520B4D3E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62" w:author="Draft 3" w:date="2016-03-09T10:25:00Z"/>
                <w:lang w:val="en-US"/>
              </w:rPr>
            </w:pPr>
          </w:p>
        </w:tc>
      </w:tr>
      <w:tr w:rsidR="00014AFF" w:rsidRPr="00014AFF" w14:paraId="590E9898" w14:textId="77777777" w:rsidTr="00A6077E">
        <w:trPr>
          <w:ins w:id="163" w:author="Draft 3" w:date="2016-03-09T10:25:00Z"/>
        </w:trPr>
        <w:tc>
          <w:tcPr>
            <w:tcW w:w="5488" w:type="dxa"/>
          </w:tcPr>
          <w:p w14:paraId="74DF604B" w14:textId="77777777" w:rsidR="00014AFF" w:rsidRPr="00CC4B4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64" w:author="Draft 3" w:date="2016-03-09T10:25:00Z"/>
                <w:lang w:val="en-US"/>
              </w:rPr>
            </w:pPr>
            <w:ins w:id="165" w:author="Draft 3" w:date="2016-03-09T10:25:00Z">
              <w:r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3</w:t>
              </w:r>
              <w:r w:rsidRPr="00CC4B42">
                <w:rPr>
                  <w:lang w:val="en-US"/>
                </w:rPr>
                <w:t>.1/TYPE/ORDN/RSLT/</w:t>
              </w:r>
              <w:r>
                <w:rPr>
                  <w:lang w:val="en-US"/>
                </w:rPr>
                <w:t>ABST</w:t>
              </w:r>
              <w:r w:rsidRPr="00CC4B42">
                <w:rPr>
                  <w:lang w:val="en-US"/>
                </w:rPr>
                <w:t>/QVTG/500</w:t>
              </w:r>
            </w:ins>
          </w:p>
        </w:tc>
        <w:tc>
          <w:tcPr>
            <w:tcW w:w="4762" w:type="dxa"/>
          </w:tcPr>
          <w:p w14:paraId="387E1C40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66" w:author="Draft 3" w:date="2016-03-09T10:25:00Z"/>
                <w:lang w:val="en-US"/>
              </w:rPr>
            </w:pPr>
          </w:p>
        </w:tc>
      </w:tr>
      <w:tr w:rsidR="00014AFF" w:rsidRPr="00AF4D92" w14:paraId="464278E2" w14:textId="77777777" w:rsidTr="00A6077E">
        <w:trPr>
          <w:ins w:id="167" w:author="Draft 3" w:date="2016-03-09T10:25:00Z"/>
        </w:trPr>
        <w:tc>
          <w:tcPr>
            <w:tcW w:w="5488" w:type="dxa"/>
          </w:tcPr>
          <w:p w14:paraId="2000D4CA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68" w:author="Draft 3" w:date="2016-03-09T10:25:00Z"/>
                <w:lang w:val="en-US"/>
              </w:rPr>
            </w:pPr>
            <w:ins w:id="169" w:author="Draft 3" w:date="2016-03-09T10:25:00Z">
              <w:r w:rsidRPr="006B628D">
                <w:t>:16S:CAINST</w:t>
              </w:r>
            </w:ins>
          </w:p>
        </w:tc>
        <w:tc>
          <w:tcPr>
            <w:tcW w:w="4762" w:type="dxa"/>
          </w:tcPr>
          <w:p w14:paraId="5AF00D7E" w14:textId="77777777" w:rsidR="00014AFF" w:rsidRPr="00AF4D92" w:rsidRDefault="00014AFF" w:rsidP="00A6077E">
            <w:pPr>
              <w:numPr>
                <w:ilvl w:val="0"/>
                <w:numId w:val="1"/>
              </w:numPr>
              <w:ind w:left="0" w:firstLine="0"/>
              <w:rPr>
                <w:ins w:id="170" w:author="Draft 3" w:date="2016-03-09T10:25:00Z"/>
                <w:lang w:val="en-US"/>
              </w:rPr>
            </w:pPr>
          </w:p>
        </w:tc>
      </w:tr>
    </w:tbl>
    <w:p w14:paraId="0389BB86" w14:textId="495DB1E7" w:rsidR="00014AFF" w:rsidRPr="00014AFF" w:rsidDel="00014AFF" w:rsidRDefault="00014AFF" w:rsidP="00014AFF">
      <w:pPr>
        <w:pStyle w:val="1"/>
        <w:numPr>
          <w:ilvl w:val="0"/>
          <w:numId w:val="0"/>
        </w:numPr>
        <w:rPr>
          <w:del w:id="171" w:author="Draft 3" w:date="2016-03-09T10:25:00Z"/>
        </w:rPr>
      </w:pPr>
    </w:p>
    <w:p w14:paraId="0ED58481" w14:textId="3675E197" w:rsidR="00EB3BCF" w:rsidRPr="00826D62" w:rsidRDefault="00EB3BCF" w:rsidP="00EB3BCF">
      <w:pPr>
        <w:pStyle w:val="1"/>
      </w:pPr>
      <w:bookmarkStart w:id="172" w:name="_Toc445282563"/>
      <w:r w:rsidRPr="00826D62">
        <w:t>Сообщение МТ565. О волеизъявлении лица (голосование по доверенности)</w:t>
      </w:r>
      <w:ins w:id="173" w:author="Draft 3" w:date="2016-03-09T10:22:00Z">
        <w:r w:rsidR="00014AFF">
          <w:t xml:space="preserve"> </w:t>
        </w:r>
        <w:r w:rsidR="00014AFF">
          <w:t>(от номинального держателя)</w:t>
        </w:r>
      </w:ins>
      <w:bookmarkEnd w:id="172"/>
    </w:p>
    <w:p w14:paraId="21A41018" w14:textId="77777777" w:rsidR="00EB3BCF" w:rsidRDefault="00EB3BCF" w:rsidP="00EB3BCF">
      <w:pPr>
        <w:numPr>
          <w:ilvl w:val="0"/>
          <w:numId w:val="0"/>
        </w:numPr>
        <w:ind w:left="432" w:hanging="432"/>
      </w:pPr>
    </w:p>
    <w:p w14:paraId="37697BB0" w14:textId="66E243C4" w:rsidR="00EB3BCF" w:rsidRDefault="00EB3BCF" w:rsidP="00EB3BCF">
      <w:pPr>
        <w:numPr>
          <w:ilvl w:val="0"/>
          <w:numId w:val="1"/>
        </w:numPr>
        <w:ind w:left="0" w:firstLine="0"/>
      </w:pPr>
      <w:r>
        <w:t xml:space="preserve">Легенда: </w:t>
      </w:r>
      <w:r w:rsidR="00E8139F">
        <w:t xml:space="preserve">Депонент высылает инструкцию ::SEME//03 с волеизъявлении лица. Ранее было направлено сообщение МТ565 (список лиц), в котором это лицо было указано. Поэтому в сообщении МТ565 обязательно должна быть ссылка на ранее отправленное МТ565, и в блоке </w:t>
      </w:r>
      <w:r w:rsidR="00E8139F">
        <w:rPr>
          <w:lang w:val="en-US"/>
        </w:rPr>
        <w:t>BENODET</w:t>
      </w:r>
      <w:r w:rsidR="00E8139F">
        <w:t xml:space="preserve"> должна быть указан идентификатор </w:t>
      </w:r>
      <w:r w:rsidR="00E8139F">
        <w:rPr>
          <w:lang w:val="en-US"/>
        </w:rPr>
        <w:t>RHID</w:t>
      </w:r>
      <w:r w:rsidR="00E8139F" w:rsidRPr="002A48F2">
        <w:t xml:space="preserve"> </w:t>
      </w:r>
      <w:r w:rsidR="00E8139F">
        <w:t>такой же, как в предыдущем МТ565.</w:t>
      </w:r>
    </w:p>
    <w:p w14:paraId="4DB9AB02" w14:textId="7020B4D8" w:rsidR="00E8139F" w:rsidRDefault="00E8139F" w:rsidP="00EB3BCF">
      <w:pPr>
        <w:numPr>
          <w:ilvl w:val="0"/>
          <w:numId w:val="1"/>
        </w:numPr>
        <w:ind w:left="0" w:firstLine="0"/>
      </w:pPr>
      <w:r w:rsidRPr="00E8139F">
        <w:t>Причем владелец после даты фиксации продал часть акций, поэтому при заполнении инструкции он отмечает</w:t>
      </w:r>
      <w:r>
        <w:t xml:space="preserve"> с помощью признака </w:t>
      </w:r>
      <w:r w:rsidRPr="00E8139F">
        <w:t>:22F::CAOP//PROX, что голосует раздельно в связи с продажей части акций.</w:t>
      </w:r>
    </w:p>
    <w:p w14:paraId="64BAF177" w14:textId="77777777" w:rsidR="00EB3BCF" w:rsidRPr="00573402" w:rsidRDefault="00EB3BCF" w:rsidP="00EB3BCF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EB3BCF" w14:paraId="02489716" w14:textId="77777777" w:rsidTr="00E8139F">
        <w:tc>
          <w:tcPr>
            <w:tcW w:w="5488" w:type="dxa"/>
            <w:shd w:val="clear" w:color="auto" w:fill="F2F2F2" w:themeFill="background1" w:themeFillShade="F2"/>
          </w:tcPr>
          <w:p w14:paraId="72CE5CF6" w14:textId="77777777" w:rsidR="00EB3BCF" w:rsidRPr="00445088" w:rsidRDefault="00EB3BCF" w:rsidP="00E8139F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D1376F" w14:textId="77777777" w:rsidR="00EB3BCF" w:rsidRDefault="00EB3BCF" w:rsidP="00E8139F">
            <w:pPr>
              <w:pStyle w:val="a3"/>
              <w:ind w:left="0"/>
            </w:pPr>
            <w:r>
              <w:t>Комментарии</w:t>
            </w:r>
          </w:p>
        </w:tc>
      </w:tr>
      <w:tr w:rsidR="00E8139F" w14:paraId="199256B2" w14:textId="77777777" w:rsidTr="00E8139F">
        <w:tc>
          <w:tcPr>
            <w:tcW w:w="5488" w:type="dxa"/>
          </w:tcPr>
          <w:p w14:paraId="35D8E0EA" w14:textId="74796F57" w:rsidR="00E8139F" w:rsidRPr="00445088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5C393425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33FCFE4D" w14:textId="77777777" w:rsidTr="00E8139F">
        <w:tc>
          <w:tcPr>
            <w:tcW w:w="5488" w:type="dxa"/>
          </w:tcPr>
          <w:p w14:paraId="1E14A9AE" w14:textId="68EB9A2A" w:rsidR="00E8139F" w:rsidRPr="00445088" w:rsidRDefault="00E8139F" w:rsidP="00E8139F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19BE48D6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08910BEE" w14:textId="77777777" w:rsidTr="00E8139F">
        <w:tc>
          <w:tcPr>
            <w:tcW w:w="5488" w:type="dxa"/>
          </w:tcPr>
          <w:p w14:paraId="0BB4B188" w14:textId="10BB18B1" w:rsidR="00E8139F" w:rsidRPr="00445088" w:rsidRDefault="00E8139F" w:rsidP="00E8139F">
            <w:pPr>
              <w:numPr>
                <w:ilvl w:val="0"/>
                <w:numId w:val="1"/>
              </w:numPr>
              <w:ind w:left="0" w:firstLine="0"/>
            </w:pPr>
            <w:r>
              <w:t>:20C::SEME//03</w:t>
            </w:r>
          </w:p>
        </w:tc>
        <w:tc>
          <w:tcPr>
            <w:tcW w:w="4762" w:type="dxa"/>
          </w:tcPr>
          <w:p w14:paraId="2E0B74EA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3CD6D5EE" w14:textId="77777777" w:rsidTr="00E8139F">
        <w:tc>
          <w:tcPr>
            <w:tcW w:w="5488" w:type="dxa"/>
          </w:tcPr>
          <w:p w14:paraId="3F83518C" w14:textId="37509E52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BDC4885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40A1856A" w14:textId="77777777" w:rsidTr="00E8139F">
        <w:tc>
          <w:tcPr>
            <w:tcW w:w="5488" w:type="dxa"/>
          </w:tcPr>
          <w:p w14:paraId="18D9ED78" w14:textId="2AD683B6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7B77DE8B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1E5A4618" w14:textId="77777777" w:rsidTr="00E8139F">
        <w:tc>
          <w:tcPr>
            <w:tcW w:w="5488" w:type="dxa"/>
          </w:tcPr>
          <w:p w14:paraId="0F880435" w14:textId="0287A162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701630C7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412633B4" w14:textId="77777777" w:rsidTr="00E8139F">
        <w:tc>
          <w:tcPr>
            <w:tcW w:w="5488" w:type="dxa"/>
          </w:tcPr>
          <w:p w14:paraId="083FCDAE" w14:textId="2846CBEC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12C24037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14F0010C" w14:textId="77777777" w:rsidTr="00E8139F">
        <w:tc>
          <w:tcPr>
            <w:tcW w:w="5488" w:type="dxa"/>
          </w:tcPr>
          <w:p w14:paraId="719A634B" w14:textId="25D809BF" w:rsidR="00E8139F" w:rsidRDefault="0098187D" w:rsidP="00E8139F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="00E8139F" w:rsidRPr="006B628D">
              <w:t>::LINK//565</w:t>
            </w:r>
          </w:p>
        </w:tc>
        <w:tc>
          <w:tcPr>
            <w:tcW w:w="4762" w:type="dxa"/>
          </w:tcPr>
          <w:p w14:paraId="4AE02B75" w14:textId="7BD812FD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E8139F" w14:paraId="6E40C181" w14:textId="77777777" w:rsidTr="00E8139F">
        <w:tc>
          <w:tcPr>
            <w:tcW w:w="5488" w:type="dxa"/>
          </w:tcPr>
          <w:p w14:paraId="5664DF28" w14:textId="2B5D6DBF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6D1EB67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1EC28918" w14:textId="77777777" w:rsidTr="00E8139F">
        <w:tc>
          <w:tcPr>
            <w:tcW w:w="5488" w:type="dxa"/>
          </w:tcPr>
          <w:p w14:paraId="454C7211" w14:textId="3A47F933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20C0C7ED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0814E21E" w14:textId="77777777" w:rsidTr="00E8139F">
        <w:tc>
          <w:tcPr>
            <w:tcW w:w="5488" w:type="dxa"/>
          </w:tcPr>
          <w:p w14:paraId="281227D3" w14:textId="762FF7EF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B8E95C7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0555860B" w14:textId="77777777" w:rsidTr="00E8139F">
        <w:tc>
          <w:tcPr>
            <w:tcW w:w="5488" w:type="dxa"/>
          </w:tcPr>
          <w:p w14:paraId="24333ED0" w14:textId="294786EF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5CFD87F4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25E2DBD1" w14:textId="77777777" w:rsidTr="00E8139F">
        <w:tc>
          <w:tcPr>
            <w:tcW w:w="5488" w:type="dxa"/>
          </w:tcPr>
          <w:p w14:paraId="3D0404C6" w14:textId="38104316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5E380348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6E705364" w14:textId="77777777" w:rsidTr="00E8139F">
        <w:tc>
          <w:tcPr>
            <w:tcW w:w="5488" w:type="dxa"/>
          </w:tcPr>
          <w:p w14:paraId="0B17A1AB" w14:textId="4B366116" w:rsidR="00E8139F" w:rsidRDefault="0098187D" w:rsidP="00E8139F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E8139F" w:rsidRPr="006B628D">
              <w:t>/CORP/NADC/RU1111111111</w:t>
            </w:r>
          </w:p>
        </w:tc>
        <w:tc>
          <w:tcPr>
            <w:tcW w:w="4762" w:type="dxa"/>
          </w:tcPr>
          <w:p w14:paraId="24A1CE33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06E51EAD" w14:textId="77777777" w:rsidTr="00E8139F">
        <w:tc>
          <w:tcPr>
            <w:tcW w:w="5488" w:type="dxa"/>
          </w:tcPr>
          <w:p w14:paraId="663C0D80" w14:textId="55BE8BD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28DED02D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3CC0BAC9" w14:textId="77777777" w:rsidTr="00E8139F">
        <w:tc>
          <w:tcPr>
            <w:tcW w:w="5488" w:type="dxa"/>
          </w:tcPr>
          <w:p w14:paraId="1ED67B89" w14:textId="0A078C8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lastRenderedPageBreak/>
              <w:t>/NAME/</w:t>
            </w:r>
            <w:r>
              <w:t>'OAO ''Megafon''</w:t>
            </w:r>
            <w:r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254E0273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1A7FA152" w14:textId="77777777" w:rsidTr="00E8139F">
        <w:tc>
          <w:tcPr>
            <w:tcW w:w="5488" w:type="dxa"/>
          </w:tcPr>
          <w:p w14:paraId="48CA9606" w14:textId="5EA6CD3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1EEA3854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5FE503BC" w14:textId="77777777" w:rsidTr="00E8139F">
        <w:tc>
          <w:tcPr>
            <w:tcW w:w="5488" w:type="dxa"/>
          </w:tcPr>
          <w:p w14:paraId="2D5C801C" w14:textId="401B9D55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50AB8A49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332378BC" w14:textId="77777777" w:rsidTr="00E8139F">
        <w:tc>
          <w:tcPr>
            <w:tcW w:w="5488" w:type="dxa"/>
          </w:tcPr>
          <w:p w14:paraId="6FCD2EBE" w14:textId="7E6FA45C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2D871AFF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299B5DB3" w14:textId="77777777" w:rsidTr="00E8139F">
        <w:tc>
          <w:tcPr>
            <w:tcW w:w="5488" w:type="dxa"/>
          </w:tcPr>
          <w:p w14:paraId="72DBA4CD" w14:textId="1C015F80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6F4E4AE0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8139F" w14:paraId="76B90C2C" w14:textId="77777777" w:rsidTr="00E8139F">
        <w:tc>
          <w:tcPr>
            <w:tcW w:w="5488" w:type="dxa"/>
          </w:tcPr>
          <w:p w14:paraId="48666C46" w14:textId="7BB9718F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1C54A7E0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AE7851" w14:paraId="6A88A780" w14:textId="77777777" w:rsidTr="00E8139F">
        <w:tc>
          <w:tcPr>
            <w:tcW w:w="5488" w:type="dxa"/>
          </w:tcPr>
          <w:p w14:paraId="3414DEFC" w14:textId="4BC9ED8D" w:rsidR="00AE7851" w:rsidRDefault="00AE7851" w:rsidP="00E8139F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</w:tcPr>
          <w:p w14:paraId="1FBB2BB6" w14:textId="6D82BE42" w:rsidR="00AE7851" w:rsidRDefault="00AE7851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AE7851" w:rsidRPr="00014AFF" w14:paraId="17A94EEC" w14:textId="77777777" w:rsidTr="00E8139F">
        <w:tc>
          <w:tcPr>
            <w:tcW w:w="5488" w:type="dxa"/>
          </w:tcPr>
          <w:p w14:paraId="178ED728" w14:textId="34DB46CA" w:rsidR="00AE7851" w:rsidRPr="00A0286F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A0286F">
              <w:rPr>
                <w:lang w:val="en-US"/>
              </w:rPr>
              <w:t>:95V::OWND//</w:t>
            </w:r>
            <w:r w:rsidR="00A0286F" w:rsidRPr="00504793">
              <w:rPr>
                <w:lang w:val="en-US"/>
              </w:rPr>
              <w:t>NAME/</w:t>
            </w:r>
            <w:r w:rsidRPr="00A0286F">
              <w:rPr>
                <w:lang w:val="en-US"/>
              </w:rPr>
              <w:t>'OOO ''Upiter''</w:t>
            </w:r>
          </w:p>
        </w:tc>
        <w:tc>
          <w:tcPr>
            <w:tcW w:w="4762" w:type="dxa"/>
          </w:tcPr>
          <w:p w14:paraId="5DE0E475" w14:textId="4DB1202A" w:rsidR="00AE7851" w:rsidRPr="00A0286F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E7851" w:rsidRPr="00A0286F" w14:paraId="233ECDD4" w14:textId="77777777" w:rsidTr="00E8139F">
        <w:tc>
          <w:tcPr>
            <w:tcW w:w="5488" w:type="dxa"/>
          </w:tcPr>
          <w:p w14:paraId="3523951A" w14:textId="77777777" w:rsidR="00B3701A" w:rsidRDefault="00A0286F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1703BB">
              <w:rPr>
                <w:lang w:val="en-US"/>
              </w:rPr>
              <w:t>/</w:t>
            </w:r>
            <w:r>
              <w:rPr>
                <w:lang w:val="en-US"/>
              </w:rPr>
              <w:t>ADDR</w:t>
            </w:r>
            <w:r w:rsidRPr="001703BB">
              <w:rPr>
                <w:lang w:val="en-US"/>
              </w:rPr>
              <w:t>/</w:t>
            </w:r>
            <w:r w:rsidR="00AE7851" w:rsidRPr="00461287">
              <w:rPr>
                <w:lang w:val="en-US"/>
              </w:rPr>
              <w:t>g. Moskva, yl. Pob</w:t>
            </w:r>
          </w:p>
          <w:p w14:paraId="4177B172" w14:textId="311BCE9A" w:rsidR="00A0286F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edi d. 3, kv. 89</w:t>
            </w:r>
          </w:p>
          <w:p w14:paraId="55457539" w14:textId="6122BB65" w:rsidR="00AE7851" w:rsidRPr="00AE7851" w:rsidRDefault="00A0286F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/CTRY/RU</w:t>
            </w:r>
          </w:p>
        </w:tc>
        <w:tc>
          <w:tcPr>
            <w:tcW w:w="4762" w:type="dxa"/>
          </w:tcPr>
          <w:p w14:paraId="64AEDC1A" w14:textId="51546809" w:rsidR="00AE7851" w:rsidRPr="00AE7851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E7851" w:rsidRPr="00E8139F" w14:paraId="05CF0981" w14:textId="77777777" w:rsidTr="00E8139F">
        <w:tc>
          <w:tcPr>
            <w:tcW w:w="5488" w:type="dxa"/>
          </w:tcPr>
          <w:p w14:paraId="3B6B0593" w14:textId="3B29E574" w:rsidR="00AE7851" w:rsidRPr="00AF4D92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13C19DCA" w14:textId="52DB1E65" w:rsidR="00AE7851" w:rsidRPr="00AF4D92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E7851" w:rsidRPr="00014AFF" w14:paraId="556819A7" w14:textId="77777777" w:rsidTr="00E8139F">
        <w:tc>
          <w:tcPr>
            <w:tcW w:w="5488" w:type="dxa"/>
          </w:tcPr>
          <w:p w14:paraId="72AC5966" w14:textId="34E6CC2D" w:rsidR="00AE7851" w:rsidRPr="00AE7851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174" w:author="Draft 2" w:date="2016-02-02T13:29:00Z">
              <w:r w:rsidR="003F4514"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58EE9F74" w14:textId="4C349777" w:rsidR="00AE7851" w:rsidRPr="00AE7851" w:rsidRDefault="00AE785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443878EE" w14:textId="77777777" w:rsidTr="00E8139F">
        <w:trPr>
          <w:ins w:id="175" w:author="Draft 2" w:date="2016-02-02T13:29:00Z"/>
        </w:trPr>
        <w:tc>
          <w:tcPr>
            <w:tcW w:w="5488" w:type="dxa"/>
          </w:tcPr>
          <w:p w14:paraId="73C3197E" w14:textId="70926BEF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ins w:id="176" w:author="Draft 2" w:date="2016-02-02T13:29:00Z"/>
                <w:lang w:val="en-US"/>
              </w:rPr>
            </w:pPr>
            <w:ins w:id="177" w:author="Draft 2" w:date="2016-02-02T13:29:00Z">
              <w:r w:rsidRPr="00461287">
                <w:rPr>
                  <w:lang w:val="en-US"/>
                </w:rPr>
                <w:t>:95S::ALTE/NSDR/LEID/RU/98765432109876543210</w:t>
              </w:r>
            </w:ins>
          </w:p>
        </w:tc>
        <w:tc>
          <w:tcPr>
            <w:tcW w:w="4762" w:type="dxa"/>
          </w:tcPr>
          <w:p w14:paraId="1EB5EC57" w14:textId="7F8A1D49" w:rsidR="003F4514" w:rsidRPr="00AE7851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ins w:id="178" w:author="Draft 2" w:date="2016-02-02T13:29:00Z"/>
                <w:lang w:val="en-US"/>
              </w:rPr>
            </w:pPr>
          </w:p>
        </w:tc>
      </w:tr>
      <w:tr w:rsidR="003F4514" w14:paraId="4369D6B0" w14:textId="77777777" w:rsidTr="00E8139F">
        <w:tc>
          <w:tcPr>
            <w:tcW w:w="5488" w:type="dxa"/>
          </w:tcPr>
          <w:p w14:paraId="15AD06D1" w14:textId="2C943150" w:rsidR="003F4514" w:rsidRPr="00AE7851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29EB5007" w14:textId="66A4788F" w:rsidR="003F4514" w:rsidRDefault="003F4514" w:rsidP="00E8139F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3F4514" w:rsidRPr="00E8139F" w14:paraId="276915BF" w14:textId="77777777" w:rsidTr="00E8139F">
        <w:tc>
          <w:tcPr>
            <w:tcW w:w="5488" w:type="dxa"/>
          </w:tcPr>
          <w:p w14:paraId="4E5DF5FA" w14:textId="5DCF34C9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</w:t>
            </w:r>
            <w:r>
              <w:rPr>
                <w:lang w:val="en-US"/>
              </w:rPr>
              <w:t>5</w:t>
            </w:r>
            <w:r w:rsidRPr="00E9457F">
              <w:t>00,</w:t>
            </w:r>
          </w:p>
        </w:tc>
        <w:tc>
          <w:tcPr>
            <w:tcW w:w="4762" w:type="dxa"/>
          </w:tcPr>
          <w:p w14:paraId="05B26213" w14:textId="7F14FD43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E8139F" w14:paraId="12FC367C" w14:textId="77777777" w:rsidTr="00E8139F">
        <w:tc>
          <w:tcPr>
            <w:tcW w:w="5488" w:type="dxa"/>
          </w:tcPr>
          <w:p w14:paraId="057405A0" w14:textId="48EB1F1A" w:rsidR="003F4514" w:rsidRPr="00CC4B4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4F08784E" w14:textId="2547A755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3A78CFDC" w14:textId="77777777" w:rsidTr="00E8139F">
        <w:tc>
          <w:tcPr>
            <w:tcW w:w="5488" w:type="dxa"/>
          </w:tcPr>
          <w:p w14:paraId="3C436CFF" w14:textId="7B8008A9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1B93D7F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286B0ACD" w14:textId="77777777" w:rsidTr="00E8139F">
        <w:tc>
          <w:tcPr>
            <w:tcW w:w="5488" w:type="dxa"/>
          </w:tcPr>
          <w:p w14:paraId="47CAF088" w14:textId="79D928B6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4F7A786F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14:paraId="42604713" w14:textId="77777777" w:rsidTr="00E8139F">
        <w:tc>
          <w:tcPr>
            <w:tcW w:w="5488" w:type="dxa"/>
          </w:tcPr>
          <w:p w14:paraId="2D8A1119" w14:textId="471AF1B5" w:rsidR="003F4514" w:rsidRDefault="003F4514" w:rsidP="00E8139F">
            <w:pPr>
              <w:numPr>
                <w:ilvl w:val="0"/>
                <w:numId w:val="1"/>
              </w:numPr>
              <w:ind w:left="0" w:firstLine="0"/>
            </w:pPr>
            <w:r>
              <w:t>:22F::CAOP//</w:t>
            </w:r>
            <w:r>
              <w:rPr>
                <w:lang w:val="en-US"/>
              </w:rPr>
              <w:t>PROX</w:t>
            </w:r>
          </w:p>
        </w:tc>
        <w:tc>
          <w:tcPr>
            <w:tcW w:w="4762" w:type="dxa"/>
          </w:tcPr>
          <w:p w14:paraId="24BEAF85" w14:textId="6E62FFAA" w:rsidR="003F4514" w:rsidRDefault="003F4514" w:rsidP="00E8139F">
            <w:pPr>
              <w:numPr>
                <w:ilvl w:val="0"/>
                <w:numId w:val="1"/>
              </w:numPr>
              <w:ind w:left="0" w:firstLine="0"/>
            </w:pPr>
            <w:r>
              <w:t>Признак голосования по доверенности</w:t>
            </w:r>
          </w:p>
        </w:tc>
      </w:tr>
      <w:tr w:rsidR="003F4514" w14:paraId="775A4D0A" w14:textId="77777777" w:rsidTr="00E8139F">
        <w:tc>
          <w:tcPr>
            <w:tcW w:w="5488" w:type="dxa"/>
          </w:tcPr>
          <w:p w14:paraId="029381DE" w14:textId="493DF080" w:rsidR="003F4514" w:rsidRDefault="003F4514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6FE9CC94" w14:textId="21B0F0D1" w:rsidR="003F4514" w:rsidRDefault="003F4514" w:rsidP="00A0286F">
            <w:pPr>
              <w:numPr>
                <w:ilvl w:val="0"/>
                <w:numId w:val="0"/>
              </w:numPr>
            </w:pPr>
          </w:p>
        </w:tc>
      </w:tr>
      <w:tr w:rsidR="003F4514" w:rsidRPr="007F4619" w14:paraId="2388B82C" w14:textId="77777777" w:rsidTr="00E8139F">
        <w:trPr>
          <w:trHeight w:val="157"/>
        </w:trPr>
        <w:tc>
          <w:tcPr>
            <w:tcW w:w="5488" w:type="dxa"/>
          </w:tcPr>
          <w:p w14:paraId="5E4A7264" w14:textId="189B1D5F" w:rsidR="003F4514" w:rsidRPr="00EC6761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C6761">
              <w:rPr>
                <w:lang w:val="en-US"/>
              </w:rPr>
              <w:t>:70E::INST//ISLB/1.1/TYPE/ORDN/RSLT/CONY/QVTG/200/OWNT/OWNR</w:t>
            </w:r>
          </w:p>
        </w:tc>
        <w:tc>
          <w:tcPr>
            <w:tcW w:w="4762" w:type="dxa"/>
          </w:tcPr>
          <w:p w14:paraId="6913469C" w14:textId="0C7F33D7" w:rsidR="003F4514" w:rsidRPr="007F4619" w:rsidRDefault="003F4514" w:rsidP="007F4619">
            <w:pPr>
              <w:numPr>
                <w:ilvl w:val="0"/>
                <w:numId w:val="1"/>
              </w:numPr>
              <w:ind w:left="0" w:firstLine="0"/>
            </w:pPr>
            <w:r w:rsidRPr="007F4619">
              <w:t>/OWNT/тип голосующего лица (OWNR - владелец на дату фиксации)</w:t>
            </w:r>
          </w:p>
        </w:tc>
      </w:tr>
      <w:tr w:rsidR="003F4514" w:rsidRPr="00014AFF" w14:paraId="04C5588A" w14:textId="77777777" w:rsidTr="00E8139F">
        <w:tc>
          <w:tcPr>
            <w:tcW w:w="5488" w:type="dxa"/>
          </w:tcPr>
          <w:p w14:paraId="4F0E403B" w14:textId="11C28488" w:rsidR="003F4514" w:rsidRPr="00AF4D92" w:rsidRDefault="003F4514" w:rsidP="00AE785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</w:t>
            </w:r>
            <w:r>
              <w:rPr>
                <w:lang w:val="en-US"/>
              </w:rPr>
              <w:t>ST//ISLB/1.1/TYPE/ORDN/RSLT/CONN</w:t>
            </w:r>
            <w:r w:rsidRPr="00CC4B42">
              <w:rPr>
                <w:lang w:val="en-US"/>
              </w:rPr>
              <w:t>/QVTG</w:t>
            </w:r>
            <w:r w:rsidRPr="00AE7851">
              <w:rPr>
                <w:lang w:val="en-US"/>
              </w:rPr>
              <w:t>/300/OWNT/OWNR</w:t>
            </w:r>
          </w:p>
        </w:tc>
        <w:tc>
          <w:tcPr>
            <w:tcW w:w="4762" w:type="dxa"/>
          </w:tcPr>
          <w:p w14:paraId="70C305E0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075C3737" w14:textId="77777777" w:rsidTr="00E8139F">
        <w:tc>
          <w:tcPr>
            <w:tcW w:w="5488" w:type="dxa"/>
          </w:tcPr>
          <w:p w14:paraId="21E26AD8" w14:textId="105C7D90" w:rsidR="003F4514" w:rsidRPr="00AF4D92" w:rsidRDefault="003F4514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/TYPE/ORDN/RSLT/CON</w:t>
            </w:r>
            <w:r>
              <w:rPr>
                <w:lang w:val="en-US"/>
              </w:rPr>
              <w:t>Y</w:t>
            </w:r>
            <w:r w:rsidRPr="00CC4B42">
              <w:rPr>
                <w:lang w:val="en-US"/>
              </w:rPr>
              <w:t>/QVTG/</w:t>
            </w:r>
            <w:r>
              <w:rPr>
                <w:lang w:val="en-US"/>
              </w:rPr>
              <w:t>2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0629A99A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059F96FD" w14:textId="77777777" w:rsidTr="00E8139F">
        <w:tc>
          <w:tcPr>
            <w:tcW w:w="5488" w:type="dxa"/>
          </w:tcPr>
          <w:p w14:paraId="77BEEA48" w14:textId="4749B416" w:rsidR="003F4514" w:rsidRPr="00CC4B42" w:rsidRDefault="003F4514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/TYPE/ORDN/RSLT/CONN/QVTG/</w:t>
            </w:r>
            <w:r>
              <w:rPr>
                <w:lang w:val="en-US"/>
              </w:rPr>
              <w:t>2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722EB9EC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1945EF21" w14:textId="77777777" w:rsidTr="00E8139F">
        <w:tc>
          <w:tcPr>
            <w:tcW w:w="5488" w:type="dxa"/>
          </w:tcPr>
          <w:p w14:paraId="56700BF3" w14:textId="718E815D" w:rsidR="003F4514" w:rsidRPr="00CC4B42" w:rsidRDefault="003F4514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</w:t>
            </w:r>
            <w:r>
              <w:rPr>
                <w:lang w:val="en-US"/>
              </w:rPr>
              <w:t>1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23875148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35422CEE" w14:textId="77777777" w:rsidTr="00E8139F">
        <w:tc>
          <w:tcPr>
            <w:tcW w:w="5488" w:type="dxa"/>
          </w:tcPr>
          <w:p w14:paraId="2AF392C4" w14:textId="3883ECC6" w:rsidR="003F4514" w:rsidRPr="00CC4B42" w:rsidRDefault="003F4514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/RSLT/CONY/QVTG/</w:t>
            </w:r>
            <w:r>
              <w:rPr>
                <w:lang w:val="en-US"/>
              </w:rPr>
              <w:t>5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5D523182" w14:textId="2FCBE02A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177F664D" w14:textId="77777777" w:rsidTr="00E8139F">
        <w:tc>
          <w:tcPr>
            <w:tcW w:w="5488" w:type="dxa"/>
          </w:tcPr>
          <w:p w14:paraId="6C6F36E8" w14:textId="381F47C4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/RSLT/CONY/QVTG/</w:t>
            </w:r>
            <w:r>
              <w:rPr>
                <w:lang w:val="en-US"/>
              </w:rPr>
              <w:t>50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019A4CC2" w14:textId="1A6B88BE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3D502D46" w14:textId="77777777" w:rsidTr="00E8139F">
        <w:tc>
          <w:tcPr>
            <w:tcW w:w="5488" w:type="dxa"/>
          </w:tcPr>
          <w:p w14:paraId="0D8457D1" w14:textId="2310E9E5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/RSLT/CONY/QVTG/</w:t>
            </w:r>
            <w:r>
              <w:rPr>
                <w:lang w:val="en-US"/>
              </w:rPr>
              <w:t>25</w:t>
            </w:r>
            <w:r w:rsidRPr="00CC4B42">
              <w:rPr>
                <w:lang w:val="en-US"/>
              </w:rPr>
              <w:t>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2929A29D" w14:textId="33538F5D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014AFF" w14:paraId="26C3F51C" w14:textId="77777777" w:rsidTr="00E8139F">
        <w:tc>
          <w:tcPr>
            <w:tcW w:w="5488" w:type="dxa"/>
          </w:tcPr>
          <w:p w14:paraId="47E5BC85" w14:textId="6EB62925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537E13A1" w14:textId="7C5AAC2A" w:rsidR="003F4514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49519B55" w14:textId="77777777" w:rsidTr="00E8139F">
        <w:tc>
          <w:tcPr>
            <w:tcW w:w="5488" w:type="dxa"/>
          </w:tcPr>
          <w:p w14:paraId="46C28518" w14:textId="12F5914E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F78D35E" w14:textId="77777777" w:rsidR="003F4514" w:rsidRPr="00AF4D92" w:rsidRDefault="003F451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BCB0AC7" w14:textId="77777777" w:rsidR="00EB3BCF" w:rsidRDefault="00EB3BCF" w:rsidP="00EB3BCF">
      <w:pPr>
        <w:numPr>
          <w:ilvl w:val="0"/>
          <w:numId w:val="0"/>
        </w:numPr>
        <w:ind w:left="432" w:hanging="432"/>
      </w:pPr>
    </w:p>
    <w:p w14:paraId="53F81B53" w14:textId="4B102618" w:rsidR="008A44AD" w:rsidRDefault="008A44AD" w:rsidP="00EB3BCF">
      <w:pPr>
        <w:pStyle w:val="1"/>
        <w:ind w:left="0" w:firstLine="0"/>
      </w:pPr>
      <w:bookmarkStart w:id="179" w:name="_Toc445282564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ins w:id="180" w:author="Draft 3" w:date="2016-03-09T10:22:00Z">
        <w:r w:rsidR="00014AFF">
          <w:t xml:space="preserve"> </w:t>
        </w:r>
        <w:r w:rsidR="00014AFF">
          <w:t>(от номинального держателя)</w:t>
        </w:r>
      </w:ins>
      <w:bookmarkEnd w:id="179"/>
    </w:p>
    <w:p w14:paraId="620CD597" w14:textId="77777777" w:rsidR="008A44AD" w:rsidRDefault="008A44AD" w:rsidP="000866A5">
      <w:pPr>
        <w:numPr>
          <w:ilvl w:val="0"/>
          <w:numId w:val="1"/>
        </w:numPr>
        <w:ind w:left="0" w:firstLine="0"/>
      </w:pPr>
      <w:r>
        <w:t xml:space="preserve">Легенда: </w:t>
      </w:r>
    </w:p>
    <w:p w14:paraId="216AFC11" w14:textId="16B82030" w:rsidR="008A44AD" w:rsidRPr="00573402" w:rsidRDefault="00C15C94" w:rsidP="000866A5">
      <w:pPr>
        <w:numPr>
          <w:ilvl w:val="0"/>
          <w:numId w:val="1"/>
        </w:numPr>
        <w:ind w:left="0" w:firstLine="0"/>
      </w:pPr>
      <w:r>
        <w:t xml:space="preserve">Депонент присылает МТ565 в котором указывает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референсом </w:t>
      </w:r>
      <w:r w:rsidRPr="007655ED">
        <w:t>01</w:t>
      </w:r>
      <w:r>
        <w:t>, поэтому при отправке этой инструкции обязательно указывается ссылка на ранее поданное.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7563EDAB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0866A5">
            <w:pPr>
              <w:pStyle w:val="a3"/>
              <w:ind w:left="0"/>
            </w:pPr>
            <w:r>
              <w:lastRenderedPageBreak/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8E2665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0443F39" w14:textId="77777777" w:rsidTr="0010606C">
        <w:tc>
          <w:tcPr>
            <w:tcW w:w="5488" w:type="dxa"/>
          </w:tcPr>
          <w:p w14:paraId="15A1B86D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:16R:GENL</w:t>
            </w:r>
          </w:p>
        </w:tc>
        <w:tc>
          <w:tcPr>
            <w:tcW w:w="4762" w:type="dxa"/>
          </w:tcPr>
          <w:p w14:paraId="782CF87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FFCE2FD" w14:textId="77777777" w:rsidTr="0010606C">
        <w:tc>
          <w:tcPr>
            <w:tcW w:w="5488" w:type="dxa"/>
          </w:tcPr>
          <w:p w14:paraId="053A59D5" w14:textId="737FCF85" w:rsidR="008A44AD" w:rsidRPr="00445088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8A44AD" w:rsidRPr="007655ED">
              <w:t>00</w:t>
            </w:r>
            <w:r>
              <w:rPr>
                <w:lang w:val="en-US"/>
              </w:rPr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2A94F80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61B9E28" w14:textId="77777777" w:rsidTr="0010606C">
        <w:tc>
          <w:tcPr>
            <w:tcW w:w="5488" w:type="dxa"/>
          </w:tcPr>
          <w:p w14:paraId="139CDCB4" w14:textId="510B0A7D" w:rsidR="008A44AD" w:rsidRPr="00445088" w:rsidRDefault="008A44AD" w:rsidP="00826D62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:20C::SEME//0</w:t>
            </w:r>
            <w:r w:rsidR="00826D62">
              <w:rPr>
                <w:lang w:val="en-US"/>
              </w:rPr>
              <w:t>5</w:t>
            </w:r>
          </w:p>
        </w:tc>
        <w:tc>
          <w:tcPr>
            <w:tcW w:w="4762" w:type="dxa"/>
          </w:tcPr>
          <w:p w14:paraId="03CBA23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B569711" w14:textId="77777777" w:rsidTr="0010606C">
        <w:tc>
          <w:tcPr>
            <w:tcW w:w="5488" w:type="dxa"/>
          </w:tcPr>
          <w:p w14:paraId="5C8F2D8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:23G:NEWM</w:t>
            </w:r>
          </w:p>
        </w:tc>
        <w:tc>
          <w:tcPr>
            <w:tcW w:w="4762" w:type="dxa"/>
          </w:tcPr>
          <w:p w14:paraId="7BD1D14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177A902" w14:textId="77777777" w:rsidTr="0010606C">
        <w:tc>
          <w:tcPr>
            <w:tcW w:w="5488" w:type="dxa"/>
          </w:tcPr>
          <w:p w14:paraId="03EE2DD6" w14:textId="16EDB110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6361293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7222DA9" w14:textId="77777777" w:rsidTr="0010606C">
        <w:tc>
          <w:tcPr>
            <w:tcW w:w="5488" w:type="dxa"/>
          </w:tcPr>
          <w:p w14:paraId="069B6CC6" w14:textId="089318E9" w:rsidR="008A44AD" w:rsidRDefault="00826D62" w:rsidP="00826D62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703</w:t>
            </w:r>
            <w:r>
              <w:t>1</w:t>
            </w:r>
            <w:r>
              <w:rPr>
                <w:lang w:val="en-US"/>
              </w:rPr>
              <w:t>0140</w:t>
            </w:r>
            <w:r>
              <w:t>000</w:t>
            </w:r>
          </w:p>
        </w:tc>
        <w:tc>
          <w:tcPr>
            <w:tcW w:w="4762" w:type="dxa"/>
          </w:tcPr>
          <w:p w14:paraId="13A8A08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73B3BB3" w14:textId="77777777" w:rsidTr="0010606C">
        <w:tc>
          <w:tcPr>
            <w:tcW w:w="5488" w:type="dxa"/>
          </w:tcPr>
          <w:p w14:paraId="053E7A1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:16R:LINK</w:t>
            </w:r>
          </w:p>
        </w:tc>
        <w:tc>
          <w:tcPr>
            <w:tcW w:w="4762" w:type="dxa"/>
          </w:tcPr>
          <w:p w14:paraId="48DED26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AE3F3B5" w14:textId="77777777" w:rsidTr="0010606C">
        <w:tc>
          <w:tcPr>
            <w:tcW w:w="5488" w:type="dxa"/>
          </w:tcPr>
          <w:p w14:paraId="266DF9ED" w14:textId="539B54A4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 w:rsidR="005E1509">
              <w:rPr>
                <w:lang w:val="en-US"/>
              </w:rPr>
              <w:t>A</w:t>
            </w:r>
            <w:r w:rsidR="008A44AD" w:rsidRPr="007655ED">
              <w:t>::LINK//565</w:t>
            </w:r>
          </w:p>
        </w:tc>
        <w:tc>
          <w:tcPr>
            <w:tcW w:w="4762" w:type="dxa"/>
          </w:tcPr>
          <w:p w14:paraId="6419BFE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FB264E8" w14:textId="77777777" w:rsidTr="0010606C">
        <w:tc>
          <w:tcPr>
            <w:tcW w:w="5488" w:type="dxa"/>
          </w:tcPr>
          <w:p w14:paraId="26094B1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4D9246C9" w14:textId="148AABD8" w:rsidR="008A44AD" w:rsidRDefault="00C15C94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8A44AD" w14:paraId="7698F8B2" w14:textId="77777777" w:rsidTr="0010606C">
        <w:tc>
          <w:tcPr>
            <w:tcW w:w="5488" w:type="dxa"/>
          </w:tcPr>
          <w:p w14:paraId="79D61AF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:16S:LINK</w:t>
            </w:r>
          </w:p>
        </w:tc>
        <w:tc>
          <w:tcPr>
            <w:tcW w:w="4762" w:type="dxa"/>
          </w:tcPr>
          <w:p w14:paraId="25D4FA7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B545FA8" w14:textId="77777777" w:rsidTr="0010606C">
        <w:tc>
          <w:tcPr>
            <w:tcW w:w="5488" w:type="dxa"/>
          </w:tcPr>
          <w:p w14:paraId="6589CC9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:16S:GENL</w:t>
            </w:r>
          </w:p>
        </w:tc>
        <w:tc>
          <w:tcPr>
            <w:tcW w:w="4762" w:type="dxa"/>
          </w:tcPr>
          <w:p w14:paraId="727A5D2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251AC69" w14:textId="77777777" w:rsidTr="0010606C">
        <w:tc>
          <w:tcPr>
            <w:tcW w:w="5488" w:type="dxa"/>
          </w:tcPr>
          <w:p w14:paraId="4EE69CC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:16R:USECU</w:t>
            </w:r>
          </w:p>
        </w:tc>
        <w:tc>
          <w:tcPr>
            <w:tcW w:w="4762" w:type="dxa"/>
          </w:tcPr>
          <w:p w14:paraId="0018611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1506157" w14:textId="77777777" w:rsidTr="0010606C">
        <w:tc>
          <w:tcPr>
            <w:tcW w:w="5488" w:type="dxa"/>
          </w:tcPr>
          <w:p w14:paraId="5250180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:35B:ISIN RU1111111111</w:t>
            </w:r>
          </w:p>
        </w:tc>
        <w:tc>
          <w:tcPr>
            <w:tcW w:w="4762" w:type="dxa"/>
          </w:tcPr>
          <w:p w14:paraId="65B7A56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2ADF3E2" w14:textId="77777777" w:rsidTr="0010606C">
        <w:tc>
          <w:tcPr>
            <w:tcW w:w="5488" w:type="dxa"/>
          </w:tcPr>
          <w:p w14:paraId="13B31E0D" w14:textId="39D118F6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7655ED">
              <w:t>/CORP/NADC/RU1111111111</w:t>
            </w:r>
          </w:p>
        </w:tc>
        <w:tc>
          <w:tcPr>
            <w:tcW w:w="4762" w:type="dxa"/>
          </w:tcPr>
          <w:p w14:paraId="59948B3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8B8598A" w14:textId="77777777" w:rsidTr="0010606C">
        <w:tc>
          <w:tcPr>
            <w:tcW w:w="5488" w:type="dxa"/>
          </w:tcPr>
          <w:p w14:paraId="5671E75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 xml:space="preserve">/RU/1-11-00111-A </w:t>
            </w:r>
          </w:p>
        </w:tc>
        <w:tc>
          <w:tcPr>
            <w:tcW w:w="4762" w:type="dxa"/>
          </w:tcPr>
          <w:p w14:paraId="6AC4BDF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F17A296" w14:textId="77777777" w:rsidTr="0010606C">
        <w:tc>
          <w:tcPr>
            <w:tcW w:w="5488" w:type="dxa"/>
          </w:tcPr>
          <w:p w14:paraId="734FCE6F" w14:textId="223EA606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57AF673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1576F6A" w14:textId="77777777" w:rsidTr="0010606C">
        <w:tc>
          <w:tcPr>
            <w:tcW w:w="5488" w:type="dxa"/>
          </w:tcPr>
          <w:p w14:paraId="48C54D2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:16R:ACCTINFO</w:t>
            </w:r>
          </w:p>
        </w:tc>
        <w:tc>
          <w:tcPr>
            <w:tcW w:w="4762" w:type="dxa"/>
          </w:tcPr>
          <w:p w14:paraId="542CAF8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6235EFB" w14:textId="77777777" w:rsidTr="0010606C">
        <w:tc>
          <w:tcPr>
            <w:tcW w:w="5488" w:type="dxa"/>
          </w:tcPr>
          <w:p w14:paraId="225A226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:97A::SAFE//ML1111111111</w:t>
            </w:r>
          </w:p>
        </w:tc>
        <w:tc>
          <w:tcPr>
            <w:tcW w:w="4762" w:type="dxa"/>
          </w:tcPr>
          <w:p w14:paraId="76E5BA2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93C52AE" w14:textId="77777777" w:rsidTr="0010606C">
        <w:tc>
          <w:tcPr>
            <w:tcW w:w="5488" w:type="dxa"/>
          </w:tcPr>
          <w:p w14:paraId="75FFA3E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6B4034F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C03D140" w14:textId="77777777" w:rsidTr="0010606C">
        <w:tc>
          <w:tcPr>
            <w:tcW w:w="5488" w:type="dxa"/>
          </w:tcPr>
          <w:p w14:paraId="3A3C8F3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:16S:ACCTINFO</w:t>
            </w:r>
          </w:p>
        </w:tc>
        <w:tc>
          <w:tcPr>
            <w:tcW w:w="4762" w:type="dxa"/>
          </w:tcPr>
          <w:p w14:paraId="404E043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151EDD1" w14:textId="77777777" w:rsidTr="0010606C">
        <w:tc>
          <w:tcPr>
            <w:tcW w:w="5488" w:type="dxa"/>
          </w:tcPr>
          <w:p w14:paraId="097F4AF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:16S:USECU</w:t>
            </w:r>
          </w:p>
        </w:tc>
        <w:tc>
          <w:tcPr>
            <w:tcW w:w="4762" w:type="dxa"/>
          </w:tcPr>
          <w:p w14:paraId="736C6B0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AB122F0" w14:textId="77777777" w:rsidTr="0010606C">
        <w:tc>
          <w:tcPr>
            <w:tcW w:w="5488" w:type="dxa"/>
          </w:tcPr>
          <w:p w14:paraId="5F1D267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:16R:BENODET</w:t>
            </w:r>
          </w:p>
        </w:tc>
        <w:tc>
          <w:tcPr>
            <w:tcW w:w="4762" w:type="dxa"/>
          </w:tcPr>
          <w:p w14:paraId="7C5A991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8116226" w14:textId="77777777" w:rsidTr="0010606C">
        <w:tc>
          <w:tcPr>
            <w:tcW w:w="5488" w:type="dxa"/>
          </w:tcPr>
          <w:p w14:paraId="3896219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BE74CD">
              <w:rPr>
                <w:lang w:val="en-US"/>
              </w:rPr>
              <w:t xml:space="preserve">:95V::OWND//'OOO ''Upiter'' g. Moskva, yl. </w:t>
            </w:r>
            <w:r w:rsidRPr="007655ED">
              <w:t>Pobedi d.3</w:t>
            </w:r>
          </w:p>
        </w:tc>
        <w:tc>
          <w:tcPr>
            <w:tcW w:w="4762" w:type="dxa"/>
          </w:tcPr>
          <w:p w14:paraId="72934D8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9AE6A50" w14:textId="77777777" w:rsidTr="0010606C">
        <w:tc>
          <w:tcPr>
            <w:tcW w:w="5488" w:type="dxa"/>
          </w:tcPr>
          <w:p w14:paraId="6DEF114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:95S::ALTE//TXID/RU/77391326667</w:t>
            </w:r>
          </w:p>
        </w:tc>
        <w:tc>
          <w:tcPr>
            <w:tcW w:w="4762" w:type="dxa"/>
          </w:tcPr>
          <w:p w14:paraId="07761FC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014AFF" w14:paraId="587E849C" w14:textId="77777777" w:rsidTr="0010606C">
        <w:tc>
          <w:tcPr>
            <w:tcW w:w="5488" w:type="dxa"/>
          </w:tcPr>
          <w:p w14:paraId="1331686A" w14:textId="2E41392B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ins w:id="181" w:author="Draft 2" w:date="2016-02-02T13:30:00Z">
              <w:r w:rsidR="003F4514">
                <w:rPr>
                  <w:lang w:val="en-US"/>
                </w:rPr>
                <w:t>NSDR</w:t>
              </w:r>
            </w:ins>
            <w:r w:rsidRPr="00BE74CD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XX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762" w:type="dxa"/>
          </w:tcPr>
          <w:p w14:paraId="697F6CD1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A48F2" w14:paraId="7E07007D" w14:textId="77777777" w:rsidTr="0010606C">
        <w:tc>
          <w:tcPr>
            <w:tcW w:w="5488" w:type="dxa"/>
          </w:tcPr>
          <w:p w14:paraId="08B24A17" w14:textId="77777777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3AD0F9AC" w14:textId="6B69A708" w:rsidR="008A44AD" w:rsidRPr="002A48F2" w:rsidRDefault="002A48F2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991784" w:rsidRPr="00014AFF" w14:paraId="39760184" w14:textId="77777777" w:rsidTr="0010606C">
        <w:tc>
          <w:tcPr>
            <w:tcW w:w="5488" w:type="dxa"/>
          </w:tcPr>
          <w:p w14:paraId="0EA93A4B" w14:textId="1DF2D67B" w:rsidR="00991784" w:rsidRPr="00BE74CD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D2E04AC" w14:textId="77777777" w:rsidR="00991784" w:rsidRPr="00E33FA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378365EE" w14:textId="77777777" w:rsidTr="0010606C">
        <w:tc>
          <w:tcPr>
            <w:tcW w:w="5488" w:type="dxa"/>
          </w:tcPr>
          <w:p w14:paraId="6DAAC6C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:36B::OWND//UNIT/400,</w:t>
            </w:r>
          </w:p>
        </w:tc>
        <w:tc>
          <w:tcPr>
            <w:tcW w:w="4762" w:type="dxa"/>
          </w:tcPr>
          <w:p w14:paraId="4B98947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AF4D92" w14:paraId="4EBA329D" w14:textId="77777777" w:rsidTr="0010606C">
        <w:tc>
          <w:tcPr>
            <w:tcW w:w="5488" w:type="dxa"/>
          </w:tcPr>
          <w:p w14:paraId="46EA1BC0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762" w:type="dxa"/>
          </w:tcPr>
          <w:p w14:paraId="1E3768BF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5A72BA31" w14:textId="77777777" w:rsidTr="0010606C">
        <w:tc>
          <w:tcPr>
            <w:tcW w:w="5488" w:type="dxa"/>
          </w:tcPr>
          <w:p w14:paraId="583498F6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762" w:type="dxa"/>
          </w:tcPr>
          <w:p w14:paraId="74DCECBB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799C92AE" w14:textId="77777777" w:rsidTr="0010606C">
        <w:tc>
          <w:tcPr>
            <w:tcW w:w="5488" w:type="dxa"/>
          </w:tcPr>
          <w:p w14:paraId="7E5DD82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:13A::CAON//UNS</w:t>
            </w:r>
          </w:p>
        </w:tc>
        <w:tc>
          <w:tcPr>
            <w:tcW w:w="4762" w:type="dxa"/>
          </w:tcPr>
          <w:p w14:paraId="713AD8D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F0B69F6" w14:textId="77777777" w:rsidTr="0010606C">
        <w:tc>
          <w:tcPr>
            <w:tcW w:w="5488" w:type="dxa"/>
          </w:tcPr>
          <w:p w14:paraId="06B4057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:22F::CAOP//SPLI</w:t>
            </w:r>
          </w:p>
        </w:tc>
        <w:tc>
          <w:tcPr>
            <w:tcW w:w="4762" w:type="dxa"/>
          </w:tcPr>
          <w:p w14:paraId="434166A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AF4D92" w14:paraId="468E3D72" w14:textId="77777777" w:rsidTr="0010606C">
        <w:tc>
          <w:tcPr>
            <w:tcW w:w="5488" w:type="dxa"/>
          </w:tcPr>
          <w:p w14:paraId="33ECC7AD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:36B::QINS//UNIT/400,</w:t>
            </w:r>
          </w:p>
        </w:tc>
        <w:tc>
          <w:tcPr>
            <w:tcW w:w="4762" w:type="dxa"/>
          </w:tcPr>
          <w:p w14:paraId="1DB5125D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F72221" w14:paraId="04ED21B6" w14:textId="77777777" w:rsidTr="0010606C">
        <w:tc>
          <w:tcPr>
            <w:tcW w:w="5488" w:type="dxa"/>
          </w:tcPr>
          <w:p w14:paraId="59D81913" w14:textId="76323FC5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 w:rsidR="00C15C94">
              <w:rPr>
                <w:lang w:val="en-US"/>
              </w:rPr>
              <w:t>PE/ORDN/RSLT/CONY/QVTG/400</w:t>
            </w:r>
          </w:p>
        </w:tc>
        <w:tc>
          <w:tcPr>
            <w:tcW w:w="4762" w:type="dxa"/>
          </w:tcPr>
          <w:p w14:paraId="5246E5DD" w14:textId="15056C03" w:rsidR="008A44AD" w:rsidRPr="00AF4D92" w:rsidRDefault="00C15C9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голосование </w:t>
            </w:r>
          </w:p>
        </w:tc>
      </w:tr>
      <w:tr w:rsidR="008A44AD" w:rsidRPr="00C15C94" w14:paraId="55CD0526" w14:textId="77777777" w:rsidTr="0010606C">
        <w:tc>
          <w:tcPr>
            <w:tcW w:w="5488" w:type="dxa"/>
          </w:tcPr>
          <w:p w14:paraId="1832EF1A" w14:textId="2B174461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762" w:type="dxa"/>
          </w:tcPr>
          <w:p w14:paraId="750B83D2" w14:textId="37CBE2F1" w:rsidR="008A44AD" w:rsidRPr="00C15C94" w:rsidRDefault="00C15C9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Указан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</w:t>
            </w:r>
          </w:p>
        </w:tc>
      </w:tr>
      <w:tr w:rsidR="008A44AD" w:rsidRPr="00F72221" w14:paraId="0B4626F9" w14:textId="77777777" w:rsidTr="0010606C">
        <w:tc>
          <w:tcPr>
            <w:tcW w:w="5488" w:type="dxa"/>
          </w:tcPr>
          <w:p w14:paraId="354B785E" w14:textId="77777777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:70E::INST//ISLB/3.1/TYPE/ORDN/RSLT/ABST/QVTG/400</w:t>
            </w:r>
          </w:p>
        </w:tc>
        <w:tc>
          <w:tcPr>
            <w:tcW w:w="4762" w:type="dxa"/>
          </w:tcPr>
          <w:p w14:paraId="2B5587C4" w14:textId="37BCC24C" w:rsidR="008A44AD" w:rsidRPr="00E33FA3" w:rsidRDefault="00C15C9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голосование</w:t>
            </w:r>
          </w:p>
        </w:tc>
      </w:tr>
      <w:tr w:rsidR="008A44AD" w:rsidRPr="00AF4D92" w14:paraId="0D1C9925" w14:textId="77777777" w:rsidTr="0010606C">
        <w:tc>
          <w:tcPr>
            <w:tcW w:w="5488" w:type="dxa"/>
          </w:tcPr>
          <w:p w14:paraId="1D51DDD9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762" w:type="dxa"/>
          </w:tcPr>
          <w:p w14:paraId="68B89AEE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6F3C6163" w14:textId="77777777" w:rsidTr="0010606C">
        <w:tc>
          <w:tcPr>
            <w:tcW w:w="5488" w:type="dxa"/>
          </w:tcPr>
          <w:p w14:paraId="1D2BDD83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36DD9F7D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766B2DA9" w14:textId="77777777" w:rsidTr="0010606C">
        <w:tc>
          <w:tcPr>
            <w:tcW w:w="5488" w:type="dxa"/>
          </w:tcPr>
          <w:p w14:paraId="7A711124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5EAB8DC8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AF4D92" w14:paraId="14E14949" w14:textId="77777777" w:rsidTr="0010606C">
        <w:tc>
          <w:tcPr>
            <w:tcW w:w="5488" w:type="dxa"/>
          </w:tcPr>
          <w:p w14:paraId="08C39DD7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538AF4E1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0FAC8575" w14:textId="5A3D759E" w:rsidR="000841A5" w:rsidRDefault="000841A5" w:rsidP="000841A5">
      <w:pPr>
        <w:pStyle w:val="1"/>
        <w:ind w:left="0" w:firstLine="0"/>
        <w:jc w:val="left"/>
      </w:pPr>
      <w:bookmarkStart w:id="182" w:name="_Toc445282565"/>
      <w:r>
        <w:lastRenderedPageBreak/>
        <w:t>Сообщение МТ565. Волеизъявление владельца счета депозитарных программ</w:t>
      </w:r>
      <w:ins w:id="183" w:author="Draft 3" w:date="2016-03-09T10:22:00Z">
        <w:r w:rsidR="00014AFF">
          <w:t xml:space="preserve"> </w:t>
        </w:r>
        <w:r w:rsidR="00014AFF">
          <w:t>(от номинального держателя)</w:t>
        </w:r>
      </w:ins>
      <w:bookmarkEnd w:id="182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841A5" w14:paraId="614DF998" w14:textId="77777777" w:rsidTr="000841A5">
        <w:tc>
          <w:tcPr>
            <w:tcW w:w="5488" w:type="dxa"/>
            <w:shd w:val="clear" w:color="auto" w:fill="F2F2F2" w:themeFill="background1" w:themeFillShade="F2"/>
          </w:tcPr>
          <w:p w14:paraId="40065856" w14:textId="77777777" w:rsidR="000841A5" w:rsidRPr="00445088" w:rsidRDefault="000841A5" w:rsidP="000841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E77B455" w14:textId="77777777" w:rsidR="000841A5" w:rsidRDefault="000841A5" w:rsidP="000841A5">
            <w:pPr>
              <w:pStyle w:val="a3"/>
              <w:ind w:left="0"/>
            </w:pPr>
            <w:r>
              <w:t>Комментарии</w:t>
            </w:r>
          </w:p>
        </w:tc>
      </w:tr>
      <w:tr w:rsidR="000841A5" w14:paraId="3CC22E27" w14:textId="77777777" w:rsidTr="000841A5">
        <w:tc>
          <w:tcPr>
            <w:tcW w:w="5488" w:type="dxa"/>
          </w:tcPr>
          <w:p w14:paraId="076D1876" w14:textId="02765EC7" w:rsidR="000841A5" w:rsidRPr="00445088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:16R:GENL</w:t>
            </w:r>
          </w:p>
        </w:tc>
        <w:tc>
          <w:tcPr>
            <w:tcW w:w="4762" w:type="dxa"/>
          </w:tcPr>
          <w:p w14:paraId="7F500AFB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21CD2BCB" w14:textId="77777777" w:rsidTr="000841A5">
        <w:tc>
          <w:tcPr>
            <w:tcW w:w="5488" w:type="dxa"/>
          </w:tcPr>
          <w:p w14:paraId="00716876" w14:textId="4DAD6721" w:rsidR="000841A5" w:rsidRPr="00445088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:20C::CORP//1</w:t>
            </w:r>
            <w:r w:rsidR="001703BB">
              <w:rPr>
                <w:lang w:val="en-US"/>
              </w:rPr>
              <w:t>23456X1124</w:t>
            </w:r>
          </w:p>
        </w:tc>
        <w:tc>
          <w:tcPr>
            <w:tcW w:w="4762" w:type="dxa"/>
          </w:tcPr>
          <w:p w14:paraId="19C125A0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13B4C68D" w14:textId="77777777" w:rsidTr="000841A5">
        <w:tc>
          <w:tcPr>
            <w:tcW w:w="5488" w:type="dxa"/>
          </w:tcPr>
          <w:p w14:paraId="5715C05B" w14:textId="40373925" w:rsidR="000841A5" w:rsidRPr="00445088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:20C::SEME//12</w:t>
            </w:r>
          </w:p>
        </w:tc>
        <w:tc>
          <w:tcPr>
            <w:tcW w:w="4762" w:type="dxa"/>
          </w:tcPr>
          <w:p w14:paraId="78814EB1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08F586B6" w14:textId="77777777" w:rsidTr="000841A5">
        <w:tc>
          <w:tcPr>
            <w:tcW w:w="5488" w:type="dxa"/>
          </w:tcPr>
          <w:p w14:paraId="1931D86E" w14:textId="219803F4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:23G:NEWM</w:t>
            </w:r>
          </w:p>
        </w:tc>
        <w:tc>
          <w:tcPr>
            <w:tcW w:w="4762" w:type="dxa"/>
          </w:tcPr>
          <w:p w14:paraId="2848B932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07EA7397" w14:textId="77777777" w:rsidTr="000841A5">
        <w:tc>
          <w:tcPr>
            <w:tcW w:w="5488" w:type="dxa"/>
          </w:tcPr>
          <w:p w14:paraId="4E3DBBE6" w14:textId="5FDC745E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:22F::CAEV//XMET</w:t>
            </w:r>
          </w:p>
        </w:tc>
        <w:tc>
          <w:tcPr>
            <w:tcW w:w="4762" w:type="dxa"/>
          </w:tcPr>
          <w:p w14:paraId="315E40D8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3914905F" w14:textId="77777777" w:rsidTr="000841A5">
        <w:tc>
          <w:tcPr>
            <w:tcW w:w="5488" w:type="dxa"/>
          </w:tcPr>
          <w:p w14:paraId="48612885" w14:textId="276913FD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:16S:GENL</w:t>
            </w:r>
          </w:p>
        </w:tc>
        <w:tc>
          <w:tcPr>
            <w:tcW w:w="4762" w:type="dxa"/>
          </w:tcPr>
          <w:p w14:paraId="525C46CA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1E68AE3B" w14:textId="77777777" w:rsidTr="000841A5">
        <w:tc>
          <w:tcPr>
            <w:tcW w:w="5488" w:type="dxa"/>
          </w:tcPr>
          <w:p w14:paraId="64F34FF2" w14:textId="0530A296" w:rsidR="000841A5" w:rsidRPr="000E1654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:16R:USECU</w:t>
            </w:r>
          </w:p>
        </w:tc>
        <w:tc>
          <w:tcPr>
            <w:tcW w:w="4762" w:type="dxa"/>
          </w:tcPr>
          <w:p w14:paraId="654EE309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6D97A94C" w14:textId="77777777" w:rsidTr="000841A5">
        <w:tc>
          <w:tcPr>
            <w:tcW w:w="5488" w:type="dxa"/>
          </w:tcPr>
          <w:p w14:paraId="30F0DEBB" w14:textId="35DA0785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:35B:ISIN RU000A0B6071</w:t>
            </w:r>
          </w:p>
        </w:tc>
        <w:tc>
          <w:tcPr>
            <w:tcW w:w="4762" w:type="dxa"/>
          </w:tcPr>
          <w:p w14:paraId="239D88D9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5043AD8D" w14:textId="77777777" w:rsidTr="000841A5">
        <w:tc>
          <w:tcPr>
            <w:tcW w:w="5488" w:type="dxa"/>
          </w:tcPr>
          <w:p w14:paraId="6E46B8D9" w14:textId="085F478C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2A2E60C8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03F342B4" w14:textId="77777777" w:rsidTr="000841A5">
        <w:tc>
          <w:tcPr>
            <w:tcW w:w="5488" w:type="dxa"/>
          </w:tcPr>
          <w:p w14:paraId="4F65CC58" w14:textId="4A486B40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:95R::ACOW/NSDR/DR  </w:t>
            </w:r>
          </w:p>
        </w:tc>
        <w:tc>
          <w:tcPr>
            <w:tcW w:w="4762" w:type="dxa"/>
          </w:tcPr>
          <w:p w14:paraId="0F5D28CF" w14:textId="5747423A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>
              <w:t>Признак</w:t>
            </w:r>
            <w:r w:rsidRPr="001D625D">
              <w:t xml:space="preserve"> голосования вла</w:t>
            </w:r>
            <w:r>
              <w:t>дельцев депозитарных программ (ДП)</w:t>
            </w:r>
          </w:p>
        </w:tc>
      </w:tr>
      <w:tr w:rsidR="000841A5" w14:paraId="38181C74" w14:textId="77777777" w:rsidTr="000841A5">
        <w:tc>
          <w:tcPr>
            <w:tcW w:w="5488" w:type="dxa"/>
          </w:tcPr>
          <w:p w14:paraId="26529B08" w14:textId="63C48BF3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:97A::SAFE//TL1212100132 </w:t>
            </w:r>
          </w:p>
        </w:tc>
        <w:tc>
          <w:tcPr>
            <w:tcW w:w="4762" w:type="dxa"/>
          </w:tcPr>
          <w:p w14:paraId="4A1238C1" w14:textId="0639E42A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0841A5" w14:paraId="24322D50" w14:textId="77777777" w:rsidTr="000841A5">
        <w:tc>
          <w:tcPr>
            <w:tcW w:w="5488" w:type="dxa"/>
          </w:tcPr>
          <w:p w14:paraId="10086DE7" w14:textId="75F2CE89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:94F::SAFE//CUST/CUSTODYYXXX </w:t>
            </w:r>
          </w:p>
        </w:tc>
        <w:tc>
          <w:tcPr>
            <w:tcW w:w="4762" w:type="dxa"/>
          </w:tcPr>
          <w:p w14:paraId="2E6CEFA4" w14:textId="212067C3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 w:rsidR="00AD79F0">
              <w:t xml:space="preserve"> счета владельца депозитарных программ</w:t>
            </w:r>
            <w:r>
              <w:t>, р</w:t>
            </w:r>
            <w:r w:rsidRPr="001D625D">
              <w:t>екомендовано</w:t>
            </w:r>
            <w:r>
              <w:t xml:space="preserve"> использование опции F</w:t>
            </w:r>
          </w:p>
        </w:tc>
      </w:tr>
      <w:tr w:rsidR="000841A5" w14:paraId="20A931FD" w14:textId="77777777" w:rsidTr="000841A5">
        <w:tc>
          <w:tcPr>
            <w:tcW w:w="5488" w:type="dxa"/>
          </w:tcPr>
          <w:p w14:paraId="34011B86" w14:textId="7DEDA49A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989A5C5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2AFDDB4F" w14:textId="77777777" w:rsidTr="000841A5">
        <w:tc>
          <w:tcPr>
            <w:tcW w:w="5488" w:type="dxa"/>
          </w:tcPr>
          <w:p w14:paraId="15EF6BF6" w14:textId="20D0ADFF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1D0D86EC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60CFA3B1" w14:textId="77777777" w:rsidTr="000841A5">
        <w:tc>
          <w:tcPr>
            <w:tcW w:w="5488" w:type="dxa"/>
          </w:tcPr>
          <w:p w14:paraId="67D33BCA" w14:textId="00AFC178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:16R:BENODET</w:t>
            </w:r>
          </w:p>
        </w:tc>
        <w:tc>
          <w:tcPr>
            <w:tcW w:w="4762" w:type="dxa"/>
          </w:tcPr>
          <w:p w14:paraId="2DA9A946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346A0E71" w14:textId="77777777" w:rsidTr="000841A5">
        <w:tc>
          <w:tcPr>
            <w:tcW w:w="5488" w:type="dxa"/>
          </w:tcPr>
          <w:p w14:paraId="093886AC" w14:textId="77777777" w:rsidR="00B3701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 xml:space="preserve">:95V::OWND//NAME/FUND CORPORATION /ADDR/MOSCOW 123456 </w:t>
            </w:r>
          </w:p>
          <w:p w14:paraId="3DB211CC" w14:textId="58931AEC" w:rsidR="000841A5" w:rsidRPr="00C267D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ROMANOV PER.12/1</w:t>
            </w:r>
          </w:p>
          <w:p w14:paraId="18C79F29" w14:textId="73618A2F" w:rsidR="000841A5" w:rsidRPr="00C267D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t>/CTRY/RU</w:t>
            </w:r>
            <w:r w:rsidRPr="00C267D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62" w:type="dxa"/>
          </w:tcPr>
          <w:p w14:paraId="3D31A3EA" w14:textId="0D1F842C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>
              <w:t xml:space="preserve">Рекомендовано указывать </w:t>
            </w:r>
            <w:r w:rsidRPr="001D625D">
              <w:t xml:space="preserve"> наименование (опция V) владельца деп. программ</w:t>
            </w:r>
          </w:p>
        </w:tc>
      </w:tr>
      <w:tr w:rsidR="000841A5" w14:paraId="02574853" w14:textId="77777777" w:rsidTr="000841A5">
        <w:tc>
          <w:tcPr>
            <w:tcW w:w="5488" w:type="dxa"/>
          </w:tcPr>
          <w:p w14:paraId="63B8D4FF" w14:textId="0E62DA2C" w:rsidR="000841A5" w:rsidRPr="00C267D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 xml:space="preserve">:95S::ALTE/NSDR/LEID/RU/12345678901234567890 </w:t>
            </w:r>
          </w:p>
        </w:tc>
        <w:tc>
          <w:tcPr>
            <w:tcW w:w="4762" w:type="dxa"/>
          </w:tcPr>
          <w:p w14:paraId="44D03392" w14:textId="01588E79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 ДП</w:t>
            </w:r>
          </w:p>
        </w:tc>
      </w:tr>
      <w:tr w:rsidR="000841A5" w14:paraId="016F5571" w14:textId="77777777" w:rsidTr="000841A5">
        <w:tc>
          <w:tcPr>
            <w:tcW w:w="5488" w:type="dxa"/>
          </w:tcPr>
          <w:p w14:paraId="697E5B49" w14:textId="3D5E6C2F" w:rsidR="000841A5" w:rsidRPr="00C267D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:95S::ALTE/NSDR/LEIB/RU/43215678901234777777</w:t>
            </w:r>
          </w:p>
        </w:tc>
        <w:tc>
          <w:tcPr>
            <w:tcW w:w="4762" w:type="dxa"/>
          </w:tcPr>
          <w:p w14:paraId="2F80F622" w14:textId="6A6911B4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 xml:space="preserve">LEI </w:t>
            </w:r>
            <w:r>
              <w:t xml:space="preserve"> владельца ДП</w:t>
            </w:r>
          </w:p>
        </w:tc>
      </w:tr>
      <w:tr w:rsidR="0098187D" w:rsidRPr="0098187D" w14:paraId="6E080AF2" w14:textId="77777777" w:rsidTr="000841A5">
        <w:tc>
          <w:tcPr>
            <w:tcW w:w="5488" w:type="dxa"/>
          </w:tcPr>
          <w:p w14:paraId="6BFE5068" w14:textId="266A8BDC" w:rsidR="0098187D" w:rsidRPr="00C267DA" w:rsidRDefault="0098187D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:95S::ALTE/</w:t>
            </w:r>
            <w:ins w:id="184" w:author="Draft 2" w:date="2016-02-02T13:30:00Z">
              <w:r w:rsidR="003F4514">
                <w:rPr>
                  <w:sz w:val="24"/>
                  <w:szCs w:val="24"/>
                  <w:lang w:val="en-US"/>
                </w:rPr>
                <w:t>NSDR</w:t>
              </w:r>
            </w:ins>
            <w:r w:rsidRPr="00C267DA">
              <w:rPr>
                <w:sz w:val="24"/>
                <w:szCs w:val="24"/>
                <w:lang w:val="en-US"/>
              </w:rPr>
              <w:t>/ACCB/RU/XX0005551</w:t>
            </w:r>
          </w:p>
        </w:tc>
        <w:tc>
          <w:tcPr>
            <w:tcW w:w="4762" w:type="dxa"/>
          </w:tcPr>
          <w:p w14:paraId="165FA34A" w14:textId="26AFDB74" w:rsidR="0098187D" w:rsidRPr="0098187D" w:rsidRDefault="0098187D" w:rsidP="000841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>омер счета владельца д</w:t>
            </w:r>
            <w:r>
              <w:t>еп. программ в месте хранения</w:t>
            </w:r>
          </w:p>
        </w:tc>
      </w:tr>
      <w:tr w:rsidR="000841A5" w14:paraId="1F410E41" w14:textId="77777777" w:rsidTr="000841A5">
        <w:tc>
          <w:tcPr>
            <w:tcW w:w="5488" w:type="dxa"/>
          </w:tcPr>
          <w:p w14:paraId="272D706C" w14:textId="5BD90865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:36B::OWND//UNIT/2361,</w:t>
            </w:r>
          </w:p>
        </w:tc>
        <w:tc>
          <w:tcPr>
            <w:tcW w:w="4762" w:type="dxa"/>
          </w:tcPr>
          <w:p w14:paraId="153EA4B2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4B1EEA89" w14:textId="77777777" w:rsidTr="000841A5">
        <w:tc>
          <w:tcPr>
            <w:tcW w:w="5488" w:type="dxa"/>
          </w:tcPr>
          <w:p w14:paraId="430B4C39" w14:textId="05B77ADC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:16S:BENODET</w:t>
            </w:r>
          </w:p>
        </w:tc>
        <w:tc>
          <w:tcPr>
            <w:tcW w:w="4762" w:type="dxa"/>
          </w:tcPr>
          <w:p w14:paraId="2377EF2A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5341E763" w14:textId="77777777" w:rsidTr="000841A5">
        <w:tc>
          <w:tcPr>
            <w:tcW w:w="5488" w:type="dxa"/>
          </w:tcPr>
          <w:p w14:paraId="7C186029" w14:textId="6AF0EF29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:16R:CAINST</w:t>
            </w:r>
          </w:p>
        </w:tc>
        <w:tc>
          <w:tcPr>
            <w:tcW w:w="4762" w:type="dxa"/>
          </w:tcPr>
          <w:p w14:paraId="4E2DEF4B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76BEB6BA" w14:textId="77777777" w:rsidTr="000841A5">
        <w:tc>
          <w:tcPr>
            <w:tcW w:w="5488" w:type="dxa"/>
          </w:tcPr>
          <w:p w14:paraId="2256A452" w14:textId="3813DC4D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:13A::CAON//UNS</w:t>
            </w:r>
          </w:p>
        </w:tc>
        <w:tc>
          <w:tcPr>
            <w:tcW w:w="4762" w:type="dxa"/>
          </w:tcPr>
          <w:p w14:paraId="70EAB215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14:paraId="31FA9EB5" w14:textId="77777777" w:rsidTr="000841A5">
        <w:tc>
          <w:tcPr>
            <w:tcW w:w="5488" w:type="dxa"/>
          </w:tcPr>
          <w:p w14:paraId="0D74FB61" w14:textId="6CF738BB" w:rsidR="000841A5" w:rsidRPr="00C267DA" w:rsidRDefault="000841A5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:22F::CAOP//SPLI</w:t>
            </w:r>
          </w:p>
        </w:tc>
        <w:tc>
          <w:tcPr>
            <w:tcW w:w="4762" w:type="dxa"/>
          </w:tcPr>
          <w:p w14:paraId="5BDC6AD0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41A5" w:rsidRPr="000841A5" w14:paraId="7974C7AB" w14:textId="77777777" w:rsidTr="000841A5">
        <w:tc>
          <w:tcPr>
            <w:tcW w:w="5488" w:type="dxa"/>
          </w:tcPr>
          <w:p w14:paraId="76A743DE" w14:textId="63485811" w:rsidR="000841A5" w:rsidRPr="00C267D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t>:35B:ISIN RU000A0B6071</w:t>
            </w:r>
          </w:p>
        </w:tc>
        <w:tc>
          <w:tcPr>
            <w:tcW w:w="4762" w:type="dxa"/>
          </w:tcPr>
          <w:p w14:paraId="09E38BBF" w14:textId="77777777" w:rsidR="000841A5" w:rsidRPr="00D05605" w:rsidRDefault="000841A5" w:rsidP="000841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841A5" w:rsidRPr="000841A5" w14:paraId="0E066158" w14:textId="77777777" w:rsidTr="000841A5">
        <w:tc>
          <w:tcPr>
            <w:tcW w:w="5488" w:type="dxa"/>
          </w:tcPr>
          <w:p w14:paraId="101CEE8C" w14:textId="696760DC" w:rsidR="000841A5" w:rsidRPr="00C267DA" w:rsidRDefault="000841A5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t>:36B::QINS//UNIT/2361,</w:t>
            </w:r>
          </w:p>
        </w:tc>
        <w:tc>
          <w:tcPr>
            <w:tcW w:w="4762" w:type="dxa"/>
          </w:tcPr>
          <w:p w14:paraId="40F83B43" w14:textId="39C52D96" w:rsidR="000841A5" w:rsidRPr="000841A5" w:rsidRDefault="000841A5" w:rsidP="000841A5">
            <w:pPr>
              <w:ind w:left="0" w:firstLine="0"/>
            </w:pPr>
            <w:r>
              <w:t>К</w:t>
            </w:r>
            <w:r w:rsidRPr="000841A5">
              <w:t>оличество проголосовавших голосов</w:t>
            </w:r>
            <w:r>
              <w:t xml:space="preserve">. Количество может быть меньше чем в поле </w:t>
            </w:r>
            <w:r w:rsidRPr="001D625D">
              <w:t>:36B::OWND</w:t>
            </w:r>
          </w:p>
        </w:tc>
      </w:tr>
      <w:tr w:rsidR="000841A5" w:rsidRPr="000841A5" w14:paraId="338A01D3" w14:textId="77777777" w:rsidTr="000841A5">
        <w:tc>
          <w:tcPr>
            <w:tcW w:w="5488" w:type="dxa"/>
          </w:tcPr>
          <w:p w14:paraId="25D124F1" w14:textId="3DFBCC36" w:rsidR="000841A5" w:rsidRPr="00504793" w:rsidRDefault="000841A5" w:rsidP="000841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504793">
              <w:rPr>
                <w:lang w:val="en-US"/>
              </w:rPr>
              <w:t>:70</w:t>
            </w:r>
            <w:r w:rsidRPr="005C6B0A">
              <w:rPr>
                <w:lang w:val="en-US"/>
              </w:rPr>
              <w:t>E</w:t>
            </w:r>
            <w:r w:rsidRPr="00504793">
              <w:rPr>
                <w:lang w:val="en-US"/>
              </w:rPr>
              <w:t>::</w:t>
            </w:r>
            <w:r w:rsidRPr="005C6B0A">
              <w:rPr>
                <w:lang w:val="en-US"/>
              </w:rPr>
              <w:t>INST</w:t>
            </w:r>
            <w:r w:rsidRPr="00504793">
              <w:rPr>
                <w:lang w:val="en-US"/>
              </w:rPr>
              <w:t>//</w:t>
            </w:r>
            <w:r w:rsidRPr="005C6B0A">
              <w:rPr>
                <w:lang w:val="en-US"/>
              </w:rPr>
              <w:t>ISLB</w:t>
            </w:r>
            <w:r w:rsidRPr="00504793">
              <w:rPr>
                <w:lang w:val="en-US"/>
              </w:rPr>
              <w:t>/1.1/</w:t>
            </w:r>
            <w:r w:rsidRPr="005C6B0A">
              <w:rPr>
                <w:lang w:val="en-US"/>
              </w:rPr>
              <w:t>TYPE</w:t>
            </w:r>
            <w:r w:rsidRPr="00504793">
              <w:rPr>
                <w:lang w:val="en-US"/>
              </w:rPr>
              <w:t>/</w:t>
            </w:r>
            <w:r w:rsidRPr="005C6B0A">
              <w:rPr>
                <w:lang w:val="en-US"/>
              </w:rPr>
              <w:t>ORDN</w:t>
            </w:r>
            <w:r w:rsidRPr="00504793">
              <w:rPr>
                <w:lang w:val="en-US"/>
              </w:rPr>
              <w:t>/</w:t>
            </w:r>
            <w:r w:rsidRPr="005C6B0A">
              <w:rPr>
                <w:lang w:val="en-US"/>
              </w:rPr>
              <w:t>RSLT</w:t>
            </w:r>
            <w:r w:rsidRPr="00504793">
              <w:rPr>
                <w:lang w:val="en-US"/>
              </w:rPr>
              <w:t>/</w:t>
            </w:r>
            <w:r w:rsidRPr="005C6B0A">
              <w:rPr>
                <w:lang w:val="en-US"/>
              </w:rPr>
              <w:t>CONY</w:t>
            </w:r>
            <w:r w:rsidRPr="00504793">
              <w:rPr>
                <w:lang w:val="en-US"/>
              </w:rPr>
              <w:t>/</w:t>
            </w:r>
            <w:r w:rsidRPr="007E491C">
              <w:rPr>
                <w:lang w:val="en-US"/>
              </w:rPr>
              <w:t>QVTG</w:t>
            </w:r>
            <w:r w:rsidRPr="00504793">
              <w:rPr>
                <w:lang w:val="en-US"/>
              </w:rPr>
              <w:t>/2361</w:t>
            </w:r>
          </w:p>
        </w:tc>
        <w:tc>
          <w:tcPr>
            <w:tcW w:w="4762" w:type="dxa"/>
          </w:tcPr>
          <w:p w14:paraId="6382FF53" w14:textId="4B1E612D" w:rsidR="000841A5" w:rsidRP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>
              <w:t>Возможно указание разнонаправленного голосования</w:t>
            </w:r>
          </w:p>
        </w:tc>
      </w:tr>
      <w:tr w:rsidR="000841A5" w:rsidRPr="00014AFF" w14:paraId="5C472B7D" w14:textId="77777777" w:rsidTr="000841A5">
        <w:tc>
          <w:tcPr>
            <w:tcW w:w="5488" w:type="dxa"/>
          </w:tcPr>
          <w:p w14:paraId="7256B029" w14:textId="72DAB353" w:rsidR="000841A5" w:rsidRPr="000841A5" w:rsidRDefault="000841A5" w:rsidP="000841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0841A5">
              <w:rPr>
                <w:lang w:val="en-US"/>
              </w:rPr>
              <w:t>:70</w:t>
            </w:r>
            <w:r w:rsidRPr="005C6B0A">
              <w:rPr>
                <w:lang w:val="en-US"/>
              </w:rPr>
              <w:t>E</w:t>
            </w:r>
            <w:r w:rsidRPr="000841A5">
              <w:rPr>
                <w:lang w:val="en-US"/>
              </w:rPr>
              <w:t>::</w:t>
            </w:r>
            <w:r w:rsidRPr="005C6B0A">
              <w:rPr>
                <w:lang w:val="en-US"/>
              </w:rPr>
              <w:t>INST</w:t>
            </w:r>
            <w:r w:rsidRPr="000841A5">
              <w:rPr>
                <w:lang w:val="en-US"/>
              </w:rPr>
              <w:t>//</w:t>
            </w:r>
            <w:r w:rsidRPr="005C6B0A">
              <w:rPr>
                <w:lang w:val="en-US"/>
              </w:rPr>
              <w:t>ISLB</w:t>
            </w:r>
            <w:r w:rsidRPr="000841A5">
              <w:rPr>
                <w:lang w:val="en-US"/>
              </w:rPr>
              <w:t>/1.1/</w:t>
            </w:r>
            <w:r w:rsidRPr="005C6B0A">
              <w:rPr>
                <w:lang w:val="en-US"/>
              </w:rPr>
              <w:t>TYPE</w:t>
            </w:r>
            <w:r w:rsidRPr="000841A5">
              <w:rPr>
                <w:lang w:val="en-US"/>
              </w:rPr>
              <w:t>/</w:t>
            </w:r>
            <w:r w:rsidRPr="005C6B0A">
              <w:rPr>
                <w:lang w:val="en-US"/>
              </w:rPr>
              <w:t>ORDN</w:t>
            </w:r>
            <w:r w:rsidRPr="000841A5">
              <w:rPr>
                <w:lang w:val="en-US"/>
              </w:rPr>
              <w:t>/</w:t>
            </w:r>
            <w:r w:rsidRPr="005C6B0A">
              <w:rPr>
                <w:lang w:val="en-US"/>
              </w:rPr>
              <w:t>RSLT</w:t>
            </w:r>
            <w:r w:rsidRPr="000841A5">
              <w:rPr>
                <w:lang w:val="en-US"/>
              </w:rPr>
              <w:t>/</w:t>
            </w:r>
            <w:r>
              <w:rPr>
                <w:lang w:val="en-US"/>
              </w:rPr>
              <w:t>CONN</w:t>
            </w:r>
            <w:r w:rsidRPr="000841A5">
              <w:rPr>
                <w:lang w:val="en-US"/>
              </w:rPr>
              <w:t>/</w:t>
            </w:r>
            <w:r w:rsidRPr="007E491C">
              <w:rPr>
                <w:lang w:val="en-US"/>
              </w:rPr>
              <w:t>QVTG</w:t>
            </w:r>
            <w:r w:rsidRPr="000841A5">
              <w:rPr>
                <w:lang w:val="en-US"/>
              </w:rPr>
              <w:t>/2361</w:t>
            </w:r>
          </w:p>
        </w:tc>
        <w:tc>
          <w:tcPr>
            <w:tcW w:w="4762" w:type="dxa"/>
          </w:tcPr>
          <w:p w14:paraId="02B10631" w14:textId="77777777" w:rsidR="000841A5" w:rsidRPr="000841A5" w:rsidRDefault="000841A5" w:rsidP="000841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841A5" w14:paraId="6B3E64EE" w14:textId="77777777" w:rsidTr="000841A5">
        <w:tc>
          <w:tcPr>
            <w:tcW w:w="5488" w:type="dxa"/>
          </w:tcPr>
          <w:p w14:paraId="5074B9FE" w14:textId="7FD609DB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0841A5">
              <w:t>:16</w:t>
            </w:r>
            <w:r w:rsidRPr="007E491C">
              <w:rPr>
                <w:lang w:val="en-US"/>
              </w:rPr>
              <w:t>S</w:t>
            </w:r>
            <w:r w:rsidRPr="000841A5">
              <w:t>:</w:t>
            </w:r>
            <w:r w:rsidRPr="007E491C">
              <w:rPr>
                <w:lang w:val="en-US"/>
              </w:rPr>
              <w:t>CAINST</w:t>
            </w:r>
          </w:p>
        </w:tc>
        <w:tc>
          <w:tcPr>
            <w:tcW w:w="4762" w:type="dxa"/>
          </w:tcPr>
          <w:p w14:paraId="291023E9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089D536E" w14:textId="77777777" w:rsidR="000841A5" w:rsidRPr="000841A5" w:rsidRDefault="000841A5" w:rsidP="000841A5"/>
    <w:p w14:paraId="30747F19" w14:textId="06C9B74D" w:rsidR="00D05605" w:rsidRPr="00D05605" w:rsidRDefault="008A44AD" w:rsidP="00EB3BCF">
      <w:pPr>
        <w:pStyle w:val="1"/>
        <w:ind w:left="0" w:firstLine="0"/>
      </w:pPr>
      <w:bookmarkStart w:id="185" w:name="_Toc445282566"/>
      <w:r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ins w:id="186" w:author="Draft 3" w:date="2016-03-09T10:22:00Z">
        <w:r w:rsidR="00014AFF">
          <w:t xml:space="preserve"> </w:t>
        </w:r>
        <w:r w:rsidR="00014AFF">
          <w:t>(от номинального держателя)</w:t>
        </w:r>
      </w:ins>
      <w:bookmarkEnd w:id="185"/>
    </w:p>
    <w:p w14:paraId="26E19A0F" w14:textId="04ABDACE" w:rsidR="008A44AD" w:rsidRDefault="008A44AD" w:rsidP="000866A5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379FC1AD" w:rsidR="00991784" w:rsidRPr="00991784" w:rsidRDefault="00991784" w:rsidP="000866A5">
      <w:pPr>
        <w:numPr>
          <w:ilvl w:val="0"/>
          <w:numId w:val="1"/>
        </w:numPr>
        <w:ind w:left="0" w:firstLine="0"/>
      </w:pPr>
      <w:r w:rsidRPr="00991784">
        <w:lastRenderedPageBreak/>
        <w:t xml:space="preserve">Проводится собрание </w:t>
      </w:r>
      <w:r w:rsidR="00187259">
        <w:t>акционеров</w:t>
      </w:r>
      <w:r w:rsidRPr="00991784">
        <w:t xml:space="preserve">, КД </w:t>
      </w:r>
      <w:r w:rsidR="00871E2F">
        <w:t>MEET</w:t>
      </w:r>
      <w:r w:rsidRPr="00991784">
        <w:t>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219CBA04" w:rsidR="008A44AD" w:rsidRPr="00573402" w:rsidRDefault="00991784" w:rsidP="000866A5">
      <w:pPr>
        <w:numPr>
          <w:ilvl w:val="0"/>
          <w:numId w:val="1"/>
        </w:numPr>
        <w:ind w:left="0" w:firstLine="0"/>
      </w:pPr>
      <w:r w:rsidRPr="00991784">
        <w:tab/>
        <w:t xml:space="preserve">   Сообщение формируется депонентом МС0123456789 по счету НД ML1111111111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4DA4C76A" w14:textId="77777777" w:rsidTr="0010606C">
        <w:tc>
          <w:tcPr>
            <w:tcW w:w="5488" w:type="dxa"/>
          </w:tcPr>
          <w:p w14:paraId="2CE61CC6" w14:textId="105A2A51" w:rsidR="00D05605" w:rsidRPr="00445088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D05605" w:rsidRPr="000E1654">
              <w:t>00</w:t>
            </w:r>
            <w:r>
              <w:rPr>
                <w:lang w:val="en-US"/>
              </w:rPr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12EA9D64" w14:textId="400C524C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07B0DF2B" w14:textId="77777777" w:rsidTr="0010606C">
        <w:tc>
          <w:tcPr>
            <w:tcW w:w="5488" w:type="dxa"/>
          </w:tcPr>
          <w:p w14:paraId="45830F4A" w14:textId="4C85B20C" w:rsidR="00D05605" w:rsidRPr="00445088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6BFFB9BE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02E4D27C" w14:textId="77777777" w:rsidTr="0010606C">
        <w:tc>
          <w:tcPr>
            <w:tcW w:w="5488" w:type="dxa"/>
          </w:tcPr>
          <w:p w14:paraId="276E1DD5" w14:textId="20DA2665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1F0DB8F9" w14:textId="77777777" w:rsidTr="0010606C">
        <w:tc>
          <w:tcPr>
            <w:tcW w:w="5488" w:type="dxa"/>
          </w:tcPr>
          <w:p w14:paraId="1F6BA050" w14:textId="57DA199B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7EF1D88E" w14:textId="0C49D0B9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0EA5483F" w14:textId="77777777" w:rsidTr="0010606C">
        <w:tc>
          <w:tcPr>
            <w:tcW w:w="5488" w:type="dxa"/>
          </w:tcPr>
          <w:p w14:paraId="6C7DE5D2" w14:textId="4D72AC6A" w:rsidR="00D05605" w:rsidRDefault="00826D62" w:rsidP="00826D62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</w:t>
            </w:r>
            <w:r w:rsidR="00D05605" w:rsidRPr="000E1654">
              <w:t>0</w:t>
            </w:r>
            <w:r>
              <w:rPr>
                <w:lang w:val="en-US"/>
              </w:rPr>
              <w:t>310</w:t>
            </w:r>
            <w:r w:rsidR="00D05605" w:rsidRPr="000E1654">
              <w:t>140000</w:t>
            </w:r>
          </w:p>
        </w:tc>
        <w:tc>
          <w:tcPr>
            <w:tcW w:w="4762" w:type="dxa"/>
          </w:tcPr>
          <w:p w14:paraId="34E6A06D" w14:textId="774B71F6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14:paraId="263CD080" w14:textId="77777777" w:rsidTr="0010606C">
        <w:tc>
          <w:tcPr>
            <w:tcW w:w="5488" w:type="dxa"/>
          </w:tcPr>
          <w:p w14:paraId="30A787E8" w14:textId="5750FCF1" w:rsidR="00980215" w:rsidRPr="000E1654" w:rsidRDefault="00980215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980215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14:paraId="01B6F8F6" w14:textId="77777777" w:rsidTr="0010606C">
        <w:tc>
          <w:tcPr>
            <w:tcW w:w="5488" w:type="dxa"/>
          </w:tcPr>
          <w:p w14:paraId="1C9163CB" w14:textId="016EF35C" w:rsidR="00980215" w:rsidRDefault="00C267DA" w:rsidP="00E23C1C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 w:rsidR="00E23C1C">
              <w:rPr>
                <w:lang w:val="en-US"/>
              </w:rPr>
              <w:t>A</w:t>
            </w:r>
            <w:r w:rsidR="00980215" w:rsidRPr="007655ED">
              <w:t>::LINK//565</w:t>
            </w:r>
          </w:p>
        </w:tc>
        <w:tc>
          <w:tcPr>
            <w:tcW w:w="4762" w:type="dxa"/>
          </w:tcPr>
          <w:p w14:paraId="10AE170D" w14:textId="6FCDCABB" w:rsidR="00980215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14:paraId="6DF7FC54" w14:textId="77777777" w:rsidTr="0010606C">
        <w:tc>
          <w:tcPr>
            <w:tcW w:w="5488" w:type="dxa"/>
          </w:tcPr>
          <w:p w14:paraId="3ED3C1F2" w14:textId="04E211B4" w:rsidR="00980215" w:rsidRDefault="00980215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0066DABC" w:rsidR="00980215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14:paraId="67EC7D69" w14:textId="77777777" w:rsidTr="0010606C">
        <w:tc>
          <w:tcPr>
            <w:tcW w:w="5488" w:type="dxa"/>
          </w:tcPr>
          <w:p w14:paraId="5A21C61C" w14:textId="3BFD5306" w:rsidR="00980215" w:rsidRDefault="00980215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980215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42293566" w14:textId="77777777" w:rsidTr="0010606C">
        <w:tc>
          <w:tcPr>
            <w:tcW w:w="5488" w:type="dxa"/>
          </w:tcPr>
          <w:p w14:paraId="75D159C6" w14:textId="32D382BE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397D7573" w14:textId="77777777" w:rsidTr="0010606C">
        <w:tc>
          <w:tcPr>
            <w:tcW w:w="5488" w:type="dxa"/>
          </w:tcPr>
          <w:p w14:paraId="41F255A8" w14:textId="773832C6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3ADEF3C9" w14:textId="77777777" w:rsidTr="0010606C">
        <w:tc>
          <w:tcPr>
            <w:tcW w:w="5488" w:type="dxa"/>
          </w:tcPr>
          <w:p w14:paraId="1D0F908D" w14:textId="33AB2FA1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7929278B" w14:textId="6EB5131D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4C6F41DB" w14:textId="77777777" w:rsidTr="0010606C">
        <w:tc>
          <w:tcPr>
            <w:tcW w:w="5488" w:type="dxa"/>
          </w:tcPr>
          <w:p w14:paraId="163B3C44" w14:textId="750DBF2D" w:rsidR="00D05605" w:rsidRDefault="00C267DA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D05605" w:rsidRPr="000E1654">
              <w:t>/CORP/NADC/RU1111111111</w:t>
            </w:r>
          </w:p>
        </w:tc>
        <w:tc>
          <w:tcPr>
            <w:tcW w:w="4762" w:type="dxa"/>
          </w:tcPr>
          <w:p w14:paraId="7983B2CC" w14:textId="5AD77397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13BD8210" w14:textId="77777777" w:rsidTr="0010606C">
        <w:tc>
          <w:tcPr>
            <w:tcW w:w="5488" w:type="dxa"/>
          </w:tcPr>
          <w:p w14:paraId="633E513D" w14:textId="062F2CD4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7CB350C9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75A6BA64" w14:textId="77777777" w:rsidTr="0010606C">
        <w:tc>
          <w:tcPr>
            <w:tcW w:w="5488" w:type="dxa"/>
          </w:tcPr>
          <w:p w14:paraId="68334D84" w14:textId="762294CE" w:rsidR="00D05605" w:rsidRDefault="00187259" w:rsidP="000866A5">
            <w:pPr>
              <w:numPr>
                <w:ilvl w:val="0"/>
                <w:numId w:val="1"/>
              </w:numPr>
              <w:ind w:left="0" w:firstLine="0"/>
            </w:pPr>
            <w:r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1331B984" w14:textId="3F7F4969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25972897" w14:textId="77777777" w:rsidTr="0010606C">
        <w:tc>
          <w:tcPr>
            <w:tcW w:w="5488" w:type="dxa"/>
          </w:tcPr>
          <w:p w14:paraId="18498C6F" w14:textId="5FE3C166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33F664ED" w14:textId="77777777" w:rsidTr="0010606C">
        <w:tc>
          <w:tcPr>
            <w:tcW w:w="5488" w:type="dxa"/>
          </w:tcPr>
          <w:p w14:paraId="3BA87474" w14:textId="7FB73EA5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2A043D7A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67A3FD43" w14:textId="77777777" w:rsidTr="0010606C">
        <w:tc>
          <w:tcPr>
            <w:tcW w:w="5488" w:type="dxa"/>
          </w:tcPr>
          <w:p w14:paraId="04A54714" w14:textId="157E91CA" w:rsidR="00D05605" w:rsidRDefault="00991784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4251CF3F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00C9BBE2" w14:textId="77777777" w:rsidTr="0010606C">
        <w:tc>
          <w:tcPr>
            <w:tcW w:w="5488" w:type="dxa"/>
          </w:tcPr>
          <w:p w14:paraId="24C4245F" w14:textId="0F04B2F3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3997C8F2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76807AAD" w14:textId="77777777" w:rsidTr="0010606C">
        <w:tc>
          <w:tcPr>
            <w:tcW w:w="5488" w:type="dxa"/>
          </w:tcPr>
          <w:p w14:paraId="5177A66E" w14:textId="11D87F49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71FCFF3B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61AEE525" w14:textId="77777777" w:rsidTr="0010606C">
        <w:tc>
          <w:tcPr>
            <w:tcW w:w="5488" w:type="dxa"/>
          </w:tcPr>
          <w:p w14:paraId="3F4C6F31" w14:textId="1DE4EA4B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6645C6B5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21A57A7A" w14:textId="77777777" w:rsidTr="0010606C">
        <w:tc>
          <w:tcPr>
            <w:tcW w:w="5488" w:type="dxa"/>
          </w:tcPr>
          <w:p w14:paraId="4CA7DCCA" w14:textId="35D5CDD2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4BBD3CE4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014AFF" w14:paraId="4DB99DBF" w14:textId="77777777" w:rsidTr="0010606C">
        <w:tc>
          <w:tcPr>
            <w:tcW w:w="5488" w:type="dxa"/>
          </w:tcPr>
          <w:p w14:paraId="753EB1F7" w14:textId="02C4D323" w:rsidR="00D05605" w:rsidRPr="003F4514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3F4514">
              <w:rPr>
                <w:lang w:val="en-US"/>
              </w:rPr>
              <w:t>:95S::ALTE/</w:t>
            </w:r>
            <w:ins w:id="187" w:author="Draft 2" w:date="2016-02-02T13:30:00Z">
              <w:r w:rsidR="003F4514">
                <w:rPr>
                  <w:lang w:val="en-US"/>
                </w:rPr>
                <w:t>NSDR</w:t>
              </w:r>
            </w:ins>
            <w:r w:rsidRPr="003F4514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5F2688ED" w:rsidR="00D05605" w:rsidRPr="003F4514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D05605" w:rsidRPr="00014AFF" w14:paraId="5C283701" w14:textId="77777777" w:rsidTr="0010606C">
        <w:tc>
          <w:tcPr>
            <w:tcW w:w="5488" w:type="dxa"/>
          </w:tcPr>
          <w:p w14:paraId="1164C12D" w14:textId="6789E664" w:rsidR="00D05605" w:rsidRPr="00D05605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ins w:id="188" w:author="Draft 2" w:date="2016-02-02T13:31:00Z">
              <w:r w:rsidR="003F4514">
                <w:rPr>
                  <w:lang w:val="en-US"/>
                </w:rPr>
                <w:t>NSDR</w:t>
              </w:r>
            </w:ins>
            <w:r w:rsidRPr="00D05605">
              <w:rPr>
                <w:lang w:val="en-US"/>
              </w:rPr>
              <w:t>/ACCB/RU/</w:t>
            </w:r>
            <w:r w:rsidR="00393CC1"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4BD08C30" w:rsidR="00D05605" w:rsidRPr="00D05605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014AFF" w14:paraId="7E05CB2E" w14:textId="77777777" w:rsidTr="0010606C">
        <w:tc>
          <w:tcPr>
            <w:tcW w:w="5488" w:type="dxa"/>
          </w:tcPr>
          <w:p w14:paraId="453DADFD" w14:textId="06FDED2F" w:rsidR="00991784" w:rsidRPr="00D05605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77777777" w:rsidR="00991784" w:rsidRPr="00D05605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D05605" w:rsidRPr="002A48F2" w14:paraId="1843335A" w14:textId="77777777" w:rsidTr="0010606C">
        <w:tc>
          <w:tcPr>
            <w:tcW w:w="5488" w:type="dxa"/>
          </w:tcPr>
          <w:p w14:paraId="633756AA" w14:textId="302663D4" w:rsidR="00D05605" w:rsidRPr="00D05605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17BC5D5B" w:rsidR="00D05605" w:rsidRPr="002A48F2" w:rsidRDefault="002A48F2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D05605" w14:paraId="4D9F64B1" w14:textId="77777777" w:rsidTr="0010606C">
        <w:tc>
          <w:tcPr>
            <w:tcW w:w="5488" w:type="dxa"/>
          </w:tcPr>
          <w:p w14:paraId="13B8D427" w14:textId="7A91F666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0CD1DAFF" w:rsidR="00D05605" w:rsidRDefault="001E3DA5" w:rsidP="000866A5">
            <w:pPr>
              <w:numPr>
                <w:ilvl w:val="0"/>
                <w:numId w:val="1"/>
              </w:numPr>
              <w:ind w:left="0" w:firstLine="0"/>
            </w:pPr>
            <w:r>
              <w:t>Указывается количество равное 0, для исключения владельца из списка</w:t>
            </w:r>
          </w:p>
        </w:tc>
      </w:tr>
      <w:tr w:rsidR="00D05605" w14:paraId="2A96FA11" w14:textId="77777777" w:rsidTr="0010606C">
        <w:tc>
          <w:tcPr>
            <w:tcW w:w="5488" w:type="dxa"/>
          </w:tcPr>
          <w:p w14:paraId="67DE41FD" w14:textId="1E76B850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49671C2" w14:textId="0A489B33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060038A7" w14:textId="77777777" w:rsidTr="0010606C">
        <w:tc>
          <w:tcPr>
            <w:tcW w:w="5488" w:type="dxa"/>
          </w:tcPr>
          <w:p w14:paraId="728B47F2" w14:textId="2FCA987C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407DA909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53F1453F" w14:textId="77777777" w:rsidTr="0010606C">
        <w:tc>
          <w:tcPr>
            <w:tcW w:w="5488" w:type="dxa"/>
          </w:tcPr>
          <w:p w14:paraId="28B08900" w14:textId="3173BF46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9468547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62024EE6" w14:textId="77777777" w:rsidTr="0010606C">
        <w:tc>
          <w:tcPr>
            <w:tcW w:w="5488" w:type="dxa"/>
          </w:tcPr>
          <w:p w14:paraId="32FCE879" w14:textId="53E66892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29E1BB97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6ABEB28A" w14:textId="77777777" w:rsidTr="0010606C">
        <w:tc>
          <w:tcPr>
            <w:tcW w:w="5488" w:type="dxa"/>
          </w:tcPr>
          <w:p w14:paraId="0D99B21D" w14:textId="0BC54481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37532528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14:paraId="284F7922" w14:textId="77777777" w:rsidTr="0010606C">
        <w:tc>
          <w:tcPr>
            <w:tcW w:w="5488" w:type="dxa"/>
          </w:tcPr>
          <w:p w14:paraId="30D43592" w14:textId="3EB16A98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:16S:CAINST</w:t>
            </w:r>
          </w:p>
        </w:tc>
        <w:tc>
          <w:tcPr>
            <w:tcW w:w="4762" w:type="dxa"/>
          </w:tcPr>
          <w:p w14:paraId="5817E8EC" w14:textId="4B881599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306499A9" w14:textId="77777777" w:rsidR="00EB3BCF" w:rsidRDefault="00EB3BCF" w:rsidP="00EB3BCF">
      <w:pPr>
        <w:pStyle w:val="a3"/>
      </w:pPr>
    </w:p>
    <w:p w14:paraId="57777F86" w14:textId="4D7E8AF0" w:rsidR="00B26016" w:rsidRDefault="00B26016" w:rsidP="00EB3BCF">
      <w:pPr>
        <w:pStyle w:val="1"/>
      </w:pPr>
      <w:bookmarkStart w:id="189" w:name="_Toc445282567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 w:rsidRPr="000866A5">
        <w:rPr>
          <w:lang w:val="en-US"/>
        </w:rPr>
        <w:t>PACK</w:t>
      </w:r>
      <w:r w:rsidRPr="0019626F">
        <w:t>)</w:t>
      </w:r>
      <w:bookmarkEnd w:id="189"/>
    </w:p>
    <w:p w14:paraId="1E64192A" w14:textId="77777777" w:rsidR="00B26016" w:rsidRDefault="00B26016" w:rsidP="000866A5">
      <w:pPr>
        <w:numPr>
          <w:ilvl w:val="0"/>
          <w:numId w:val="1"/>
        </w:numPr>
        <w:ind w:left="0" w:firstLine="0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При пересылке инструкции НРД присвоил исходящий референс: 33333333. </w:t>
      </w:r>
    </w:p>
    <w:p w14:paraId="18D86FE2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lastRenderedPageBreak/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4248FA6B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>
        <w:rPr>
          <w:lang w:val="en-US"/>
        </w:rPr>
        <w:t>PACK</w:t>
      </w:r>
      <w:r w:rsidRPr="008F00E6">
        <w:t xml:space="preserve"> (</w:t>
      </w:r>
      <w:r>
        <w:t>регистратор присвоил COMP (обработка завершена), но так как такого статуса нет в перечне допустимых в формате</w:t>
      </w:r>
      <w:r w:rsidRPr="00CA5A6F">
        <w:t xml:space="preserve"> </w:t>
      </w:r>
      <w:r>
        <w:rPr>
          <w:lang w:val="en-US"/>
        </w:rPr>
        <w:t>ISO</w:t>
      </w:r>
      <w:r>
        <w:t xml:space="preserve">15022, то он заменяется на </w:t>
      </w:r>
      <w:r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>
        <w:rPr>
          <w:lang w:val="en-US"/>
        </w:rPr>
        <w:t>COMP</w:t>
      </w:r>
      <w:r w:rsidRPr="00CA5A6F">
        <w:t>)</w:t>
      </w:r>
      <w:r w:rsidRPr="008F00E6">
        <w:t>.</w:t>
      </w:r>
    </w:p>
    <w:p w14:paraId="04BBBDBE" w14:textId="77777777" w:rsidR="00B26016" w:rsidRPr="00573402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14:paraId="3727B2F6" w14:textId="77777777" w:rsidTr="00871E2F">
        <w:tc>
          <w:tcPr>
            <w:tcW w:w="5488" w:type="dxa"/>
          </w:tcPr>
          <w:p w14:paraId="6217494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68F773BE" w14:textId="77777777" w:rsidTr="00871E2F">
        <w:tc>
          <w:tcPr>
            <w:tcW w:w="5488" w:type="dxa"/>
          </w:tcPr>
          <w:p w14:paraId="09094FE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454AFDC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14:paraId="512D7FAF" w14:textId="77777777" w:rsidTr="00871E2F">
        <w:tc>
          <w:tcPr>
            <w:tcW w:w="5488" w:type="dxa"/>
          </w:tcPr>
          <w:p w14:paraId="78202AC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418F4375" w14:textId="77777777" w:rsidTr="00871E2F">
        <w:tc>
          <w:tcPr>
            <w:tcW w:w="5488" w:type="dxa"/>
          </w:tcPr>
          <w:p w14:paraId="598832B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52E55EB9" w14:textId="77777777" w:rsidTr="00871E2F">
        <w:tc>
          <w:tcPr>
            <w:tcW w:w="5488" w:type="dxa"/>
          </w:tcPr>
          <w:p w14:paraId="301BC1BC" w14:textId="7AE0858E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="00871E2F"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33E4282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41B070FF" w14:textId="77777777" w:rsidTr="00871E2F">
        <w:tc>
          <w:tcPr>
            <w:tcW w:w="5488" w:type="dxa"/>
          </w:tcPr>
          <w:p w14:paraId="446FB10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0BE740D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54191E20" w14:textId="77777777" w:rsidTr="00871E2F">
        <w:tc>
          <w:tcPr>
            <w:tcW w:w="5488" w:type="dxa"/>
          </w:tcPr>
          <w:p w14:paraId="28EBB32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450EA27F" w14:textId="77777777" w:rsidTr="00871E2F">
        <w:tc>
          <w:tcPr>
            <w:tcW w:w="5488" w:type="dxa"/>
          </w:tcPr>
          <w:p w14:paraId="62A589F7" w14:textId="00AEA162" w:rsidR="00B26016" w:rsidRPr="00393CC1" w:rsidRDefault="00B26016" w:rsidP="00393CC1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:13</w:t>
            </w:r>
            <w:r w:rsidR="00393CC1"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03AAA87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14:paraId="1CEE3C0C" w14:textId="77777777" w:rsidTr="00871E2F">
        <w:tc>
          <w:tcPr>
            <w:tcW w:w="5488" w:type="dxa"/>
          </w:tcPr>
          <w:p w14:paraId="5D7CA8D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23F0EE4F" w14:textId="77777777" w:rsidTr="00871E2F">
        <w:tc>
          <w:tcPr>
            <w:tcW w:w="5488" w:type="dxa"/>
          </w:tcPr>
          <w:p w14:paraId="7A8253C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41BF703F" w14:textId="77777777" w:rsidTr="00871E2F">
        <w:tc>
          <w:tcPr>
            <w:tcW w:w="5488" w:type="dxa"/>
          </w:tcPr>
          <w:p w14:paraId="6CF31C5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16D50FE5" w14:textId="77777777" w:rsidTr="00871E2F">
        <w:tc>
          <w:tcPr>
            <w:tcW w:w="5488" w:type="dxa"/>
          </w:tcPr>
          <w:p w14:paraId="6841F07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B26016" w14:paraId="3C43DD05" w14:textId="77777777" w:rsidTr="00871E2F">
        <w:tc>
          <w:tcPr>
            <w:tcW w:w="5488" w:type="dxa"/>
          </w:tcPr>
          <w:p w14:paraId="06CF857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52096919" w14:textId="77777777" w:rsidTr="00871E2F">
        <w:tc>
          <w:tcPr>
            <w:tcW w:w="5488" w:type="dxa"/>
          </w:tcPr>
          <w:p w14:paraId="1282CF4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15B579C5" w14:textId="77777777" w:rsidTr="00871E2F">
        <w:tc>
          <w:tcPr>
            <w:tcW w:w="5488" w:type="dxa"/>
          </w:tcPr>
          <w:p w14:paraId="4E11C45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Статус</w:t>
            </w:r>
          </w:p>
        </w:tc>
      </w:tr>
      <w:tr w:rsidR="00B26016" w14:paraId="00049286" w14:textId="77777777" w:rsidTr="00871E2F">
        <w:tc>
          <w:tcPr>
            <w:tcW w:w="5488" w:type="dxa"/>
          </w:tcPr>
          <w:p w14:paraId="6E0D42A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4CFFE686" w14:textId="77777777" w:rsidTr="00871E2F">
        <w:tc>
          <w:tcPr>
            <w:tcW w:w="5488" w:type="dxa"/>
          </w:tcPr>
          <w:p w14:paraId="4A75C17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  <w:lang w:val="en-US"/>
              </w:rPr>
              <w:t xml:space="preserve">NARR - </w:t>
            </w:r>
            <w:r w:rsidRPr="00393CC1">
              <w:rPr>
                <w:sz w:val="24"/>
                <w:szCs w:val="24"/>
              </w:rPr>
              <w:t>Текстовое описание статуса</w:t>
            </w:r>
          </w:p>
        </w:tc>
      </w:tr>
      <w:tr w:rsidR="00B26016" w:rsidRPr="00014AFF" w14:paraId="2306916A" w14:textId="77777777" w:rsidTr="00871E2F">
        <w:tc>
          <w:tcPr>
            <w:tcW w:w="5488" w:type="dxa"/>
          </w:tcPr>
          <w:p w14:paraId="103B813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:70D::REAS//'OBRABOTKA BILA ZAVERSHENA</w:t>
            </w:r>
          </w:p>
        </w:tc>
        <w:tc>
          <w:tcPr>
            <w:tcW w:w="4762" w:type="dxa"/>
          </w:tcPr>
          <w:p w14:paraId="55D9E3D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14:paraId="4C705F3D" w14:textId="77777777" w:rsidTr="00871E2F">
        <w:tc>
          <w:tcPr>
            <w:tcW w:w="5488" w:type="dxa"/>
          </w:tcPr>
          <w:p w14:paraId="4E054EF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389DD955" w14:textId="77777777" w:rsidTr="00871E2F">
        <w:tc>
          <w:tcPr>
            <w:tcW w:w="5488" w:type="dxa"/>
          </w:tcPr>
          <w:p w14:paraId="0E028AF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778A248F" w14:textId="77777777" w:rsidTr="00871E2F">
        <w:tc>
          <w:tcPr>
            <w:tcW w:w="5488" w:type="dxa"/>
          </w:tcPr>
          <w:p w14:paraId="1AA76B9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5BBF0847" w14:textId="77777777" w:rsidTr="00871E2F">
        <w:tc>
          <w:tcPr>
            <w:tcW w:w="5488" w:type="dxa"/>
          </w:tcPr>
          <w:p w14:paraId="09A975C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0BB8A64A" w14:textId="77777777" w:rsidTr="00871E2F">
        <w:tc>
          <w:tcPr>
            <w:tcW w:w="5488" w:type="dxa"/>
          </w:tcPr>
          <w:p w14:paraId="4AAD60B0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14:paraId="508B2E0C" w14:textId="77777777" w:rsidTr="00871E2F">
        <w:tc>
          <w:tcPr>
            <w:tcW w:w="5488" w:type="dxa"/>
          </w:tcPr>
          <w:p w14:paraId="45D01A7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269D638F" w14:textId="77777777" w:rsidTr="00871E2F">
        <w:tc>
          <w:tcPr>
            <w:tcW w:w="5488" w:type="dxa"/>
          </w:tcPr>
          <w:p w14:paraId="06725B1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</w:tbl>
    <w:p w14:paraId="7F012DB3" w14:textId="567B3D57" w:rsidR="00B26016" w:rsidRDefault="00187259" w:rsidP="000866A5">
      <w:pPr>
        <w:pStyle w:val="1"/>
        <w:numPr>
          <w:ilvl w:val="0"/>
          <w:numId w:val="2"/>
        </w:numPr>
        <w:ind w:left="0" w:firstLine="0"/>
      </w:pPr>
      <w:r w:rsidRPr="00871E2F">
        <w:t xml:space="preserve"> </w:t>
      </w:r>
      <w:bookmarkStart w:id="190" w:name="_Toc445282568"/>
      <w:r w:rsidR="00B26016">
        <w:t>С</w:t>
      </w:r>
      <w:r w:rsidR="00B26016" w:rsidRPr="00573402">
        <w:t>ообщение МТ56</w:t>
      </w:r>
      <w:r w:rsidR="00B26016">
        <w:t>7.</w:t>
      </w:r>
      <w:r w:rsidR="00B26016" w:rsidRPr="00C45394">
        <w:t xml:space="preserve"> </w:t>
      </w:r>
      <w:r w:rsidR="00B26016">
        <w:t xml:space="preserve">Статус </w:t>
      </w:r>
      <w:r w:rsidR="00AB6340">
        <w:t>регистратора</w:t>
      </w:r>
      <w:r w:rsidR="00B26016">
        <w:t xml:space="preserve"> </w:t>
      </w:r>
      <w:r w:rsidR="00B26016">
        <w:rPr>
          <w:lang w:val="en-US"/>
        </w:rPr>
        <w:t>REJT</w:t>
      </w:r>
      <w:bookmarkEnd w:id="190"/>
    </w:p>
    <w:p w14:paraId="6B433A8A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F83010">
        <w:t xml:space="preserve">При пересылке инструкции НРД присвоил исходящий референс: 33333333. </w:t>
      </w:r>
    </w:p>
    <w:p w14:paraId="12CD9722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742BBB21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p w14:paraId="4CB6E1A4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75FE99DC" w14:textId="77777777" w:rsidTr="00871E2F">
        <w:tc>
          <w:tcPr>
            <w:tcW w:w="5488" w:type="dxa"/>
          </w:tcPr>
          <w:p w14:paraId="57EE3B1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2380F220" w14:textId="77777777" w:rsidTr="00871E2F">
        <w:tc>
          <w:tcPr>
            <w:tcW w:w="5488" w:type="dxa"/>
          </w:tcPr>
          <w:p w14:paraId="4361931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1155CC0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B0186A" w14:paraId="14A4DB84" w14:textId="77777777" w:rsidTr="00871E2F">
        <w:tc>
          <w:tcPr>
            <w:tcW w:w="5488" w:type="dxa"/>
          </w:tcPr>
          <w:p w14:paraId="24D5775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75AF024C" w14:textId="77777777" w:rsidTr="00871E2F">
        <w:tc>
          <w:tcPr>
            <w:tcW w:w="5488" w:type="dxa"/>
          </w:tcPr>
          <w:p w14:paraId="13861FA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6DEF3B3B" w14:textId="77777777" w:rsidTr="00871E2F">
        <w:tc>
          <w:tcPr>
            <w:tcW w:w="5488" w:type="dxa"/>
          </w:tcPr>
          <w:p w14:paraId="55F80921" w14:textId="048B502B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lastRenderedPageBreak/>
              <w:t>:22F::CAEV//</w:t>
            </w:r>
            <w:r w:rsidR="00871E2F"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27832A0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E33FA3" w14:paraId="35B7E3A1" w14:textId="77777777" w:rsidTr="00871E2F">
        <w:tc>
          <w:tcPr>
            <w:tcW w:w="5488" w:type="dxa"/>
          </w:tcPr>
          <w:p w14:paraId="0DC0429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23C773F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7315C853" w14:textId="77777777" w:rsidTr="00871E2F">
        <w:tc>
          <w:tcPr>
            <w:tcW w:w="5488" w:type="dxa"/>
          </w:tcPr>
          <w:p w14:paraId="6AA473B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42B2ECC7" w14:textId="77777777" w:rsidTr="00871E2F">
        <w:tc>
          <w:tcPr>
            <w:tcW w:w="5488" w:type="dxa"/>
          </w:tcPr>
          <w:p w14:paraId="25B318BB" w14:textId="2CAA873F" w:rsidR="00B26016" w:rsidRPr="00393CC1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="00B26016"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62C88C1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AF4D92" w14:paraId="5CE5A3C8" w14:textId="77777777" w:rsidTr="00871E2F">
        <w:tc>
          <w:tcPr>
            <w:tcW w:w="5488" w:type="dxa"/>
          </w:tcPr>
          <w:p w14:paraId="65325E6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36AD5AB8" w14:textId="77777777" w:rsidTr="00871E2F">
        <w:tc>
          <w:tcPr>
            <w:tcW w:w="5488" w:type="dxa"/>
          </w:tcPr>
          <w:p w14:paraId="70C919E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7ED2FA2E" w14:textId="77777777" w:rsidTr="00871E2F">
        <w:tc>
          <w:tcPr>
            <w:tcW w:w="5488" w:type="dxa"/>
          </w:tcPr>
          <w:p w14:paraId="337E1F6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459D3DE6" w14:textId="77777777" w:rsidTr="00871E2F">
        <w:tc>
          <w:tcPr>
            <w:tcW w:w="5488" w:type="dxa"/>
          </w:tcPr>
          <w:p w14:paraId="7ED4AF0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B26016" w:rsidRPr="00AF4D92" w14:paraId="1A45B168" w14:textId="77777777" w:rsidTr="00871E2F">
        <w:tc>
          <w:tcPr>
            <w:tcW w:w="5488" w:type="dxa"/>
          </w:tcPr>
          <w:p w14:paraId="3C5C6C8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0BC7E4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C9B16F8" w14:textId="77777777" w:rsidTr="00871E2F">
        <w:tc>
          <w:tcPr>
            <w:tcW w:w="5488" w:type="dxa"/>
          </w:tcPr>
          <w:p w14:paraId="7EB3920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9F73AE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1F0C85C1" w14:textId="77777777" w:rsidTr="00871E2F">
        <w:tc>
          <w:tcPr>
            <w:tcW w:w="5488" w:type="dxa"/>
          </w:tcPr>
          <w:p w14:paraId="54CCEF4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5043FB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Статус</w:t>
            </w:r>
          </w:p>
        </w:tc>
      </w:tr>
      <w:tr w:rsidR="00B26016" w:rsidRPr="00AF4D92" w14:paraId="008D2F91" w14:textId="77777777" w:rsidTr="00871E2F">
        <w:tc>
          <w:tcPr>
            <w:tcW w:w="5488" w:type="dxa"/>
          </w:tcPr>
          <w:p w14:paraId="3E73FAC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F83010" w14:paraId="2AC85EE7" w14:textId="77777777" w:rsidTr="00871E2F">
        <w:tc>
          <w:tcPr>
            <w:tcW w:w="5488" w:type="dxa"/>
          </w:tcPr>
          <w:p w14:paraId="4366822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LATE</w:t>
            </w:r>
          </w:p>
        </w:tc>
        <w:tc>
          <w:tcPr>
            <w:tcW w:w="4762" w:type="dxa"/>
          </w:tcPr>
          <w:p w14:paraId="4E9AFC2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Причина</w:t>
            </w:r>
          </w:p>
        </w:tc>
      </w:tr>
      <w:tr w:rsidR="00B26016" w:rsidRPr="001D1D18" w14:paraId="780B8AA7" w14:textId="77777777" w:rsidTr="00871E2F">
        <w:tc>
          <w:tcPr>
            <w:tcW w:w="5488" w:type="dxa"/>
          </w:tcPr>
          <w:p w14:paraId="63ED8B9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6B67FA10" w14:textId="77777777" w:rsidTr="00871E2F">
        <w:tc>
          <w:tcPr>
            <w:tcW w:w="5488" w:type="dxa"/>
          </w:tcPr>
          <w:p w14:paraId="6DD30F5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4FF90E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2CB2F0B" w14:textId="77777777" w:rsidTr="00871E2F">
        <w:tc>
          <w:tcPr>
            <w:tcW w:w="5488" w:type="dxa"/>
          </w:tcPr>
          <w:p w14:paraId="0EF11E7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0B92505A" w14:textId="77777777" w:rsidTr="00871E2F">
        <w:tc>
          <w:tcPr>
            <w:tcW w:w="5488" w:type="dxa"/>
          </w:tcPr>
          <w:p w14:paraId="67D87250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610E099E" w14:textId="77777777" w:rsidTr="00871E2F">
        <w:tc>
          <w:tcPr>
            <w:tcW w:w="5488" w:type="dxa"/>
          </w:tcPr>
          <w:p w14:paraId="072151D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AF4D92" w14:paraId="6A725BBB" w14:textId="77777777" w:rsidTr="00871E2F">
        <w:tc>
          <w:tcPr>
            <w:tcW w:w="5488" w:type="dxa"/>
          </w:tcPr>
          <w:p w14:paraId="7293CC4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B26016" w:rsidRPr="00393CC1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403610DE" w14:textId="594F75B4" w:rsidR="00B26016" w:rsidRDefault="00187259" w:rsidP="000866A5">
      <w:pPr>
        <w:pStyle w:val="1"/>
        <w:numPr>
          <w:ilvl w:val="0"/>
          <w:numId w:val="2"/>
        </w:numPr>
        <w:ind w:left="0" w:firstLine="0"/>
      </w:pPr>
      <w:r w:rsidRPr="00871E2F">
        <w:t xml:space="preserve"> </w:t>
      </w:r>
      <w:bookmarkStart w:id="191" w:name="_Toc445282569"/>
      <w:r w:rsidR="00B26016">
        <w:t>С</w:t>
      </w:r>
      <w:r w:rsidR="00B26016" w:rsidRPr="00573402">
        <w:t>ообщение МТ56</w:t>
      </w:r>
      <w:r w:rsidR="00B26016">
        <w:t>7. Статус</w:t>
      </w:r>
      <w:r w:rsidR="00B26016" w:rsidRPr="0019626F">
        <w:t xml:space="preserve"> </w:t>
      </w:r>
      <w:r w:rsidR="00B26016">
        <w:t xml:space="preserve">НРД </w:t>
      </w:r>
      <w:r w:rsidR="00B26016">
        <w:rPr>
          <w:lang w:val="en-US"/>
        </w:rPr>
        <w:t>PEND</w:t>
      </w:r>
      <w:r w:rsidR="00B26016">
        <w:t>.</w:t>
      </w:r>
      <w:bookmarkEnd w:id="191"/>
      <w:r w:rsidR="00B26016">
        <w:t xml:space="preserve"> </w:t>
      </w:r>
    </w:p>
    <w:p w14:paraId="7531D8C1" w14:textId="77777777" w:rsidR="00B26016" w:rsidRPr="005419A3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прошли успешно и сообщение было передано регистратору. </w:t>
      </w:r>
    </w:p>
    <w:p w14:paraId="14556897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1B5F6CF6" w14:textId="77777777" w:rsidTr="00871E2F">
        <w:tc>
          <w:tcPr>
            <w:tcW w:w="5488" w:type="dxa"/>
          </w:tcPr>
          <w:p w14:paraId="59D7BFD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608BEF53" w14:textId="77777777" w:rsidTr="00871E2F">
        <w:tc>
          <w:tcPr>
            <w:tcW w:w="5488" w:type="dxa"/>
          </w:tcPr>
          <w:p w14:paraId="36E3E7A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03B5DD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B0186A" w14:paraId="4A80C98E" w14:textId="77777777" w:rsidTr="00871E2F">
        <w:tc>
          <w:tcPr>
            <w:tcW w:w="5488" w:type="dxa"/>
          </w:tcPr>
          <w:p w14:paraId="7369246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1C728419" w14:textId="77777777" w:rsidTr="00871E2F">
        <w:tc>
          <w:tcPr>
            <w:tcW w:w="5488" w:type="dxa"/>
          </w:tcPr>
          <w:p w14:paraId="49C1208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70EBEE4E" w14:textId="77777777" w:rsidTr="00871E2F">
        <w:tc>
          <w:tcPr>
            <w:tcW w:w="5488" w:type="dxa"/>
          </w:tcPr>
          <w:p w14:paraId="704263B5" w14:textId="641FEFD0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="00871E2F"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3DF8128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E33FA3" w14:paraId="532FBCB0" w14:textId="77777777" w:rsidTr="00871E2F">
        <w:tc>
          <w:tcPr>
            <w:tcW w:w="5488" w:type="dxa"/>
          </w:tcPr>
          <w:p w14:paraId="26220CB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034D9A9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79F6F712" w14:textId="77777777" w:rsidTr="00871E2F">
        <w:tc>
          <w:tcPr>
            <w:tcW w:w="5488" w:type="dxa"/>
          </w:tcPr>
          <w:p w14:paraId="69668A1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09D640F7" w14:textId="77777777" w:rsidTr="00871E2F">
        <w:tc>
          <w:tcPr>
            <w:tcW w:w="5488" w:type="dxa"/>
          </w:tcPr>
          <w:p w14:paraId="127178AF" w14:textId="70F91E65" w:rsidR="00B26016" w:rsidRPr="00393CC1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="00B26016"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AF4D92" w14:paraId="630D15C3" w14:textId="77777777" w:rsidTr="00871E2F">
        <w:tc>
          <w:tcPr>
            <w:tcW w:w="5488" w:type="dxa"/>
          </w:tcPr>
          <w:p w14:paraId="7B86F7C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1BAA74BB" w14:textId="77777777" w:rsidTr="00871E2F">
        <w:tc>
          <w:tcPr>
            <w:tcW w:w="5488" w:type="dxa"/>
          </w:tcPr>
          <w:p w14:paraId="0808B90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13FEA39A" w14:textId="77777777" w:rsidTr="00871E2F">
        <w:tc>
          <w:tcPr>
            <w:tcW w:w="5488" w:type="dxa"/>
          </w:tcPr>
          <w:p w14:paraId="754CEC6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315BCF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4F8F0E8" w14:textId="77777777" w:rsidTr="00871E2F">
        <w:tc>
          <w:tcPr>
            <w:tcW w:w="5488" w:type="dxa"/>
          </w:tcPr>
          <w:p w14:paraId="2AD6FEF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PEND</w:t>
            </w:r>
          </w:p>
        </w:tc>
        <w:tc>
          <w:tcPr>
            <w:tcW w:w="4762" w:type="dxa"/>
          </w:tcPr>
          <w:p w14:paraId="14FF660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Статус</w:t>
            </w:r>
          </w:p>
        </w:tc>
      </w:tr>
      <w:tr w:rsidR="00B26016" w:rsidRPr="00AF4D92" w14:paraId="3D70A37C" w14:textId="77777777" w:rsidTr="00871E2F">
        <w:tc>
          <w:tcPr>
            <w:tcW w:w="5488" w:type="dxa"/>
          </w:tcPr>
          <w:p w14:paraId="7D3EC520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F83010" w14:paraId="6CE1393A" w14:textId="77777777" w:rsidTr="00871E2F">
        <w:tc>
          <w:tcPr>
            <w:tcW w:w="5488" w:type="dxa"/>
          </w:tcPr>
          <w:p w14:paraId="253CA1B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PEND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2213CE6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Причина</w:t>
            </w:r>
          </w:p>
        </w:tc>
      </w:tr>
      <w:tr w:rsidR="00B26016" w:rsidRPr="005419A3" w14:paraId="6D3F9965" w14:textId="77777777" w:rsidTr="00871E2F">
        <w:tc>
          <w:tcPr>
            <w:tcW w:w="5488" w:type="dxa"/>
          </w:tcPr>
          <w:p w14:paraId="175D45A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:70D::REAS//'PORUCHENIE PRINYATO</w:t>
            </w:r>
          </w:p>
        </w:tc>
        <w:tc>
          <w:tcPr>
            <w:tcW w:w="4762" w:type="dxa"/>
          </w:tcPr>
          <w:p w14:paraId="7046F55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5419A3" w14:paraId="364F0F29" w14:textId="77777777" w:rsidTr="00871E2F">
        <w:tc>
          <w:tcPr>
            <w:tcW w:w="5488" w:type="dxa"/>
          </w:tcPr>
          <w:p w14:paraId="3BECA2E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1D1D18" w14:paraId="2A23F0BF" w14:textId="77777777" w:rsidTr="00871E2F">
        <w:tc>
          <w:tcPr>
            <w:tcW w:w="5488" w:type="dxa"/>
          </w:tcPr>
          <w:p w14:paraId="12056C3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0F0CE9B7" w14:textId="77777777" w:rsidTr="00871E2F">
        <w:tc>
          <w:tcPr>
            <w:tcW w:w="5488" w:type="dxa"/>
          </w:tcPr>
          <w:p w14:paraId="3FD7905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331772D6" w14:textId="77777777" w:rsidTr="00871E2F">
        <w:tc>
          <w:tcPr>
            <w:tcW w:w="5488" w:type="dxa"/>
          </w:tcPr>
          <w:p w14:paraId="7D6ED66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51716D39" w14:textId="77777777" w:rsidTr="00871E2F">
        <w:tc>
          <w:tcPr>
            <w:tcW w:w="5488" w:type="dxa"/>
          </w:tcPr>
          <w:p w14:paraId="259D5B8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12B2418F" w14:textId="77777777" w:rsidTr="00871E2F">
        <w:tc>
          <w:tcPr>
            <w:tcW w:w="5488" w:type="dxa"/>
          </w:tcPr>
          <w:p w14:paraId="07780F8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23F8967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Код НРД инструктирующей стороны </w:t>
            </w:r>
            <w:r w:rsidRPr="00393CC1">
              <w:rPr>
                <w:sz w:val="24"/>
                <w:szCs w:val="24"/>
              </w:rPr>
              <w:lastRenderedPageBreak/>
              <w:t>(организация присвоившая статус)</w:t>
            </w:r>
          </w:p>
        </w:tc>
      </w:tr>
      <w:tr w:rsidR="00B26016" w:rsidRPr="00AF4D92" w14:paraId="26AB3929" w14:textId="77777777" w:rsidTr="00871E2F">
        <w:tc>
          <w:tcPr>
            <w:tcW w:w="5488" w:type="dxa"/>
          </w:tcPr>
          <w:p w14:paraId="5B89BFF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lastRenderedPageBreak/>
              <w:t>:16S:ADDINFO</w:t>
            </w:r>
          </w:p>
        </w:tc>
        <w:tc>
          <w:tcPr>
            <w:tcW w:w="4762" w:type="dxa"/>
          </w:tcPr>
          <w:p w14:paraId="4E978A8E" w14:textId="77777777" w:rsidR="00B26016" w:rsidRPr="00393CC1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11BCAFFE" w14:textId="052F9132" w:rsidR="00B26016" w:rsidRDefault="00187259" w:rsidP="000866A5">
      <w:pPr>
        <w:pStyle w:val="1"/>
        <w:numPr>
          <w:ilvl w:val="0"/>
          <w:numId w:val="2"/>
        </w:numPr>
        <w:ind w:left="0" w:firstLine="0"/>
      </w:pPr>
      <w:r w:rsidRPr="00871E2F">
        <w:t xml:space="preserve"> </w:t>
      </w:r>
      <w:bookmarkStart w:id="192" w:name="_Toc445282570"/>
      <w:r w:rsidR="00B26016">
        <w:t>С</w:t>
      </w:r>
      <w:r w:rsidR="00B26016" w:rsidRPr="00573402">
        <w:t>ообщение МТ56</w:t>
      </w:r>
      <w:r w:rsidR="00B26016">
        <w:t>7. Статус</w:t>
      </w:r>
      <w:r w:rsidR="00B26016" w:rsidRPr="00C45394">
        <w:t xml:space="preserve"> </w:t>
      </w:r>
      <w:r w:rsidR="00B26016">
        <w:t xml:space="preserve">НРД </w:t>
      </w:r>
      <w:r w:rsidR="00B26016">
        <w:rPr>
          <w:lang w:val="en-US"/>
        </w:rPr>
        <w:t>REJT</w:t>
      </w:r>
      <w:r w:rsidR="00B26016">
        <w:t>.</w:t>
      </w:r>
      <w:bookmarkEnd w:id="192"/>
      <w:r w:rsidR="00B26016">
        <w:t xml:space="preserve"> </w:t>
      </w:r>
    </w:p>
    <w:p w14:paraId="0EB84B70" w14:textId="77777777" w:rsidR="00B26016" w:rsidRPr="00C45394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были пройдены и сообщение не было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C45394">
        <w:t xml:space="preserve">НРД отправляет сообщения MIS с референсом 22222222 ( 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4B958BC4" w14:textId="77777777" w:rsidTr="00871E2F">
        <w:tc>
          <w:tcPr>
            <w:tcW w:w="5488" w:type="dxa"/>
          </w:tcPr>
          <w:p w14:paraId="5FE7CDE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034D9FAA" w14:textId="77777777" w:rsidTr="00871E2F">
        <w:tc>
          <w:tcPr>
            <w:tcW w:w="5488" w:type="dxa"/>
          </w:tcPr>
          <w:p w14:paraId="431FC7B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353D14A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B0186A" w14:paraId="4AD821A3" w14:textId="77777777" w:rsidTr="00871E2F">
        <w:tc>
          <w:tcPr>
            <w:tcW w:w="5488" w:type="dxa"/>
          </w:tcPr>
          <w:p w14:paraId="53F2E63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11759557" w14:textId="77777777" w:rsidTr="00871E2F">
        <w:tc>
          <w:tcPr>
            <w:tcW w:w="5488" w:type="dxa"/>
          </w:tcPr>
          <w:p w14:paraId="608F49E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44EB0A8F" w14:textId="77777777" w:rsidTr="00871E2F">
        <w:tc>
          <w:tcPr>
            <w:tcW w:w="5488" w:type="dxa"/>
          </w:tcPr>
          <w:p w14:paraId="66EEEFC3" w14:textId="068B6001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="00871E2F"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7770FEC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E33FA3" w14:paraId="07691243" w14:textId="77777777" w:rsidTr="00871E2F">
        <w:tc>
          <w:tcPr>
            <w:tcW w:w="5488" w:type="dxa"/>
          </w:tcPr>
          <w:p w14:paraId="0800E9F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261B7BC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33FD42D4" w14:textId="77777777" w:rsidTr="00871E2F">
        <w:tc>
          <w:tcPr>
            <w:tcW w:w="5488" w:type="dxa"/>
          </w:tcPr>
          <w:p w14:paraId="64EE3CF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9D40810" w14:textId="77777777" w:rsidTr="00871E2F">
        <w:tc>
          <w:tcPr>
            <w:tcW w:w="5488" w:type="dxa"/>
          </w:tcPr>
          <w:p w14:paraId="15F97D49" w14:textId="1221398C" w:rsidR="00B26016" w:rsidRPr="00393CC1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="00B26016"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1F480AD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AF4D92" w14:paraId="6E891E2E" w14:textId="77777777" w:rsidTr="00871E2F">
        <w:tc>
          <w:tcPr>
            <w:tcW w:w="5488" w:type="dxa"/>
          </w:tcPr>
          <w:p w14:paraId="4646054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7C98386C" w14:textId="77777777" w:rsidTr="00871E2F">
        <w:tc>
          <w:tcPr>
            <w:tcW w:w="5488" w:type="dxa"/>
          </w:tcPr>
          <w:p w14:paraId="1D57ACC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BC14E90" w14:textId="77777777" w:rsidTr="00871E2F">
        <w:tc>
          <w:tcPr>
            <w:tcW w:w="5488" w:type="dxa"/>
          </w:tcPr>
          <w:p w14:paraId="76B97A8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69ECCB5B" w14:textId="77777777" w:rsidTr="00871E2F">
        <w:tc>
          <w:tcPr>
            <w:tcW w:w="5488" w:type="dxa"/>
          </w:tcPr>
          <w:p w14:paraId="31EFC7A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6CBF7C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Статус</w:t>
            </w:r>
          </w:p>
        </w:tc>
      </w:tr>
      <w:tr w:rsidR="00B26016" w:rsidRPr="00AF4D92" w14:paraId="30A979B7" w14:textId="77777777" w:rsidTr="00871E2F">
        <w:tc>
          <w:tcPr>
            <w:tcW w:w="5488" w:type="dxa"/>
          </w:tcPr>
          <w:p w14:paraId="3C4241E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F83010" w14:paraId="06F33987" w14:textId="77777777" w:rsidTr="00871E2F">
        <w:tc>
          <w:tcPr>
            <w:tcW w:w="5488" w:type="dxa"/>
          </w:tcPr>
          <w:p w14:paraId="70AF2750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  <w:r w:rsidRPr="00393CC1">
              <w:rPr>
                <w:sz w:val="24"/>
                <w:szCs w:val="24"/>
              </w:rPr>
              <w:t>//ULNK</w:t>
            </w:r>
          </w:p>
        </w:tc>
        <w:tc>
          <w:tcPr>
            <w:tcW w:w="4762" w:type="dxa"/>
          </w:tcPr>
          <w:p w14:paraId="0A840CF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Причина</w:t>
            </w:r>
          </w:p>
        </w:tc>
      </w:tr>
      <w:tr w:rsidR="00B26016" w:rsidRPr="00014AFF" w14:paraId="0386A01B" w14:textId="77777777" w:rsidTr="00871E2F">
        <w:tc>
          <w:tcPr>
            <w:tcW w:w="5488" w:type="dxa"/>
          </w:tcPr>
          <w:p w14:paraId="3BF2ADE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 xml:space="preserve">:70D::REAS//'INTRUKCIYA C NOMEROM </w:t>
            </w:r>
          </w:p>
        </w:tc>
        <w:tc>
          <w:tcPr>
            <w:tcW w:w="4762" w:type="dxa"/>
          </w:tcPr>
          <w:p w14:paraId="6807850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5419A3" w14:paraId="45FF5721" w14:textId="77777777" w:rsidTr="00871E2F">
        <w:tc>
          <w:tcPr>
            <w:tcW w:w="5488" w:type="dxa"/>
          </w:tcPr>
          <w:p w14:paraId="5EB8E16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 xml:space="preserve">11111111 </w:t>
            </w:r>
            <w:r w:rsidRPr="00393CC1">
              <w:rPr>
                <w:sz w:val="24"/>
                <w:szCs w:val="24"/>
                <w:lang w:val="en-US"/>
              </w:rPr>
              <w:t>UZGE BILA</w:t>
            </w:r>
            <w:r w:rsidRPr="00393CC1">
              <w:rPr>
                <w:sz w:val="24"/>
                <w:szCs w:val="24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PODANA</w:t>
            </w:r>
            <w:r w:rsidRPr="00393CC1">
              <w:rPr>
                <w:sz w:val="24"/>
                <w:szCs w:val="24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RANEE</w:t>
            </w:r>
          </w:p>
        </w:tc>
        <w:tc>
          <w:tcPr>
            <w:tcW w:w="4762" w:type="dxa"/>
          </w:tcPr>
          <w:p w14:paraId="75AB419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1D1D18" w14:paraId="789002DB" w14:textId="77777777" w:rsidTr="00871E2F">
        <w:tc>
          <w:tcPr>
            <w:tcW w:w="5488" w:type="dxa"/>
          </w:tcPr>
          <w:p w14:paraId="6FBE65C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54EE7857" w14:textId="77777777" w:rsidTr="00871E2F">
        <w:tc>
          <w:tcPr>
            <w:tcW w:w="5488" w:type="dxa"/>
          </w:tcPr>
          <w:p w14:paraId="47CA7AF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4132D8DC" w14:textId="77777777" w:rsidTr="00871E2F">
        <w:tc>
          <w:tcPr>
            <w:tcW w:w="5488" w:type="dxa"/>
          </w:tcPr>
          <w:p w14:paraId="5B8B8AE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7EACC46" w14:textId="77777777" w:rsidTr="00871E2F">
        <w:tc>
          <w:tcPr>
            <w:tcW w:w="5488" w:type="dxa"/>
          </w:tcPr>
          <w:p w14:paraId="56B63E9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044E81A0" w14:textId="77777777" w:rsidTr="00871E2F">
        <w:tc>
          <w:tcPr>
            <w:tcW w:w="5488" w:type="dxa"/>
          </w:tcPr>
          <w:p w14:paraId="75AB563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4916A1E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AF4D92" w14:paraId="5F3D9097" w14:textId="77777777" w:rsidTr="00871E2F">
        <w:tc>
          <w:tcPr>
            <w:tcW w:w="5488" w:type="dxa"/>
          </w:tcPr>
          <w:p w14:paraId="52CF950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B26016" w:rsidRPr="00393CC1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57E0CCCB" w14:textId="50ED1E47" w:rsidR="00B26016" w:rsidRDefault="00187259" w:rsidP="000866A5">
      <w:pPr>
        <w:pStyle w:val="1"/>
        <w:numPr>
          <w:ilvl w:val="0"/>
          <w:numId w:val="2"/>
        </w:numPr>
        <w:ind w:left="0" w:firstLine="0"/>
      </w:pPr>
      <w:r w:rsidRPr="00871E2F">
        <w:t xml:space="preserve"> </w:t>
      </w:r>
      <w:bookmarkStart w:id="193" w:name="_Toc445282571"/>
      <w:r w:rsidR="00B26016">
        <w:t>С</w:t>
      </w:r>
      <w:r w:rsidR="00B26016" w:rsidRPr="00573402">
        <w:t>ообщение МТ56</w:t>
      </w:r>
      <w:r w:rsidR="00B26016">
        <w:t>7.</w:t>
      </w:r>
      <w:r w:rsidR="00B26016" w:rsidRPr="00C45394">
        <w:t xml:space="preserve"> </w:t>
      </w:r>
      <w:r w:rsidR="00B26016">
        <w:t>Детализированный статус</w:t>
      </w:r>
      <w:bookmarkEnd w:id="193"/>
      <w:r w:rsidR="00B26016">
        <w:t xml:space="preserve"> </w:t>
      </w:r>
    </w:p>
    <w:p w14:paraId="661D682D" w14:textId="67CC2474" w:rsidR="00B26016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</w:t>
      </w:r>
      <w:r w:rsidR="00AB6340">
        <w:t>регистратор</w:t>
      </w:r>
      <w:r>
        <w:t xml:space="preserve"> может прислать детализированный статус, т.е. отдельный по 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0866A5">
      <w:pPr>
        <w:numPr>
          <w:ilvl w:val="0"/>
          <w:numId w:val="1"/>
        </w:numPr>
        <w:ind w:left="0" w:firstLine="0"/>
      </w:pPr>
    </w:p>
    <w:p w14:paraId="59105006" w14:textId="77777777" w:rsidR="00B26016" w:rsidRPr="00AF4F5B" w:rsidRDefault="00B26016" w:rsidP="000866A5">
      <w:pPr>
        <w:numPr>
          <w:ilvl w:val="0"/>
          <w:numId w:val="1"/>
        </w:numPr>
        <w:ind w:left="0" w:firstLine="0"/>
      </w:pPr>
      <w:r w:rsidRPr="00AF4F5B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77777777" w:rsidR="00B26016" w:rsidRDefault="00B26016" w:rsidP="000866A5">
      <w:pPr>
        <w:numPr>
          <w:ilvl w:val="0"/>
          <w:numId w:val="1"/>
        </w:numPr>
        <w:ind w:left="0" w:firstLine="0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>В качестве примера приведено одно сообщение МТ567 статус по инструкции 1 (два других аналогичны).</w:t>
      </w:r>
    </w:p>
    <w:p w14:paraId="475474A3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2454A3F4" w14:textId="77777777" w:rsidTr="00871E2F">
        <w:tc>
          <w:tcPr>
            <w:tcW w:w="5488" w:type="dxa"/>
          </w:tcPr>
          <w:p w14:paraId="17E854C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38AFBA7F" w14:textId="77777777" w:rsidTr="00871E2F">
        <w:tc>
          <w:tcPr>
            <w:tcW w:w="5488" w:type="dxa"/>
          </w:tcPr>
          <w:p w14:paraId="5E22829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CF972A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B0186A" w14:paraId="584E8450" w14:textId="77777777" w:rsidTr="00871E2F">
        <w:tc>
          <w:tcPr>
            <w:tcW w:w="5488" w:type="dxa"/>
          </w:tcPr>
          <w:p w14:paraId="4892678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lastRenderedPageBreak/>
              <w:t xml:space="preserve">:20C::SEME//22222222 </w:t>
            </w:r>
          </w:p>
        </w:tc>
        <w:tc>
          <w:tcPr>
            <w:tcW w:w="4762" w:type="dxa"/>
          </w:tcPr>
          <w:p w14:paraId="339AE4F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75B988FA" w14:textId="77777777" w:rsidTr="00871E2F">
        <w:tc>
          <w:tcPr>
            <w:tcW w:w="5488" w:type="dxa"/>
          </w:tcPr>
          <w:p w14:paraId="5736CDD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6FB08214" w14:textId="77777777" w:rsidTr="00871E2F">
        <w:tc>
          <w:tcPr>
            <w:tcW w:w="5488" w:type="dxa"/>
          </w:tcPr>
          <w:p w14:paraId="69C8E204" w14:textId="0136B4F4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="00871E2F"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5A93B5C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E33FA3" w14:paraId="42CD010F" w14:textId="77777777" w:rsidTr="00871E2F">
        <w:tc>
          <w:tcPr>
            <w:tcW w:w="5488" w:type="dxa"/>
          </w:tcPr>
          <w:p w14:paraId="617B38B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4F3BC3A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54D68367" w14:textId="77777777" w:rsidTr="00871E2F">
        <w:tc>
          <w:tcPr>
            <w:tcW w:w="5488" w:type="dxa"/>
          </w:tcPr>
          <w:p w14:paraId="4DAE62C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3611682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0F2DDBD7" w14:textId="77777777" w:rsidTr="00871E2F">
        <w:tc>
          <w:tcPr>
            <w:tcW w:w="5488" w:type="dxa"/>
          </w:tcPr>
          <w:p w14:paraId="447BE654" w14:textId="10696EF5" w:rsidR="00B26016" w:rsidRPr="00393CC1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:20</w:t>
            </w:r>
            <w:r>
              <w:rPr>
                <w:sz w:val="24"/>
                <w:szCs w:val="24"/>
                <w:lang w:val="en-US"/>
              </w:rPr>
              <w:t>C</w:t>
            </w:r>
            <w:r w:rsidR="00B26016" w:rsidRPr="00393CC1">
              <w:rPr>
                <w:sz w:val="24"/>
                <w:szCs w:val="24"/>
              </w:rPr>
              <w:t xml:space="preserve">::RELA//11111111 </w:t>
            </w:r>
          </w:p>
        </w:tc>
        <w:tc>
          <w:tcPr>
            <w:tcW w:w="4762" w:type="dxa"/>
          </w:tcPr>
          <w:p w14:paraId="603FEB2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53F23587" w14:textId="77777777" w:rsidTr="00871E2F">
        <w:tc>
          <w:tcPr>
            <w:tcW w:w="5488" w:type="dxa"/>
          </w:tcPr>
          <w:p w14:paraId="6D578D50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2F81338F" w14:textId="77777777" w:rsidTr="00871E2F">
        <w:tc>
          <w:tcPr>
            <w:tcW w:w="5488" w:type="dxa"/>
          </w:tcPr>
          <w:p w14:paraId="0DFC5B3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7501FD96" w14:textId="77777777" w:rsidTr="00871E2F">
        <w:tc>
          <w:tcPr>
            <w:tcW w:w="5488" w:type="dxa"/>
          </w:tcPr>
          <w:p w14:paraId="0AA3B76A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PACK</w:t>
            </w:r>
          </w:p>
        </w:tc>
        <w:tc>
          <w:tcPr>
            <w:tcW w:w="4762" w:type="dxa"/>
          </w:tcPr>
          <w:p w14:paraId="45C0156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Статус</w:t>
            </w:r>
          </w:p>
        </w:tc>
      </w:tr>
      <w:tr w:rsidR="00B26016" w:rsidRPr="00AF4D92" w14:paraId="1D893335" w14:textId="77777777" w:rsidTr="00871E2F">
        <w:tc>
          <w:tcPr>
            <w:tcW w:w="5488" w:type="dxa"/>
          </w:tcPr>
          <w:p w14:paraId="686A564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F83010" w14:paraId="7E8C308A" w14:textId="77777777" w:rsidTr="00871E2F">
        <w:tc>
          <w:tcPr>
            <w:tcW w:w="5488" w:type="dxa"/>
          </w:tcPr>
          <w:p w14:paraId="337E29C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PACK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0A15B9F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Причина</w:t>
            </w:r>
          </w:p>
        </w:tc>
      </w:tr>
      <w:tr w:rsidR="00B26016" w:rsidRPr="00014AFF" w14:paraId="0B04B94E" w14:textId="77777777" w:rsidTr="00871E2F">
        <w:tc>
          <w:tcPr>
            <w:tcW w:w="5488" w:type="dxa"/>
          </w:tcPr>
          <w:p w14:paraId="632F08F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 xml:space="preserve">:70D::REAS//'OBRABOTKA BILA ZAVERSHENA </w:t>
            </w:r>
          </w:p>
        </w:tc>
        <w:tc>
          <w:tcPr>
            <w:tcW w:w="4762" w:type="dxa"/>
          </w:tcPr>
          <w:p w14:paraId="1E785FE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CC62B2" w14:paraId="321F6506" w14:textId="77777777" w:rsidTr="00871E2F">
        <w:tc>
          <w:tcPr>
            <w:tcW w:w="5488" w:type="dxa"/>
          </w:tcPr>
          <w:p w14:paraId="4F458D4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1D1D18" w14:paraId="7CDEEE0C" w14:textId="77777777" w:rsidTr="00871E2F">
        <w:tc>
          <w:tcPr>
            <w:tcW w:w="5488" w:type="dxa"/>
          </w:tcPr>
          <w:p w14:paraId="7973786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1D1D18" w14:paraId="2D797293" w14:textId="77777777" w:rsidTr="00871E2F">
        <w:tc>
          <w:tcPr>
            <w:tcW w:w="5488" w:type="dxa"/>
          </w:tcPr>
          <w:p w14:paraId="0F5F3CA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3A64A3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03BFAEB6" w14:textId="77777777" w:rsidTr="00871E2F">
        <w:tc>
          <w:tcPr>
            <w:tcW w:w="5488" w:type="dxa"/>
          </w:tcPr>
          <w:p w14:paraId="272D486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08823709" w14:textId="77777777" w:rsidTr="00871E2F">
        <w:tc>
          <w:tcPr>
            <w:tcW w:w="5488" w:type="dxa"/>
          </w:tcPr>
          <w:p w14:paraId="6B9E3C1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AF4D92" w14:paraId="59139A4D" w14:textId="77777777" w:rsidTr="00871E2F">
        <w:tc>
          <w:tcPr>
            <w:tcW w:w="5488" w:type="dxa"/>
          </w:tcPr>
          <w:p w14:paraId="06861B4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b/>
                <w:sz w:val="24"/>
                <w:szCs w:val="24"/>
              </w:rPr>
              <w:t>:70</w:t>
            </w:r>
            <w:r w:rsidRPr="00393CC1">
              <w:rPr>
                <w:b/>
                <w:sz w:val="24"/>
                <w:szCs w:val="24"/>
                <w:lang w:val="en-US"/>
              </w:rPr>
              <w:t>E</w:t>
            </w:r>
            <w:r w:rsidRPr="00393CC1">
              <w:rPr>
                <w:b/>
                <w:sz w:val="24"/>
                <w:szCs w:val="24"/>
              </w:rPr>
              <w:t>::</w:t>
            </w:r>
            <w:r w:rsidRPr="00393CC1">
              <w:rPr>
                <w:b/>
                <w:sz w:val="24"/>
                <w:szCs w:val="24"/>
                <w:lang w:val="en-US"/>
              </w:rPr>
              <w:t>ADTX</w:t>
            </w:r>
            <w:r w:rsidRPr="00393CC1">
              <w:rPr>
                <w:b/>
                <w:sz w:val="24"/>
                <w:szCs w:val="24"/>
              </w:rPr>
              <w:t>//</w:t>
            </w:r>
            <w:r w:rsidRPr="00393CC1">
              <w:rPr>
                <w:b/>
                <w:sz w:val="24"/>
                <w:szCs w:val="24"/>
                <w:lang w:val="en-US"/>
              </w:rPr>
              <w:t>RHID</w:t>
            </w:r>
            <w:r w:rsidRPr="00393CC1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4762" w:type="dxa"/>
          </w:tcPr>
          <w:p w14:paraId="61D23A4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Поле заполняется только в случае получения если формируется детализированный статус по инструкции полученной в формате </w:t>
            </w:r>
            <w:r w:rsidRPr="00393CC1">
              <w:rPr>
                <w:sz w:val="24"/>
                <w:szCs w:val="24"/>
                <w:lang w:val="en-US"/>
              </w:rPr>
              <w:t>ISO</w:t>
            </w:r>
            <w:r w:rsidRPr="00393CC1">
              <w:rPr>
                <w:sz w:val="24"/>
                <w:szCs w:val="24"/>
              </w:rPr>
              <w:t>20022</w:t>
            </w:r>
          </w:p>
        </w:tc>
      </w:tr>
      <w:tr w:rsidR="00AB6340" w:rsidRPr="00AF4D92" w14:paraId="68359B68" w14:textId="77777777" w:rsidTr="00871E2F">
        <w:tc>
          <w:tcPr>
            <w:tcW w:w="5488" w:type="dxa"/>
          </w:tcPr>
          <w:p w14:paraId="60135F40" w14:textId="5979D671" w:rsidR="00AB6340" w:rsidRPr="00393CC1" w:rsidRDefault="00AB6340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623A0DF0" w14:textId="4001175C" w:rsidR="00AB6340" w:rsidRPr="00393CC1" w:rsidRDefault="00AB6340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AF4D92" w14:paraId="47FC14DA" w14:textId="77777777" w:rsidTr="00871E2F">
        <w:tc>
          <w:tcPr>
            <w:tcW w:w="5488" w:type="dxa"/>
          </w:tcPr>
          <w:p w14:paraId="6B97E235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B26016" w:rsidRPr="00393CC1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2CB8DCE4" w14:textId="77777777" w:rsidR="00B26016" w:rsidRPr="00F83010" w:rsidRDefault="00B26016" w:rsidP="000866A5">
      <w:pPr>
        <w:pStyle w:val="1"/>
        <w:numPr>
          <w:ilvl w:val="0"/>
          <w:numId w:val="0"/>
        </w:numPr>
        <w:jc w:val="center"/>
      </w:pPr>
    </w:p>
    <w:p w14:paraId="1EAE8882" w14:textId="77777777" w:rsidR="008A44AD" w:rsidRPr="00AF4D92" w:rsidRDefault="008A44AD" w:rsidP="000866A5">
      <w:pPr>
        <w:pStyle w:val="1"/>
        <w:numPr>
          <w:ilvl w:val="0"/>
          <w:numId w:val="0"/>
        </w:numPr>
        <w:rPr>
          <w:lang w:val="en-US"/>
        </w:rPr>
      </w:pPr>
    </w:p>
    <w:sectPr w:rsidR="008A44AD" w:rsidRPr="00AF4D92" w:rsidSect="0057340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5AE2C" w14:textId="77777777" w:rsidR="005369B4" w:rsidRDefault="005369B4" w:rsidP="001149FA">
      <w:r>
        <w:separator/>
      </w:r>
    </w:p>
  </w:endnote>
  <w:endnote w:type="continuationSeparator" w:id="0">
    <w:p w14:paraId="7B22DC27" w14:textId="77777777" w:rsidR="005369B4" w:rsidRDefault="005369B4" w:rsidP="001149FA">
      <w:r>
        <w:continuationSeparator/>
      </w:r>
    </w:p>
  </w:endnote>
  <w:endnote w:type="continuationNotice" w:id="1">
    <w:p w14:paraId="0F8A4544" w14:textId="77777777" w:rsidR="005369B4" w:rsidRDefault="00536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5369B4" w:rsidRDefault="005369B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935">
          <w:rPr>
            <w:noProof/>
          </w:rPr>
          <w:t>2</w:t>
        </w:r>
        <w:r>
          <w:fldChar w:fldCharType="end"/>
        </w:r>
      </w:p>
    </w:sdtContent>
  </w:sdt>
  <w:p w14:paraId="40FB45C2" w14:textId="77777777" w:rsidR="005369B4" w:rsidRDefault="005369B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B51B7" w14:textId="77777777" w:rsidR="005369B4" w:rsidRDefault="005369B4" w:rsidP="001149FA">
      <w:r>
        <w:separator/>
      </w:r>
    </w:p>
  </w:footnote>
  <w:footnote w:type="continuationSeparator" w:id="0">
    <w:p w14:paraId="60219FD1" w14:textId="77777777" w:rsidR="005369B4" w:rsidRDefault="005369B4" w:rsidP="001149FA">
      <w:r>
        <w:continuationSeparator/>
      </w:r>
    </w:p>
  </w:footnote>
  <w:footnote w:type="continuationNotice" w:id="1">
    <w:p w14:paraId="2E095B4F" w14:textId="77777777" w:rsidR="005369B4" w:rsidRDefault="005369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BE824" w14:textId="33893556" w:rsidR="00014AFF" w:rsidRPr="00014AFF" w:rsidRDefault="005369B4" w:rsidP="00014AFF">
    <w:pPr>
      <w:pStyle w:val="af7"/>
      <w:jc w:val="right"/>
      <w:rPr>
        <w:b/>
        <w:color w:val="FF0000"/>
        <w:lang w:val="en-US"/>
      </w:rPr>
    </w:pPr>
    <w:r w:rsidRPr="00014AFF">
      <w:rPr>
        <w:b/>
        <w:color w:val="FF0000"/>
        <w:lang w:val="en-US"/>
      </w:rPr>
      <w:t xml:space="preserve">MEET 15022 - DRAFT v. </w:t>
    </w:r>
    <w:ins w:id="194" w:author="Draft 3" w:date="2016-03-09T10:16:00Z">
      <w:r w:rsidR="00014AFF">
        <w:rPr>
          <w:b/>
          <w:color w:val="FF0000"/>
        </w:rPr>
        <w:t>3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B667230"/>
    <w:multiLevelType w:val="multilevel"/>
    <w:tmpl w:val="D7DA7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2">
    <w:nsid w:val="3E6C00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81C624D"/>
    <w:multiLevelType w:val="multilevel"/>
    <w:tmpl w:val="EFC61E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0"/>
  </w:num>
  <w:num w:numId="10">
    <w:abstractNumId w:val="4"/>
  </w:num>
  <w:num w:numId="11">
    <w:abstractNumId w:val="4"/>
  </w:num>
  <w:num w:numId="12">
    <w:abstractNumId w:val="4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0"/>
  </w:num>
  <w:num w:numId="30">
    <w:abstractNumId w:val="0"/>
  </w:num>
  <w:num w:numId="31">
    <w:abstractNumId w:val="4"/>
  </w:num>
  <w:num w:numId="32">
    <w:abstractNumId w:val="4"/>
  </w:num>
  <w:num w:numId="33">
    <w:abstractNumId w:val="4"/>
  </w:num>
  <w:num w:numId="34">
    <w:abstractNumId w:val="2"/>
  </w:num>
  <w:num w:numId="35">
    <w:abstractNumId w:val="1"/>
  </w:num>
  <w:num w:numId="36">
    <w:abstractNumId w:val="4"/>
    <w:lvlOverride w:ilvl="0">
      <w:startOverride w:val="1"/>
    </w:lvlOverride>
  </w:num>
  <w:num w:numId="37">
    <w:abstractNumId w:val="5"/>
  </w:num>
  <w:num w:numId="38">
    <w:abstractNumId w:val="3"/>
  </w:num>
  <w:num w:numId="39">
    <w:abstractNumId w:val="4"/>
    <w:lvlOverride w:ilvl="0">
      <w:startOverride w:val="8"/>
    </w:lvlOverride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14AFF"/>
    <w:rsid w:val="00041374"/>
    <w:rsid w:val="000416B7"/>
    <w:rsid w:val="00051018"/>
    <w:rsid w:val="00052213"/>
    <w:rsid w:val="0006282E"/>
    <w:rsid w:val="000717D6"/>
    <w:rsid w:val="000769C6"/>
    <w:rsid w:val="00083901"/>
    <w:rsid w:val="000841A5"/>
    <w:rsid w:val="00085DCC"/>
    <w:rsid w:val="000866A5"/>
    <w:rsid w:val="00090677"/>
    <w:rsid w:val="000C7348"/>
    <w:rsid w:val="000F1B1B"/>
    <w:rsid w:val="000F3AEF"/>
    <w:rsid w:val="00103D6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703BB"/>
    <w:rsid w:val="001860F9"/>
    <w:rsid w:val="00187259"/>
    <w:rsid w:val="001A776E"/>
    <w:rsid w:val="001B08DA"/>
    <w:rsid w:val="001B6322"/>
    <w:rsid w:val="001C2C57"/>
    <w:rsid w:val="001C2D3F"/>
    <w:rsid w:val="001D183D"/>
    <w:rsid w:val="001E3DA5"/>
    <w:rsid w:val="001E5D99"/>
    <w:rsid w:val="002110ED"/>
    <w:rsid w:val="00224C41"/>
    <w:rsid w:val="00250DBA"/>
    <w:rsid w:val="002552E6"/>
    <w:rsid w:val="00264EDE"/>
    <w:rsid w:val="002834EA"/>
    <w:rsid w:val="002914C8"/>
    <w:rsid w:val="002A48F2"/>
    <w:rsid w:val="002A7709"/>
    <w:rsid w:val="002B0CCA"/>
    <w:rsid w:val="002C09EE"/>
    <w:rsid w:val="002D43AB"/>
    <w:rsid w:val="002E3DBF"/>
    <w:rsid w:val="002E482A"/>
    <w:rsid w:val="002F173D"/>
    <w:rsid w:val="002F2AAC"/>
    <w:rsid w:val="00301A26"/>
    <w:rsid w:val="00326DB8"/>
    <w:rsid w:val="00333FF4"/>
    <w:rsid w:val="00335A5E"/>
    <w:rsid w:val="00340BB3"/>
    <w:rsid w:val="0034599B"/>
    <w:rsid w:val="00357A30"/>
    <w:rsid w:val="0036432F"/>
    <w:rsid w:val="00364ACC"/>
    <w:rsid w:val="00372D07"/>
    <w:rsid w:val="00373909"/>
    <w:rsid w:val="00390E3E"/>
    <w:rsid w:val="00393CC1"/>
    <w:rsid w:val="003B0987"/>
    <w:rsid w:val="003B4C6F"/>
    <w:rsid w:val="003B63D5"/>
    <w:rsid w:val="003C5304"/>
    <w:rsid w:val="003D5E2D"/>
    <w:rsid w:val="003E7C64"/>
    <w:rsid w:val="003F4514"/>
    <w:rsid w:val="003F6ABD"/>
    <w:rsid w:val="00420CE1"/>
    <w:rsid w:val="00432EF2"/>
    <w:rsid w:val="00436FF9"/>
    <w:rsid w:val="004373D6"/>
    <w:rsid w:val="004408BE"/>
    <w:rsid w:val="004521B8"/>
    <w:rsid w:val="004537BD"/>
    <w:rsid w:val="0046031F"/>
    <w:rsid w:val="00461702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BFC"/>
    <w:rsid w:val="004E67F2"/>
    <w:rsid w:val="004F5888"/>
    <w:rsid w:val="004F6678"/>
    <w:rsid w:val="00504793"/>
    <w:rsid w:val="0052264F"/>
    <w:rsid w:val="00534874"/>
    <w:rsid w:val="005369B4"/>
    <w:rsid w:val="00546AAA"/>
    <w:rsid w:val="00551422"/>
    <w:rsid w:val="0056054B"/>
    <w:rsid w:val="005625B2"/>
    <w:rsid w:val="00572EC7"/>
    <w:rsid w:val="00573402"/>
    <w:rsid w:val="0057408E"/>
    <w:rsid w:val="005747BD"/>
    <w:rsid w:val="005751A9"/>
    <w:rsid w:val="0058017E"/>
    <w:rsid w:val="005A1E10"/>
    <w:rsid w:val="005B5010"/>
    <w:rsid w:val="005C566A"/>
    <w:rsid w:val="005C5927"/>
    <w:rsid w:val="005D473B"/>
    <w:rsid w:val="005D54EA"/>
    <w:rsid w:val="005E1509"/>
    <w:rsid w:val="005E1B69"/>
    <w:rsid w:val="005E66DA"/>
    <w:rsid w:val="005F34B5"/>
    <w:rsid w:val="006019BB"/>
    <w:rsid w:val="006147D9"/>
    <w:rsid w:val="0062216D"/>
    <w:rsid w:val="006339DA"/>
    <w:rsid w:val="006371DA"/>
    <w:rsid w:val="006476C8"/>
    <w:rsid w:val="0065125A"/>
    <w:rsid w:val="00696265"/>
    <w:rsid w:val="006A440B"/>
    <w:rsid w:val="006A48DF"/>
    <w:rsid w:val="006B042F"/>
    <w:rsid w:val="006B4DB0"/>
    <w:rsid w:val="006B6817"/>
    <w:rsid w:val="006C3D20"/>
    <w:rsid w:val="006F6935"/>
    <w:rsid w:val="00716826"/>
    <w:rsid w:val="00723FBC"/>
    <w:rsid w:val="007449BA"/>
    <w:rsid w:val="00745167"/>
    <w:rsid w:val="00745681"/>
    <w:rsid w:val="00764A49"/>
    <w:rsid w:val="00775F33"/>
    <w:rsid w:val="00790719"/>
    <w:rsid w:val="00790E27"/>
    <w:rsid w:val="00791957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F4619"/>
    <w:rsid w:val="00800808"/>
    <w:rsid w:val="008175C9"/>
    <w:rsid w:val="00823945"/>
    <w:rsid w:val="00826D62"/>
    <w:rsid w:val="00847258"/>
    <w:rsid w:val="00871E2F"/>
    <w:rsid w:val="008743BE"/>
    <w:rsid w:val="00883277"/>
    <w:rsid w:val="00884BD1"/>
    <w:rsid w:val="00894FA9"/>
    <w:rsid w:val="008A44AD"/>
    <w:rsid w:val="008A6A2E"/>
    <w:rsid w:val="008C0483"/>
    <w:rsid w:val="008C3942"/>
    <w:rsid w:val="008D261D"/>
    <w:rsid w:val="008D5148"/>
    <w:rsid w:val="008E4B59"/>
    <w:rsid w:val="008E5F6E"/>
    <w:rsid w:val="008F0FA7"/>
    <w:rsid w:val="008F2079"/>
    <w:rsid w:val="009052E2"/>
    <w:rsid w:val="00911AC9"/>
    <w:rsid w:val="00920D48"/>
    <w:rsid w:val="00921781"/>
    <w:rsid w:val="0094352A"/>
    <w:rsid w:val="0097189F"/>
    <w:rsid w:val="00980215"/>
    <w:rsid w:val="0098187D"/>
    <w:rsid w:val="00985B9F"/>
    <w:rsid w:val="00991784"/>
    <w:rsid w:val="00997179"/>
    <w:rsid w:val="009A1065"/>
    <w:rsid w:val="009A5C78"/>
    <w:rsid w:val="009B2529"/>
    <w:rsid w:val="009C2D0D"/>
    <w:rsid w:val="009D7A67"/>
    <w:rsid w:val="009F6C05"/>
    <w:rsid w:val="00A003A5"/>
    <w:rsid w:val="00A0286F"/>
    <w:rsid w:val="00A046FF"/>
    <w:rsid w:val="00A11642"/>
    <w:rsid w:val="00A2550E"/>
    <w:rsid w:val="00A26DE6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179AD"/>
    <w:rsid w:val="00B22C8C"/>
    <w:rsid w:val="00B24615"/>
    <w:rsid w:val="00B26016"/>
    <w:rsid w:val="00B35C3B"/>
    <w:rsid w:val="00B3701A"/>
    <w:rsid w:val="00B5122B"/>
    <w:rsid w:val="00B552CE"/>
    <w:rsid w:val="00B660AA"/>
    <w:rsid w:val="00B672DE"/>
    <w:rsid w:val="00B75D14"/>
    <w:rsid w:val="00B86D19"/>
    <w:rsid w:val="00B958ED"/>
    <w:rsid w:val="00B967C4"/>
    <w:rsid w:val="00BA5999"/>
    <w:rsid w:val="00BB3E89"/>
    <w:rsid w:val="00BD31CC"/>
    <w:rsid w:val="00BD3485"/>
    <w:rsid w:val="00BD40AE"/>
    <w:rsid w:val="00BE003C"/>
    <w:rsid w:val="00BF4AB9"/>
    <w:rsid w:val="00BF57EE"/>
    <w:rsid w:val="00C11CE4"/>
    <w:rsid w:val="00C12FF9"/>
    <w:rsid w:val="00C15C94"/>
    <w:rsid w:val="00C22273"/>
    <w:rsid w:val="00C267DA"/>
    <w:rsid w:val="00C34C7D"/>
    <w:rsid w:val="00C36AA5"/>
    <w:rsid w:val="00C416F9"/>
    <w:rsid w:val="00C45D2F"/>
    <w:rsid w:val="00C4770A"/>
    <w:rsid w:val="00C6046F"/>
    <w:rsid w:val="00C95ECF"/>
    <w:rsid w:val="00CA13C6"/>
    <w:rsid w:val="00CB2F56"/>
    <w:rsid w:val="00CC0B9E"/>
    <w:rsid w:val="00CC3A21"/>
    <w:rsid w:val="00CD685C"/>
    <w:rsid w:val="00CE36BA"/>
    <w:rsid w:val="00CF09E2"/>
    <w:rsid w:val="00CF60D3"/>
    <w:rsid w:val="00D0063C"/>
    <w:rsid w:val="00D05605"/>
    <w:rsid w:val="00D21ED1"/>
    <w:rsid w:val="00D22AC6"/>
    <w:rsid w:val="00D32ACF"/>
    <w:rsid w:val="00D32CCA"/>
    <w:rsid w:val="00D433F7"/>
    <w:rsid w:val="00D51BB6"/>
    <w:rsid w:val="00D577A3"/>
    <w:rsid w:val="00D73F22"/>
    <w:rsid w:val="00D74398"/>
    <w:rsid w:val="00D81B5B"/>
    <w:rsid w:val="00D91BDC"/>
    <w:rsid w:val="00DA46C9"/>
    <w:rsid w:val="00DA579E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23C1C"/>
    <w:rsid w:val="00E31AE6"/>
    <w:rsid w:val="00E40799"/>
    <w:rsid w:val="00E44139"/>
    <w:rsid w:val="00E479D1"/>
    <w:rsid w:val="00E511F2"/>
    <w:rsid w:val="00E8139F"/>
    <w:rsid w:val="00E86593"/>
    <w:rsid w:val="00E9014B"/>
    <w:rsid w:val="00EB0778"/>
    <w:rsid w:val="00EB3BCF"/>
    <w:rsid w:val="00EB6C22"/>
    <w:rsid w:val="00EC2455"/>
    <w:rsid w:val="00EC6761"/>
    <w:rsid w:val="00ED0984"/>
    <w:rsid w:val="00EE257D"/>
    <w:rsid w:val="00EE27E3"/>
    <w:rsid w:val="00EE6587"/>
    <w:rsid w:val="00F00E7F"/>
    <w:rsid w:val="00F01E72"/>
    <w:rsid w:val="00F0456B"/>
    <w:rsid w:val="00F078F2"/>
    <w:rsid w:val="00F15B63"/>
    <w:rsid w:val="00F17663"/>
    <w:rsid w:val="00F21C12"/>
    <w:rsid w:val="00F2490C"/>
    <w:rsid w:val="00F33DAF"/>
    <w:rsid w:val="00F42B4C"/>
    <w:rsid w:val="00F46F91"/>
    <w:rsid w:val="00F52467"/>
    <w:rsid w:val="00F72221"/>
    <w:rsid w:val="00F877F1"/>
    <w:rsid w:val="00F92389"/>
    <w:rsid w:val="00F93168"/>
    <w:rsid w:val="00F95625"/>
    <w:rsid w:val="00FA61F2"/>
    <w:rsid w:val="00FC3845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C8DB35F-A4CE-4287-B619-3DD1E968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20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26833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Draft 3</cp:lastModifiedBy>
  <cp:revision>28</cp:revision>
  <dcterms:created xsi:type="dcterms:W3CDTF">2015-12-23T17:18:00Z</dcterms:created>
  <dcterms:modified xsi:type="dcterms:W3CDTF">2016-03-09T07:27:00Z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