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F3BD4" w14:textId="415BC533" w:rsidR="00FC168C" w:rsidRDefault="00FC168C" w:rsidP="00FC168C">
      <w:pPr>
        <w:pStyle w:val="1"/>
        <w:numPr>
          <w:ilvl w:val="0"/>
          <w:numId w:val="0"/>
        </w:numPr>
        <w:jc w:val="center"/>
        <w:rPr>
          <w:ins w:id="0" w:author="Pervova 21.1" w:date="2020-03-02T21:07:00Z"/>
        </w:rPr>
      </w:pPr>
      <w:bookmarkStart w:id="1" w:name="_Toc35984208"/>
      <w:bookmarkStart w:id="2" w:name="_Toc36031391"/>
      <w:ins w:id="3" w:author="Pervova 21.1" w:date="2020-03-02T21:15:00Z">
        <w:r w:rsidRPr="00FC168C">
          <w:t xml:space="preserve">Примеры сообщений </w:t>
        </w:r>
      </w:ins>
      <w:ins w:id="4" w:author="Pervova 21.1" w:date="2020-03-02T21:16:00Z">
        <w:r w:rsidRPr="00FC168C">
          <w:t xml:space="preserve">ISO 15022 </w:t>
        </w:r>
        <w:r>
          <w:t>по</w:t>
        </w:r>
        <w:r w:rsidRPr="00FC168C">
          <w:t xml:space="preserve"> </w:t>
        </w:r>
        <w:r>
          <w:t xml:space="preserve">КД </w:t>
        </w:r>
        <w:r w:rsidRPr="00FC168C">
          <w:t>MEET</w:t>
        </w:r>
      </w:ins>
      <w:ins w:id="5" w:author="Pervova 21.1" w:date="2020-03-11T20:19:00Z">
        <w:r w:rsidR="00404577">
          <w:t>/XMET</w:t>
        </w:r>
      </w:ins>
      <w:ins w:id="6" w:author="Pervova 21.1" w:date="2020-03-02T21:16:00Z">
        <w:r w:rsidRPr="00FC168C">
          <w:t xml:space="preserve"> </w:t>
        </w:r>
      </w:ins>
      <w:ins w:id="7" w:author="Pervova 21.1" w:date="2020-03-02T21:15:00Z">
        <w:r w:rsidRPr="00FC168C">
          <w:t>для Депонентов</w:t>
        </w:r>
      </w:ins>
      <w:bookmarkEnd w:id="1"/>
      <w:bookmarkEnd w:id="2"/>
    </w:p>
    <w:p w14:paraId="7786106B" w14:textId="0014CDBB" w:rsidR="001149FA" w:rsidRPr="001149FA" w:rsidRDefault="001149FA" w:rsidP="00BE3446">
      <w:pPr>
        <w:pStyle w:val="1"/>
        <w:numPr>
          <w:ilvl w:val="0"/>
          <w:numId w:val="0"/>
        </w:numPr>
      </w:pPr>
      <w:bookmarkStart w:id="8" w:name="_Toc35984209"/>
      <w:bookmarkStart w:id="9" w:name="_Toc36031392"/>
      <w:r w:rsidRPr="001149FA">
        <w:t>Реестр изменений</w:t>
      </w:r>
      <w:bookmarkEnd w:id="8"/>
      <w:bookmarkEnd w:id="9"/>
      <w:r w:rsidRPr="001149FA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134"/>
        <w:gridCol w:w="1843"/>
        <w:gridCol w:w="2551"/>
      </w:tblGrid>
      <w:tr w:rsidR="001149FA" w:rsidRPr="001149FA" w14:paraId="3DB03B91" w14:textId="77777777" w:rsidTr="001149FA">
        <w:tc>
          <w:tcPr>
            <w:tcW w:w="534" w:type="dxa"/>
            <w:shd w:val="clear" w:color="auto" w:fill="F2F2F2"/>
          </w:tcPr>
          <w:p w14:paraId="6D30D8B2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№ п.п</w:t>
            </w:r>
          </w:p>
        </w:tc>
        <w:tc>
          <w:tcPr>
            <w:tcW w:w="1414" w:type="dxa"/>
            <w:shd w:val="clear" w:color="auto" w:fill="F2F2F2"/>
          </w:tcPr>
          <w:p w14:paraId="05F6206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Версия документа</w:t>
            </w:r>
          </w:p>
        </w:tc>
        <w:tc>
          <w:tcPr>
            <w:tcW w:w="1988" w:type="dxa"/>
            <w:shd w:val="clear" w:color="auto" w:fill="F2F2F2"/>
          </w:tcPr>
          <w:p w14:paraId="4E44B227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Описание изменений</w:t>
            </w:r>
          </w:p>
        </w:tc>
        <w:tc>
          <w:tcPr>
            <w:tcW w:w="992" w:type="dxa"/>
            <w:shd w:val="clear" w:color="auto" w:fill="F2F2F2"/>
          </w:tcPr>
          <w:p w14:paraId="3C73739C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Тип сообщения</w:t>
            </w:r>
          </w:p>
        </w:tc>
        <w:tc>
          <w:tcPr>
            <w:tcW w:w="1134" w:type="dxa"/>
            <w:shd w:val="clear" w:color="auto" w:fill="F2F2F2"/>
          </w:tcPr>
          <w:p w14:paraId="342701A9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Блок/поле в сообщении</w:t>
            </w:r>
          </w:p>
        </w:tc>
        <w:tc>
          <w:tcPr>
            <w:tcW w:w="1843" w:type="dxa"/>
            <w:shd w:val="clear" w:color="auto" w:fill="F2F2F2"/>
          </w:tcPr>
          <w:p w14:paraId="57779000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Новое значение</w:t>
            </w:r>
          </w:p>
        </w:tc>
        <w:tc>
          <w:tcPr>
            <w:tcW w:w="2551" w:type="dxa"/>
            <w:shd w:val="clear" w:color="auto" w:fill="F2F2F2"/>
          </w:tcPr>
          <w:p w14:paraId="20DC4783" w14:textId="77777777" w:rsidR="001149FA" w:rsidRPr="001149FA" w:rsidRDefault="001149FA" w:rsidP="000866A5">
            <w:pPr>
              <w:pStyle w:val="a3"/>
              <w:ind w:left="0"/>
            </w:pPr>
            <w:r w:rsidRPr="001149FA">
              <w:t>Старое значение</w:t>
            </w:r>
          </w:p>
        </w:tc>
      </w:tr>
      <w:tr w:rsidR="004712D9" w:rsidRPr="001149FA" w14:paraId="653A20CF" w14:textId="77777777" w:rsidTr="001149FA">
        <w:tc>
          <w:tcPr>
            <w:tcW w:w="534" w:type="dxa"/>
            <w:shd w:val="clear" w:color="auto" w:fill="auto"/>
          </w:tcPr>
          <w:p w14:paraId="2CE9EE63" w14:textId="77777777" w:rsidR="004712D9" w:rsidRPr="001149FA" w:rsidRDefault="004712D9" w:rsidP="000866A5">
            <w:pPr>
              <w:pStyle w:val="a7"/>
              <w:ind w:left="0"/>
            </w:pPr>
            <w:r w:rsidRPr="001149FA">
              <w:t>1</w:t>
            </w:r>
          </w:p>
        </w:tc>
        <w:tc>
          <w:tcPr>
            <w:tcW w:w="1414" w:type="dxa"/>
            <w:shd w:val="clear" w:color="auto" w:fill="auto"/>
          </w:tcPr>
          <w:p w14:paraId="256B1519" w14:textId="5E864738" w:rsidR="004712D9" w:rsidRPr="001149FA" w:rsidRDefault="004712D9" w:rsidP="004712D9">
            <w:pPr>
              <w:pStyle w:val="a7"/>
              <w:ind w:left="0"/>
            </w:pPr>
            <w:ins w:id="10" w:author="Pervova 21.1" w:date="2020-04-01T14:46:00Z">
              <w:r w:rsidRPr="00553228">
                <w:t xml:space="preserve">Draft </w:t>
              </w:r>
            </w:ins>
            <w:ins w:id="11" w:author="Pervova 21.1" w:date="2020-04-01T14:48:00Z">
              <w:r>
                <w:t>6</w:t>
              </w:r>
            </w:ins>
          </w:p>
        </w:tc>
        <w:tc>
          <w:tcPr>
            <w:tcW w:w="1988" w:type="dxa"/>
            <w:shd w:val="clear" w:color="auto" w:fill="auto"/>
          </w:tcPr>
          <w:p w14:paraId="18151E5A" w14:textId="061F03F2" w:rsidR="004712D9" w:rsidRPr="001149FA" w:rsidRDefault="004712D9" w:rsidP="000866A5">
            <w:pPr>
              <w:pStyle w:val="a7"/>
              <w:ind w:left="0"/>
            </w:pPr>
            <w:ins w:id="12" w:author="Pervova 21.1" w:date="2020-04-01T14:46:00Z">
              <w:r>
                <w:rPr>
                  <w:sz w:val="18"/>
                  <w:szCs w:val="18"/>
                </w:rPr>
                <w:t xml:space="preserve">В примерах сообщений  заполнена колонка комментариев </w:t>
              </w:r>
            </w:ins>
          </w:p>
        </w:tc>
        <w:tc>
          <w:tcPr>
            <w:tcW w:w="992" w:type="dxa"/>
            <w:shd w:val="clear" w:color="auto" w:fill="auto"/>
          </w:tcPr>
          <w:p w14:paraId="7D3A13FF" w14:textId="6EE6FDE7" w:rsidR="004712D9" w:rsidRPr="001149FA" w:rsidRDefault="004712D9" w:rsidP="000866A5">
            <w:pPr>
              <w:pStyle w:val="a7"/>
              <w:ind w:left="0"/>
            </w:pPr>
            <w:ins w:id="13" w:author="Pervova 21.1" w:date="2020-04-01T14:46:00Z">
              <w:r>
                <w:t>Все сообщения</w:t>
              </w:r>
            </w:ins>
          </w:p>
        </w:tc>
        <w:tc>
          <w:tcPr>
            <w:tcW w:w="1134" w:type="dxa"/>
            <w:shd w:val="clear" w:color="auto" w:fill="auto"/>
          </w:tcPr>
          <w:p w14:paraId="381E0B68" w14:textId="2EA78074" w:rsidR="004712D9" w:rsidRPr="001149FA" w:rsidRDefault="004712D9" w:rsidP="000866A5">
            <w:pPr>
              <w:pStyle w:val="a7"/>
              <w:ind w:left="0"/>
            </w:pPr>
            <w:ins w:id="14" w:author="Pervova 21.1" w:date="2020-04-01T14:46:00Z">
              <w:r>
                <w:t>-</w:t>
              </w:r>
            </w:ins>
          </w:p>
        </w:tc>
        <w:tc>
          <w:tcPr>
            <w:tcW w:w="1843" w:type="dxa"/>
            <w:shd w:val="clear" w:color="auto" w:fill="auto"/>
          </w:tcPr>
          <w:p w14:paraId="73A872AA" w14:textId="6AF7AD71" w:rsidR="004712D9" w:rsidRPr="001149FA" w:rsidRDefault="004712D9" w:rsidP="000866A5">
            <w:pPr>
              <w:pStyle w:val="a7"/>
              <w:ind w:left="0"/>
            </w:pPr>
            <w:ins w:id="15" w:author="Pervova 21.1" w:date="2020-04-01T14:46:00Z">
              <w:r>
                <w:t>-</w:t>
              </w:r>
            </w:ins>
          </w:p>
        </w:tc>
        <w:tc>
          <w:tcPr>
            <w:tcW w:w="2551" w:type="dxa"/>
            <w:shd w:val="clear" w:color="auto" w:fill="auto"/>
          </w:tcPr>
          <w:p w14:paraId="2043D474" w14:textId="3AC5B6F2" w:rsidR="004712D9" w:rsidRPr="001149FA" w:rsidRDefault="004712D9" w:rsidP="000866A5">
            <w:pPr>
              <w:pStyle w:val="a7"/>
              <w:ind w:left="0"/>
            </w:pPr>
            <w:ins w:id="16" w:author="Pervova 21.1" w:date="2020-04-01T14:46:00Z">
              <w:r>
                <w:t>-</w:t>
              </w:r>
            </w:ins>
          </w:p>
        </w:tc>
      </w:tr>
      <w:tr w:rsidR="004712D9" w:rsidRPr="001149FA" w14:paraId="31BA8DD5" w14:textId="77777777" w:rsidTr="001149FA">
        <w:tc>
          <w:tcPr>
            <w:tcW w:w="534" w:type="dxa"/>
            <w:shd w:val="clear" w:color="auto" w:fill="auto"/>
          </w:tcPr>
          <w:p w14:paraId="020987A9" w14:textId="77777777" w:rsidR="004712D9" w:rsidRPr="001149FA" w:rsidRDefault="004712D9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14:paraId="42A6056F" w14:textId="6B87A55D" w:rsidR="004712D9" w:rsidRPr="004712D9" w:rsidRDefault="004712D9" w:rsidP="004712D9">
            <w:pPr>
              <w:pStyle w:val="a7"/>
              <w:ind w:left="0"/>
            </w:pPr>
            <w:ins w:id="17" w:author="Pervova 21.1" w:date="2020-04-01T14:46:00Z">
              <w:r w:rsidRPr="00553228">
                <w:t xml:space="preserve">Draft </w:t>
              </w:r>
            </w:ins>
            <w:ins w:id="18" w:author="Pervova 21.1" w:date="2020-04-01T14:48:00Z">
              <w:r>
                <w:t>6</w:t>
              </w:r>
            </w:ins>
            <w:bookmarkStart w:id="19" w:name="_GoBack"/>
            <w:bookmarkEnd w:id="19"/>
          </w:p>
        </w:tc>
        <w:tc>
          <w:tcPr>
            <w:tcW w:w="1988" w:type="dxa"/>
            <w:shd w:val="clear" w:color="auto" w:fill="auto"/>
          </w:tcPr>
          <w:p w14:paraId="762B3F27" w14:textId="2BEC382B" w:rsidR="004712D9" w:rsidRPr="001149FA" w:rsidRDefault="004712D9" w:rsidP="000866A5">
            <w:pPr>
              <w:pStyle w:val="a7"/>
              <w:ind w:left="0"/>
            </w:pPr>
            <w:ins w:id="20" w:author="Pervova 21.1" w:date="2020-04-01T14:46:00Z">
              <w:r w:rsidRPr="009F24EB">
                <w:rPr>
                  <w:sz w:val="18"/>
                  <w:szCs w:val="18"/>
                </w:rPr>
                <w:t>В блок ADDINFO сообщений МТ568 добавлено поле</w:t>
              </w:r>
              <w:proofErr w:type="gramStart"/>
              <w:r w:rsidRPr="009F24EB">
                <w:rPr>
                  <w:sz w:val="18"/>
                  <w:szCs w:val="18"/>
                </w:rPr>
                <w:t xml:space="preserve"> :</w:t>
              </w:r>
              <w:proofErr w:type="gramEnd"/>
              <w:r w:rsidRPr="009F24EB">
                <w:rPr>
                  <w:sz w:val="18"/>
                  <w:szCs w:val="18"/>
                </w:rPr>
                <w:t xml:space="preserve">70F::ADTX//SBLW/ с кодом, </w:t>
              </w:r>
              <w:proofErr w:type="gramStart"/>
              <w:r w:rsidRPr="009F24EB">
                <w:rPr>
                  <w:sz w:val="18"/>
                  <w:szCs w:val="18"/>
                </w:rPr>
                <w:t>соответствующим</w:t>
              </w:r>
              <w:proofErr w:type="gramEnd"/>
              <w:r w:rsidRPr="009F24EB">
                <w:rPr>
                  <w:sz w:val="18"/>
                  <w:szCs w:val="18"/>
                </w:rPr>
                <w:t xml:space="preserve"> пункту постановления 546-П</w:t>
              </w:r>
            </w:ins>
          </w:p>
        </w:tc>
        <w:tc>
          <w:tcPr>
            <w:tcW w:w="992" w:type="dxa"/>
            <w:shd w:val="clear" w:color="auto" w:fill="auto"/>
          </w:tcPr>
          <w:p w14:paraId="7422A51D" w14:textId="20338E08" w:rsidR="004712D9" w:rsidRPr="001149FA" w:rsidRDefault="004712D9" w:rsidP="000866A5">
            <w:pPr>
              <w:pStyle w:val="a7"/>
              <w:ind w:left="0"/>
            </w:pPr>
            <w:ins w:id="21" w:author="Pervova 21.1" w:date="2020-04-01T14:46:00Z">
              <w:r>
                <w:rPr>
                  <w:lang w:val="en-US"/>
                </w:rPr>
                <w:t>MT568</w:t>
              </w:r>
            </w:ins>
          </w:p>
        </w:tc>
        <w:tc>
          <w:tcPr>
            <w:tcW w:w="1134" w:type="dxa"/>
            <w:shd w:val="clear" w:color="auto" w:fill="auto"/>
          </w:tcPr>
          <w:p w14:paraId="702543BE" w14:textId="74DC9C86" w:rsidR="004712D9" w:rsidRPr="001149FA" w:rsidRDefault="004712D9" w:rsidP="000866A5">
            <w:pPr>
              <w:pStyle w:val="a7"/>
              <w:ind w:left="0"/>
              <w:rPr>
                <w:lang w:val="en-US"/>
              </w:rPr>
            </w:pPr>
            <w:ins w:id="22" w:author="Pervova 21.1" w:date="2020-04-01T14:46:00Z">
              <w:r w:rsidRPr="009F24EB">
                <w:t>ADDINFO</w:t>
              </w:r>
            </w:ins>
          </w:p>
        </w:tc>
        <w:tc>
          <w:tcPr>
            <w:tcW w:w="1843" w:type="dxa"/>
            <w:shd w:val="clear" w:color="auto" w:fill="auto"/>
          </w:tcPr>
          <w:p w14:paraId="60A4B3C0" w14:textId="49B9D3C9" w:rsidR="004712D9" w:rsidRPr="001149FA" w:rsidRDefault="004712D9" w:rsidP="000866A5">
            <w:pPr>
              <w:pStyle w:val="a7"/>
              <w:ind w:left="0"/>
            </w:pPr>
            <w:ins w:id="23" w:author="Pervova 21.1" w:date="2020-04-01T14:46:00Z">
              <w:r w:rsidRPr="009F24EB">
                <w:rPr>
                  <w:rFonts w:ascii="Calibri" w:hAnsi="Calibri"/>
                  <w:iCs w:val="0"/>
                  <w:snapToGrid/>
                  <w:color w:val="auto"/>
                  <w:sz w:val="18"/>
                  <w:szCs w:val="18"/>
                </w:rPr>
                <w:t>:70F::ADTX//SBLW/</w:t>
              </w:r>
            </w:ins>
            <w:ins w:id="24" w:author="Pervova 21.1" w:date="2020-04-01T14:47:00Z">
              <w:r w:rsidRPr="004712D9">
                <w:rPr>
                  <w:rFonts w:ascii="Calibri" w:hAnsi="Calibri"/>
                  <w:iCs w:val="0"/>
                  <w:snapToGrid/>
                  <w:color w:val="auto"/>
                  <w:sz w:val="18"/>
                  <w:szCs w:val="18"/>
                </w:rPr>
                <w:t>MX01</w:t>
              </w:r>
            </w:ins>
          </w:p>
        </w:tc>
        <w:tc>
          <w:tcPr>
            <w:tcW w:w="2551" w:type="dxa"/>
            <w:shd w:val="clear" w:color="auto" w:fill="auto"/>
          </w:tcPr>
          <w:p w14:paraId="2990C3F6" w14:textId="61E402FD" w:rsidR="004712D9" w:rsidRPr="001149FA" w:rsidRDefault="004712D9" w:rsidP="000866A5">
            <w:pPr>
              <w:pStyle w:val="a7"/>
              <w:ind w:left="0"/>
            </w:pPr>
            <w:ins w:id="25" w:author="Pervova 21.1" w:date="2020-04-01T14:46:00Z">
              <w:r>
                <w:t>нет</w:t>
              </w:r>
            </w:ins>
          </w:p>
        </w:tc>
      </w:tr>
      <w:tr w:rsidR="001149FA" w:rsidRPr="001149FA" w14:paraId="7FB0AAF3" w14:textId="77777777" w:rsidTr="001149FA">
        <w:tc>
          <w:tcPr>
            <w:tcW w:w="534" w:type="dxa"/>
            <w:shd w:val="clear" w:color="auto" w:fill="auto"/>
          </w:tcPr>
          <w:p w14:paraId="5CDFF992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  <w:r w:rsidRPr="001149FA">
              <w:rPr>
                <w:lang w:val="en-US"/>
              </w:rPr>
              <w:t>3</w:t>
            </w:r>
          </w:p>
        </w:tc>
        <w:tc>
          <w:tcPr>
            <w:tcW w:w="1414" w:type="dxa"/>
            <w:shd w:val="clear" w:color="auto" w:fill="auto"/>
          </w:tcPr>
          <w:p w14:paraId="17764409" w14:textId="22E9C6C8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988" w:type="dxa"/>
            <w:shd w:val="clear" w:color="auto" w:fill="auto"/>
          </w:tcPr>
          <w:p w14:paraId="2F1CD99F" w14:textId="502B29A7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992" w:type="dxa"/>
            <w:shd w:val="clear" w:color="auto" w:fill="auto"/>
          </w:tcPr>
          <w:p w14:paraId="00D58620" w14:textId="655D87AF" w:rsidR="001149FA" w:rsidRPr="001149FA" w:rsidRDefault="001149FA" w:rsidP="000866A5">
            <w:pPr>
              <w:pStyle w:val="a7"/>
              <w:ind w:left="0"/>
            </w:pPr>
          </w:p>
        </w:tc>
        <w:tc>
          <w:tcPr>
            <w:tcW w:w="1134" w:type="dxa"/>
            <w:shd w:val="clear" w:color="auto" w:fill="auto"/>
          </w:tcPr>
          <w:p w14:paraId="1A87398B" w14:textId="2B909980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0B73AA6" w14:textId="0F96E9B6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2051DDA4" w14:textId="77777777" w:rsidR="001149FA" w:rsidRPr="001149FA" w:rsidRDefault="001149FA" w:rsidP="000866A5">
            <w:pPr>
              <w:pStyle w:val="a7"/>
              <w:ind w:left="0"/>
              <w:rPr>
                <w:lang w:val="en-US"/>
              </w:rPr>
            </w:pPr>
          </w:p>
        </w:tc>
      </w:tr>
    </w:tbl>
    <w:p w14:paraId="67309474" w14:textId="77777777" w:rsidR="001149FA" w:rsidRDefault="001149FA" w:rsidP="000866A5">
      <w:pPr>
        <w:numPr>
          <w:ilvl w:val="0"/>
          <w:numId w:val="0"/>
        </w:numPr>
        <w:tabs>
          <w:tab w:val="num" w:pos="0"/>
        </w:tabs>
        <w:jc w:val="left"/>
      </w:pPr>
    </w:p>
    <w:p w14:paraId="1C716F1A" w14:textId="77777777" w:rsidR="00C54DA6" w:rsidRDefault="001149FA">
      <w:pPr>
        <w:pStyle w:val="11"/>
        <w:rPr>
          <w:ins w:id="26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\o "1-3" \h \z \u </w:instrText>
      </w:r>
      <w:r>
        <w:rPr>
          <w:lang w:val="en-US"/>
        </w:rPr>
        <w:fldChar w:fldCharType="separate"/>
      </w:r>
      <w:ins w:id="27" w:author="Pervova 21.1" w:date="2020-03-25T12:22:00Z">
        <w:r w:rsidR="00C54DA6" w:rsidRPr="00BC3966">
          <w:rPr>
            <w:rStyle w:val="af6"/>
            <w:noProof/>
          </w:rPr>
          <w:fldChar w:fldCharType="begin"/>
        </w:r>
        <w:r w:rsidR="00C54DA6" w:rsidRPr="00BC3966">
          <w:rPr>
            <w:rStyle w:val="af6"/>
            <w:noProof/>
          </w:rPr>
          <w:instrText xml:space="preserve"> </w:instrText>
        </w:r>
        <w:r w:rsidR="00C54DA6">
          <w:rPr>
            <w:noProof/>
          </w:rPr>
          <w:instrText>HYPERLINK \l "_Toc36031391"</w:instrText>
        </w:r>
        <w:r w:rsidR="00C54DA6" w:rsidRPr="00BC3966">
          <w:rPr>
            <w:rStyle w:val="af6"/>
            <w:noProof/>
          </w:rPr>
          <w:instrText xml:space="preserve"> </w:instrText>
        </w:r>
        <w:r w:rsidR="00C54DA6" w:rsidRPr="00BC3966">
          <w:rPr>
            <w:rStyle w:val="af6"/>
            <w:noProof/>
          </w:rPr>
          <w:fldChar w:fldCharType="separate"/>
        </w:r>
        <w:r w:rsidR="00C54DA6" w:rsidRPr="00BC3966">
          <w:rPr>
            <w:rStyle w:val="af6"/>
            <w:noProof/>
          </w:rPr>
          <w:t>Примеры сообщений ISO 15022 по КД MEET/XMET для Депонентов</w:t>
        </w:r>
        <w:r w:rsidR="00C54DA6">
          <w:rPr>
            <w:noProof/>
            <w:webHidden/>
          </w:rPr>
          <w:tab/>
        </w:r>
        <w:r w:rsidR="00C54DA6">
          <w:rPr>
            <w:noProof/>
            <w:webHidden/>
          </w:rPr>
          <w:fldChar w:fldCharType="begin"/>
        </w:r>
        <w:r w:rsidR="00C54DA6">
          <w:rPr>
            <w:noProof/>
            <w:webHidden/>
          </w:rPr>
          <w:instrText xml:space="preserve"> PAGEREF _Toc36031391 \h </w:instrText>
        </w:r>
      </w:ins>
      <w:r w:rsidR="00C54DA6">
        <w:rPr>
          <w:noProof/>
          <w:webHidden/>
        </w:rPr>
      </w:r>
      <w:r w:rsidR="00C54DA6">
        <w:rPr>
          <w:noProof/>
          <w:webHidden/>
        </w:rPr>
        <w:fldChar w:fldCharType="separate"/>
      </w:r>
      <w:ins w:id="28" w:author="Pervova 21.1" w:date="2020-03-25T12:22:00Z">
        <w:r w:rsidR="00C54DA6">
          <w:rPr>
            <w:noProof/>
            <w:webHidden/>
          </w:rPr>
          <w:t>1</w:t>
        </w:r>
        <w:r w:rsidR="00C54DA6">
          <w:rPr>
            <w:noProof/>
            <w:webHidden/>
          </w:rPr>
          <w:fldChar w:fldCharType="end"/>
        </w:r>
        <w:r w:rsidR="00C54DA6" w:rsidRPr="00BC3966">
          <w:rPr>
            <w:rStyle w:val="af6"/>
            <w:noProof/>
          </w:rPr>
          <w:fldChar w:fldCharType="end"/>
        </w:r>
      </w:ins>
    </w:p>
    <w:p w14:paraId="46BFF822" w14:textId="77777777" w:rsidR="00C54DA6" w:rsidRDefault="00C54DA6">
      <w:pPr>
        <w:pStyle w:val="11"/>
        <w:rPr>
          <w:ins w:id="29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30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"_Toc36031392"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Реестр изменений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1" w:author="Pervova 21.1" w:date="2020-03-25T12:22:00Z"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4D9F1953" w14:textId="77777777" w:rsidR="00C54DA6" w:rsidRDefault="00C54DA6">
      <w:pPr>
        <w:pStyle w:val="11"/>
        <w:rPr>
          <w:ins w:id="32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33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"_Toc36031393"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4" w:author="Pervova 21.1" w:date="2020-03-25T12:22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6B9B7159" w14:textId="77777777" w:rsidR="00C54DA6" w:rsidRDefault="00C54DA6">
      <w:pPr>
        <w:pStyle w:val="2"/>
        <w:rPr>
          <w:ins w:id="35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36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"_Toc36031394"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37" w:author="Pervova 21.1" w:date="2020-03-25T12:22:00Z"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45584843" w14:textId="77777777" w:rsidR="00C54DA6" w:rsidRDefault="00C54DA6">
      <w:pPr>
        <w:pStyle w:val="2"/>
        <w:rPr>
          <w:ins w:id="38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39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"_Toc36031395"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1.2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</w:t>
        </w:r>
        <w:r w:rsidRPr="00BC3966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0" w:author="Pervova 21.1" w:date="2020-03-25T12:22:00Z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66D8FF97" w14:textId="77777777" w:rsidR="00C54DA6" w:rsidRDefault="00C54DA6">
      <w:pPr>
        <w:pStyle w:val="11"/>
        <w:rPr>
          <w:ins w:id="41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42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"_Toc36031396"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564 и 568 о проведении собрания по ценной бумаге с дробной частью,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3" w:author="Pervova 21.1" w:date="2020-03-25T12:22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2DD2281C" w14:textId="77777777" w:rsidR="00C54DA6" w:rsidRDefault="00C54DA6">
      <w:pPr>
        <w:pStyle w:val="2"/>
        <w:rPr>
          <w:ins w:id="44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45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"_Toc36031397"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2</w:t>
        </w:r>
        <w:r w:rsidRPr="00BC3966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6" w:author="Pervova 21.1" w:date="2020-03-25T12:22:00Z"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7259955B" w14:textId="77777777" w:rsidR="00C54DA6" w:rsidRDefault="00C54DA6">
      <w:pPr>
        <w:pStyle w:val="2"/>
        <w:rPr>
          <w:ins w:id="47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48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"_Toc36031398"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2.2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</w:t>
        </w:r>
        <w:r w:rsidRPr="00BC3966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49" w:author="Pervova 21.1" w:date="2020-03-25T12:22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71C3C66E" w14:textId="77777777" w:rsidR="00C54DA6" w:rsidRDefault="00C54DA6">
      <w:pPr>
        <w:pStyle w:val="11"/>
        <w:rPr>
          <w:ins w:id="50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51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"_Toc36031399"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_Toc36031399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2" w:author="Pervova 21.1" w:date="2020-03-25T12:22:00Z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7EA06C42" w14:textId="77777777" w:rsidR="00C54DA6" w:rsidRDefault="00C54DA6">
      <w:pPr>
        <w:pStyle w:val="2"/>
        <w:rPr>
          <w:ins w:id="53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54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"_Toc36031400"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3</w:t>
        </w:r>
        <w:r w:rsidRPr="00BC3966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5" w:author="Pervova 21.1" w:date="2020-03-25T12:22:00Z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6B661B62" w14:textId="77777777" w:rsidR="00C54DA6" w:rsidRDefault="00C54DA6">
      <w:pPr>
        <w:pStyle w:val="2"/>
        <w:rPr>
          <w:ins w:id="56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57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"_Toc36031401"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3.2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8" w:author="Pervova 21.1" w:date="2020-03-25T12:22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47355EBC" w14:textId="77777777" w:rsidR="00C54DA6" w:rsidRDefault="00C54DA6">
      <w:pPr>
        <w:pStyle w:val="11"/>
        <w:rPr>
          <w:ins w:id="59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60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"_Toc36031402"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564 и 568 о проведении собрания с описанием судебного решения, материалы к собранию, бюллетень.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1" w:author="Pervova 21.1" w:date="2020-03-25T12:22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65802DEF" w14:textId="77777777" w:rsidR="00C54DA6" w:rsidRDefault="00C54DA6">
      <w:pPr>
        <w:pStyle w:val="2"/>
        <w:rPr>
          <w:ins w:id="62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63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"_Toc36031403"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4</w:t>
        </w:r>
        <w:r w:rsidRPr="00BC3966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4" w:author="Pervova 21.1" w:date="2020-03-25T12:22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016F0949" w14:textId="77777777" w:rsidR="00C54DA6" w:rsidRDefault="00C54DA6">
      <w:pPr>
        <w:pStyle w:val="2"/>
        <w:rPr>
          <w:ins w:id="65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66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"_Toc36031404"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4</w:t>
        </w:r>
        <w:r w:rsidRPr="00BC3966">
          <w:rPr>
            <w:rStyle w:val="af6"/>
            <w:noProof/>
          </w:rPr>
          <w:t>.2 Сообщение МТ56</w:t>
        </w:r>
        <w:r w:rsidRPr="00BC3966">
          <w:rPr>
            <w:rStyle w:val="af6"/>
            <w:noProof/>
            <w:lang w:val="en-US"/>
          </w:rPr>
          <w:t>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7" w:author="Pervova 21.1" w:date="2020-03-25T12:22:00Z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1BC3F8BC" w14:textId="77777777" w:rsidR="00C54DA6" w:rsidRDefault="00C54DA6">
      <w:pPr>
        <w:pStyle w:val="11"/>
        <w:rPr>
          <w:ins w:id="68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69" w:author="Pervova 21.1" w:date="2020-03-25T12:22:00Z">
        <w:r w:rsidRPr="00BC3966">
          <w:rPr>
            <w:rStyle w:val="af6"/>
            <w:noProof/>
          </w:rPr>
          <w:lastRenderedPageBreak/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"_Toc36031405"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МТ564 и МТ568. Результаты собрания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0" w:author="Pervova 21.1" w:date="2020-03-25T12:22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4829F527" w14:textId="77777777" w:rsidR="00C54DA6" w:rsidRDefault="00C54DA6">
      <w:pPr>
        <w:pStyle w:val="2"/>
        <w:rPr>
          <w:ins w:id="71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72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"_Toc36031406"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5</w:t>
        </w:r>
        <w:r w:rsidRPr="00BC3966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3" w:author="Pervova 21.1" w:date="2020-03-25T12:22:00Z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0CAEA8A2" w14:textId="77777777" w:rsidR="00C54DA6" w:rsidRDefault="00C54DA6">
      <w:pPr>
        <w:pStyle w:val="2"/>
        <w:rPr>
          <w:ins w:id="74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75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"_Toc36031407"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5.2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6" w:author="Pervova 21.1" w:date="2020-03-25T12:22:00Z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23880759" w14:textId="77777777" w:rsidR="00C54DA6" w:rsidRDefault="00C54DA6">
      <w:pPr>
        <w:pStyle w:val="11"/>
        <w:rPr>
          <w:ins w:id="77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78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"_Toc36031408"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МТ564 и МТ568. Результаты собрания - итоги голосования по вопросу одобрения крупной сделки с заинтересованностью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9" w:author="Pervova 21.1" w:date="2020-03-25T12:22:00Z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348EB986" w14:textId="77777777" w:rsidR="00C54DA6" w:rsidRDefault="00C54DA6">
      <w:pPr>
        <w:pStyle w:val="2"/>
        <w:rPr>
          <w:ins w:id="80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81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"_Toc36031409"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6.1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_Toc36031409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2" w:author="Pervova 21.1" w:date="2020-03-25T12:22:00Z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62701B80" w14:textId="77777777" w:rsidR="00C54DA6" w:rsidRDefault="00C54DA6">
      <w:pPr>
        <w:pStyle w:val="2"/>
        <w:rPr>
          <w:ins w:id="83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84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"_Toc36031410"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6.2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5" w:author="Pervova 21.1" w:date="2020-03-25T12:22:00Z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01DBE4D5" w14:textId="77777777" w:rsidR="00C54DA6" w:rsidRDefault="00C54DA6">
      <w:pPr>
        <w:pStyle w:val="11"/>
        <w:rPr>
          <w:ins w:id="86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87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"_Toc36031411"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МТ564 и МТ568 . Отмена собрания.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8" w:author="Pervova 21.1" w:date="2020-03-25T12:22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6BE65EFF" w14:textId="77777777" w:rsidR="00C54DA6" w:rsidRDefault="00C54DA6">
      <w:pPr>
        <w:pStyle w:val="2"/>
        <w:rPr>
          <w:ins w:id="89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90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"_Toc36031412"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  <w:lang w:val="en-US"/>
          </w:rPr>
          <w:t>7</w:t>
        </w:r>
        <w:r w:rsidRPr="00BC3966">
          <w:rPr>
            <w:rStyle w:val="af6"/>
            <w:noProof/>
          </w:rPr>
          <w:t>.1 Сообщение МТ564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1" w:author="Pervova 21.1" w:date="2020-03-25T12:22:00Z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7FD74F80" w14:textId="77777777" w:rsidR="00C54DA6" w:rsidRDefault="00C54DA6">
      <w:pPr>
        <w:pStyle w:val="2"/>
        <w:rPr>
          <w:ins w:id="92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ins w:id="93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"_Toc36031413"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7.2</w:t>
        </w:r>
        <w:r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4" w:author="Pervova 21.1" w:date="2020-03-25T12:22:00Z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0211E3CE" w14:textId="77777777" w:rsidR="00C54DA6" w:rsidRDefault="00C54DA6">
      <w:pPr>
        <w:pStyle w:val="11"/>
        <w:rPr>
          <w:ins w:id="95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96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"_Toc36031414"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Список лиц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7" w:author="Pervova 21.1" w:date="2020-03-25T12:22:00Z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035D0485" w14:textId="77777777" w:rsidR="00C54DA6" w:rsidRDefault="00C54DA6">
      <w:pPr>
        <w:pStyle w:val="11"/>
        <w:rPr>
          <w:ins w:id="98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99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"_Toc36031415"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О волеизъявлении лица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0" w:author="Pervova 21.1" w:date="2020-03-25T12:22:00Z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22831C04" w14:textId="77777777" w:rsidR="00C54DA6" w:rsidRDefault="00C54DA6">
      <w:pPr>
        <w:pStyle w:val="11"/>
        <w:tabs>
          <w:tab w:val="left" w:pos="720"/>
        </w:tabs>
        <w:rPr>
          <w:ins w:id="101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02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"_Toc36031416"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О волеизъявлении лица – Владельца счета в НРД или доверительного управляющего.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3" w:author="Pervova 21.1" w:date="2020-03-25T12:22:00Z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1AD68AAE" w14:textId="77777777" w:rsidR="00C54DA6" w:rsidRDefault="00C54DA6">
      <w:pPr>
        <w:pStyle w:val="11"/>
        <w:tabs>
          <w:tab w:val="left" w:pos="720"/>
        </w:tabs>
        <w:rPr>
          <w:ins w:id="104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05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"_Toc36031417"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О волеизъявлении лица (голосование по доверенности)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6" w:author="Pervova 21.1" w:date="2020-03-25T12:22:00Z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3392F982" w14:textId="77777777" w:rsidR="00C54DA6" w:rsidRDefault="00C54DA6">
      <w:pPr>
        <w:pStyle w:val="11"/>
        <w:tabs>
          <w:tab w:val="left" w:pos="720"/>
        </w:tabs>
        <w:rPr>
          <w:ins w:id="107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08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"_Toc36031418"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Об ограничении прав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_Toc36031418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9" w:author="Pervova 21.1" w:date="2020-03-25T12:22:00Z"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287ACC94" w14:textId="77777777" w:rsidR="00C54DA6" w:rsidRDefault="00C54DA6">
      <w:pPr>
        <w:pStyle w:val="11"/>
        <w:tabs>
          <w:tab w:val="left" w:pos="720"/>
        </w:tabs>
        <w:rPr>
          <w:ins w:id="110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11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"_Toc36031428"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Волеизъявление владельца счета депозитарных программ (от номинального держателя).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_Toc36031428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2" w:author="Pervova 21.1" w:date="2020-03-25T12:22:00Z"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0A070B85" w14:textId="77777777" w:rsidR="00C54DA6" w:rsidRDefault="00C54DA6">
      <w:pPr>
        <w:pStyle w:val="11"/>
        <w:tabs>
          <w:tab w:val="left" w:pos="720"/>
        </w:tabs>
        <w:rPr>
          <w:ins w:id="113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14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"_Toc36031429"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Исключение из списка (от номинального держателя)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_Toc36031429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5" w:author="Pervova 21.1" w:date="2020-03-25T12:22:00Z"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4B519C8F" w14:textId="77777777" w:rsidR="00C54DA6" w:rsidRDefault="00C54DA6">
      <w:pPr>
        <w:pStyle w:val="11"/>
        <w:tabs>
          <w:tab w:val="left" w:pos="720"/>
        </w:tabs>
        <w:rPr>
          <w:ins w:id="116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17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"_Toc36031430"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МТ565. Голосование по договору эскроу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_Toc36031430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8" w:author="Pervova 21.1" w:date="2020-03-25T12:22:00Z"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14EFF4BA" w14:textId="77777777" w:rsidR="00C54DA6" w:rsidRDefault="00C54DA6">
      <w:pPr>
        <w:pStyle w:val="11"/>
        <w:tabs>
          <w:tab w:val="left" w:pos="720"/>
        </w:tabs>
        <w:rPr>
          <w:ins w:id="119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20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"_Toc36031431"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МТ567. Статус головного депозитария COMP (</w:t>
        </w:r>
        <w:r w:rsidRPr="00BC3966">
          <w:rPr>
            <w:rStyle w:val="af6"/>
            <w:noProof/>
            <w:lang w:val="en-US"/>
          </w:rPr>
          <w:t>PACK</w:t>
        </w:r>
        <w:r w:rsidRPr="00BC3966">
          <w:rPr>
            <w:rStyle w:val="af6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_Toc36031431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1" w:author="Pervova 21.1" w:date="2020-03-25T12:22:00Z"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548C4C66" w14:textId="77777777" w:rsidR="00C54DA6" w:rsidRDefault="00C54DA6">
      <w:pPr>
        <w:pStyle w:val="11"/>
        <w:tabs>
          <w:tab w:val="left" w:pos="720"/>
        </w:tabs>
        <w:rPr>
          <w:ins w:id="122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23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"_Toc36031432"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 xml:space="preserve">Сообщение МТ567. Статус регистратора </w:t>
        </w:r>
        <w:r w:rsidRPr="00BC3966">
          <w:rPr>
            <w:rStyle w:val="af6"/>
            <w:noProof/>
            <w:lang w:val="en-US"/>
          </w:rPr>
          <w:t>REJT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_Toc36031432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4" w:author="Pervova 21.1" w:date="2020-03-25T12:22:00Z"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255BD42D" w14:textId="77777777" w:rsidR="00C54DA6" w:rsidRDefault="00C54DA6">
      <w:pPr>
        <w:pStyle w:val="11"/>
        <w:tabs>
          <w:tab w:val="left" w:pos="720"/>
        </w:tabs>
        <w:rPr>
          <w:ins w:id="125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26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"_Toc36031433"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 xml:space="preserve">Сообщение МТ567. Статус НРД </w:t>
        </w:r>
        <w:r w:rsidRPr="00BC3966">
          <w:rPr>
            <w:rStyle w:val="af6"/>
            <w:noProof/>
            <w:lang w:val="en-US"/>
          </w:rPr>
          <w:t>PEND</w:t>
        </w:r>
        <w:r w:rsidRPr="00BC3966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_Toc36031433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7" w:author="Pervova 21.1" w:date="2020-03-25T12:22:00Z"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4EE78422" w14:textId="77777777" w:rsidR="00C54DA6" w:rsidRDefault="00C54DA6">
      <w:pPr>
        <w:pStyle w:val="11"/>
        <w:tabs>
          <w:tab w:val="left" w:pos="720"/>
        </w:tabs>
        <w:rPr>
          <w:ins w:id="128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29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"_Toc36031434"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19.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 xml:space="preserve">Сообщение МТ567. Статус НРД </w:t>
        </w:r>
        <w:r w:rsidRPr="00BC3966">
          <w:rPr>
            <w:rStyle w:val="af6"/>
            <w:noProof/>
            <w:lang w:val="en-US"/>
          </w:rPr>
          <w:t>REJT</w:t>
        </w:r>
        <w:r w:rsidRPr="00BC3966">
          <w:rPr>
            <w:rStyle w:val="af6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_Toc36031434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0" w:author="Pervova 21.1" w:date="2020-03-25T12:22:00Z"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22C4F8A0" w14:textId="77777777" w:rsidR="00C54DA6" w:rsidRDefault="00C54DA6">
      <w:pPr>
        <w:pStyle w:val="11"/>
        <w:tabs>
          <w:tab w:val="left" w:pos="720"/>
        </w:tabs>
        <w:rPr>
          <w:ins w:id="131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ins w:id="132" w:author="Pervova 21.1" w:date="2020-03-25T12:22:00Z">
        <w:r w:rsidRPr="00BC3966">
          <w:rPr>
            <w:rStyle w:val="af6"/>
            <w:noProof/>
          </w:rPr>
          <w:fldChar w:fldCharType="begin"/>
        </w:r>
        <w:r w:rsidRPr="00BC3966">
          <w:rPr>
            <w:rStyle w:val="af6"/>
            <w:noProof/>
          </w:rPr>
          <w:instrText xml:space="preserve"> </w:instrText>
        </w:r>
        <w:r>
          <w:rPr>
            <w:noProof/>
          </w:rPr>
          <w:instrText>HYPERLINK \l "_Toc36031435"</w:instrText>
        </w:r>
        <w:r w:rsidRPr="00BC3966">
          <w:rPr>
            <w:rStyle w:val="af6"/>
            <w:noProof/>
          </w:rPr>
          <w:instrText xml:space="preserve"> </w:instrText>
        </w:r>
        <w:r w:rsidRPr="00BC3966">
          <w:rPr>
            <w:rStyle w:val="af6"/>
            <w:noProof/>
          </w:rPr>
          <w:fldChar w:fldCharType="separate"/>
        </w:r>
        <w:r w:rsidRPr="00BC3966">
          <w:rPr>
            <w:rStyle w:val="af6"/>
            <w:noProof/>
          </w:rPr>
          <w:t>20.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C3966">
          <w:rPr>
            <w:rStyle w:val="af6"/>
            <w:noProof/>
          </w:rPr>
          <w:t>Сообщение МТ567. Детализированный статус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_Toc36031435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3" w:author="Pervova 21.1" w:date="2020-03-25T12:22:00Z"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  <w:r w:rsidRPr="00BC3966">
          <w:rPr>
            <w:rStyle w:val="af6"/>
            <w:noProof/>
          </w:rPr>
          <w:fldChar w:fldCharType="end"/>
        </w:r>
      </w:ins>
    </w:p>
    <w:p w14:paraId="6EACE604" w14:textId="2F8331AF" w:rsidR="006F6935" w:rsidDel="00C54DA6" w:rsidRDefault="006F6935">
      <w:pPr>
        <w:pStyle w:val="11"/>
        <w:rPr>
          <w:del w:id="134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35" w:author="Pervova 21.1" w:date="2020-03-25T12:22:00Z">
        <w:r w:rsidRPr="00BE3446" w:rsidDel="00C54DA6">
          <w:rPr>
            <w:noProof/>
          </w:rPr>
          <w:delText>1.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Реестр изменений</w:delText>
        </w:r>
        <w:r w:rsidDel="00C54DA6">
          <w:rPr>
            <w:noProof/>
            <w:webHidden/>
          </w:rPr>
          <w:tab/>
          <w:delText>1</w:delText>
        </w:r>
      </w:del>
    </w:p>
    <w:p w14:paraId="7A012195" w14:textId="77777777" w:rsidR="006F6935" w:rsidDel="00C54DA6" w:rsidRDefault="006F6935">
      <w:pPr>
        <w:pStyle w:val="11"/>
        <w:rPr>
          <w:del w:id="136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37" w:author="Pervova 21.1" w:date="2020-03-25T12:22:00Z">
        <w:r w:rsidRPr="00BE3446" w:rsidDel="00C54DA6">
          <w:rPr>
            <w:noProof/>
          </w:rPr>
          <w:delText>1.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564 и 568 о проведении собрания, материалы к собранию, бюллетень.</w:delText>
        </w:r>
        <w:r w:rsidDel="00C54DA6">
          <w:rPr>
            <w:noProof/>
            <w:webHidden/>
          </w:rPr>
          <w:tab/>
          <w:delText>3</w:delText>
        </w:r>
      </w:del>
    </w:p>
    <w:p w14:paraId="1872542E" w14:textId="77777777" w:rsidR="006F6935" w:rsidDel="00C54DA6" w:rsidRDefault="006F6935">
      <w:pPr>
        <w:pStyle w:val="2"/>
        <w:rPr>
          <w:del w:id="138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del w:id="139" w:author="Pervova 21.1" w:date="2020-03-25T12:22:00Z">
        <w:r w:rsidRPr="00BE3446" w:rsidDel="00C54DA6">
          <w:rPr>
            <w:noProof/>
          </w:rPr>
          <w:delText>1.1 Сообщение МТ564</w:delText>
        </w:r>
        <w:r w:rsidDel="00C54DA6">
          <w:rPr>
            <w:noProof/>
            <w:webHidden/>
          </w:rPr>
          <w:tab/>
          <w:delText>3</w:delText>
        </w:r>
      </w:del>
    </w:p>
    <w:p w14:paraId="751436B5" w14:textId="77777777" w:rsidR="006F6935" w:rsidDel="00C54DA6" w:rsidRDefault="006F6935">
      <w:pPr>
        <w:pStyle w:val="2"/>
        <w:rPr>
          <w:del w:id="140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del w:id="141" w:author="Pervova 21.1" w:date="2020-03-25T12:22:00Z">
        <w:r w:rsidRPr="00BE3446" w:rsidDel="00C54DA6">
          <w:rPr>
            <w:noProof/>
            <w:lang w:val="en-US"/>
          </w:rPr>
          <w:delText>1.2</w:delText>
        </w:r>
        <w:r w:rsidDel="00C54DA6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</w:delText>
        </w:r>
        <w:r w:rsidRPr="00BE3446" w:rsidDel="00C54DA6">
          <w:rPr>
            <w:noProof/>
            <w:lang w:val="en-US"/>
          </w:rPr>
          <w:delText>8</w:delText>
        </w:r>
        <w:r w:rsidDel="00C54DA6">
          <w:rPr>
            <w:noProof/>
            <w:webHidden/>
          </w:rPr>
          <w:tab/>
          <w:delText>4</w:delText>
        </w:r>
      </w:del>
    </w:p>
    <w:p w14:paraId="2383C154" w14:textId="77777777" w:rsidR="006F6935" w:rsidDel="00C54DA6" w:rsidRDefault="006F6935">
      <w:pPr>
        <w:pStyle w:val="11"/>
        <w:rPr>
          <w:del w:id="142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43" w:author="Pervova 21.1" w:date="2020-03-25T12:22:00Z">
        <w:r w:rsidRPr="00BE3446" w:rsidDel="00C54DA6">
          <w:rPr>
            <w:noProof/>
          </w:rPr>
          <w:delText>2.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МТ564 и МТ568. Результаты собрания</w:delText>
        </w:r>
        <w:r w:rsidDel="00C54DA6">
          <w:rPr>
            <w:noProof/>
            <w:webHidden/>
          </w:rPr>
          <w:tab/>
          <w:delText>6</w:delText>
        </w:r>
      </w:del>
    </w:p>
    <w:p w14:paraId="109C8BDC" w14:textId="77777777" w:rsidR="006F6935" w:rsidDel="00C54DA6" w:rsidRDefault="006F6935">
      <w:pPr>
        <w:pStyle w:val="2"/>
        <w:rPr>
          <w:del w:id="144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del w:id="145" w:author="Pervova 21.1" w:date="2020-03-25T12:22:00Z">
        <w:r w:rsidRPr="00BE3446" w:rsidDel="00C54DA6">
          <w:rPr>
            <w:noProof/>
          </w:rPr>
          <w:delText>2.1</w:delText>
        </w:r>
        <w:r w:rsidDel="00C54DA6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МТ564</w:delText>
        </w:r>
        <w:r w:rsidDel="00C54DA6">
          <w:rPr>
            <w:noProof/>
            <w:webHidden/>
          </w:rPr>
          <w:tab/>
          <w:delText>6</w:delText>
        </w:r>
      </w:del>
    </w:p>
    <w:p w14:paraId="60AE3051" w14:textId="77777777" w:rsidR="006F6935" w:rsidDel="00C54DA6" w:rsidRDefault="006F6935">
      <w:pPr>
        <w:pStyle w:val="2"/>
        <w:rPr>
          <w:del w:id="146" w:author="Pervova 21.1" w:date="2020-03-25T12:22:00Z"/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del w:id="147" w:author="Pervova 21.1" w:date="2020-03-25T12:22:00Z">
        <w:r w:rsidRPr="00BE3446" w:rsidDel="00C54DA6">
          <w:rPr>
            <w:noProof/>
          </w:rPr>
          <w:delText>2.2</w:delText>
        </w:r>
        <w:r w:rsidDel="00C54DA6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МТ568</w:delText>
        </w:r>
        <w:r w:rsidDel="00C54DA6">
          <w:rPr>
            <w:noProof/>
            <w:webHidden/>
          </w:rPr>
          <w:tab/>
          <w:delText>7</w:delText>
        </w:r>
      </w:del>
    </w:p>
    <w:p w14:paraId="15807283" w14:textId="77777777" w:rsidR="006F6935" w:rsidDel="00C54DA6" w:rsidRDefault="006F6935">
      <w:pPr>
        <w:pStyle w:val="11"/>
        <w:rPr>
          <w:del w:id="148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49" w:author="Pervova 21.1" w:date="2020-03-25T12:22:00Z">
        <w:r w:rsidRPr="00BE3446" w:rsidDel="00C54DA6">
          <w:rPr>
            <w:noProof/>
          </w:rPr>
          <w:delText>3.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МТ564. Отмена собрания.</w:delText>
        </w:r>
        <w:r w:rsidDel="00C54DA6">
          <w:rPr>
            <w:noProof/>
            <w:webHidden/>
          </w:rPr>
          <w:tab/>
          <w:delText>7</w:delText>
        </w:r>
      </w:del>
    </w:p>
    <w:p w14:paraId="7BB5D252" w14:textId="77777777" w:rsidR="006F6935" w:rsidDel="00C54DA6" w:rsidRDefault="006F6935">
      <w:pPr>
        <w:pStyle w:val="11"/>
        <w:rPr>
          <w:del w:id="150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51" w:author="Pervova 21.1" w:date="2020-03-25T12:22:00Z">
        <w:r w:rsidRPr="00BE3446" w:rsidDel="00C54DA6">
          <w:rPr>
            <w:noProof/>
          </w:rPr>
          <w:delText>4.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МТ565. Список лиц (от номинального держателя)</w:delText>
        </w:r>
        <w:r w:rsidDel="00C54DA6">
          <w:rPr>
            <w:noProof/>
            <w:webHidden/>
          </w:rPr>
          <w:tab/>
          <w:delText>8</w:delText>
        </w:r>
      </w:del>
    </w:p>
    <w:p w14:paraId="09527F9D" w14:textId="77777777" w:rsidR="006F6935" w:rsidDel="00C54DA6" w:rsidRDefault="006F6935">
      <w:pPr>
        <w:pStyle w:val="11"/>
        <w:rPr>
          <w:del w:id="152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53" w:author="Pervova 21.1" w:date="2020-03-25T12:22:00Z">
        <w:r w:rsidRPr="00BE3446" w:rsidDel="00C54DA6">
          <w:rPr>
            <w:noProof/>
          </w:rPr>
          <w:delText>5.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МТ565. О волеизъявлении лица (от номинального держателя)</w:delText>
        </w:r>
        <w:r w:rsidDel="00C54DA6">
          <w:rPr>
            <w:noProof/>
            <w:webHidden/>
          </w:rPr>
          <w:tab/>
          <w:delText>10</w:delText>
        </w:r>
      </w:del>
    </w:p>
    <w:p w14:paraId="3CF66C33" w14:textId="77777777" w:rsidR="006F6935" w:rsidDel="00C54DA6" w:rsidRDefault="006F6935">
      <w:pPr>
        <w:pStyle w:val="11"/>
        <w:rPr>
          <w:del w:id="154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55" w:author="Pervova 21.1" w:date="2020-03-25T12:22:00Z">
        <w:r w:rsidRPr="00BE3446" w:rsidDel="00C54DA6">
          <w:rPr>
            <w:noProof/>
          </w:rPr>
          <w:delText>6.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О волеизъявлении лица – Владельца счета в НРД или номинального держателя.</w:delText>
        </w:r>
        <w:r w:rsidDel="00C54DA6">
          <w:rPr>
            <w:noProof/>
            <w:webHidden/>
          </w:rPr>
          <w:tab/>
          <w:delText>11</w:delText>
        </w:r>
      </w:del>
    </w:p>
    <w:p w14:paraId="54A1A2EA" w14:textId="77777777" w:rsidR="006F6935" w:rsidDel="00C54DA6" w:rsidRDefault="006F6935">
      <w:pPr>
        <w:pStyle w:val="11"/>
        <w:rPr>
          <w:del w:id="156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57" w:author="Pervova 21.1" w:date="2020-03-25T12:22:00Z">
        <w:r w:rsidRPr="00BE3446" w:rsidDel="00C54DA6">
          <w:rPr>
            <w:noProof/>
          </w:rPr>
          <w:delText>7.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МТ565. О волеизъявлении лица (голосование по доверенности) (от номинального держателя)</w:delText>
        </w:r>
        <w:r w:rsidDel="00C54DA6">
          <w:rPr>
            <w:noProof/>
            <w:webHidden/>
          </w:rPr>
          <w:tab/>
          <w:delText>12</w:delText>
        </w:r>
      </w:del>
    </w:p>
    <w:p w14:paraId="57F3C24C" w14:textId="77777777" w:rsidR="006F6935" w:rsidDel="00C54DA6" w:rsidRDefault="006F6935">
      <w:pPr>
        <w:pStyle w:val="11"/>
        <w:rPr>
          <w:del w:id="158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59" w:author="Pervova 21.1" w:date="2020-03-25T12:22:00Z">
        <w:r w:rsidRPr="00BE3446" w:rsidDel="00C54DA6">
          <w:rPr>
            <w:noProof/>
          </w:rPr>
          <w:delText>8.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МТ565. Об ограничении прав (от номинального держателя)</w:delText>
        </w:r>
        <w:r w:rsidDel="00C54DA6">
          <w:rPr>
            <w:noProof/>
            <w:webHidden/>
          </w:rPr>
          <w:tab/>
          <w:delText>13</w:delText>
        </w:r>
      </w:del>
    </w:p>
    <w:p w14:paraId="3D71CEE7" w14:textId="77777777" w:rsidR="006F6935" w:rsidDel="00C54DA6" w:rsidRDefault="006F6935">
      <w:pPr>
        <w:pStyle w:val="11"/>
        <w:rPr>
          <w:del w:id="160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61" w:author="Pervova 21.1" w:date="2020-03-25T12:22:00Z">
        <w:r w:rsidRPr="00BE3446" w:rsidDel="00C54DA6">
          <w:rPr>
            <w:noProof/>
          </w:rPr>
          <w:delText>9.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МТ565. Волеизъявление владельца счета депозитарных программ (от номинального держателя)</w:delText>
        </w:r>
        <w:r w:rsidDel="00C54DA6">
          <w:rPr>
            <w:noProof/>
            <w:webHidden/>
          </w:rPr>
          <w:tab/>
          <w:delText>15</w:delText>
        </w:r>
      </w:del>
    </w:p>
    <w:p w14:paraId="521B3FF8" w14:textId="77777777" w:rsidR="006F6935" w:rsidDel="00C54DA6" w:rsidRDefault="006F6935">
      <w:pPr>
        <w:pStyle w:val="11"/>
        <w:tabs>
          <w:tab w:val="left" w:pos="720"/>
        </w:tabs>
        <w:rPr>
          <w:del w:id="162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63" w:author="Pervova 21.1" w:date="2020-03-25T12:22:00Z">
        <w:r w:rsidRPr="00BE3446" w:rsidDel="00C54DA6">
          <w:rPr>
            <w:noProof/>
          </w:rPr>
          <w:delText>10.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МТ565. Исключение из списка (от номинального держателя)</w:delText>
        </w:r>
        <w:r w:rsidDel="00C54DA6">
          <w:rPr>
            <w:noProof/>
            <w:webHidden/>
          </w:rPr>
          <w:tab/>
          <w:delText>15</w:delText>
        </w:r>
      </w:del>
    </w:p>
    <w:p w14:paraId="7A71F4F1" w14:textId="77777777" w:rsidR="006F6935" w:rsidDel="00C54DA6" w:rsidRDefault="006F6935">
      <w:pPr>
        <w:pStyle w:val="11"/>
        <w:tabs>
          <w:tab w:val="left" w:pos="720"/>
        </w:tabs>
        <w:rPr>
          <w:del w:id="164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65" w:author="Pervova 21.1" w:date="2020-03-25T12:22:00Z">
        <w:r w:rsidRPr="00BE3446" w:rsidDel="00C54DA6">
          <w:rPr>
            <w:noProof/>
          </w:rPr>
          <w:delText>11.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МТ567. Статус головного депозитария COMP (</w:delText>
        </w:r>
        <w:r w:rsidRPr="00BE3446" w:rsidDel="00C54DA6">
          <w:rPr>
            <w:noProof/>
            <w:lang w:val="en-US"/>
          </w:rPr>
          <w:delText>PACK</w:delText>
        </w:r>
        <w:r w:rsidRPr="00BE3446" w:rsidDel="00C54DA6">
          <w:rPr>
            <w:noProof/>
          </w:rPr>
          <w:delText>)</w:delText>
        </w:r>
        <w:r w:rsidDel="00C54DA6">
          <w:rPr>
            <w:noProof/>
            <w:webHidden/>
          </w:rPr>
          <w:tab/>
          <w:delText>16</w:delText>
        </w:r>
      </w:del>
    </w:p>
    <w:p w14:paraId="00CEB851" w14:textId="77777777" w:rsidR="006F6935" w:rsidDel="00C54DA6" w:rsidRDefault="006F6935">
      <w:pPr>
        <w:pStyle w:val="11"/>
        <w:tabs>
          <w:tab w:val="left" w:pos="720"/>
        </w:tabs>
        <w:rPr>
          <w:del w:id="166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67" w:author="Pervova 21.1" w:date="2020-03-25T12:22:00Z">
        <w:r w:rsidRPr="00BE3446" w:rsidDel="00C54DA6">
          <w:rPr>
            <w:noProof/>
          </w:rPr>
          <w:delText>12.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 xml:space="preserve">Сообщение МТ567. Статус регистратора </w:delText>
        </w:r>
        <w:r w:rsidRPr="00BE3446" w:rsidDel="00C54DA6">
          <w:rPr>
            <w:noProof/>
            <w:lang w:val="en-US"/>
          </w:rPr>
          <w:delText>REJT</w:delText>
        </w:r>
        <w:r w:rsidDel="00C54DA6">
          <w:rPr>
            <w:noProof/>
            <w:webHidden/>
          </w:rPr>
          <w:tab/>
          <w:delText>17</w:delText>
        </w:r>
      </w:del>
    </w:p>
    <w:p w14:paraId="1581AB28" w14:textId="77777777" w:rsidR="006F6935" w:rsidDel="00C54DA6" w:rsidRDefault="006F6935">
      <w:pPr>
        <w:pStyle w:val="11"/>
        <w:tabs>
          <w:tab w:val="left" w:pos="720"/>
        </w:tabs>
        <w:rPr>
          <w:del w:id="168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69" w:author="Pervova 21.1" w:date="2020-03-25T12:22:00Z">
        <w:r w:rsidRPr="00BE3446" w:rsidDel="00C54DA6">
          <w:rPr>
            <w:noProof/>
          </w:rPr>
          <w:delText>13.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 xml:space="preserve">Сообщение МТ567. Статус НРД </w:delText>
        </w:r>
        <w:r w:rsidRPr="00BE3446" w:rsidDel="00C54DA6">
          <w:rPr>
            <w:noProof/>
            <w:lang w:val="en-US"/>
          </w:rPr>
          <w:delText>PEND</w:delText>
        </w:r>
        <w:r w:rsidRPr="00BE3446" w:rsidDel="00C54DA6">
          <w:rPr>
            <w:noProof/>
          </w:rPr>
          <w:delText>.</w:delText>
        </w:r>
        <w:r w:rsidDel="00C54DA6">
          <w:rPr>
            <w:noProof/>
            <w:webHidden/>
          </w:rPr>
          <w:tab/>
          <w:delText>18</w:delText>
        </w:r>
      </w:del>
    </w:p>
    <w:p w14:paraId="2A8FEC0F" w14:textId="77777777" w:rsidR="006F6935" w:rsidDel="00C54DA6" w:rsidRDefault="006F6935">
      <w:pPr>
        <w:pStyle w:val="11"/>
        <w:tabs>
          <w:tab w:val="left" w:pos="720"/>
        </w:tabs>
        <w:rPr>
          <w:del w:id="170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71" w:author="Pervova 21.1" w:date="2020-03-25T12:22:00Z">
        <w:r w:rsidRPr="00BE3446" w:rsidDel="00C54DA6">
          <w:rPr>
            <w:noProof/>
          </w:rPr>
          <w:delText>14.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 xml:space="preserve">Сообщение МТ567. Статус НРД </w:delText>
        </w:r>
        <w:r w:rsidRPr="00BE3446" w:rsidDel="00C54DA6">
          <w:rPr>
            <w:noProof/>
            <w:lang w:val="en-US"/>
          </w:rPr>
          <w:delText>REJT</w:delText>
        </w:r>
        <w:r w:rsidRPr="00BE3446" w:rsidDel="00C54DA6">
          <w:rPr>
            <w:noProof/>
          </w:rPr>
          <w:delText>.</w:delText>
        </w:r>
        <w:r w:rsidDel="00C54DA6">
          <w:rPr>
            <w:noProof/>
            <w:webHidden/>
          </w:rPr>
          <w:tab/>
          <w:delText>19</w:delText>
        </w:r>
      </w:del>
    </w:p>
    <w:p w14:paraId="6E5FC836" w14:textId="77777777" w:rsidR="006F6935" w:rsidDel="00C54DA6" w:rsidRDefault="006F6935">
      <w:pPr>
        <w:pStyle w:val="11"/>
        <w:tabs>
          <w:tab w:val="left" w:pos="720"/>
        </w:tabs>
        <w:rPr>
          <w:del w:id="172" w:author="Pervova 21.1" w:date="2020-03-25T12:22:00Z"/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del w:id="173" w:author="Pervova 21.1" w:date="2020-03-25T12:22:00Z">
        <w:r w:rsidRPr="00BE3446" w:rsidDel="00C54DA6">
          <w:rPr>
            <w:noProof/>
          </w:rPr>
          <w:delText>15.</w:delText>
        </w:r>
        <w:r w:rsidDel="00C54DA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Pr="00BE3446" w:rsidDel="00C54DA6">
          <w:rPr>
            <w:noProof/>
          </w:rPr>
          <w:delText>Сообщение МТ567. Детализированный статус</w:delText>
        </w:r>
        <w:r w:rsidDel="00C54DA6">
          <w:rPr>
            <w:noProof/>
            <w:webHidden/>
          </w:rPr>
          <w:tab/>
          <w:delText>19</w:delText>
        </w:r>
      </w:del>
    </w:p>
    <w:p w14:paraId="63255D33" w14:textId="0C2F9EAC" w:rsidR="000866A5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>
        <w:rPr>
          <w:lang w:val="en-US"/>
        </w:rPr>
        <w:fldChar w:fldCharType="end"/>
      </w:r>
    </w:p>
    <w:p w14:paraId="19E6DF37" w14:textId="77777777" w:rsidR="000866A5" w:rsidRPr="000866A5" w:rsidRDefault="000866A5" w:rsidP="000866A5">
      <w:pPr>
        <w:numPr>
          <w:ilvl w:val="0"/>
          <w:numId w:val="0"/>
        </w:numPr>
        <w:suppressAutoHyphens w:val="0"/>
        <w:jc w:val="left"/>
      </w:pPr>
      <w:r>
        <w:rPr>
          <w:lang w:val="en-US"/>
        </w:rPr>
        <w:lastRenderedPageBreak/>
        <w:br w:type="page"/>
      </w:r>
    </w:p>
    <w:p w14:paraId="68C74AC2" w14:textId="456C0536" w:rsidR="008A44AD" w:rsidRPr="008A44AD" w:rsidRDefault="008A44AD" w:rsidP="00A2642A">
      <w:pPr>
        <w:pStyle w:val="1"/>
        <w:numPr>
          <w:ilvl w:val="0"/>
          <w:numId w:val="5"/>
        </w:numPr>
        <w:ind w:left="0" w:firstLine="0"/>
      </w:pPr>
      <w:bookmarkStart w:id="174" w:name="_Toc35984210"/>
      <w:bookmarkStart w:id="175" w:name="_Toc36031393"/>
      <w:r w:rsidRPr="000866A5">
        <w:lastRenderedPageBreak/>
        <w:t>Сообщение</w:t>
      </w:r>
      <w:r>
        <w:t xml:space="preserve"> </w:t>
      </w:r>
      <w:r w:rsidRPr="008A44AD">
        <w:t>564 и 568</w:t>
      </w:r>
      <w:r>
        <w:t xml:space="preserve"> </w:t>
      </w:r>
      <w:r w:rsidRPr="008A44AD">
        <w:t xml:space="preserve">о проведении </w:t>
      </w:r>
      <w:r>
        <w:t xml:space="preserve">собрания, материалы к собранию, </w:t>
      </w:r>
      <w:r w:rsidRPr="008A44AD">
        <w:t>бюллетень</w:t>
      </w:r>
      <w:r>
        <w:t>.</w:t>
      </w:r>
      <w:bookmarkEnd w:id="174"/>
      <w:bookmarkEnd w:id="175"/>
    </w:p>
    <w:p w14:paraId="68ECFF9F" w14:textId="73112228" w:rsidR="00573402" w:rsidRDefault="000866A5" w:rsidP="000866A5">
      <w:pPr>
        <w:pStyle w:val="20"/>
        <w:numPr>
          <w:ilvl w:val="0"/>
          <w:numId w:val="0"/>
        </w:numPr>
      </w:pPr>
      <w:bookmarkStart w:id="176" w:name="_Toc35984211"/>
      <w:bookmarkStart w:id="177" w:name="_Toc36031394"/>
      <w:r>
        <w:rPr>
          <w:lang w:val="ru-RU"/>
        </w:rPr>
        <w:t xml:space="preserve">1.1 </w:t>
      </w:r>
      <w:r w:rsidR="008A44AD" w:rsidRPr="00DA579E">
        <w:t>Сообщение</w:t>
      </w:r>
      <w:r w:rsidR="00573402" w:rsidRPr="00DA579E">
        <w:t xml:space="preserve"> МТ564</w:t>
      </w:r>
      <w:bookmarkEnd w:id="176"/>
      <w:bookmarkEnd w:id="177"/>
    </w:p>
    <w:p w14:paraId="72A22C1B" w14:textId="77777777" w:rsidR="00FC2267" w:rsidRDefault="00FC2267" w:rsidP="000866A5">
      <w:pPr>
        <w:ind w:left="0" w:firstLine="0"/>
        <w:rPr>
          <w:ins w:id="178" w:author="Pervova 21.1" w:date="2020-03-11T12:23:00Z"/>
        </w:rPr>
      </w:pPr>
    </w:p>
    <w:p w14:paraId="5A7F7575" w14:textId="2EBB252B" w:rsidR="00573402" w:rsidRDefault="00573402" w:rsidP="000866A5">
      <w:pPr>
        <w:ind w:left="0" w:firstLine="0"/>
      </w:pPr>
      <w:r>
        <w:t xml:space="preserve">Легенда: </w:t>
      </w:r>
    </w:p>
    <w:p w14:paraId="03DB9D92" w14:textId="77777777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9052E2">
        <w:t>Планируется проведение общего собрания акционеров, КД MEET.</w:t>
      </w:r>
    </w:p>
    <w:p w14:paraId="1B38A037" w14:textId="2F474A5B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del w:id="179" w:author="Pervova 21.1" w:date="2020-03-04T21:03:00Z">
        <w:r w:rsidRPr="009052E2" w:rsidDel="001E28E9">
          <w:tab/>
          <w:delText xml:space="preserve">  </w:delText>
        </w:r>
      </w:del>
      <w:r w:rsidRPr="009052E2">
        <w:t xml:space="preserve">5.03.2017 Регистратор присылает в адрес НРД сообщение о </w:t>
      </w:r>
      <w:proofErr w:type="gramStart"/>
      <w:r w:rsidRPr="009052E2">
        <w:t>планируемом</w:t>
      </w:r>
      <w:proofErr w:type="gramEnd"/>
      <w:r w:rsidRPr="009052E2">
        <w:t xml:space="preserve"> КД.</w:t>
      </w:r>
    </w:p>
    <w:p w14:paraId="66671DF8" w14:textId="7C1791F4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del w:id="180" w:author="Pervova 21.1" w:date="2020-03-04T21:03:00Z">
        <w:r w:rsidRPr="009052E2" w:rsidDel="001E28E9">
          <w:tab/>
          <w:delText xml:space="preserve">  </w:delText>
        </w:r>
      </w:del>
      <w:r w:rsidRPr="009052E2">
        <w:t xml:space="preserve">НРД транслирует сообщение о КД в адрес депонентов.  </w:t>
      </w:r>
    </w:p>
    <w:p w14:paraId="1CF59195" w14:textId="15C9DC5D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del w:id="181" w:author="Pervova 21.1" w:date="2020-03-04T21:03:00Z">
        <w:r w:rsidRPr="009052E2" w:rsidDel="001E28E9">
          <w:tab/>
          <w:delText xml:space="preserve">  </w:delText>
        </w:r>
      </w:del>
      <w:r w:rsidRPr="009052E2">
        <w:t xml:space="preserve">Референс КД, </w:t>
      </w:r>
      <w:proofErr w:type="gramStart"/>
      <w:r w:rsidRPr="009052E2">
        <w:t>присвоенный</w:t>
      </w:r>
      <w:proofErr w:type="gramEnd"/>
      <w:r w:rsidRPr="009052E2">
        <w:t xml:space="preserve"> НРД - 000001.</w:t>
      </w:r>
    </w:p>
    <w:p w14:paraId="13DEB67B" w14:textId="62B6B1A4" w:rsidR="009052E2" w:rsidRPr="009052E2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del w:id="182" w:author="Pervova 21.1" w:date="2020-03-04T21:03:00Z">
        <w:r w:rsidRPr="009052E2" w:rsidDel="001E28E9">
          <w:tab/>
          <w:delText xml:space="preserve">  </w:delText>
        </w:r>
      </w:del>
      <w:r w:rsidRPr="009052E2">
        <w:t xml:space="preserve">Дата проведения КД - 30.03.2017. </w:t>
      </w:r>
    </w:p>
    <w:p w14:paraId="0ADBD65B" w14:textId="0F407B5A" w:rsidR="00573402" w:rsidRPr="00573402" w:rsidRDefault="009052E2" w:rsidP="000866A5">
      <w:pPr>
        <w:ind w:left="0" w:firstLine="0"/>
      </w:pPr>
      <w:del w:id="183" w:author="Pervova 21.1" w:date="2020-03-04T21:03:00Z">
        <w:r w:rsidRPr="009052E2" w:rsidDel="001E28E9">
          <w:tab/>
          <w:delText xml:space="preserve">  </w:delText>
        </w:r>
      </w:del>
      <w:r w:rsidRPr="009052E2">
        <w:t>Дата фиксации - 1.03.2017.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D0063C" w14:paraId="2D955324" w14:textId="77777777" w:rsidTr="00A2003B">
        <w:tc>
          <w:tcPr>
            <w:tcW w:w="4921" w:type="dxa"/>
            <w:shd w:val="clear" w:color="auto" w:fill="F2F2F2" w:themeFill="background1" w:themeFillShade="F2"/>
          </w:tcPr>
          <w:p w14:paraId="7AA259D4" w14:textId="1FA37887" w:rsidR="00D0063C" w:rsidRPr="00445088" w:rsidRDefault="00573402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15D265B" w14:textId="4CC70E58" w:rsidR="00D0063C" w:rsidRDefault="00573402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F72221" w14:paraId="4AF7D865" w14:textId="77777777" w:rsidTr="00A2003B">
        <w:tc>
          <w:tcPr>
            <w:tcW w:w="4921" w:type="dxa"/>
          </w:tcPr>
          <w:p w14:paraId="54A35D00" w14:textId="69F5B690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:16R:GENL</w:t>
            </w:r>
          </w:p>
        </w:tc>
        <w:tc>
          <w:tcPr>
            <w:tcW w:w="5245" w:type="dxa"/>
          </w:tcPr>
          <w:p w14:paraId="1A33A96F" w14:textId="77777777" w:rsidR="00F72221" w:rsidRDefault="00F72221" w:rsidP="000866A5">
            <w:pPr>
              <w:ind w:left="0" w:firstLine="0"/>
            </w:pPr>
          </w:p>
        </w:tc>
      </w:tr>
      <w:tr w:rsidR="00F72221" w14:paraId="00AAC9B3" w14:textId="77777777" w:rsidTr="00A2003B">
        <w:tc>
          <w:tcPr>
            <w:tcW w:w="4921" w:type="dxa"/>
          </w:tcPr>
          <w:p w14:paraId="21358910" w14:textId="769FC0EC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:28E:1/ONLY</w:t>
            </w:r>
          </w:p>
        </w:tc>
        <w:tc>
          <w:tcPr>
            <w:tcW w:w="5245" w:type="dxa"/>
          </w:tcPr>
          <w:p w14:paraId="1DD7F3A5" w14:textId="77777777" w:rsidR="00F72221" w:rsidRDefault="00F72221" w:rsidP="000866A5">
            <w:pPr>
              <w:ind w:left="0" w:firstLine="0"/>
            </w:pPr>
          </w:p>
        </w:tc>
      </w:tr>
      <w:tr w:rsidR="005476B1" w14:paraId="5341F9C1" w14:textId="77777777" w:rsidTr="00A2003B">
        <w:tc>
          <w:tcPr>
            <w:tcW w:w="4921" w:type="dxa"/>
          </w:tcPr>
          <w:p w14:paraId="09629AC6" w14:textId="0A471774" w:rsidR="005476B1" w:rsidRPr="00445088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:20C::CORP//000</w:t>
            </w:r>
            <w:r>
              <w:t>001</w:t>
            </w:r>
            <w:r w:rsidRPr="00B21DB5">
              <w:t>X1</w:t>
            </w:r>
          </w:p>
        </w:tc>
        <w:tc>
          <w:tcPr>
            <w:tcW w:w="5245" w:type="dxa"/>
          </w:tcPr>
          <w:p w14:paraId="26D84E56" w14:textId="066CA20B" w:rsidR="005476B1" w:rsidRDefault="005476B1" w:rsidP="000866A5">
            <w:pPr>
              <w:ind w:left="0" w:firstLine="0"/>
            </w:pPr>
            <w:ins w:id="184" w:author="Pervova 21.1" w:date="2020-03-03T13:45:00Z">
              <w:r w:rsidRPr="00393CC1">
                <w:t xml:space="preserve">Референс КД </w:t>
              </w:r>
            </w:ins>
          </w:p>
        </w:tc>
      </w:tr>
      <w:tr w:rsidR="005476B1" w14:paraId="4D535302" w14:textId="77777777" w:rsidTr="00A2003B">
        <w:tc>
          <w:tcPr>
            <w:tcW w:w="4921" w:type="dxa"/>
          </w:tcPr>
          <w:p w14:paraId="2DCCB525" w14:textId="42F5B198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:20C::SEME//1</w:t>
            </w:r>
          </w:p>
        </w:tc>
        <w:tc>
          <w:tcPr>
            <w:tcW w:w="5245" w:type="dxa"/>
          </w:tcPr>
          <w:p w14:paraId="214E20F6" w14:textId="5E74AB5B" w:rsidR="005476B1" w:rsidRDefault="005476B1" w:rsidP="007F11DB">
            <w:pPr>
              <w:ind w:left="0" w:firstLine="0"/>
            </w:pPr>
            <w:ins w:id="185" w:author="Pervova 21.1" w:date="2020-03-02T22:0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15C1DC10" w14:textId="77777777" w:rsidTr="00A2003B">
        <w:tc>
          <w:tcPr>
            <w:tcW w:w="4921" w:type="dxa"/>
          </w:tcPr>
          <w:p w14:paraId="0C35FA50" w14:textId="48DA0BD5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:23G:NEWM</w:t>
            </w:r>
          </w:p>
        </w:tc>
        <w:tc>
          <w:tcPr>
            <w:tcW w:w="5245" w:type="dxa"/>
          </w:tcPr>
          <w:p w14:paraId="0DD093C6" w14:textId="77777777" w:rsidR="005476B1" w:rsidRDefault="005476B1" w:rsidP="000866A5">
            <w:pPr>
              <w:ind w:left="0" w:firstLine="0"/>
            </w:pPr>
          </w:p>
        </w:tc>
      </w:tr>
      <w:tr w:rsidR="005476B1" w14:paraId="07C1C2B8" w14:textId="77777777" w:rsidTr="00A2003B">
        <w:tc>
          <w:tcPr>
            <w:tcW w:w="4921" w:type="dxa"/>
          </w:tcPr>
          <w:p w14:paraId="4D968B3F" w14:textId="7D29EA5C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:22F::CAEV//</w:t>
            </w:r>
            <w:r w:rsidRPr="00B21DB5">
              <w:t>M</w:t>
            </w:r>
            <w:r w:rsidRPr="001E28E9">
              <w:t>E</w:t>
            </w:r>
            <w:r w:rsidRPr="00B21DB5">
              <w:t>ET</w:t>
            </w:r>
          </w:p>
        </w:tc>
        <w:tc>
          <w:tcPr>
            <w:tcW w:w="5245" w:type="dxa"/>
          </w:tcPr>
          <w:p w14:paraId="2368D50B" w14:textId="0AA6C6BA" w:rsidR="005476B1" w:rsidRDefault="005476B1" w:rsidP="000866A5">
            <w:pPr>
              <w:ind w:left="0" w:firstLine="0"/>
            </w:pPr>
            <w:ins w:id="186" w:author="Pervova 21.1" w:date="2020-03-02T21:55:00Z">
              <w:r>
                <w:t>Код типа КД</w:t>
              </w:r>
            </w:ins>
          </w:p>
        </w:tc>
      </w:tr>
      <w:tr w:rsidR="005476B1" w14:paraId="239C1DE0" w14:textId="77777777" w:rsidTr="00A2003B">
        <w:tc>
          <w:tcPr>
            <w:tcW w:w="4921" w:type="dxa"/>
          </w:tcPr>
          <w:p w14:paraId="63D532BB" w14:textId="39EB6206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:22F::CAMV//VOLU</w:t>
            </w:r>
          </w:p>
        </w:tc>
        <w:tc>
          <w:tcPr>
            <w:tcW w:w="5245" w:type="dxa"/>
          </w:tcPr>
          <w:p w14:paraId="05081F0E" w14:textId="77777777" w:rsidR="005476B1" w:rsidRDefault="005476B1" w:rsidP="000866A5">
            <w:pPr>
              <w:ind w:left="0" w:firstLine="0"/>
            </w:pPr>
          </w:p>
        </w:tc>
      </w:tr>
      <w:tr w:rsidR="005476B1" w14:paraId="473CE888" w14:textId="77777777" w:rsidTr="00A2003B">
        <w:tc>
          <w:tcPr>
            <w:tcW w:w="4921" w:type="dxa"/>
          </w:tcPr>
          <w:p w14:paraId="18700873" w14:textId="1209B003" w:rsidR="005476B1" w:rsidRDefault="005476B1" w:rsidP="0075036B">
            <w:pPr>
              <w:numPr>
                <w:ilvl w:val="0"/>
                <w:numId w:val="1"/>
              </w:numPr>
              <w:ind w:left="0" w:firstLine="0"/>
            </w:pPr>
            <w:r>
              <w:t>:98C::PREP//</w:t>
            </w:r>
            <w:del w:id="187" w:author="Pervova 21.1" w:date="2020-03-13T13:01:00Z">
              <w:r w:rsidDel="0075036B">
                <w:delText>201</w:delText>
              </w:r>
              <w:r w:rsidRPr="001E28E9" w:rsidDel="0075036B">
                <w:delText>7030515</w:delText>
              </w:r>
              <w:r w:rsidRPr="00B21DB5" w:rsidDel="0075036B">
                <w:delText>0000</w:delText>
              </w:r>
            </w:del>
            <w:ins w:id="188" w:author="Pervova 21.1" w:date="2020-03-13T13:01:00Z">
              <w:r w:rsidR="0075036B">
                <w:t>201</w:t>
              </w:r>
              <w:r w:rsidR="0075036B" w:rsidRPr="001E28E9">
                <w:t>703051</w:t>
              </w:r>
              <w:r w:rsidR="0075036B">
                <w:t>2</w:t>
              </w:r>
              <w:r w:rsidR="0075036B" w:rsidRPr="00B21DB5">
                <w:t>0000</w:t>
              </w:r>
            </w:ins>
          </w:p>
        </w:tc>
        <w:tc>
          <w:tcPr>
            <w:tcW w:w="5245" w:type="dxa"/>
          </w:tcPr>
          <w:p w14:paraId="1D00EAD0" w14:textId="4CFD271C" w:rsidR="005476B1" w:rsidRDefault="005476B1" w:rsidP="000866A5">
            <w:pPr>
              <w:ind w:left="0" w:firstLine="0"/>
            </w:pPr>
            <w:ins w:id="189" w:author="Pervova 21.1" w:date="2020-03-02T21:58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5476B1" w14:paraId="6C804589" w14:textId="77777777" w:rsidTr="00A2003B">
        <w:tc>
          <w:tcPr>
            <w:tcW w:w="4921" w:type="dxa"/>
          </w:tcPr>
          <w:p w14:paraId="4CB9C5E8" w14:textId="40624538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:25D::PROC//COMP</w:t>
            </w:r>
          </w:p>
        </w:tc>
        <w:tc>
          <w:tcPr>
            <w:tcW w:w="5245" w:type="dxa"/>
          </w:tcPr>
          <w:p w14:paraId="0DEA31AC" w14:textId="77777777" w:rsidR="005476B1" w:rsidRDefault="005476B1" w:rsidP="000866A5">
            <w:pPr>
              <w:ind w:left="0" w:firstLine="0"/>
            </w:pPr>
          </w:p>
        </w:tc>
      </w:tr>
      <w:tr w:rsidR="005476B1" w14:paraId="5BDEC0D8" w14:textId="77777777" w:rsidTr="00A2003B">
        <w:tc>
          <w:tcPr>
            <w:tcW w:w="4921" w:type="dxa"/>
          </w:tcPr>
          <w:p w14:paraId="5923A7CD" w14:textId="2D15DB6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47E94A93" w14:textId="77777777" w:rsidR="005476B1" w:rsidRDefault="005476B1" w:rsidP="000866A5">
            <w:pPr>
              <w:ind w:left="0" w:firstLine="0"/>
            </w:pPr>
          </w:p>
        </w:tc>
      </w:tr>
      <w:tr w:rsidR="005476B1" w14:paraId="4C80B5F4" w14:textId="77777777" w:rsidTr="00A2003B">
        <w:tc>
          <w:tcPr>
            <w:tcW w:w="4921" w:type="dxa"/>
          </w:tcPr>
          <w:p w14:paraId="6753E065" w14:textId="680E0BE4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001</w:t>
            </w:r>
          </w:p>
        </w:tc>
        <w:tc>
          <w:tcPr>
            <w:tcW w:w="5245" w:type="dxa"/>
          </w:tcPr>
          <w:p w14:paraId="17D4745C" w14:textId="07DD7B13" w:rsidR="005476B1" w:rsidRDefault="005476B1" w:rsidP="000866A5">
            <w:pPr>
              <w:ind w:left="0" w:firstLine="0"/>
            </w:pPr>
            <w:proofErr w:type="gramStart"/>
            <w:ins w:id="190" w:author="Pervova 21.1" w:date="2020-03-03T13:47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5476B1" w14:paraId="77F518AF" w14:textId="77777777" w:rsidTr="00A2003B">
        <w:tc>
          <w:tcPr>
            <w:tcW w:w="4921" w:type="dxa"/>
          </w:tcPr>
          <w:p w14:paraId="62E50EDB" w14:textId="4358420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0877D362" w14:textId="77777777" w:rsidR="005476B1" w:rsidRDefault="005476B1" w:rsidP="000866A5">
            <w:pPr>
              <w:ind w:left="0" w:firstLine="0"/>
            </w:pPr>
          </w:p>
        </w:tc>
      </w:tr>
      <w:tr w:rsidR="005476B1" w14:paraId="027D2809" w14:textId="77777777" w:rsidTr="00A2003B">
        <w:tc>
          <w:tcPr>
            <w:tcW w:w="4921" w:type="dxa"/>
          </w:tcPr>
          <w:p w14:paraId="7566407A" w14:textId="2F27CC1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:16R:LINK</w:t>
            </w:r>
          </w:p>
        </w:tc>
        <w:tc>
          <w:tcPr>
            <w:tcW w:w="5245" w:type="dxa"/>
          </w:tcPr>
          <w:p w14:paraId="6EC479AF" w14:textId="77777777" w:rsidR="005476B1" w:rsidRDefault="005476B1" w:rsidP="000866A5">
            <w:pPr>
              <w:ind w:left="0" w:firstLine="0"/>
            </w:pPr>
          </w:p>
        </w:tc>
      </w:tr>
      <w:tr w:rsidR="00D3654A" w14:paraId="7C98A815" w14:textId="77777777" w:rsidTr="00A2003B">
        <w:tc>
          <w:tcPr>
            <w:tcW w:w="4921" w:type="dxa"/>
          </w:tcPr>
          <w:p w14:paraId="3CFAB575" w14:textId="5DD6DB35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:22F::LINK//WITH</w:t>
            </w:r>
          </w:p>
        </w:tc>
        <w:tc>
          <w:tcPr>
            <w:tcW w:w="5245" w:type="dxa"/>
          </w:tcPr>
          <w:p w14:paraId="79102CEE" w14:textId="484C5B6A" w:rsidR="00D3654A" w:rsidRDefault="00D3654A" w:rsidP="000866A5">
            <w:pPr>
              <w:ind w:left="0" w:firstLine="0"/>
            </w:pPr>
            <w:ins w:id="191" w:author="Pervova 21.1" w:date="2020-03-06T13:16:00Z">
              <w:r>
                <w:t>Тип связки – обрабатывать одновременно</w:t>
              </w:r>
            </w:ins>
          </w:p>
        </w:tc>
      </w:tr>
      <w:tr w:rsidR="00D3654A" w14:paraId="177467CD" w14:textId="77777777" w:rsidTr="00A2003B">
        <w:tc>
          <w:tcPr>
            <w:tcW w:w="4921" w:type="dxa"/>
          </w:tcPr>
          <w:p w14:paraId="25825FD1" w14:textId="3A2F7BBF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:13A::LINK//568</w:t>
            </w:r>
          </w:p>
        </w:tc>
        <w:tc>
          <w:tcPr>
            <w:tcW w:w="5245" w:type="dxa"/>
          </w:tcPr>
          <w:p w14:paraId="15A28927" w14:textId="345BD889" w:rsidR="00D3654A" w:rsidRDefault="00D3654A" w:rsidP="000866A5">
            <w:pPr>
              <w:ind w:left="0" w:firstLine="0"/>
            </w:pPr>
            <w:ins w:id="192" w:author="Pervova 21.1" w:date="2020-03-06T13:16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5476B1" w14:paraId="04CC4F0E" w14:textId="77777777" w:rsidTr="00A2003B">
        <w:tc>
          <w:tcPr>
            <w:tcW w:w="4921" w:type="dxa"/>
          </w:tcPr>
          <w:p w14:paraId="17D88BDA" w14:textId="0A9B7DE3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E28E9">
              <w:t>0</w:t>
            </w:r>
            <w:r w:rsidRPr="00B21DB5">
              <w:t>0</w:t>
            </w:r>
            <w:r w:rsidRPr="001E28E9">
              <w:t>1</w:t>
            </w:r>
            <w:r w:rsidRPr="00B21DB5">
              <w:t>X1</w:t>
            </w:r>
          </w:p>
        </w:tc>
        <w:tc>
          <w:tcPr>
            <w:tcW w:w="5245" w:type="dxa"/>
          </w:tcPr>
          <w:p w14:paraId="6979E829" w14:textId="700E233B" w:rsidR="005476B1" w:rsidRDefault="00EF7E68" w:rsidP="00EF7E68">
            <w:proofErr w:type="gramStart"/>
            <w:ins w:id="193" w:author="Pervova 21.1" w:date="2020-03-03T14:00:00Z">
              <w:r w:rsidRPr="00EF7E68">
                <w:t>Связанный</w:t>
              </w:r>
              <w:proofErr w:type="gramEnd"/>
              <w:r w:rsidRPr="00EF7E68">
                <w:t xml:space="preserve"> референс КД</w:t>
              </w:r>
            </w:ins>
          </w:p>
        </w:tc>
      </w:tr>
      <w:tr w:rsidR="005476B1" w14:paraId="4E54D92A" w14:textId="77777777" w:rsidTr="00A2003B">
        <w:tc>
          <w:tcPr>
            <w:tcW w:w="4921" w:type="dxa"/>
          </w:tcPr>
          <w:p w14:paraId="068A83AC" w14:textId="43FC4BC1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:16S:LINK</w:t>
            </w:r>
          </w:p>
        </w:tc>
        <w:tc>
          <w:tcPr>
            <w:tcW w:w="5245" w:type="dxa"/>
          </w:tcPr>
          <w:p w14:paraId="0AEA01D4" w14:textId="77777777" w:rsidR="005476B1" w:rsidRDefault="005476B1" w:rsidP="000866A5">
            <w:pPr>
              <w:ind w:left="0" w:firstLine="0"/>
            </w:pPr>
          </w:p>
        </w:tc>
      </w:tr>
      <w:tr w:rsidR="005476B1" w14:paraId="3FC7ABF9" w14:textId="77777777" w:rsidTr="00A2003B">
        <w:tc>
          <w:tcPr>
            <w:tcW w:w="4921" w:type="dxa"/>
          </w:tcPr>
          <w:p w14:paraId="23E4F112" w14:textId="488A39DC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:16S:GENL</w:t>
            </w:r>
          </w:p>
        </w:tc>
        <w:tc>
          <w:tcPr>
            <w:tcW w:w="5245" w:type="dxa"/>
          </w:tcPr>
          <w:p w14:paraId="2101091F" w14:textId="77777777" w:rsidR="005476B1" w:rsidRDefault="005476B1" w:rsidP="000866A5">
            <w:pPr>
              <w:ind w:left="0" w:firstLine="0"/>
            </w:pPr>
          </w:p>
        </w:tc>
      </w:tr>
      <w:tr w:rsidR="005476B1" w14:paraId="4690C4BC" w14:textId="77777777" w:rsidTr="00A2003B">
        <w:tc>
          <w:tcPr>
            <w:tcW w:w="4921" w:type="dxa"/>
          </w:tcPr>
          <w:p w14:paraId="705B8834" w14:textId="517BE0F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:16R:USECU</w:t>
            </w:r>
          </w:p>
        </w:tc>
        <w:tc>
          <w:tcPr>
            <w:tcW w:w="5245" w:type="dxa"/>
          </w:tcPr>
          <w:p w14:paraId="0285155A" w14:textId="77777777" w:rsidR="005476B1" w:rsidRDefault="005476B1" w:rsidP="000866A5">
            <w:pPr>
              <w:ind w:left="0" w:firstLine="0"/>
            </w:pPr>
          </w:p>
        </w:tc>
      </w:tr>
      <w:tr w:rsidR="005476B1" w14:paraId="1CD6050F" w14:textId="77777777" w:rsidTr="00A2003B">
        <w:tc>
          <w:tcPr>
            <w:tcW w:w="4921" w:type="dxa"/>
          </w:tcPr>
          <w:p w14:paraId="6526B684" w14:textId="7FB43A4F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:35B:ISIN RU1111111111</w:t>
            </w:r>
          </w:p>
        </w:tc>
        <w:tc>
          <w:tcPr>
            <w:tcW w:w="5245" w:type="dxa"/>
          </w:tcPr>
          <w:p w14:paraId="1934E230" w14:textId="455B7BA2" w:rsidR="005476B1" w:rsidRDefault="005476B1" w:rsidP="000866A5">
            <w:pPr>
              <w:ind w:left="0" w:firstLine="0"/>
            </w:pPr>
            <w:ins w:id="194" w:author="Pervova 21.1" w:date="2020-03-02T21:53:00Z">
              <w:r>
                <w:t>ISIN</w:t>
              </w:r>
            </w:ins>
          </w:p>
        </w:tc>
      </w:tr>
      <w:tr w:rsidR="005476B1" w14:paraId="3B2DB04C" w14:textId="77777777" w:rsidTr="00A2003B">
        <w:tc>
          <w:tcPr>
            <w:tcW w:w="4921" w:type="dxa"/>
          </w:tcPr>
          <w:p w14:paraId="147A39F8" w14:textId="3BDF7C94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/XX/CORP/NADC/RU1111111111</w:t>
            </w:r>
          </w:p>
        </w:tc>
        <w:tc>
          <w:tcPr>
            <w:tcW w:w="5245" w:type="dxa"/>
          </w:tcPr>
          <w:p w14:paraId="300E99C4" w14:textId="61A2D89B" w:rsidR="005476B1" w:rsidRDefault="005476B1" w:rsidP="000866A5">
            <w:pPr>
              <w:ind w:left="0" w:firstLine="0"/>
            </w:pPr>
            <w:proofErr w:type="gramStart"/>
            <w:ins w:id="195" w:author="Pervova 21.1" w:date="2020-03-02T21:5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5476B1" w14:paraId="3A301B0D" w14:textId="77777777" w:rsidTr="00A2003B">
        <w:tc>
          <w:tcPr>
            <w:tcW w:w="4921" w:type="dxa"/>
          </w:tcPr>
          <w:p w14:paraId="59F80755" w14:textId="305EC24C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/RU/1-11-00111-A</w:t>
            </w:r>
          </w:p>
        </w:tc>
        <w:tc>
          <w:tcPr>
            <w:tcW w:w="5245" w:type="dxa"/>
          </w:tcPr>
          <w:p w14:paraId="1B3E2578" w14:textId="3F5C9B95" w:rsidR="005476B1" w:rsidRDefault="005476B1" w:rsidP="000866A5">
            <w:pPr>
              <w:ind w:left="0" w:firstLine="0"/>
            </w:pPr>
            <w:ins w:id="196" w:author="Pervova 21.1" w:date="2020-03-02T21:5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5476B1" w14:paraId="2B7C8F14" w14:textId="77777777" w:rsidTr="00A2003B">
        <w:tc>
          <w:tcPr>
            <w:tcW w:w="4921" w:type="dxa"/>
          </w:tcPr>
          <w:p w14:paraId="27B93153" w14:textId="0ACE115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'</w:t>
            </w:r>
            <w:del w:id="197" w:author="Pervova 21.1" w:date="2020-03-12T16:49:00Z">
              <w:r w:rsidDel="00A61DC5">
                <w:delText>O</w:delText>
              </w:r>
            </w:del>
            <w:r>
              <w:t>AO ''</w:t>
            </w:r>
            <w:del w:id="198" w:author="Pervova 21.1" w:date="2020-03-12T16:45:00Z">
              <w:r w:rsidDel="00A61DC5">
                <w:delText>M</w:delText>
              </w:r>
              <w:r w:rsidRPr="001E28E9" w:rsidDel="00A61DC5">
                <w:delText>EGAFON</w:delText>
              </w:r>
            </w:del>
            <w:ins w:id="199" w:author="Pervova 21.1" w:date="2020-03-12T16:48:00Z">
              <w:r w:rsidR="00A61DC5">
                <w:rPr>
                  <w:lang w:val="en-US"/>
                </w:rPr>
                <w:t>e</w:t>
              </w:r>
            </w:ins>
            <w:ins w:id="200" w:author="Pervova 21.1" w:date="2020-03-12T16:45:00Z">
              <w:r w:rsidR="00A61DC5">
                <w:t>NERGONEFTEGAZ</w:t>
              </w:r>
            </w:ins>
            <w:r>
              <w:t>''</w:t>
            </w:r>
            <w:r w:rsidRPr="001E28E9">
              <w:t xml:space="preserve"> VYP1</w:t>
            </w:r>
          </w:p>
        </w:tc>
        <w:tc>
          <w:tcPr>
            <w:tcW w:w="5245" w:type="dxa"/>
          </w:tcPr>
          <w:p w14:paraId="06A60E3B" w14:textId="5EC984D5" w:rsidR="005476B1" w:rsidRPr="00187259" w:rsidRDefault="005476B1" w:rsidP="000866A5">
            <w:pPr>
              <w:numPr>
                <w:ilvl w:val="0"/>
                <w:numId w:val="0"/>
              </w:numPr>
              <w:rPr>
                <w:lang w:val="en-US"/>
              </w:rPr>
            </w:pPr>
            <w:proofErr w:type="gramStart"/>
            <w:ins w:id="201" w:author="Pervova 21.1" w:date="2020-03-02T21:5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5476B1" w14:paraId="168F264D" w14:textId="77777777" w:rsidTr="00A2003B">
        <w:tc>
          <w:tcPr>
            <w:tcW w:w="4921" w:type="dxa"/>
          </w:tcPr>
          <w:p w14:paraId="3A996FCF" w14:textId="11D4A66F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:16R:ACCTINFO</w:t>
            </w:r>
          </w:p>
        </w:tc>
        <w:tc>
          <w:tcPr>
            <w:tcW w:w="5245" w:type="dxa"/>
          </w:tcPr>
          <w:p w14:paraId="2B632BAC" w14:textId="15DEF63D" w:rsidR="005476B1" w:rsidRDefault="005476B1" w:rsidP="000866A5">
            <w:pPr>
              <w:ind w:left="0" w:firstLine="0"/>
            </w:pPr>
          </w:p>
        </w:tc>
      </w:tr>
      <w:tr w:rsidR="005476B1" w14:paraId="5C8DC9CA" w14:textId="77777777" w:rsidTr="00A2003B">
        <w:tc>
          <w:tcPr>
            <w:tcW w:w="4921" w:type="dxa"/>
          </w:tcPr>
          <w:p w14:paraId="1A793E2C" w14:textId="65FB86C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B21DB5">
              <w:t>1111111111</w:t>
            </w:r>
          </w:p>
        </w:tc>
        <w:tc>
          <w:tcPr>
            <w:tcW w:w="5245" w:type="dxa"/>
          </w:tcPr>
          <w:p w14:paraId="3852D3A2" w14:textId="62FE069C" w:rsidR="005476B1" w:rsidRDefault="00BE3C71" w:rsidP="00BE3C71">
            <w:ins w:id="202" w:author="Pervova 21.1" w:date="2020-03-03T19:08:00Z">
              <w:r w:rsidRPr="00BE3C71">
                <w:t>Номер счета депонента в НРД</w:t>
              </w:r>
            </w:ins>
          </w:p>
        </w:tc>
      </w:tr>
      <w:tr w:rsidR="00BA1ED2" w14:paraId="196817C6" w14:textId="77777777" w:rsidTr="00A2003B">
        <w:tc>
          <w:tcPr>
            <w:tcW w:w="4921" w:type="dxa"/>
          </w:tcPr>
          <w:p w14:paraId="41C12140" w14:textId="20DC71B1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:93B::ELIG//UNIT/</w:t>
            </w:r>
            <w:r>
              <w:t>24</w:t>
            </w:r>
            <w:r w:rsidRPr="00B21DB5">
              <w:t>00,</w:t>
            </w:r>
          </w:p>
        </w:tc>
        <w:tc>
          <w:tcPr>
            <w:tcW w:w="5245" w:type="dxa"/>
          </w:tcPr>
          <w:p w14:paraId="29255CDB" w14:textId="0BBE8C9E" w:rsidR="00BA1ED2" w:rsidRDefault="00BA1ED2" w:rsidP="000866A5">
            <w:pPr>
              <w:ind w:left="0" w:firstLine="0"/>
            </w:pPr>
            <w:ins w:id="203" w:author="Pervova 21.1" w:date="2020-03-06T13:27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BA1ED2" w14:paraId="0F00F364" w14:textId="77777777" w:rsidTr="00A2003B">
        <w:tc>
          <w:tcPr>
            <w:tcW w:w="4921" w:type="dxa"/>
          </w:tcPr>
          <w:p w14:paraId="0B3BD4F8" w14:textId="7E2E938C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:16S:ACCTINFO</w:t>
            </w:r>
          </w:p>
        </w:tc>
        <w:tc>
          <w:tcPr>
            <w:tcW w:w="5245" w:type="dxa"/>
          </w:tcPr>
          <w:p w14:paraId="1165F1FB" w14:textId="08BB36AD" w:rsidR="00BA1ED2" w:rsidRDefault="00BA1ED2" w:rsidP="000866A5">
            <w:pPr>
              <w:ind w:left="0" w:firstLine="0"/>
            </w:pPr>
          </w:p>
        </w:tc>
      </w:tr>
      <w:tr w:rsidR="00BA1ED2" w14:paraId="46AB670B" w14:textId="77777777" w:rsidTr="00A2003B">
        <w:tc>
          <w:tcPr>
            <w:tcW w:w="4921" w:type="dxa"/>
          </w:tcPr>
          <w:p w14:paraId="79A71154" w14:textId="248B0882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:16S:USECU</w:t>
            </w:r>
          </w:p>
        </w:tc>
        <w:tc>
          <w:tcPr>
            <w:tcW w:w="5245" w:type="dxa"/>
          </w:tcPr>
          <w:p w14:paraId="1950AA8B" w14:textId="43D45086" w:rsidR="00BA1ED2" w:rsidRDefault="00BA1ED2" w:rsidP="000866A5">
            <w:pPr>
              <w:ind w:left="0" w:firstLine="0"/>
            </w:pPr>
          </w:p>
        </w:tc>
      </w:tr>
      <w:tr w:rsidR="00BA1ED2" w14:paraId="23132BFF" w14:textId="77777777" w:rsidTr="00A2003B">
        <w:tc>
          <w:tcPr>
            <w:tcW w:w="4921" w:type="dxa"/>
          </w:tcPr>
          <w:p w14:paraId="4F7DB439" w14:textId="0E7AFE00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:16R:CADETL</w:t>
            </w:r>
          </w:p>
        </w:tc>
        <w:tc>
          <w:tcPr>
            <w:tcW w:w="5245" w:type="dxa"/>
          </w:tcPr>
          <w:p w14:paraId="2477CD7E" w14:textId="2938DF78" w:rsidR="00BA1ED2" w:rsidRDefault="00BA1ED2" w:rsidP="000866A5">
            <w:pPr>
              <w:ind w:left="0" w:firstLine="0"/>
            </w:pPr>
          </w:p>
        </w:tc>
      </w:tr>
      <w:tr w:rsidR="00BA1ED2" w14:paraId="63354320" w14:textId="77777777" w:rsidTr="00A2003B">
        <w:tc>
          <w:tcPr>
            <w:tcW w:w="4921" w:type="dxa"/>
          </w:tcPr>
          <w:p w14:paraId="0A8CE81D" w14:textId="7C6AF5C7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:98C::MEET//201</w:t>
            </w:r>
            <w:r w:rsidRPr="001E28E9">
              <w:t>70330</w:t>
            </w:r>
            <w:r w:rsidRPr="00B21DB5">
              <w:t>120000</w:t>
            </w:r>
          </w:p>
        </w:tc>
        <w:tc>
          <w:tcPr>
            <w:tcW w:w="5245" w:type="dxa"/>
          </w:tcPr>
          <w:p w14:paraId="5AB169D0" w14:textId="32B28109" w:rsidR="00BA1ED2" w:rsidRDefault="00BA1ED2" w:rsidP="000866A5">
            <w:pPr>
              <w:ind w:left="0" w:firstLine="0"/>
            </w:pPr>
            <w:ins w:id="204" w:author="Pervova 21.1" w:date="2020-03-02T22:00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BA1ED2" w14:paraId="5A17597A" w14:textId="77777777" w:rsidTr="00A2003B">
        <w:tc>
          <w:tcPr>
            <w:tcW w:w="4921" w:type="dxa"/>
          </w:tcPr>
          <w:p w14:paraId="0D8C197D" w14:textId="3693CA57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:98A::RDTE//201</w:t>
            </w:r>
            <w:r w:rsidRPr="001E28E9">
              <w:t>70301</w:t>
            </w:r>
          </w:p>
        </w:tc>
        <w:tc>
          <w:tcPr>
            <w:tcW w:w="5245" w:type="dxa"/>
          </w:tcPr>
          <w:p w14:paraId="52BA8F46" w14:textId="736F938D" w:rsidR="00BA1ED2" w:rsidRDefault="00BA1ED2" w:rsidP="000866A5">
            <w:pPr>
              <w:ind w:left="0" w:firstLine="0"/>
            </w:pPr>
            <w:ins w:id="205" w:author="Pervova 21.1" w:date="2020-03-03T19:11:00Z">
              <w:r>
                <w:t>Дата фиксации</w:t>
              </w:r>
            </w:ins>
          </w:p>
        </w:tc>
      </w:tr>
      <w:tr w:rsidR="00BA1ED2" w:rsidRPr="005476B1" w14:paraId="25FEFFA9" w14:textId="77777777" w:rsidTr="00A2003B">
        <w:tc>
          <w:tcPr>
            <w:tcW w:w="4921" w:type="dxa"/>
          </w:tcPr>
          <w:p w14:paraId="487650C3" w14:textId="1869F963" w:rsidR="00BA1ED2" w:rsidRPr="00BA1ED2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 xml:space="preserve">:94E::MEET//'MOSKVA, UL </w:t>
            </w:r>
            <w:proofErr w:type="spellStart"/>
            <w:r w:rsidRPr="00BA1ED2">
              <w:rPr>
                <w:lang w:val="en-US"/>
              </w:rPr>
              <w:t>BALcUG</w:t>
            </w:r>
            <w:proofErr w:type="spellEnd"/>
            <w:r w:rsidRPr="00BA1ED2">
              <w:rPr>
                <w:lang w:val="en-US"/>
              </w:rPr>
              <w:t>, D.1</w:t>
            </w:r>
          </w:p>
        </w:tc>
        <w:tc>
          <w:tcPr>
            <w:tcW w:w="5245" w:type="dxa"/>
          </w:tcPr>
          <w:p w14:paraId="7E05223A" w14:textId="6787B51C" w:rsidR="00BA1ED2" w:rsidRPr="00FF297E" w:rsidRDefault="00BA1ED2" w:rsidP="000866A5">
            <w:pPr>
              <w:ind w:left="0" w:firstLine="0"/>
              <w:rPr>
                <w:lang w:val="en-US"/>
              </w:rPr>
            </w:pPr>
            <w:ins w:id="206" w:author="Pervova 21.1" w:date="2020-03-03T19:11:00Z">
              <w:r>
                <w:t>Место проведения собрания</w:t>
              </w:r>
            </w:ins>
          </w:p>
        </w:tc>
      </w:tr>
      <w:tr w:rsidR="00BA1ED2" w:rsidRPr="009052E2" w14:paraId="16255159" w14:textId="77777777" w:rsidTr="00A2003B">
        <w:tc>
          <w:tcPr>
            <w:tcW w:w="4921" w:type="dxa"/>
          </w:tcPr>
          <w:p w14:paraId="14DA720A" w14:textId="6842C5E8" w:rsidR="00BA1ED2" w:rsidRPr="008C7DCB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BA1ED2">
              <w:rPr>
                <w:lang w:val="en-US"/>
              </w:rPr>
              <w:t>G</w:t>
            </w:r>
            <w:r w:rsidRPr="008C7DCB">
              <w:t>::</w:t>
            </w:r>
            <w:r w:rsidRPr="00BA1ED2">
              <w:rPr>
                <w:lang w:val="en-US"/>
              </w:rPr>
              <w:t>WEBB</w:t>
            </w:r>
            <w:r w:rsidRPr="008C7DCB">
              <w:t>//</w:t>
            </w:r>
            <w:r w:rsidRPr="00BA1ED2">
              <w:rPr>
                <w:lang w:val="en-US"/>
              </w:rPr>
              <w:t>http</w:t>
            </w:r>
            <w:r w:rsidRPr="008C7DCB">
              <w:t>://</w:t>
            </w:r>
            <w:proofErr w:type="spellStart"/>
            <w:r w:rsidRPr="00BA1ED2">
              <w:rPr>
                <w:lang w:val="en-US"/>
              </w:rPr>
              <w:t>cadocs</w:t>
            </w:r>
            <w:proofErr w:type="spellEnd"/>
            <w:r w:rsidRPr="008C7DCB">
              <w:t>-</w:t>
            </w:r>
            <w:r w:rsidRPr="00BA1ED2">
              <w:rPr>
                <w:lang w:val="en-US"/>
              </w:rPr>
              <w:t>test</w:t>
            </w:r>
            <w:r w:rsidRPr="008C7DCB">
              <w:t>.</w:t>
            </w:r>
            <w:r w:rsidRPr="00BA1ED2">
              <w:rPr>
                <w:lang w:val="en-US"/>
              </w:rPr>
              <w:t>nsd</w:t>
            </w:r>
            <w:r w:rsidRPr="008C7DCB">
              <w:t>.</w:t>
            </w:r>
            <w:r w:rsidRPr="00BA1ED2">
              <w:rPr>
                <w:lang w:val="en-US"/>
              </w:rPr>
              <w:t>ru</w:t>
            </w:r>
            <w:r w:rsidRPr="008C7DCB">
              <w:t>/</w:t>
            </w:r>
            <w:r w:rsidRPr="00BA1ED2">
              <w:rPr>
                <w:lang w:val="en-US"/>
              </w:rPr>
              <w:t>cd</w:t>
            </w:r>
            <w:r w:rsidRPr="008C7DCB">
              <w:t>7</w:t>
            </w:r>
            <w:proofErr w:type="spellStart"/>
            <w:r w:rsidRPr="00BA1ED2">
              <w:rPr>
                <w:lang w:val="en-US"/>
              </w:rPr>
              <w:t>ec</w:t>
            </w:r>
            <w:proofErr w:type="spellEnd"/>
            <w:r w:rsidRPr="008C7DCB">
              <w:t>523</w:t>
            </w:r>
          </w:p>
          <w:p w14:paraId="706D2A2E" w14:textId="1FF423D1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d2674881868a0d6818624648</w:t>
            </w:r>
          </w:p>
        </w:tc>
        <w:tc>
          <w:tcPr>
            <w:tcW w:w="5245" w:type="dxa"/>
          </w:tcPr>
          <w:p w14:paraId="26F81408" w14:textId="2E0657E1" w:rsidR="00BA1ED2" w:rsidRPr="0093284B" w:rsidRDefault="0093284B" w:rsidP="000866A5">
            <w:pPr>
              <w:ind w:left="0" w:firstLine="0"/>
            </w:pPr>
            <w:ins w:id="207" w:author="Pervova 21.1" w:date="2020-03-06T18:54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BA1ED2" w14:paraId="7A228EDF" w14:textId="77777777" w:rsidTr="00A2003B">
        <w:tc>
          <w:tcPr>
            <w:tcW w:w="4921" w:type="dxa"/>
          </w:tcPr>
          <w:p w14:paraId="4BC58E7F" w14:textId="443B6806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:16S:CADETL</w:t>
            </w:r>
          </w:p>
        </w:tc>
        <w:tc>
          <w:tcPr>
            <w:tcW w:w="5245" w:type="dxa"/>
          </w:tcPr>
          <w:p w14:paraId="74F87161" w14:textId="5A405220" w:rsidR="00BA1ED2" w:rsidRDefault="00BA1ED2" w:rsidP="000866A5">
            <w:pPr>
              <w:ind w:left="0" w:firstLine="0"/>
            </w:pPr>
          </w:p>
        </w:tc>
      </w:tr>
      <w:tr w:rsidR="00BA1ED2" w14:paraId="07EA6D5A" w14:textId="77777777" w:rsidTr="00A2003B">
        <w:tc>
          <w:tcPr>
            <w:tcW w:w="4921" w:type="dxa"/>
          </w:tcPr>
          <w:p w14:paraId="3A9E2245" w14:textId="7F85FEA8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5F95910C" w14:textId="6D626C27" w:rsidR="00BA1ED2" w:rsidRDefault="00BA1ED2" w:rsidP="000866A5">
            <w:pPr>
              <w:ind w:left="0" w:firstLine="0"/>
            </w:pPr>
          </w:p>
        </w:tc>
      </w:tr>
      <w:tr w:rsidR="00BA1ED2" w14:paraId="6C00CC07" w14:textId="77777777" w:rsidTr="00A2003B">
        <w:tc>
          <w:tcPr>
            <w:tcW w:w="4921" w:type="dxa"/>
          </w:tcPr>
          <w:p w14:paraId="797A856F" w14:textId="330043AA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lastRenderedPageBreak/>
              <w:t>:13A::CAON//001</w:t>
            </w:r>
          </w:p>
        </w:tc>
        <w:tc>
          <w:tcPr>
            <w:tcW w:w="5245" w:type="dxa"/>
          </w:tcPr>
          <w:p w14:paraId="6C5DF805" w14:textId="6EC032B9" w:rsidR="00BA1ED2" w:rsidRDefault="00BA1ED2" w:rsidP="000866A5">
            <w:pPr>
              <w:ind w:left="0" w:firstLine="0"/>
            </w:pPr>
            <w:ins w:id="208" w:author="Pervova 21.1" w:date="2020-03-03T19:12:00Z">
              <w:r>
                <w:t>Номер опции (варианта голосования)</w:t>
              </w:r>
            </w:ins>
          </w:p>
        </w:tc>
      </w:tr>
      <w:tr w:rsidR="00BA1ED2" w14:paraId="287E176C" w14:textId="77777777" w:rsidTr="00A2003B">
        <w:tc>
          <w:tcPr>
            <w:tcW w:w="4921" w:type="dxa"/>
          </w:tcPr>
          <w:p w14:paraId="49775E11" w14:textId="5F198344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:22F::CAOP//CONY</w:t>
            </w:r>
          </w:p>
        </w:tc>
        <w:tc>
          <w:tcPr>
            <w:tcW w:w="5245" w:type="dxa"/>
          </w:tcPr>
          <w:p w14:paraId="03608294" w14:textId="11B06E41" w:rsidR="00BA1ED2" w:rsidRDefault="00BA1ED2" w:rsidP="000E3222">
            <w:ins w:id="209" w:author="Pervova 21.1" w:date="2020-03-03T18:42:00Z">
              <w:r w:rsidRPr="009F0163">
                <w:t>Голосование по вопросу "За"</w:t>
              </w:r>
            </w:ins>
          </w:p>
        </w:tc>
      </w:tr>
      <w:tr w:rsidR="000E3222" w14:paraId="00711943" w14:textId="77777777" w:rsidTr="00A2003B">
        <w:tc>
          <w:tcPr>
            <w:tcW w:w="4921" w:type="dxa"/>
          </w:tcPr>
          <w:p w14:paraId="243F8704" w14:textId="58AAE5FF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342B693D" w14:textId="3E30293D" w:rsidR="000E3222" w:rsidRDefault="000E3222" w:rsidP="000866A5">
            <w:pPr>
              <w:ind w:left="0" w:firstLine="0"/>
            </w:pPr>
            <w:ins w:id="210" w:author="Pervova 21.1" w:date="2020-03-06T17:58:00Z">
              <w:r>
                <w:t>Обработка по умолчанию не применяется</w:t>
              </w:r>
            </w:ins>
          </w:p>
        </w:tc>
      </w:tr>
      <w:tr w:rsidR="000E3222" w14:paraId="6A2687A5" w14:textId="77777777" w:rsidTr="00A2003B">
        <w:tc>
          <w:tcPr>
            <w:tcW w:w="4921" w:type="dxa"/>
          </w:tcPr>
          <w:p w14:paraId="01195053" w14:textId="6E6545B5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432B2B3C" w14:textId="07B96506" w:rsidR="000E3222" w:rsidRDefault="000E3222" w:rsidP="000866A5">
            <w:pPr>
              <w:ind w:left="0" w:firstLine="0"/>
            </w:pPr>
            <w:ins w:id="211" w:author="Pervova 21.1" w:date="2020-03-06T17:45:00Z">
              <w:r>
                <w:t>Признак необходимости раскрытия</w:t>
              </w:r>
            </w:ins>
          </w:p>
        </w:tc>
      </w:tr>
      <w:tr w:rsidR="000E3222" w14:paraId="788162F3" w14:textId="77777777" w:rsidTr="00A2003B">
        <w:tc>
          <w:tcPr>
            <w:tcW w:w="4921" w:type="dxa"/>
          </w:tcPr>
          <w:p w14:paraId="10AF8921" w14:textId="1AC1612B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392C6DE9" w14:textId="3DCA7398" w:rsidR="000E3222" w:rsidRDefault="000E3222" w:rsidP="006E6ABC">
            <w:pPr>
              <w:ind w:left="0" w:firstLine="0"/>
            </w:pPr>
            <w:ins w:id="212" w:author="Pervova 21.1" w:date="2020-03-05T19:01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0E3222" w14:paraId="7244AEDE" w14:textId="77777777" w:rsidTr="00A2003B">
        <w:tc>
          <w:tcPr>
            <w:tcW w:w="4921" w:type="dxa"/>
          </w:tcPr>
          <w:p w14:paraId="1C83F52D" w14:textId="7899C293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0D618C01" w14:textId="4B1B7D11" w:rsidR="000E3222" w:rsidRDefault="000E3222" w:rsidP="000866A5">
            <w:pPr>
              <w:ind w:left="0" w:firstLine="0"/>
            </w:pPr>
            <w:ins w:id="213" w:author="Pervova 21.1" w:date="2020-03-05T19:00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0E3222" w14:paraId="4D9CAE51" w14:textId="77777777" w:rsidTr="00A2003B">
        <w:tc>
          <w:tcPr>
            <w:tcW w:w="4921" w:type="dxa"/>
          </w:tcPr>
          <w:p w14:paraId="01CA32F5" w14:textId="108EA34D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45118EB6" w14:textId="43A79F14" w:rsidR="000E3222" w:rsidRDefault="000E3222" w:rsidP="000866A5">
            <w:pPr>
              <w:ind w:left="0" w:firstLine="0"/>
            </w:pPr>
          </w:p>
        </w:tc>
      </w:tr>
      <w:tr w:rsidR="000E3222" w14:paraId="7D153EC3" w14:textId="77777777" w:rsidTr="00A2003B">
        <w:tc>
          <w:tcPr>
            <w:tcW w:w="4921" w:type="dxa"/>
          </w:tcPr>
          <w:p w14:paraId="48B9F2A5" w14:textId="42975BC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209E89B2" w14:textId="2C6F3D81" w:rsidR="000E3222" w:rsidRDefault="000E3222" w:rsidP="000866A5">
            <w:pPr>
              <w:ind w:left="0" w:firstLine="0"/>
            </w:pPr>
          </w:p>
        </w:tc>
      </w:tr>
      <w:tr w:rsidR="000E3222" w14:paraId="41CC953F" w14:textId="77777777" w:rsidTr="00A2003B">
        <w:tc>
          <w:tcPr>
            <w:tcW w:w="4921" w:type="dxa"/>
          </w:tcPr>
          <w:p w14:paraId="4C4B2956" w14:textId="2D518BDC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:13A::CAON//002</w:t>
            </w:r>
          </w:p>
        </w:tc>
        <w:tc>
          <w:tcPr>
            <w:tcW w:w="5245" w:type="dxa"/>
          </w:tcPr>
          <w:p w14:paraId="7A7DA915" w14:textId="0A9265A1" w:rsidR="000E3222" w:rsidRDefault="000E3222" w:rsidP="000866A5">
            <w:pPr>
              <w:ind w:left="0" w:firstLine="0"/>
            </w:pPr>
            <w:ins w:id="214" w:author="Pervova 21.1" w:date="2020-03-06T17:36:00Z">
              <w:r>
                <w:t>Номер опции (варианта голосования)</w:t>
              </w:r>
            </w:ins>
          </w:p>
        </w:tc>
      </w:tr>
      <w:tr w:rsidR="000E3222" w14:paraId="27951010" w14:textId="77777777" w:rsidTr="00A2003B">
        <w:tc>
          <w:tcPr>
            <w:tcW w:w="4921" w:type="dxa"/>
          </w:tcPr>
          <w:p w14:paraId="3EF93C31" w14:textId="2712780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:22F::CAOP//CONN</w:t>
            </w:r>
          </w:p>
        </w:tc>
        <w:tc>
          <w:tcPr>
            <w:tcW w:w="5245" w:type="dxa"/>
          </w:tcPr>
          <w:p w14:paraId="7A86FC96" w14:textId="3D19EFD4" w:rsidR="000E3222" w:rsidRDefault="000E3222" w:rsidP="009F0163">
            <w:ins w:id="215" w:author="Pervova 21.1" w:date="2020-03-03T18:44:00Z">
              <w:r w:rsidRPr="009F0163">
                <w:t>Голосование по вопросу "Против"</w:t>
              </w:r>
            </w:ins>
          </w:p>
        </w:tc>
      </w:tr>
      <w:tr w:rsidR="000E3222" w14:paraId="1B5461B5" w14:textId="77777777" w:rsidTr="00A2003B">
        <w:tc>
          <w:tcPr>
            <w:tcW w:w="4921" w:type="dxa"/>
          </w:tcPr>
          <w:p w14:paraId="0C288B1B" w14:textId="75183799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0A6D39F0" w14:textId="00772021" w:rsidR="000E3222" w:rsidRDefault="000E3222" w:rsidP="000866A5">
            <w:pPr>
              <w:ind w:left="0" w:firstLine="0"/>
            </w:pPr>
            <w:ins w:id="216" w:author="Pervova 21.1" w:date="2020-03-06T17:57:00Z">
              <w:r>
                <w:t>Обработка по умолчанию не применяется</w:t>
              </w:r>
            </w:ins>
          </w:p>
        </w:tc>
      </w:tr>
      <w:tr w:rsidR="000E3222" w14:paraId="5DBE83D2" w14:textId="77777777" w:rsidTr="00A2003B">
        <w:tc>
          <w:tcPr>
            <w:tcW w:w="4921" w:type="dxa"/>
          </w:tcPr>
          <w:p w14:paraId="5E33D4FA" w14:textId="4E17C1EA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057E6A3E" w14:textId="5F6C0564" w:rsidR="000E3222" w:rsidRDefault="000E3222" w:rsidP="000866A5">
            <w:pPr>
              <w:ind w:left="0" w:firstLine="0"/>
            </w:pPr>
            <w:ins w:id="217" w:author="Pervova 21.1" w:date="2020-03-06T17:44:00Z">
              <w:r>
                <w:t>Признак необходимости раскрытия</w:t>
              </w:r>
            </w:ins>
          </w:p>
        </w:tc>
      </w:tr>
      <w:tr w:rsidR="000E3222" w14:paraId="4830207C" w14:textId="77777777" w:rsidTr="00A2003B">
        <w:tc>
          <w:tcPr>
            <w:tcW w:w="4921" w:type="dxa"/>
          </w:tcPr>
          <w:p w14:paraId="7917C93B" w14:textId="17F2F9F6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208FD020" w14:textId="4C3492DD" w:rsidR="000E3222" w:rsidRDefault="000E3222" w:rsidP="000866A5">
            <w:pPr>
              <w:ind w:left="0" w:firstLine="0"/>
            </w:pPr>
            <w:ins w:id="218" w:author="Pervova 21.1" w:date="2020-03-06T17:33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0E3222" w14:paraId="5E5FFE11" w14:textId="77777777" w:rsidTr="00A2003B">
        <w:tc>
          <w:tcPr>
            <w:tcW w:w="4921" w:type="dxa"/>
          </w:tcPr>
          <w:p w14:paraId="65901442" w14:textId="660440BD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636615D2" w14:textId="7E538AE4" w:rsidR="000E3222" w:rsidRDefault="000E3222" w:rsidP="000866A5">
            <w:pPr>
              <w:ind w:left="0" w:firstLine="0"/>
            </w:pPr>
            <w:ins w:id="219" w:author="Pervova 21.1" w:date="2020-03-06T17:33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0E3222" w14:paraId="4A8D56C7" w14:textId="77777777" w:rsidTr="00A2003B">
        <w:tc>
          <w:tcPr>
            <w:tcW w:w="4921" w:type="dxa"/>
          </w:tcPr>
          <w:p w14:paraId="1E7C6EF9" w14:textId="22CBC50F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26BA0CE4" w14:textId="0A34B336" w:rsidR="000E3222" w:rsidRDefault="000E3222" w:rsidP="000866A5">
            <w:pPr>
              <w:ind w:left="0" w:firstLine="0"/>
            </w:pPr>
          </w:p>
        </w:tc>
      </w:tr>
      <w:tr w:rsidR="000E3222" w14:paraId="1CC8B6A9" w14:textId="77777777" w:rsidTr="00A2003B">
        <w:tc>
          <w:tcPr>
            <w:tcW w:w="4921" w:type="dxa"/>
          </w:tcPr>
          <w:p w14:paraId="7FBB87A9" w14:textId="5FC10048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:16R:CAOPTN</w:t>
            </w:r>
          </w:p>
        </w:tc>
        <w:tc>
          <w:tcPr>
            <w:tcW w:w="5245" w:type="dxa"/>
          </w:tcPr>
          <w:p w14:paraId="5850548E" w14:textId="0D06FA67" w:rsidR="000E3222" w:rsidRDefault="000E3222" w:rsidP="000866A5">
            <w:pPr>
              <w:ind w:left="0" w:firstLine="0"/>
            </w:pPr>
          </w:p>
        </w:tc>
      </w:tr>
      <w:tr w:rsidR="000E3222" w14:paraId="3D07BEA9" w14:textId="77777777" w:rsidTr="00A2003B">
        <w:tc>
          <w:tcPr>
            <w:tcW w:w="4921" w:type="dxa"/>
          </w:tcPr>
          <w:p w14:paraId="058F4366" w14:textId="56EE3F8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:13A::CAON//003</w:t>
            </w:r>
          </w:p>
        </w:tc>
        <w:tc>
          <w:tcPr>
            <w:tcW w:w="5245" w:type="dxa"/>
          </w:tcPr>
          <w:p w14:paraId="6419636A" w14:textId="1CCBF121" w:rsidR="000E3222" w:rsidRDefault="000E3222" w:rsidP="000866A5">
            <w:pPr>
              <w:ind w:left="0" w:firstLine="0"/>
            </w:pPr>
            <w:ins w:id="220" w:author="Pervova 21.1" w:date="2020-03-06T17:36:00Z">
              <w:r>
                <w:t>Номер опции (варианта голосования)</w:t>
              </w:r>
            </w:ins>
          </w:p>
        </w:tc>
      </w:tr>
      <w:tr w:rsidR="000E3222" w14:paraId="36498715" w14:textId="77777777" w:rsidTr="00A2003B">
        <w:tc>
          <w:tcPr>
            <w:tcW w:w="4921" w:type="dxa"/>
          </w:tcPr>
          <w:p w14:paraId="021D0747" w14:textId="2481A60C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:22F::CAOP//ABST</w:t>
            </w:r>
          </w:p>
        </w:tc>
        <w:tc>
          <w:tcPr>
            <w:tcW w:w="5245" w:type="dxa"/>
          </w:tcPr>
          <w:p w14:paraId="2EACCD37" w14:textId="61CA2F33" w:rsidR="000E3222" w:rsidRDefault="000E3222" w:rsidP="004F6EB4">
            <w:ins w:id="221" w:author="Pervova 21.1" w:date="2020-03-06T17:34:00Z">
              <w:r w:rsidRPr="004F6EB4">
                <w:t>Голосование по вопросу "</w:t>
              </w:r>
              <w:r>
                <w:t>Воздержаться</w:t>
              </w:r>
              <w:r w:rsidRPr="004F6EB4">
                <w:t>"</w:t>
              </w:r>
            </w:ins>
          </w:p>
        </w:tc>
      </w:tr>
      <w:tr w:rsidR="000E3222" w14:paraId="0BE2CC41" w14:textId="77777777" w:rsidTr="00A2003B">
        <w:tc>
          <w:tcPr>
            <w:tcW w:w="4921" w:type="dxa"/>
          </w:tcPr>
          <w:p w14:paraId="15846BBD" w14:textId="61D27472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:17B::DFLT//N</w:t>
            </w:r>
          </w:p>
        </w:tc>
        <w:tc>
          <w:tcPr>
            <w:tcW w:w="5245" w:type="dxa"/>
          </w:tcPr>
          <w:p w14:paraId="1425DED8" w14:textId="29C7674B" w:rsidR="000E3222" w:rsidRDefault="000E3222" w:rsidP="000866A5">
            <w:pPr>
              <w:ind w:left="0" w:firstLine="0"/>
            </w:pPr>
            <w:ins w:id="222" w:author="Pervova 21.1" w:date="2020-03-06T17:58:00Z">
              <w:r>
                <w:t>Обработка по умолчанию не применяется</w:t>
              </w:r>
            </w:ins>
          </w:p>
        </w:tc>
      </w:tr>
      <w:tr w:rsidR="000E3222" w14:paraId="7AE5006A" w14:textId="77777777" w:rsidTr="00A2003B">
        <w:tc>
          <w:tcPr>
            <w:tcW w:w="4921" w:type="dxa"/>
          </w:tcPr>
          <w:p w14:paraId="7A12CBB0" w14:textId="0CA4CFDF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:17B::CERT//Y</w:t>
            </w:r>
          </w:p>
        </w:tc>
        <w:tc>
          <w:tcPr>
            <w:tcW w:w="5245" w:type="dxa"/>
          </w:tcPr>
          <w:p w14:paraId="3E1D08BD" w14:textId="5881F51A" w:rsidR="000E3222" w:rsidRDefault="000E3222" w:rsidP="000866A5">
            <w:pPr>
              <w:ind w:left="0" w:firstLine="0"/>
            </w:pPr>
            <w:ins w:id="223" w:author="Pervova 21.1" w:date="2020-03-06T17:49:00Z">
              <w:r>
                <w:t>Признак необходимости раскрытия</w:t>
              </w:r>
            </w:ins>
          </w:p>
        </w:tc>
      </w:tr>
      <w:tr w:rsidR="000E3222" w14:paraId="4BA562E3" w14:textId="77777777" w:rsidTr="00A2003B">
        <w:tc>
          <w:tcPr>
            <w:tcW w:w="4921" w:type="dxa"/>
          </w:tcPr>
          <w:p w14:paraId="026FE495" w14:textId="236E460C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:98C::RDDT//201</w:t>
            </w:r>
            <w:r w:rsidRPr="001E28E9">
              <w:t>70324</w:t>
            </w:r>
            <w:r w:rsidRPr="00B21DB5">
              <w:t>210000</w:t>
            </w:r>
          </w:p>
        </w:tc>
        <w:tc>
          <w:tcPr>
            <w:tcW w:w="5245" w:type="dxa"/>
          </w:tcPr>
          <w:p w14:paraId="19A0DF5B" w14:textId="61195211" w:rsidR="000E3222" w:rsidRDefault="000E3222" w:rsidP="000866A5">
            <w:pPr>
              <w:ind w:left="0" w:firstLine="0"/>
            </w:pPr>
            <w:ins w:id="224" w:author="Pervova 21.1" w:date="2020-03-06T17:33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0E3222" w14:paraId="519A9078" w14:textId="77777777" w:rsidTr="00A2003B">
        <w:tc>
          <w:tcPr>
            <w:tcW w:w="4921" w:type="dxa"/>
          </w:tcPr>
          <w:p w14:paraId="57C85485" w14:textId="21B969B7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>
              <w:t>:98C::MKDT//201</w:t>
            </w:r>
            <w:r w:rsidRPr="001E28E9">
              <w:t>70325</w:t>
            </w:r>
            <w:r w:rsidRPr="00B21DB5">
              <w:t>210000</w:t>
            </w:r>
          </w:p>
        </w:tc>
        <w:tc>
          <w:tcPr>
            <w:tcW w:w="5245" w:type="dxa"/>
          </w:tcPr>
          <w:p w14:paraId="3B5F49AF" w14:textId="1DDF7C8A" w:rsidR="000E3222" w:rsidRDefault="000E3222" w:rsidP="000866A5">
            <w:pPr>
              <w:ind w:left="0" w:firstLine="0"/>
            </w:pPr>
            <w:ins w:id="225" w:author="Pervova 21.1" w:date="2020-03-06T17:33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0E3222" w14:paraId="49703425" w14:textId="77777777" w:rsidTr="00A2003B">
        <w:tc>
          <w:tcPr>
            <w:tcW w:w="4921" w:type="dxa"/>
          </w:tcPr>
          <w:p w14:paraId="791D3320" w14:textId="6FA812A0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:16S:CAOPTN</w:t>
            </w:r>
          </w:p>
        </w:tc>
        <w:tc>
          <w:tcPr>
            <w:tcW w:w="5245" w:type="dxa"/>
          </w:tcPr>
          <w:p w14:paraId="703F5A18" w14:textId="6CC57F0D" w:rsidR="000E3222" w:rsidRDefault="000E3222" w:rsidP="000866A5">
            <w:pPr>
              <w:ind w:left="0" w:firstLine="0"/>
            </w:pPr>
          </w:p>
        </w:tc>
      </w:tr>
      <w:tr w:rsidR="000E3222" w14:paraId="2508DE80" w14:textId="77777777" w:rsidTr="00A2003B">
        <w:tc>
          <w:tcPr>
            <w:tcW w:w="4921" w:type="dxa"/>
          </w:tcPr>
          <w:p w14:paraId="36F2E52C" w14:textId="1453C551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t>:16R:ADDINFO</w:t>
            </w:r>
          </w:p>
        </w:tc>
        <w:tc>
          <w:tcPr>
            <w:tcW w:w="5245" w:type="dxa"/>
          </w:tcPr>
          <w:p w14:paraId="1F4E9723" w14:textId="64FB3602" w:rsidR="000E3222" w:rsidRDefault="000E3222" w:rsidP="000866A5">
            <w:pPr>
              <w:ind w:left="0" w:firstLine="0"/>
            </w:pPr>
          </w:p>
        </w:tc>
      </w:tr>
      <w:tr w:rsidR="000E3222" w:rsidRPr="009052E2" w14:paraId="4AEC7ADD" w14:textId="77777777" w:rsidTr="00A2003B">
        <w:tc>
          <w:tcPr>
            <w:tcW w:w="4921" w:type="dxa"/>
          </w:tcPr>
          <w:p w14:paraId="59C926A0" w14:textId="51F9533D" w:rsidR="000E3222" w:rsidRPr="00BA1ED2" w:rsidRDefault="000E322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:70E::ADTX//ISSR/NAME/'eNERGONEFTEGAZ</w:t>
            </w:r>
          </w:p>
        </w:tc>
        <w:tc>
          <w:tcPr>
            <w:tcW w:w="5245" w:type="dxa"/>
          </w:tcPr>
          <w:p w14:paraId="14DBAF9B" w14:textId="20CF7647" w:rsidR="000E3222" w:rsidRPr="00FF297E" w:rsidRDefault="000E3222" w:rsidP="000866A5">
            <w:pPr>
              <w:ind w:left="0" w:firstLine="0"/>
              <w:rPr>
                <w:lang w:val="en-US"/>
              </w:rPr>
            </w:pPr>
            <w:r>
              <w:t>Наименование эмитента</w:t>
            </w:r>
          </w:p>
        </w:tc>
      </w:tr>
      <w:tr w:rsidR="000E3222" w:rsidRPr="009052E2" w14:paraId="4004C377" w14:textId="77777777" w:rsidTr="00A2003B">
        <w:tc>
          <w:tcPr>
            <w:tcW w:w="4921" w:type="dxa"/>
          </w:tcPr>
          <w:p w14:paraId="15813E10" w14:textId="693E9463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:70E::ADTX//RGST/20170330120000</w:t>
            </w:r>
          </w:p>
        </w:tc>
        <w:tc>
          <w:tcPr>
            <w:tcW w:w="5245" w:type="dxa"/>
          </w:tcPr>
          <w:p w14:paraId="1A36B685" w14:textId="1DF2088C" w:rsidR="000E3222" w:rsidRDefault="000E3222" w:rsidP="000866A5">
            <w:pPr>
              <w:ind w:left="0" w:firstLine="0"/>
            </w:pPr>
            <w:r>
              <w:t>Время начала регистрации участников собрания</w:t>
            </w:r>
          </w:p>
        </w:tc>
      </w:tr>
      <w:tr w:rsidR="004C1E11" w:rsidRPr="009052E2" w14:paraId="539F02CD" w14:textId="77777777" w:rsidTr="00A2003B">
        <w:trPr>
          <w:ins w:id="226" w:author="Pervova 21.1" w:date="2020-03-12T22:12:00Z"/>
        </w:trPr>
        <w:tc>
          <w:tcPr>
            <w:tcW w:w="4921" w:type="dxa"/>
          </w:tcPr>
          <w:p w14:paraId="00165971" w14:textId="555DCFC1" w:rsidR="004C1E11" w:rsidRPr="001E28E9" w:rsidRDefault="004C1E11" w:rsidP="0075036B">
            <w:pPr>
              <w:ind w:left="0" w:firstLine="0"/>
              <w:rPr>
                <w:ins w:id="227" w:author="Pervova 21.1" w:date="2020-03-12T22:12:00Z"/>
              </w:rPr>
            </w:pPr>
            <w:ins w:id="228" w:author="Pervova 21.1" w:date="2020-03-12T22:12:00Z">
              <w:r>
                <w:t>:70E::ADTX//ADTL/</w:t>
              </w:r>
            </w:ins>
            <w:ins w:id="229" w:author="Pervova 21.1" w:date="2020-03-13T13:05:00Z">
              <w:r w:rsidR="0075036B">
                <w:t xml:space="preserve">'SOVET DIREKTOROV </w:t>
              </w:r>
              <w:proofErr w:type="spellStart"/>
              <w:r w:rsidR="0075036B">
                <w:t>OBqESTVA</w:t>
              </w:r>
              <w:proofErr w:type="spellEnd"/>
              <w:r w:rsidR="0075036B">
                <w:t>'</w:t>
              </w:r>
            </w:ins>
            <w:ins w:id="230" w:author="Pervova 21.1" w:date="2020-03-12T22:12:00Z">
              <w:r>
                <w:t>/CNDT/</w:t>
              </w:r>
            </w:ins>
            <w:ins w:id="231" w:author="Pervova 21.1" w:date="2020-03-13T13:04:00Z">
              <w:r w:rsidR="0075036B" w:rsidRPr="0075036B">
                <w:t>20170305</w:t>
              </w:r>
            </w:ins>
            <w:ins w:id="232" w:author="Pervova 21.1" w:date="2020-03-12T22:12:00Z">
              <w:r>
                <w:t>/PCNB/</w:t>
              </w:r>
            </w:ins>
            <w:ins w:id="233" w:author="Pervova 21.1" w:date="2020-03-13T13:04:00Z">
              <w:r w:rsidR="0075036B" w:rsidRPr="0075036B">
                <w:t>05/03/2017</w:t>
              </w:r>
            </w:ins>
            <w:ins w:id="234" w:author="Pervova 21.1" w:date="2020-03-12T22:12:00Z">
              <w:r>
                <w:t>/PCDT/</w:t>
              </w:r>
            </w:ins>
            <w:ins w:id="235" w:author="Pervova 21.1" w:date="2020-03-13T13:04:00Z">
              <w:r w:rsidR="0075036B" w:rsidRPr="0075036B">
                <w:t>20170305</w:t>
              </w:r>
            </w:ins>
            <w:ins w:id="236" w:author="Pervova 21.1" w:date="2020-03-12T22:12:00Z">
              <w:r>
                <w:t xml:space="preserve"> </w:t>
              </w:r>
            </w:ins>
          </w:p>
        </w:tc>
        <w:tc>
          <w:tcPr>
            <w:tcW w:w="5245" w:type="dxa"/>
          </w:tcPr>
          <w:p w14:paraId="7471FA5F" w14:textId="0E2695AC" w:rsidR="004C1E11" w:rsidRDefault="0075036B" w:rsidP="0075036B">
            <w:pPr>
              <w:ind w:left="0" w:firstLine="0"/>
              <w:rPr>
                <w:ins w:id="237" w:author="Pervova 21.1" w:date="2020-03-12T22:12:00Z"/>
              </w:rPr>
            </w:pPr>
            <w:ins w:id="238" w:author="Pervova 21.1" w:date="2020-03-13T13:06:00Z">
              <w:r>
                <w:t>О</w:t>
              </w:r>
              <w:r w:rsidRPr="0075036B">
                <w:t>писание органа или лица, созывающего собрание</w:t>
              </w:r>
            </w:ins>
            <w:ins w:id="239" w:author="Pervova 21.1" w:date="2020-03-13T13:07:00Z">
              <w:r>
                <w:t>, д</w:t>
              </w:r>
              <w:r w:rsidRPr="0075036B">
                <w:t>ата принятия решения о созыве</w:t>
              </w:r>
              <w:r>
                <w:t>,</w:t>
              </w:r>
              <w:r w:rsidRPr="0075036B">
                <w:t xml:space="preserve"> </w:t>
              </w:r>
              <w:r>
                <w:t>н</w:t>
              </w:r>
              <w:r w:rsidRPr="0075036B">
                <w:t>омер протокола</w:t>
              </w:r>
              <w:r>
                <w:t>, д</w:t>
              </w:r>
              <w:r w:rsidRPr="0075036B">
                <w:t>ата подписания протокола</w:t>
              </w:r>
            </w:ins>
          </w:p>
        </w:tc>
      </w:tr>
      <w:tr w:rsidR="000E3222" w:rsidRPr="00B3701A" w14:paraId="66BE67F8" w14:textId="77777777" w:rsidTr="00A2003B">
        <w:tc>
          <w:tcPr>
            <w:tcW w:w="4921" w:type="dxa"/>
          </w:tcPr>
          <w:p w14:paraId="749E4426" w14:textId="6D7433BF" w:rsidR="000E3222" w:rsidRPr="00BA1ED2" w:rsidRDefault="000E322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76A950F3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A1ED2">
              <w:rPr>
                <w:lang w:val="en-US"/>
              </w:rPr>
              <w:t xml:space="preserve"> </w:t>
            </w:r>
            <w:r w:rsidRPr="001E28E9">
              <w:t>SVaZANNYM S NAST</w:t>
            </w:r>
          </w:p>
          <w:p w14:paraId="58937C47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OaqIM </w:t>
            </w:r>
            <w:proofErr w:type="spellStart"/>
            <w:r w:rsidRPr="001E28E9">
              <w:t>SOOBqENIEM</w:t>
            </w:r>
            <w:proofErr w:type="spellEnd"/>
            <w:r w:rsidRPr="001E28E9">
              <w:t>, VY MOJETE</w:t>
            </w:r>
          </w:p>
          <w:p w14:paraId="2D138F54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</w:t>
            </w:r>
            <w:proofErr w:type="spellStart"/>
            <w:r w:rsidRPr="001E28E9">
              <w:t>OBRAqATXSa</w:t>
            </w:r>
            <w:proofErr w:type="spellEnd"/>
            <w:r w:rsidRPr="001E28E9">
              <w:t xml:space="preserve"> K VAQIM PERSONAL</w:t>
            </w:r>
          </w:p>
          <w:p w14:paraId="626E53B1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XNYM MENEDJERAM</w:t>
            </w:r>
          </w:p>
          <w:p w14:paraId="3D8DA6C3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PO TELEFONAM': (495) 956-27-90</w:t>
            </w:r>
          </w:p>
          <w:p w14:paraId="7E434B2C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, (495) 956-27-91</w:t>
            </w:r>
          </w:p>
          <w:p w14:paraId="76A7C9FF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/ For details </w:t>
            </w:r>
            <w:proofErr w:type="spellStart"/>
            <w:r w:rsidRPr="001E28E9">
              <w:t>please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contact</w:t>
            </w:r>
            <w:proofErr w:type="spellEnd"/>
          </w:p>
          <w:p w14:paraId="1DFD34F3" w14:textId="77777777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 </w:t>
            </w:r>
            <w:proofErr w:type="spellStart"/>
            <w:r w:rsidRPr="001E28E9">
              <w:t>your</w:t>
            </w:r>
            <w:proofErr w:type="spellEnd"/>
            <w:r w:rsidRPr="001E28E9">
              <w:t xml:space="preserve"> account  </w:t>
            </w:r>
            <w:proofErr w:type="spellStart"/>
            <w:r w:rsidRPr="001E28E9">
              <w:t>manager</w:t>
            </w:r>
            <w:proofErr w:type="spellEnd"/>
            <w:r w:rsidRPr="001E28E9">
              <w:t xml:space="preserve"> </w:t>
            </w:r>
          </w:p>
          <w:p w14:paraId="22F2257B" w14:textId="15E504C1" w:rsidR="000E3222" w:rsidRPr="001E28E9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lastRenderedPageBreak/>
              <w:t>(495) 956-27-90, (495) 956-27-91</w:t>
            </w:r>
          </w:p>
        </w:tc>
        <w:tc>
          <w:tcPr>
            <w:tcW w:w="5245" w:type="dxa"/>
          </w:tcPr>
          <w:p w14:paraId="3E949FAC" w14:textId="773BAC9D" w:rsidR="000E3222" w:rsidRDefault="000E3222" w:rsidP="000866A5">
            <w:pPr>
              <w:ind w:left="0" w:firstLine="0"/>
              <w:rPr>
                <w:ins w:id="240" w:author="Pervova 21.1" w:date="2020-03-06T17:27:00Z"/>
                <w:lang w:val="en-US"/>
              </w:rPr>
            </w:pPr>
            <w:ins w:id="241" w:author="Pervova 21.1" w:date="2020-03-06T17:31:00Z">
              <w:r>
                <w:lastRenderedPageBreak/>
                <w:t>Контактная информация</w:t>
              </w:r>
            </w:ins>
          </w:p>
          <w:p w14:paraId="3306C8E2" w14:textId="0A796068" w:rsidR="000E3222" w:rsidRPr="004F6EB4" w:rsidRDefault="000E3222" w:rsidP="004F6EB4">
            <w:pPr>
              <w:rPr>
                <w:lang w:val="en-US"/>
              </w:rPr>
            </w:pPr>
          </w:p>
        </w:tc>
      </w:tr>
      <w:tr w:rsidR="000E3222" w14:paraId="6FA95A18" w14:textId="77777777" w:rsidTr="00A2003B">
        <w:tc>
          <w:tcPr>
            <w:tcW w:w="4921" w:type="dxa"/>
          </w:tcPr>
          <w:p w14:paraId="3901D146" w14:textId="7B627041" w:rsidR="000E3222" w:rsidRDefault="000E3222" w:rsidP="001E28E9">
            <w:pPr>
              <w:numPr>
                <w:ilvl w:val="0"/>
                <w:numId w:val="1"/>
              </w:numPr>
              <w:ind w:left="0" w:firstLine="0"/>
            </w:pPr>
            <w:r w:rsidRPr="00B21DB5">
              <w:lastRenderedPageBreak/>
              <w:t>:16S:ADDINFO</w:t>
            </w:r>
          </w:p>
        </w:tc>
        <w:tc>
          <w:tcPr>
            <w:tcW w:w="5245" w:type="dxa"/>
          </w:tcPr>
          <w:p w14:paraId="15C63343" w14:textId="5C56720E" w:rsidR="000E3222" w:rsidRDefault="000E3222" w:rsidP="000866A5">
            <w:pPr>
              <w:ind w:left="0" w:firstLine="0"/>
            </w:pPr>
          </w:p>
        </w:tc>
      </w:tr>
    </w:tbl>
    <w:p w14:paraId="6635B72F" w14:textId="42197D62" w:rsidR="00EB6C22" w:rsidRPr="00DA579E" w:rsidRDefault="00FF297E" w:rsidP="00A2642A">
      <w:pPr>
        <w:pStyle w:val="20"/>
        <w:numPr>
          <w:ilvl w:val="1"/>
          <w:numId w:val="6"/>
        </w:numPr>
        <w:ind w:left="0" w:firstLine="0"/>
        <w:rPr>
          <w:lang w:val="en-US"/>
        </w:rPr>
      </w:pPr>
      <w:bookmarkStart w:id="242" w:name="_Toc35984212"/>
      <w:bookmarkStart w:id="243" w:name="_Toc36031395"/>
      <w:r w:rsidRPr="00DA579E">
        <w:t>Сообщение МТ56</w:t>
      </w:r>
      <w:r w:rsidRPr="00DA579E">
        <w:rPr>
          <w:lang w:val="en-US"/>
        </w:rPr>
        <w:t>8</w:t>
      </w:r>
      <w:bookmarkEnd w:id="242"/>
      <w:bookmarkEnd w:id="243"/>
    </w:p>
    <w:p w14:paraId="52830D08" w14:textId="77777777" w:rsidR="00FC2267" w:rsidRDefault="00FC2267" w:rsidP="000866A5">
      <w:pPr>
        <w:ind w:left="0" w:firstLine="0"/>
        <w:rPr>
          <w:ins w:id="244" w:author="Pervova 21.1" w:date="2020-03-11T12:23:00Z"/>
        </w:rPr>
      </w:pPr>
    </w:p>
    <w:p w14:paraId="35C172CC" w14:textId="414AC4E7" w:rsidR="00EB6C22" w:rsidRDefault="00EB6C22" w:rsidP="000866A5">
      <w:pPr>
        <w:ind w:left="0" w:firstLine="0"/>
        <w:rPr>
          <w:ins w:id="245" w:author="Pervova 21.1" w:date="2020-03-11T12:23:00Z"/>
        </w:rPr>
      </w:pPr>
      <w:r>
        <w:t xml:space="preserve">Легенда: </w:t>
      </w:r>
      <w:r w:rsidR="001C2D3F">
        <w:t>Сообщение связано с МТ564 и содержит бюллетень</w:t>
      </w:r>
      <w:ins w:id="246" w:author="Pervova 21.1" w:date="2020-03-11T12:23:00Z">
        <w:r w:rsidR="00FC2267">
          <w:t>.</w:t>
        </w:r>
      </w:ins>
    </w:p>
    <w:p w14:paraId="0897C41A" w14:textId="6C70B93E" w:rsidR="00FC2267" w:rsidDel="00FC2267" w:rsidRDefault="00FC2267" w:rsidP="000866A5">
      <w:pPr>
        <w:ind w:left="0" w:firstLine="0"/>
        <w:rPr>
          <w:del w:id="247" w:author="Pervova 21.1" w:date="2020-03-11T12:23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445088" w:rsidRDefault="00EB6C22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Default="00EB6C22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F72221" w14:paraId="244E5468" w14:textId="77777777" w:rsidTr="00EB6C22">
        <w:tc>
          <w:tcPr>
            <w:tcW w:w="4921" w:type="dxa"/>
          </w:tcPr>
          <w:p w14:paraId="6EDF373F" w14:textId="63D0E6DF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:16R:GENL</w:t>
            </w:r>
          </w:p>
        </w:tc>
        <w:tc>
          <w:tcPr>
            <w:tcW w:w="5329" w:type="dxa"/>
          </w:tcPr>
          <w:p w14:paraId="04574DBF" w14:textId="77777777" w:rsidR="00F72221" w:rsidRDefault="00F72221" w:rsidP="000866A5">
            <w:pPr>
              <w:ind w:left="0" w:firstLine="0"/>
            </w:pPr>
          </w:p>
        </w:tc>
      </w:tr>
      <w:tr w:rsidR="00F72221" w14:paraId="121C161C" w14:textId="77777777" w:rsidTr="00EB6C22">
        <w:tc>
          <w:tcPr>
            <w:tcW w:w="4921" w:type="dxa"/>
          </w:tcPr>
          <w:p w14:paraId="6C08E036" w14:textId="116D073E" w:rsidR="00F72221" w:rsidRPr="00445088" w:rsidRDefault="00F7222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:28E:1/ONLY</w:t>
            </w:r>
          </w:p>
        </w:tc>
        <w:tc>
          <w:tcPr>
            <w:tcW w:w="5329" w:type="dxa"/>
          </w:tcPr>
          <w:p w14:paraId="2B8E6DEE" w14:textId="77777777" w:rsidR="00F72221" w:rsidRDefault="00F72221" w:rsidP="000866A5">
            <w:pPr>
              <w:ind w:left="0" w:firstLine="0"/>
            </w:pPr>
          </w:p>
        </w:tc>
      </w:tr>
      <w:tr w:rsidR="005476B1" w14:paraId="2D76E2A4" w14:textId="77777777" w:rsidTr="00EB6C22">
        <w:tc>
          <w:tcPr>
            <w:tcW w:w="4921" w:type="dxa"/>
          </w:tcPr>
          <w:p w14:paraId="5A88F10F" w14:textId="30ECF333" w:rsidR="005476B1" w:rsidRPr="00445088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1664E4">
              <w:t>00</w:t>
            </w:r>
            <w:r w:rsidRPr="001E28E9">
              <w:t>1</w:t>
            </w:r>
            <w:r w:rsidRPr="001664E4">
              <w:t>X1</w:t>
            </w:r>
          </w:p>
        </w:tc>
        <w:tc>
          <w:tcPr>
            <w:tcW w:w="5329" w:type="dxa"/>
          </w:tcPr>
          <w:p w14:paraId="5294B1D4" w14:textId="56E236EC" w:rsidR="005476B1" w:rsidRDefault="005476B1" w:rsidP="000866A5">
            <w:pPr>
              <w:ind w:left="0" w:firstLine="0"/>
            </w:pPr>
            <w:ins w:id="248" w:author="Pervova 21.1" w:date="2020-03-03T13:45:00Z">
              <w:r w:rsidRPr="00393CC1">
                <w:t xml:space="preserve">Референс КД </w:t>
              </w:r>
            </w:ins>
          </w:p>
        </w:tc>
      </w:tr>
      <w:tr w:rsidR="005476B1" w14:paraId="359965F0" w14:textId="77777777" w:rsidTr="00EB6C22">
        <w:tc>
          <w:tcPr>
            <w:tcW w:w="4921" w:type="dxa"/>
          </w:tcPr>
          <w:p w14:paraId="44E17223" w14:textId="44BCD6CB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:20C::SEME//N1</w:t>
            </w:r>
          </w:p>
        </w:tc>
        <w:tc>
          <w:tcPr>
            <w:tcW w:w="5329" w:type="dxa"/>
          </w:tcPr>
          <w:p w14:paraId="17E48A46" w14:textId="06E8BACA" w:rsidR="005476B1" w:rsidRDefault="005476B1" w:rsidP="002E22B7">
            <w:pPr>
              <w:ind w:left="0" w:firstLine="0"/>
            </w:pPr>
            <w:ins w:id="249" w:author="Pervova 21.1" w:date="2020-03-02T22:02:00Z">
              <w:r>
                <w:t>Идентификатор</w:t>
              </w:r>
              <w:r w:rsidRPr="00A20E85">
                <w:t xml:space="preserve"> </w:t>
              </w:r>
              <w:r>
                <w:t xml:space="preserve">сообщения </w:t>
              </w:r>
            </w:ins>
          </w:p>
        </w:tc>
      </w:tr>
      <w:tr w:rsidR="005476B1" w14:paraId="25E0ADA3" w14:textId="77777777" w:rsidTr="00EB6C22">
        <w:tc>
          <w:tcPr>
            <w:tcW w:w="4921" w:type="dxa"/>
          </w:tcPr>
          <w:p w14:paraId="58E87F1A" w14:textId="738C1574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:23G:NEWM</w:t>
            </w:r>
          </w:p>
        </w:tc>
        <w:tc>
          <w:tcPr>
            <w:tcW w:w="5329" w:type="dxa"/>
          </w:tcPr>
          <w:p w14:paraId="6A60FD42" w14:textId="77777777" w:rsidR="005476B1" w:rsidRDefault="005476B1" w:rsidP="000866A5">
            <w:pPr>
              <w:ind w:left="0" w:firstLine="0"/>
            </w:pPr>
          </w:p>
        </w:tc>
      </w:tr>
      <w:tr w:rsidR="005476B1" w14:paraId="0C474823" w14:textId="77777777" w:rsidTr="00EB6C22">
        <w:tc>
          <w:tcPr>
            <w:tcW w:w="4921" w:type="dxa"/>
          </w:tcPr>
          <w:p w14:paraId="377205D4" w14:textId="7218826F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:22F::CAEV//</w:t>
            </w:r>
            <w:r>
              <w:t>MEET</w:t>
            </w:r>
          </w:p>
        </w:tc>
        <w:tc>
          <w:tcPr>
            <w:tcW w:w="5329" w:type="dxa"/>
          </w:tcPr>
          <w:p w14:paraId="2C567806" w14:textId="717AAF5F" w:rsidR="005476B1" w:rsidRDefault="005476B1" w:rsidP="000866A5">
            <w:pPr>
              <w:ind w:left="0" w:firstLine="0"/>
            </w:pPr>
            <w:ins w:id="250" w:author="Pervova 21.1" w:date="2020-03-02T21:55:00Z">
              <w:r>
                <w:t>Код типа КД</w:t>
              </w:r>
            </w:ins>
          </w:p>
        </w:tc>
      </w:tr>
      <w:tr w:rsidR="005476B1" w14:paraId="5D4270B6" w14:textId="77777777" w:rsidTr="00EB6C22">
        <w:tc>
          <w:tcPr>
            <w:tcW w:w="4921" w:type="dxa"/>
          </w:tcPr>
          <w:p w14:paraId="25A724E8" w14:textId="06FB6640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 w:rsidRPr="001E28E9">
              <w:t>7030515</w:t>
            </w:r>
            <w:r w:rsidRPr="00B21DB5">
              <w:t>0000</w:t>
            </w:r>
          </w:p>
        </w:tc>
        <w:tc>
          <w:tcPr>
            <w:tcW w:w="5329" w:type="dxa"/>
          </w:tcPr>
          <w:p w14:paraId="183FA8FB" w14:textId="36784FBA" w:rsidR="005476B1" w:rsidRDefault="005476B1" w:rsidP="000866A5">
            <w:pPr>
              <w:ind w:left="0" w:firstLine="0"/>
            </w:pPr>
            <w:ins w:id="251" w:author="Pervova 21.1" w:date="2020-03-02T21:57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5476B1" w14:paraId="1FB88FFE" w14:textId="77777777" w:rsidTr="00EB6C22">
        <w:tc>
          <w:tcPr>
            <w:tcW w:w="4921" w:type="dxa"/>
          </w:tcPr>
          <w:p w14:paraId="58EAD38D" w14:textId="506733EE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:16R:LINK</w:t>
            </w:r>
          </w:p>
        </w:tc>
        <w:tc>
          <w:tcPr>
            <w:tcW w:w="5329" w:type="dxa"/>
          </w:tcPr>
          <w:p w14:paraId="43C2B578" w14:textId="77777777" w:rsidR="005476B1" w:rsidRDefault="005476B1" w:rsidP="000866A5">
            <w:pPr>
              <w:ind w:left="0" w:firstLine="0"/>
            </w:pPr>
          </w:p>
        </w:tc>
      </w:tr>
      <w:tr w:rsidR="00D3654A" w14:paraId="4028F255" w14:textId="77777777" w:rsidTr="00EB6C22">
        <w:tc>
          <w:tcPr>
            <w:tcW w:w="4921" w:type="dxa"/>
          </w:tcPr>
          <w:p w14:paraId="0678BD1F" w14:textId="0C2F8F78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:22F::LINK//WITH</w:t>
            </w:r>
          </w:p>
        </w:tc>
        <w:tc>
          <w:tcPr>
            <w:tcW w:w="5329" w:type="dxa"/>
          </w:tcPr>
          <w:p w14:paraId="60FC0A6D" w14:textId="71703B02" w:rsidR="00D3654A" w:rsidRDefault="00D3654A" w:rsidP="000866A5">
            <w:pPr>
              <w:ind w:left="0" w:firstLine="0"/>
            </w:pPr>
            <w:ins w:id="252" w:author="Pervova 21.1" w:date="2020-03-06T13:16:00Z">
              <w:r>
                <w:t>Тип связки – обрабатывать одновременно</w:t>
              </w:r>
            </w:ins>
          </w:p>
        </w:tc>
      </w:tr>
      <w:tr w:rsidR="00D3654A" w14:paraId="01C65BCE" w14:textId="77777777" w:rsidTr="00EB6C22">
        <w:tc>
          <w:tcPr>
            <w:tcW w:w="4921" w:type="dxa"/>
          </w:tcPr>
          <w:p w14:paraId="7DE56E95" w14:textId="63BA2B75" w:rsidR="00D3654A" w:rsidRDefault="00D3654A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:13A::LINK//564</w:t>
            </w:r>
          </w:p>
        </w:tc>
        <w:tc>
          <w:tcPr>
            <w:tcW w:w="5329" w:type="dxa"/>
          </w:tcPr>
          <w:p w14:paraId="65D043CF" w14:textId="79949E67" w:rsidR="00D3654A" w:rsidRDefault="00D3654A" w:rsidP="000866A5">
            <w:pPr>
              <w:ind w:left="0" w:firstLine="0"/>
            </w:pPr>
            <w:ins w:id="253" w:author="Pervova 21.1" w:date="2020-03-06T13:16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BA1ED2" w14:paraId="39C016FE" w14:textId="77777777" w:rsidTr="00EB6C22">
        <w:tc>
          <w:tcPr>
            <w:tcW w:w="4921" w:type="dxa"/>
          </w:tcPr>
          <w:p w14:paraId="31BCAE20" w14:textId="4DF8E35A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:20C::PREV//1</w:t>
            </w:r>
          </w:p>
        </w:tc>
        <w:tc>
          <w:tcPr>
            <w:tcW w:w="5329" w:type="dxa"/>
          </w:tcPr>
          <w:p w14:paraId="2E70D5A0" w14:textId="45A2A6DB" w:rsidR="00BA1ED2" w:rsidRDefault="00BA1ED2" w:rsidP="005476B1">
            <w:ins w:id="254" w:author="Pervova 21.1" w:date="2020-03-06T13:16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5476B1" w14:paraId="34A6EB52" w14:textId="77777777" w:rsidTr="00EB6C22">
        <w:tc>
          <w:tcPr>
            <w:tcW w:w="4921" w:type="dxa"/>
          </w:tcPr>
          <w:p w14:paraId="193EED23" w14:textId="3354FCF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:16S:LINK</w:t>
            </w:r>
          </w:p>
        </w:tc>
        <w:tc>
          <w:tcPr>
            <w:tcW w:w="5329" w:type="dxa"/>
          </w:tcPr>
          <w:p w14:paraId="1E1C098B" w14:textId="77777777" w:rsidR="005476B1" w:rsidRDefault="005476B1" w:rsidP="000866A5">
            <w:pPr>
              <w:ind w:left="0" w:firstLine="0"/>
            </w:pPr>
          </w:p>
        </w:tc>
      </w:tr>
      <w:tr w:rsidR="005476B1" w14:paraId="0287A697" w14:textId="77777777" w:rsidTr="00EB6C22">
        <w:tc>
          <w:tcPr>
            <w:tcW w:w="4921" w:type="dxa"/>
          </w:tcPr>
          <w:p w14:paraId="029E69C2" w14:textId="7F3948EE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:16S:GENL</w:t>
            </w:r>
          </w:p>
        </w:tc>
        <w:tc>
          <w:tcPr>
            <w:tcW w:w="5329" w:type="dxa"/>
          </w:tcPr>
          <w:p w14:paraId="124BD719" w14:textId="77777777" w:rsidR="005476B1" w:rsidRDefault="005476B1" w:rsidP="000866A5">
            <w:pPr>
              <w:ind w:left="0" w:firstLine="0"/>
            </w:pPr>
          </w:p>
        </w:tc>
      </w:tr>
      <w:tr w:rsidR="005476B1" w14:paraId="36496E8E" w14:textId="77777777" w:rsidTr="00EB6C22">
        <w:tc>
          <w:tcPr>
            <w:tcW w:w="4921" w:type="dxa"/>
          </w:tcPr>
          <w:p w14:paraId="290EA46E" w14:textId="1D763B62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:16R:USECU</w:t>
            </w:r>
          </w:p>
        </w:tc>
        <w:tc>
          <w:tcPr>
            <w:tcW w:w="5329" w:type="dxa"/>
          </w:tcPr>
          <w:p w14:paraId="31C6E4EF" w14:textId="77777777" w:rsidR="005476B1" w:rsidRDefault="005476B1" w:rsidP="000866A5">
            <w:pPr>
              <w:ind w:left="0" w:firstLine="0"/>
            </w:pPr>
          </w:p>
        </w:tc>
      </w:tr>
      <w:tr w:rsidR="005476B1" w14:paraId="69982953" w14:textId="77777777" w:rsidTr="00EB6C22">
        <w:tc>
          <w:tcPr>
            <w:tcW w:w="4921" w:type="dxa"/>
          </w:tcPr>
          <w:p w14:paraId="3A230D3C" w14:textId="175079FE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>
              <w:t>:97A::SAFE//M</w:t>
            </w:r>
            <w:r w:rsidRPr="001E28E9">
              <w:t>L</w:t>
            </w:r>
            <w:r w:rsidRPr="001664E4">
              <w:t>1111111111</w:t>
            </w:r>
          </w:p>
        </w:tc>
        <w:tc>
          <w:tcPr>
            <w:tcW w:w="5329" w:type="dxa"/>
          </w:tcPr>
          <w:p w14:paraId="6DBF93DB" w14:textId="3A066F32" w:rsidR="005476B1" w:rsidRDefault="00BE3C71" w:rsidP="00BE3C71">
            <w:ins w:id="255" w:author="Pervova 21.1" w:date="2020-03-03T19:08:00Z">
              <w:r w:rsidRPr="00BE3C71">
                <w:t>Номер счета депонента в НРД</w:t>
              </w:r>
            </w:ins>
          </w:p>
        </w:tc>
      </w:tr>
      <w:tr w:rsidR="005476B1" w14:paraId="06158F89" w14:textId="77777777" w:rsidTr="00EB6C22">
        <w:tc>
          <w:tcPr>
            <w:tcW w:w="4921" w:type="dxa"/>
          </w:tcPr>
          <w:p w14:paraId="0D763D3B" w14:textId="76B47701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:35B:ISIN RU1111111111</w:t>
            </w:r>
          </w:p>
        </w:tc>
        <w:tc>
          <w:tcPr>
            <w:tcW w:w="5329" w:type="dxa"/>
          </w:tcPr>
          <w:p w14:paraId="0C17BF60" w14:textId="101CAD1B" w:rsidR="005476B1" w:rsidRDefault="005476B1" w:rsidP="000866A5">
            <w:pPr>
              <w:ind w:left="0" w:firstLine="0"/>
            </w:pPr>
            <w:ins w:id="256" w:author="Pervova 21.1" w:date="2020-03-02T21:53:00Z">
              <w:r>
                <w:t>ISIN</w:t>
              </w:r>
            </w:ins>
          </w:p>
        </w:tc>
      </w:tr>
      <w:tr w:rsidR="005476B1" w14:paraId="48D1A660" w14:textId="77777777" w:rsidTr="00EB6C22">
        <w:tc>
          <w:tcPr>
            <w:tcW w:w="4921" w:type="dxa"/>
          </w:tcPr>
          <w:p w14:paraId="04301D17" w14:textId="1A5EF1E8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/XX/CORP/NADC/RU1111111111</w:t>
            </w:r>
          </w:p>
        </w:tc>
        <w:tc>
          <w:tcPr>
            <w:tcW w:w="5329" w:type="dxa"/>
          </w:tcPr>
          <w:p w14:paraId="44D8B62D" w14:textId="3729B163" w:rsidR="005476B1" w:rsidRDefault="005476B1" w:rsidP="000866A5">
            <w:pPr>
              <w:ind w:left="0" w:firstLine="0"/>
            </w:pPr>
            <w:proofErr w:type="gramStart"/>
            <w:ins w:id="257" w:author="Pervova 21.1" w:date="2020-03-02T21:5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5476B1" w14:paraId="4A452FC1" w14:textId="77777777" w:rsidTr="00EB6C22">
        <w:tc>
          <w:tcPr>
            <w:tcW w:w="4921" w:type="dxa"/>
          </w:tcPr>
          <w:p w14:paraId="2DE89C66" w14:textId="2475E209" w:rsidR="005476B1" w:rsidRDefault="005476B1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/RU/1-11-00111-A</w:t>
            </w:r>
          </w:p>
        </w:tc>
        <w:tc>
          <w:tcPr>
            <w:tcW w:w="5329" w:type="dxa"/>
          </w:tcPr>
          <w:p w14:paraId="4FC4C1A1" w14:textId="5586EEDE" w:rsidR="005476B1" w:rsidRDefault="005476B1" w:rsidP="000866A5">
            <w:pPr>
              <w:ind w:left="0" w:firstLine="0"/>
            </w:pPr>
            <w:ins w:id="258" w:author="Pervova 21.1" w:date="2020-03-02T21:5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5476B1" w14:paraId="212A7258" w14:textId="77777777" w:rsidTr="00EB6C22">
        <w:tc>
          <w:tcPr>
            <w:tcW w:w="4921" w:type="dxa"/>
          </w:tcPr>
          <w:p w14:paraId="5B45D907" w14:textId="20747C2C" w:rsidR="005476B1" w:rsidRDefault="00A61DC5" w:rsidP="001E28E9">
            <w:pPr>
              <w:numPr>
                <w:ilvl w:val="0"/>
                <w:numId w:val="1"/>
              </w:numPr>
              <w:ind w:left="0" w:firstLine="0"/>
            </w:pPr>
            <w:ins w:id="259" w:author="Pervova 21.1" w:date="2020-03-12T16:48:00Z">
              <w:r>
                <w:rPr>
                  <w:lang w:val="en-US"/>
                </w:rPr>
                <w:t>e</w:t>
              </w:r>
            </w:ins>
            <w:del w:id="260" w:author="Pervova 21.1" w:date="2020-03-12T16:48:00Z">
              <w:r w:rsidR="005476B1" w:rsidDel="00A61DC5">
                <w:delText>'OAO '</w:delText>
              </w:r>
            </w:del>
            <w:r w:rsidR="005476B1">
              <w:t>'</w:t>
            </w:r>
            <w:del w:id="261" w:author="Pervova 21.1" w:date="2020-03-12T16:45:00Z">
              <w:r w:rsidR="005476B1" w:rsidDel="00A61DC5">
                <w:delText>M</w:delText>
              </w:r>
              <w:r w:rsidR="005476B1" w:rsidRPr="001E28E9" w:rsidDel="00A61DC5">
                <w:delText>EGAFON</w:delText>
              </w:r>
            </w:del>
            <w:ins w:id="262" w:author="Pervova 21.1" w:date="2020-03-12T16:45:00Z">
              <w:r>
                <w:t>ENERGONEFTEGAZ</w:t>
              </w:r>
            </w:ins>
            <w:r w:rsidR="005476B1">
              <w:t>''</w:t>
            </w:r>
            <w:r w:rsidR="005476B1" w:rsidRPr="001E28E9">
              <w:t xml:space="preserve"> VYP1</w:t>
            </w:r>
          </w:p>
        </w:tc>
        <w:tc>
          <w:tcPr>
            <w:tcW w:w="5329" w:type="dxa"/>
          </w:tcPr>
          <w:p w14:paraId="21A3BA2F" w14:textId="34869490" w:rsidR="005476B1" w:rsidRDefault="005476B1" w:rsidP="000866A5">
            <w:pPr>
              <w:ind w:left="0" w:firstLine="0"/>
            </w:pPr>
            <w:proofErr w:type="gramStart"/>
            <w:ins w:id="263" w:author="Pervova 21.1" w:date="2020-03-02T21:5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BA1ED2" w14:paraId="5A9741CD" w14:textId="77777777" w:rsidTr="00EB6C22">
        <w:tc>
          <w:tcPr>
            <w:tcW w:w="4921" w:type="dxa"/>
          </w:tcPr>
          <w:p w14:paraId="74716891" w14:textId="303CF532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>
              <w:t>:93B::ELIG//UNIT/24</w:t>
            </w:r>
            <w:r w:rsidRPr="001664E4">
              <w:t>00,</w:t>
            </w:r>
          </w:p>
        </w:tc>
        <w:tc>
          <w:tcPr>
            <w:tcW w:w="5329" w:type="dxa"/>
          </w:tcPr>
          <w:p w14:paraId="3DC57145" w14:textId="261E0E41" w:rsidR="00BA1ED2" w:rsidRDefault="00BA1ED2" w:rsidP="000866A5">
            <w:pPr>
              <w:ind w:left="0" w:firstLine="0"/>
            </w:pPr>
            <w:ins w:id="264" w:author="Pervova 21.1" w:date="2020-03-06T13:27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BA1ED2" w14:paraId="5536FBC0" w14:textId="77777777" w:rsidTr="00EB6C22">
        <w:tc>
          <w:tcPr>
            <w:tcW w:w="4921" w:type="dxa"/>
          </w:tcPr>
          <w:p w14:paraId="77C4383A" w14:textId="4B4FF12C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:16S:USECU</w:t>
            </w:r>
          </w:p>
        </w:tc>
        <w:tc>
          <w:tcPr>
            <w:tcW w:w="5329" w:type="dxa"/>
          </w:tcPr>
          <w:p w14:paraId="3DADF258" w14:textId="77777777" w:rsidR="00BA1ED2" w:rsidRDefault="00BA1ED2" w:rsidP="000866A5">
            <w:pPr>
              <w:ind w:left="0" w:firstLine="0"/>
            </w:pPr>
          </w:p>
        </w:tc>
      </w:tr>
      <w:tr w:rsidR="00BA1ED2" w14:paraId="73EFEC22" w14:textId="77777777" w:rsidTr="00EB6C22">
        <w:tc>
          <w:tcPr>
            <w:tcW w:w="4921" w:type="dxa"/>
          </w:tcPr>
          <w:p w14:paraId="3964D02A" w14:textId="47C26CB3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:16R:ADDINFO</w:t>
            </w:r>
          </w:p>
        </w:tc>
        <w:tc>
          <w:tcPr>
            <w:tcW w:w="5329" w:type="dxa"/>
          </w:tcPr>
          <w:p w14:paraId="6B92A5CF" w14:textId="77777777" w:rsidR="00BA1ED2" w:rsidRDefault="00BA1ED2" w:rsidP="000866A5">
            <w:pPr>
              <w:ind w:left="0" w:firstLine="0"/>
            </w:pPr>
          </w:p>
        </w:tc>
      </w:tr>
      <w:tr w:rsidR="00BA1ED2" w:rsidRPr="00802507" w14:paraId="396E77B4" w14:textId="77777777" w:rsidTr="00EB6C22">
        <w:tc>
          <w:tcPr>
            <w:tcW w:w="4921" w:type="dxa"/>
          </w:tcPr>
          <w:p w14:paraId="709F6D71" w14:textId="6E2ED0B9" w:rsidR="00BA1ED2" w:rsidRPr="00BA1ED2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>:70F::ADTX//'POVESTKA DNa SOBRANIa</w:t>
            </w:r>
          </w:p>
          <w:p w14:paraId="2F3685C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.</w:t>
            </w:r>
          </w:p>
          <w:p w14:paraId="59B71B8D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/ISLB/1.1/DESC/'VYBRATX V REVIZIO</w:t>
            </w:r>
          </w:p>
          <w:p w14:paraId="60A8DE84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proofErr w:type="spellStart"/>
            <w:r w:rsidRPr="001E28E9">
              <w:t>NNUu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KOMISSIu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OBqESTVA</w:t>
            </w:r>
            <w:proofErr w:type="spellEnd"/>
            <w:r w:rsidRPr="001E28E9">
              <w:t xml:space="preserve"> IVANO</w:t>
            </w:r>
          </w:p>
          <w:p w14:paraId="496D562E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VA PETRA </w:t>
            </w:r>
            <w:proofErr w:type="spellStart"/>
            <w:r w:rsidRPr="001E28E9">
              <w:t>IVANOVIcA</w:t>
            </w:r>
            <w:proofErr w:type="spellEnd"/>
            <w:r w:rsidRPr="001E28E9">
              <w:t>'/TITL/</w:t>
            </w:r>
            <w:proofErr w:type="spellStart"/>
            <w:r w:rsidRPr="001E28E9">
              <w:t>resolution</w:t>
            </w:r>
            <w:proofErr w:type="spellEnd"/>
          </w:p>
          <w:p w14:paraId="028FEF97" w14:textId="5E6FF701" w:rsidR="00BA1ED2" w:rsidRPr="008C7DCB" w:rsidDel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del w:id="265" w:author="Pervova 21.1" w:date="2020-03-13T13:36:00Z"/>
                <w:lang w:val="en-US"/>
              </w:rPr>
            </w:pPr>
            <w:r w:rsidRPr="00E0214A">
              <w:rPr>
                <w:lang w:val="en-US"/>
              </w:rPr>
              <w:t>/RSTP/ORDI/RSTS/ACTV/RSLT/CONY/RSLT</w:t>
            </w:r>
          </w:p>
          <w:p w14:paraId="66E73544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/CONN/RSLT/ABST/RQRT/'</w:t>
            </w:r>
            <w:proofErr w:type="spellStart"/>
            <w:r w:rsidRPr="00E0214A">
              <w:rPr>
                <w:lang w:val="en-US"/>
              </w:rPr>
              <w:t>cISLO</w:t>
            </w:r>
            <w:proofErr w:type="spellEnd"/>
            <w:r w:rsidRPr="00E0214A">
              <w:rPr>
                <w:lang w:val="en-US"/>
              </w:rPr>
              <w:t xml:space="preserve"> LIC, </w:t>
            </w:r>
          </w:p>
          <w:p w14:paraId="4EF3617F" w14:textId="58F872D3" w:rsidR="00BA1ED2" w:rsidRPr="001E28E9" w:rsidDel="00E0214A" w:rsidRDefault="00BA1ED2" w:rsidP="00E0214A">
            <w:pPr>
              <w:numPr>
                <w:ilvl w:val="0"/>
                <w:numId w:val="1"/>
              </w:numPr>
              <w:tabs>
                <w:tab w:val="num" w:pos="277"/>
              </w:tabs>
              <w:ind w:left="135" w:hanging="135"/>
              <w:rPr>
                <w:del w:id="266" w:author="Pervova 21.1" w:date="2020-03-13T13:36:00Z"/>
              </w:rPr>
            </w:pPr>
            <w:r w:rsidRPr="001E28E9">
              <w:t xml:space="preserve">IZBIRAEMYH V </w:t>
            </w:r>
            <w:proofErr w:type="spellStart"/>
            <w:r w:rsidRPr="001E28E9">
              <w:t>REVIZIONNUu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KOMISSIu</w:t>
            </w:r>
            <w:proofErr w:type="spellEnd"/>
            <w:r w:rsidRPr="001E28E9">
              <w:t xml:space="preserve"> </w:t>
            </w:r>
            <w:ins w:id="267" w:author="Pervova 21.1" w:date="2020-03-11T21:22:00Z">
              <w:r w:rsidR="00363FEE">
                <w:t xml:space="preserve">          - </w:t>
              </w:r>
            </w:ins>
            <w:del w:id="268" w:author="Pervova 21.1" w:date="2020-03-11T21:23:00Z">
              <w:r w:rsidRPr="001E28E9" w:rsidDel="00363FEE">
                <w:delText>–</w:delText>
              </w:r>
            </w:del>
          </w:p>
          <w:p w14:paraId="69F03647" w14:textId="77777777" w:rsidR="00BA1ED2" w:rsidRDefault="00BA1ED2" w:rsidP="00E0214A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ins w:id="269" w:author="Pervova 21.1" w:date="2020-03-13T13:37:00Z"/>
              </w:rPr>
            </w:pPr>
            <w:r w:rsidRPr="001E28E9">
              <w:t>2'/TYPE/ORDN</w:t>
            </w:r>
          </w:p>
          <w:p w14:paraId="093F09CB" w14:textId="52675BC1" w:rsidR="00E0214A" w:rsidRPr="001E28E9" w:rsidRDefault="00E0214A" w:rsidP="00E0214A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</w:pPr>
            <w:ins w:id="270" w:author="Pervova 21.1" w:date="2020-03-13T13:37:00Z">
              <w:r>
                <w:t>.</w:t>
              </w:r>
            </w:ins>
          </w:p>
          <w:p w14:paraId="3F5F2646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/ISLB/1.2/DESC/'VYBRATX V REVIZIO</w:t>
            </w:r>
          </w:p>
          <w:p w14:paraId="404C1529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proofErr w:type="spellStart"/>
            <w:r w:rsidRPr="001E28E9">
              <w:t>NNUu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KOMISSIu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OBqESTVA</w:t>
            </w:r>
            <w:proofErr w:type="spellEnd"/>
            <w:r w:rsidRPr="001E28E9">
              <w:t xml:space="preserve"> PETROVA </w:t>
            </w:r>
          </w:p>
          <w:p w14:paraId="41D4958B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IVANA </w:t>
            </w:r>
            <w:proofErr w:type="spellStart"/>
            <w:r w:rsidRPr="001E28E9">
              <w:t>FEDOROVIcA</w:t>
            </w:r>
            <w:proofErr w:type="spellEnd"/>
            <w:r w:rsidRPr="001E28E9">
              <w:t>'/TITL/</w:t>
            </w:r>
            <w:proofErr w:type="spellStart"/>
            <w:r w:rsidRPr="001E28E9">
              <w:t>resolution</w:t>
            </w:r>
            <w:proofErr w:type="spellEnd"/>
          </w:p>
          <w:p w14:paraId="1379D28F" w14:textId="0123E2CE" w:rsidR="00BA1ED2" w:rsidRPr="008C7DCB" w:rsidDel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del w:id="271" w:author="Pervova 21.1" w:date="2020-03-13T13:37:00Z"/>
                <w:lang w:val="en-US"/>
              </w:rPr>
            </w:pPr>
            <w:r w:rsidRPr="00E0214A">
              <w:rPr>
                <w:lang w:val="en-US"/>
              </w:rPr>
              <w:t>/RSTP/ORDI/RSTS/ACTV/RSLT/CONY/RSLT</w:t>
            </w:r>
          </w:p>
          <w:p w14:paraId="438F825A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0214A">
              <w:rPr>
                <w:lang w:val="en-US"/>
              </w:rPr>
              <w:t>/CONN/RSLT/ABST/RQRT/'</w:t>
            </w:r>
            <w:proofErr w:type="spellStart"/>
            <w:r w:rsidRPr="00E0214A">
              <w:rPr>
                <w:lang w:val="en-US"/>
              </w:rPr>
              <w:t>cISLO</w:t>
            </w:r>
            <w:proofErr w:type="spellEnd"/>
            <w:r w:rsidRPr="00E0214A">
              <w:rPr>
                <w:lang w:val="en-US"/>
              </w:rPr>
              <w:t xml:space="preserve"> LIC, </w:t>
            </w:r>
          </w:p>
          <w:p w14:paraId="73889EB1" w14:textId="3365B301" w:rsidR="00BA1ED2" w:rsidRPr="001E28E9" w:rsidDel="00E0214A" w:rsidRDefault="00BA1ED2" w:rsidP="00E0214A">
            <w:pPr>
              <w:numPr>
                <w:ilvl w:val="0"/>
                <w:numId w:val="1"/>
              </w:numPr>
              <w:tabs>
                <w:tab w:val="num" w:pos="135"/>
              </w:tabs>
              <w:ind w:left="135" w:hanging="135"/>
              <w:rPr>
                <w:del w:id="272" w:author="Pervova 21.1" w:date="2020-03-13T13:37:00Z"/>
              </w:rPr>
            </w:pPr>
            <w:r w:rsidRPr="001E28E9">
              <w:t xml:space="preserve">IZBIRAEMYH V </w:t>
            </w:r>
            <w:proofErr w:type="spellStart"/>
            <w:r w:rsidRPr="001E28E9">
              <w:t>REVIZIONNUu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KOMISSIu</w:t>
            </w:r>
            <w:proofErr w:type="spellEnd"/>
            <w:r w:rsidRPr="001E28E9">
              <w:t xml:space="preserve"> -</w:t>
            </w:r>
            <w:ins w:id="273" w:author="Pervova 21.1" w:date="2020-03-13T13:37:00Z">
              <w:r w:rsidR="00E0214A">
                <w:t xml:space="preserve"> </w:t>
              </w:r>
            </w:ins>
          </w:p>
          <w:p w14:paraId="5B3CF0FF" w14:textId="77777777" w:rsidR="00BA1ED2" w:rsidRDefault="00BA1ED2" w:rsidP="00E0214A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ins w:id="274" w:author="Pervova 21.1" w:date="2020-03-13T13:37:00Z"/>
              </w:rPr>
            </w:pPr>
            <w:r w:rsidRPr="001E28E9">
              <w:t>2'/TYPE/ORDN</w:t>
            </w:r>
          </w:p>
          <w:p w14:paraId="6237DEFE" w14:textId="147294FC" w:rsidR="00E0214A" w:rsidRPr="001E28E9" w:rsidRDefault="00E0214A" w:rsidP="00E0214A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</w:pPr>
            <w:ins w:id="275" w:author="Pervova 21.1" w:date="2020-03-13T13:37:00Z">
              <w:r>
                <w:t>.</w:t>
              </w:r>
            </w:ins>
          </w:p>
          <w:p w14:paraId="4BF65ADA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/ISLB/2.1/DESC/'</w:t>
            </w:r>
            <w:proofErr w:type="spellStart"/>
            <w:r w:rsidRPr="001E28E9">
              <w:t>cLENY</w:t>
            </w:r>
            <w:proofErr w:type="spellEnd"/>
            <w:r w:rsidRPr="001E28E9">
              <w:t xml:space="preserve"> SOVETA DIRE</w:t>
            </w:r>
          </w:p>
          <w:p w14:paraId="45082C7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proofErr w:type="gramStart"/>
            <w:r w:rsidRPr="001E28E9">
              <w:t>KTOROV(</w:t>
            </w:r>
            <w:proofErr w:type="spellStart"/>
            <w:r w:rsidRPr="001E28E9">
              <w:t>NABLuDATELXNOGO</w:t>
            </w:r>
            <w:proofErr w:type="spellEnd"/>
            <w:r w:rsidRPr="001E28E9">
              <w:t xml:space="preserve"> S</w:t>
            </w:r>
            <w:proofErr w:type="gramEnd"/>
          </w:p>
          <w:p w14:paraId="659ED82D" w14:textId="77777777" w:rsidR="00BA1ED2" w:rsidRPr="008C7DCB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>OVETA)'/TITL/resolution/RSTP/ORDI</w:t>
            </w:r>
          </w:p>
          <w:p w14:paraId="19D8155C" w14:textId="2A57E6D4" w:rsidR="00BA1ED2" w:rsidRPr="008C7DCB" w:rsidDel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del w:id="276" w:author="Pervova 21.1" w:date="2020-03-13T13:37:00Z"/>
                <w:lang w:val="en-US"/>
              </w:rPr>
            </w:pPr>
            <w:r w:rsidRPr="00E0214A">
              <w:rPr>
                <w:lang w:val="en-US"/>
              </w:rPr>
              <w:t>/RSTS/ACTV/RSLT/CONY/RSLT/CONN/RSL</w:t>
            </w:r>
            <w:r w:rsidRPr="00E0214A">
              <w:rPr>
                <w:lang w:val="en-US"/>
              </w:rPr>
              <w:lastRenderedPageBreak/>
              <w:t>T</w:t>
            </w:r>
          </w:p>
          <w:p w14:paraId="11B82A30" w14:textId="77777777" w:rsidR="00BA1ED2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ins w:id="277" w:author="Pervova 21.1" w:date="2020-03-13T13:38:00Z"/>
              </w:rPr>
            </w:pPr>
            <w:r w:rsidRPr="001E28E9">
              <w:t>/ABST/TYPE/CMLT/MLTP/3</w:t>
            </w:r>
          </w:p>
          <w:p w14:paraId="0ACA51CE" w14:textId="0EB0FF8A" w:rsidR="00E0214A" w:rsidRPr="001E28E9" w:rsidRDefault="00E0214A" w:rsidP="001E28E9">
            <w:pPr>
              <w:numPr>
                <w:ilvl w:val="0"/>
                <w:numId w:val="1"/>
              </w:numPr>
              <w:ind w:left="0" w:firstLine="0"/>
            </w:pPr>
            <w:ins w:id="278" w:author="Pervova 21.1" w:date="2020-03-13T13:38:00Z">
              <w:r>
                <w:t>.</w:t>
              </w:r>
            </w:ins>
          </w:p>
          <w:p w14:paraId="61373D04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/ISLB/2.1.1/DESC/'SIDOROV PETR PET</w:t>
            </w:r>
          </w:p>
          <w:p w14:paraId="1F2CAA8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ROVIC'/TITL/</w:t>
            </w:r>
            <w:proofErr w:type="spellStart"/>
            <w:r w:rsidRPr="001E28E9">
              <w:t>candidate</w:t>
            </w:r>
            <w:proofErr w:type="spellEnd"/>
            <w:r w:rsidRPr="001E28E9">
              <w:t>/RSTP/ORDI</w:t>
            </w:r>
          </w:p>
          <w:p w14:paraId="0F96E259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ins w:id="279" w:author="Pervova 21.1" w:date="2020-03-13T13:38:00Z"/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37481159" w14:textId="62CE505B" w:rsidR="00E0214A" w:rsidRPr="008C7DCB" w:rsidRDefault="00E0214A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80" w:author="Pervova 21.1" w:date="2020-03-13T13:38:00Z">
              <w:r>
                <w:t>.</w:t>
              </w:r>
            </w:ins>
          </w:p>
          <w:p w14:paraId="2A7639FD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/ISLB/2.1.2/DESC/'FEDOROV IVAN NI</w:t>
            </w:r>
          </w:p>
          <w:p w14:paraId="149B6798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proofErr w:type="spellStart"/>
            <w:r w:rsidRPr="001E28E9">
              <w:t>KOLAEVIc</w:t>
            </w:r>
            <w:proofErr w:type="spellEnd"/>
            <w:r w:rsidRPr="001E28E9">
              <w:t>'/TITL/</w:t>
            </w:r>
            <w:proofErr w:type="spellStart"/>
            <w:r w:rsidRPr="001E28E9">
              <w:t>candidate</w:t>
            </w:r>
            <w:proofErr w:type="spellEnd"/>
            <w:r w:rsidRPr="001E28E9">
              <w:t>/RSTP/ORDI</w:t>
            </w:r>
          </w:p>
          <w:p w14:paraId="28E1ED0A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ins w:id="281" w:author="Pervova 21.1" w:date="2020-03-13T13:38:00Z"/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1FEDA8C6" w14:textId="7B70751D" w:rsidR="00E0214A" w:rsidRPr="008C7DCB" w:rsidRDefault="00E0214A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82" w:author="Pervova 21.1" w:date="2020-03-13T13:38:00Z">
              <w:r>
                <w:t>.</w:t>
              </w:r>
            </w:ins>
          </w:p>
          <w:p w14:paraId="7E4F62A9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/ISLB/2.1.3/DESC/'</w:t>
            </w:r>
            <w:proofErr w:type="spellStart"/>
            <w:r w:rsidRPr="001E28E9">
              <w:t>uRXEV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ALEKSEi</w:t>
            </w:r>
            <w:proofErr w:type="spellEnd"/>
            <w:r w:rsidRPr="001E28E9">
              <w:t xml:space="preserve"> A</w:t>
            </w:r>
          </w:p>
          <w:p w14:paraId="4688D8EB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proofErr w:type="spellStart"/>
            <w:r w:rsidRPr="001E28E9">
              <w:t>LEKSEEVIc</w:t>
            </w:r>
            <w:proofErr w:type="spellEnd"/>
            <w:r w:rsidRPr="001E28E9">
              <w:t>'/TITL/</w:t>
            </w:r>
            <w:proofErr w:type="spellStart"/>
            <w:r w:rsidRPr="001E28E9">
              <w:t>candidate</w:t>
            </w:r>
            <w:proofErr w:type="spellEnd"/>
            <w:r w:rsidRPr="001E28E9">
              <w:t>/RSTP/ORDI</w:t>
            </w:r>
          </w:p>
          <w:p w14:paraId="0AF67C07" w14:textId="77777777" w:rsidR="00BA1ED2" w:rsidRPr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ins w:id="283" w:author="Pervova 21.1" w:date="2020-03-13T13:38:00Z"/>
                <w:lang w:val="en-US"/>
              </w:rPr>
            </w:pPr>
            <w:r w:rsidRPr="008C7DCB">
              <w:rPr>
                <w:lang w:val="en-US"/>
              </w:rPr>
              <w:t>/RSTS/ACTV/RSLT/CONY/TYPE/CMLT/MLTP/3</w:t>
            </w:r>
          </w:p>
          <w:p w14:paraId="2449DACA" w14:textId="405B3799" w:rsidR="00E0214A" w:rsidRPr="008C7DCB" w:rsidRDefault="00E0214A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84" w:author="Pervova 21.1" w:date="2020-03-13T13:38:00Z">
              <w:r>
                <w:t>.</w:t>
              </w:r>
            </w:ins>
          </w:p>
          <w:p w14:paraId="2D00C50D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 xml:space="preserve">/ISLB/3.1/DESC/'UTVERDITX </w:t>
            </w:r>
            <w:proofErr w:type="spellStart"/>
            <w:r w:rsidRPr="001E28E9">
              <w:t>GODOVOi</w:t>
            </w:r>
            <w:proofErr w:type="spellEnd"/>
            <w:r w:rsidRPr="001E28E9">
              <w:t xml:space="preserve"> O</w:t>
            </w:r>
          </w:p>
          <w:p w14:paraId="11945985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proofErr w:type="spellStart"/>
            <w:r w:rsidRPr="001E28E9">
              <w:t>TcET</w:t>
            </w:r>
            <w:proofErr w:type="spellEnd"/>
            <w:r w:rsidRPr="001E28E9">
              <w:t xml:space="preserve"> </w:t>
            </w:r>
            <w:proofErr w:type="spellStart"/>
            <w:r w:rsidRPr="001E28E9">
              <w:t>OBqESTVA</w:t>
            </w:r>
            <w:proofErr w:type="spellEnd"/>
            <w:r w:rsidRPr="001E28E9">
              <w:t xml:space="preserve"> ZA 2016 GOD, GODOV</w:t>
            </w:r>
          </w:p>
          <w:p w14:paraId="033AF5F9" w14:textId="77777777" w:rsidR="00BA1ED2" w:rsidRPr="008C7DCB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8C7DCB">
              <w:rPr>
                <w:lang w:val="en-US"/>
              </w:rPr>
              <w:t xml:space="preserve">Oi </w:t>
            </w:r>
            <w:proofErr w:type="spellStart"/>
            <w:r w:rsidRPr="008C7DCB">
              <w:rPr>
                <w:lang w:val="en-US"/>
              </w:rPr>
              <w:t>BUHGALTERSKIi</w:t>
            </w:r>
            <w:proofErr w:type="spellEnd"/>
            <w:r w:rsidRPr="008C7DCB">
              <w:rPr>
                <w:lang w:val="en-US"/>
              </w:rPr>
              <w:t xml:space="preserve"> BALANS I </w:t>
            </w:r>
            <w:proofErr w:type="spellStart"/>
            <w:r w:rsidRPr="008C7DCB">
              <w:rPr>
                <w:lang w:val="en-US"/>
              </w:rPr>
              <w:t>ScET</w:t>
            </w:r>
            <w:proofErr w:type="spellEnd"/>
            <w:r w:rsidRPr="008C7DCB">
              <w:rPr>
                <w:lang w:val="en-US"/>
              </w:rPr>
              <w:t xml:space="preserve"> PRI</w:t>
            </w:r>
          </w:p>
          <w:p w14:paraId="07FAFCD8" w14:textId="6D7A5B30" w:rsidR="00BA1ED2" w:rsidRPr="008C7DCB" w:rsidDel="00E0214A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del w:id="285" w:author="Pervova 21.1" w:date="2020-03-13T13:36:00Z"/>
                <w:lang w:val="en-US"/>
              </w:rPr>
            </w:pPr>
            <w:proofErr w:type="spellStart"/>
            <w:r w:rsidRPr="00E0214A">
              <w:rPr>
                <w:lang w:val="en-US"/>
              </w:rPr>
              <w:t>BYLEi</w:t>
            </w:r>
            <w:proofErr w:type="spellEnd"/>
            <w:r w:rsidRPr="00E0214A">
              <w:rPr>
                <w:lang w:val="en-US"/>
              </w:rPr>
              <w:t xml:space="preserve"> I UBYTKOV </w:t>
            </w:r>
            <w:proofErr w:type="spellStart"/>
            <w:r w:rsidRPr="00E0214A">
              <w:rPr>
                <w:lang w:val="en-US"/>
              </w:rPr>
              <w:t>OBqESTVA</w:t>
            </w:r>
            <w:proofErr w:type="spellEnd"/>
            <w:r w:rsidRPr="00E0214A">
              <w:rPr>
                <w:lang w:val="en-US"/>
              </w:rPr>
              <w:t xml:space="preserve"> ZA 2016 GOD'</w:t>
            </w:r>
          </w:p>
          <w:p w14:paraId="42C2A477" w14:textId="77777777" w:rsidR="00BA1ED2" w:rsidRPr="001E28E9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E28E9">
              <w:t>/TITL/</w:t>
            </w:r>
            <w:proofErr w:type="spellStart"/>
            <w:r w:rsidRPr="001E28E9">
              <w:t>resolution</w:t>
            </w:r>
            <w:proofErr w:type="spellEnd"/>
            <w:r w:rsidRPr="001E28E9">
              <w:t>/RSTP/ORDI/RSTS</w:t>
            </w:r>
          </w:p>
          <w:p w14:paraId="402C4A54" w14:textId="2418838E" w:rsidR="00BA1ED2" w:rsidRPr="008C7DCB" w:rsidDel="00E0214A" w:rsidRDefault="00BA1ED2" w:rsidP="00E0214A">
            <w:pPr>
              <w:numPr>
                <w:ilvl w:val="0"/>
                <w:numId w:val="1"/>
              </w:numPr>
              <w:ind w:left="0" w:firstLine="0"/>
              <w:rPr>
                <w:del w:id="286" w:author="Pervova 21.1" w:date="2020-03-13T13:36:00Z"/>
                <w:lang w:val="en-US"/>
              </w:rPr>
            </w:pPr>
            <w:r w:rsidRPr="008C7DCB">
              <w:rPr>
                <w:lang w:val="en-US"/>
              </w:rPr>
              <w:t>/ACTV/RSLT/CONY/RSLT/CONN/RSLT/ABST</w:t>
            </w:r>
          </w:p>
          <w:p w14:paraId="5642D0CE" w14:textId="38C81087" w:rsidR="00BA1ED2" w:rsidRPr="001E28E9" w:rsidRDefault="00BA1ED2" w:rsidP="00E0214A">
            <w:pPr>
              <w:numPr>
                <w:ilvl w:val="0"/>
                <w:numId w:val="1"/>
              </w:numPr>
              <w:ind w:left="0" w:firstLine="0"/>
            </w:pPr>
            <w:r w:rsidRPr="001E28E9">
              <w:t>/TYPE/ORDN/ARGH/BIDS</w:t>
            </w:r>
          </w:p>
        </w:tc>
        <w:tc>
          <w:tcPr>
            <w:tcW w:w="5329" w:type="dxa"/>
          </w:tcPr>
          <w:p w14:paraId="37C1765B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432EF2">
              <w:rPr>
                <w:lang w:val="en-US"/>
              </w:rPr>
              <w:lastRenderedPageBreak/>
              <w:t>/ISLB/</w:t>
            </w:r>
            <w:r w:rsidRPr="00CE36BA">
              <w:rPr>
                <w:lang w:val="en-US"/>
              </w:rPr>
              <w:t xml:space="preserve">номер </w:t>
            </w:r>
            <w:proofErr w:type="spellStart"/>
            <w:r w:rsidRPr="00CE36BA">
              <w:rPr>
                <w:lang w:val="en-US"/>
              </w:rPr>
              <w:t>вопроса</w:t>
            </w:r>
            <w:proofErr w:type="spellEnd"/>
          </w:p>
          <w:p w14:paraId="13E64373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432EF2">
              <w:rPr>
                <w:lang w:val="en-US"/>
              </w:rPr>
              <w:t>DESC</w:t>
            </w:r>
            <w:r w:rsidRPr="00CE36BA">
              <w:rPr>
                <w:lang w:val="en-US"/>
              </w:rPr>
              <w:t>/</w:t>
            </w:r>
            <w:proofErr w:type="spellStart"/>
            <w:r w:rsidRPr="00CE36BA">
              <w:rPr>
                <w:lang w:val="en-US"/>
              </w:rPr>
              <w:t>содержание</w:t>
            </w:r>
            <w:proofErr w:type="spellEnd"/>
            <w:r w:rsidRPr="00CE36BA">
              <w:rPr>
                <w:lang w:val="en-US"/>
              </w:rPr>
              <w:t xml:space="preserve"> </w:t>
            </w:r>
            <w:proofErr w:type="spellStart"/>
            <w:r w:rsidRPr="00CE36BA">
              <w:rPr>
                <w:lang w:val="en-US"/>
              </w:rPr>
              <w:t>пункта</w:t>
            </w:r>
            <w:proofErr w:type="spellEnd"/>
            <w:r w:rsidRPr="00CE36BA">
              <w:rPr>
                <w:lang w:val="en-US"/>
              </w:rPr>
              <w:t xml:space="preserve"> </w:t>
            </w:r>
            <w:proofErr w:type="spellStart"/>
            <w:r w:rsidRPr="00CE36BA">
              <w:rPr>
                <w:lang w:val="en-US"/>
              </w:rPr>
              <w:t>повестки</w:t>
            </w:r>
            <w:proofErr w:type="spellEnd"/>
            <w:r w:rsidRPr="00CE36BA">
              <w:rPr>
                <w:lang w:val="en-US"/>
              </w:rPr>
              <w:t xml:space="preserve"> </w:t>
            </w:r>
            <w:proofErr w:type="spellStart"/>
            <w:r w:rsidRPr="00CE36BA">
              <w:rPr>
                <w:lang w:val="en-US"/>
              </w:rPr>
              <w:t>дня</w:t>
            </w:r>
            <w:proofErr w:type="spellEnd"/>
          </w:p>
          <w:p w14:paraId="03B643B6" w14:textId="77777777" w:rsidR="00BA1ED2" w:rsidRPr="00EB3BCF" w:rsidRDefault="00BA1ED2" w:rsidP="0010040E">
            <w:pPr>
              <w:ind w:left="0" w:firstLine="0"/>
            </w:pPr>
            <w:r w:rsidRPr="00EB3BCF">
              <w:t>/</w:t>
            </w:r>
            <w:r w:rsidRPr="00432EF2">
              <w:rPr>
                <w:lang w:val="en-US"/>
              </w:rPr>
              <w:t>TITL</w:t>
            </w:r>
            <w:r w:rsidRPr="00EB3BCF">
              <w:t>/краткое содержание пункта повестки дня</w:t>
            </w:r>
          </w:p>
          <w:p w14:paraId="025041B0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F72221">
              <w:rPr>
                <w:lang w:val="en-US"/>
              </w:rPr>
              <w:t>/RSTP/</w:t>
            </w:r>
            <w:r w:rsidRPr="00CE36BA">
              <w:rPr>
                <w:lang w:val="en-US"/>
              </w:rPr>
              <w:t xml:space="preserve">тип </w:t>
            </w:r>
            <w:proofErr w:type="spellStart"/>
            <w:r w:rsidRPr="00CE36BA">
              <w:rPr>
                <w:lang w:val="en-US"/>
              </w:rPr>
              <w:t>решения</w:t>
            </w:r>
            <w:proofErr w:type="spellEnd"/>
          </w:p>
          <w:p w14:paraId="5BF4A2A0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RSTS/</w:t>
            </w:r>
            <w:proofErr w:type="spellStart"/>
            <w:r w:rsidRPr="00CE36BA">
              <w:rPr>
                <w:lang w:val="en-US"/>
              </w:rPr>
              <w:t>статус</w:t>
            </w:r>
            <w:proofErr w:type="spellEnd"/>
            <w:r w:rsidRPr="00CE36BA">
              <w:rPr>
                <w:lang w:val="en-US"/>
              </w:rPr>
              <w:t xml:space="preserve"> </w:t>
            </w:r>
            <w:proofErr w:type="spellStart"/>
            <w:r w:rsidRPr="00CE36BA">
              <w:rPr>
                <w:lang w:val="en-US"/>
              </w:rPr>
              <w:t>решения</w:t>
            </w:r>
            <w:proofErr w:type="spellEnd"/>
          </w:p>
          <w:p w14:paraId="530FBBFA" w14:textId="77777777" w:rsidR="00BA1ED2" w:rsidRPr="00CE36BA" w:rsidRDefault="00BA1ED2" w:rsidP="0010040E">
            <w:pPr>
              <w:ind w:left="0" w:firstLine="0"/>
              <w:rPr>
                <w:lang w:val="en-US"/>
              </w:rPr>
            </w:pPr>
            <w:r w:rsidRPr="00CE36BA">
              <w:rPr>
                <w:lang w:val="en-US"/>
              </w:rPr>
              <w:t>/</w:t>
            </w:r>
            <w:r w:rsidRPr="00F72221">
              <w:rPr>
                <w:lang w:val="en-US"/>
              </w:rPr>
              <w:t>RSLT/</w:t>
            </w:r>
            <w:r w:rsidRPr="00CE36BA">
              <w:rPr>
                <w:lang w:val="en-US"/>
              </w:rPr>
              <w:t xml:space="preserve">код варианта </w:t>
            </w:r>
            <w:proofErr w:type="spellStart"/>
            <w:r w:rsidRPr="00CE36BA">
              <w:rPr>
                <w:lang w:val="en-US"/>
              </w:rPr>
              <w:t>голосования</w:t>
            </w:r>
            <w:proofErr w:type="spellEnd"/>
          </w:p>
          <w:p w14:paraId="255F4634" w14:textId="77777777" w:rsidR="00BA1ED2" w:rsidRPr="00802507" w:rsidRDefault="00BA1ED2" w:rsidP="000866A5">
            <w:pPr>
              <w:ind w:left="0" w:firstLine="0"/>
            </w:pPr>
            <w:r w:rsidRPr="00EB3BCF">
              <w:t>/</w:t>
            </w:r>
            <w:r w:rsidRPr="00AF7360">
              <w:rPr>
                <w:lang w:val="en-US"/>
              </w:rPr>
              <w:t>RQRT</w:t>
            </w:r>
            <w:r w:rsidRPr="00EB3BCF">
              <w:t>/дополнительные требования по голосованию /</w:t>
            </w:r>
            <w:r w:rsidRPr="00AF7360">
              <w:rPr>
                <w:lang w:val="en-US"/>
              </w:rPr>
              <w:t>TYPE</w:t>
            </w:r>
            <w:r w:rsidRPr="00EB3BCF">
              <w:t>/тип голосования</w:t>
            </w:r>
          </w:p>
          <w:p w14:paraId="459E100B" w14:textId="77777777" w:rsidR="00BA1ED2" w:rsidRPr="00802507" w:rsidRDefault="00BA1ED2" w:rsidP="000866A5">
            <w:pPr>
              <w:ind w:left="0" w:firstLine="0"/>
            </w:pPr>
            <w:r w:rsidRPr="00AF7360">
              <w:rPr>
                <w:lang w:val="en-US"/>
              </w:rPr>
              <w:t>/MLTP/</w:t>
            </w:r>
            <w:proofErr w:type="spellStart"/>
            <w:r w:rsidRPr="008175C9">
              <w:rPr>
                <w:lang w:val="en-US"/>
              </w:rPr>
              <w:t>коэффициент</w:t>
            </w:r>
            <w:proofErr w:type="spellEnd"/>
            <w:r w:rsidRPr="008175C9">
              <w:rPr>
                <w:lang w:val="en-US"/>
              </w:rPr>
              <w:t xml:space="preserve"> </w:t>
            </w:r>
            <w:proofErr w:type="spellStart"/>
            <w:r w:rsidRPr="008175C9">
              <w:rPr>
                <w:lang w:val="en-US"/>
              </w:rPr>
              <w:t>умножения</w:t>
            </w:r>
            <w:proofErr w:type="spellEnd"/>
          </w:p>
          <w:p w14:paraId="5C5163CC" w14:textId="61B410B9" w:rsidR="00BA1ED2" w:rsidRPr="00802507" w:rsidRDefault="00BA1ED2" w:rsidP="00802507">
            <w:pPr>
              <w:numPr>
                <w:ilvl w:val="0"/>
                <w:numId w:val="0"/>
              </w:numPr>
              <w:ind w:left="432" w:hanging="432"/>
            </w:pPr>
            <w:r w:rsidRPr="000E500F">
              <w:t>/</w:t>
            </w:r>
            <w:r w:rsidRPr="00CE36BA">
              <w:rPr>
                <w:lang w:val="en-US"/>
              </w:rPr>
              <w:t>ARGH</w:t>
            </w:r>
            <w:r w:rsidRPr="000E500F">
              <w:t>/дополнительные права, которые могут возникнуть у владельца</w:t>
            </w:r>
          </w:p>
        </w:tc>
      </w:tr>
      <w:tr w:rsidR="00BA1ED2" w14:paraId="367ECA83" w14:textId="77777777" w:rsidTr="00EB6C22">
        <w:tc>
          <w:tcPr>
            <w:tcW w:w="4921" w:type="dxa"/>
          </w:tcPr>
          <w:p w14:paraId="5DF31220" w14:textId="3CE09B88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lastRenderedPageBreak/>
              <w:t>.</w:t>
            </w:r>
          </w:p>
        </w:tc>
        <w:tc>
          <w:tcPr>
            <w:tcW w:w="5329" w:type="dxa"/>
          </w:tcPr>
          <w:p w14:paraId="510B3861" w14:textId="77777777" w:rsidR="00BA1ED2" w:rsidRDefault="00BA1ED2" w:rsidP="000866A5">
            <w:pPr>
              <w:ind w:left="0" w:firstLine="0"/>
            </w:pPr>
          </w:p>
        </w:tc>
      </w:tr>
      <w:tr w:rsidR="00802C07" w14:paraId="7697151C" w14:textId="77777777" w:rsidTr="00EB6C22">
        <w:trPr>
          <w:ins w:id="287" w:author="Pervova 21.1" w:date="2020-03-12T21:21:00Z"/>
        </w:trPr>
        <w:tc>
          <w:tcPr>
            <w:tcW w:w="4921" w:type="dxa"/>
          </w:tcPr>
          <w:p w14:paraId="322E0B2E" w14:textId="65BCED7D" w:rsidR="00802C07" w:rsidRPr="004C1E11" w:rsidRDefault="00802C07" w:rsidP="004C1E11">
            <w:pPr>
              <w:numPr>
                <w:ilvl w:val="0"/>
                <w:numId w:val="1"/>
              </w:numPr>
              <w:ind w:left="0" w:firstLine="0"/>
              <w:jc w:val="left"/>
              <w:rPr>
                <w:ins w:id="288" w:author="Pervova 21.1" w:date="2020-03-12T21:21:00Z"/>
              </w:rPr>
            </w:pPr>
            <w:ins w:id="289" w:author="Pervova 21.1" w:date="2020-03-12T21:21:00Z">
              <w:r w:rsidRPr="004C1E11">
                <w:t>:70</w:t>
              </w:r>
              <w:r w:rsidRPr="00363FEE">
                <w:rPr>
                  <w:lang w:val="en-US"/>
                </w:rPr>
                <w:t>F</w:t>
              </w:r>
              <w:r w:rsidRPr="004C1E11">
                <w:t>::</w:t>
              </w:r>
              <w:r w:rsidRPr="00363FEE">
                <w:rPr>
                  <w:lang w:val="en-US"/>
                </w:rPr>
                <w:t>ADTX</w:t>
              </w:r>
              <w:r w:rsidRPr="004C1E11">
                <w:t>//</w:t>
              </w:r>
              <w:r w:rsidRPr="00363FEE">
                <w:rPr>
                  <w:lang w:val="en-US"/>
                </w:rPr>
                <w:t>PRFM</w:t>
              </w:r>
              <w:r w:rsidRPr="004C1E11">
                <w:t xml:space="preserve">/' </w:t>
              </w:r>
              <w:r w:rsidRPr="00363FEE">
                <w:rPr>
                  <w:lang w:val="en-US"/>
                </w:rPr>
                <w:t>PORaDOK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OZNAKOMLENIa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S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INFORMACIEi</w:t>
              </w:r>
            </w:ins>
            <w:ins w:id="290" w:author="Pervova 21.1" w:date="2020-03-12T22:16:00Z">
              <w:r w:rsidR="004C1E11">
                <w:t>,</w:t>
              </w:r>
            </w:ins>
            <w:ins w:id="291" w:author="Pervova 21.1" w:date="2020-03-12T21:21:00Z">
              <w:r w:rsidRPr="004C1E11">
                <w:t xml:space="preserve"> </w:t>
              </w:r>
              <w:r w:rsidRPr="00363FEE">
                <w:rPr>
                  <w:lang w:val="en-US"/>
                </w:rPr>
                <w:t>PODLEJAqEi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PREDOSTAVLENIu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PRI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PODGOTOVKE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K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PROVEDENIu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OBqEGO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SOBRANIa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AKCIONEROV</w:t>
              </w:r>
              <w:r w:rsidRPr="004C1E11">
                <w:t xml:space="preserve"> </w:t>
              </w:r>
              <w:r w:rsidRPr="00572C28">
                <w:rPr>
                  <w:lang w:val="en-US"/>
                </w:rPr>
                <w:t>EMITENTA</w:t>
              </w:r>
              <w:r w:rsidRPr="004C1E11">
                <w:t>'</w:t>
              </w:r>
            </w:ins>
          </w:p>
        </w:tc>
        <w:tc>
          <w:tcPr>
            <w:tcW w:w="5329" w:type="dxa"/>
          </w:tcPr>
          <w:p w14:paraId="2B6FAEF1" w14:textId="7049D119" w:rsidR="00802C07" w:rsidRDefault="00802C07" w:rsidP="000866A5">
            <w:pPr>
              <w:ind w:left="0" w:firstLine="0"/>
              <w:rPr>
                <w:ins w:id="292" w:author="Pervova 21.1" w:date="2020-03-12T21:21:00Z"/>
              </w:rPr>
            </w:pPr>
            <w:ins w:id="293" w:author="Pervova 21.1" w:date="2020-03-12T21:21:00Z">
              <w:r>
                <w:t>Описание порядка</w:t>
              </w:r>
              <w:r w:rsidRPr="00363FEE">
                <w:t xml:space="preserve"> ознакомления с информацией (материалами), подлежащей (подлежащими) предоставлению при подготовке к проведению общего собрания акционеров эмитента</w:t>
              </w:r>
            </w:ins>
          </w:p>
        </w:tc>
      </w:tr>
      <w:tr w:rsidR="00802C07" w14:paraId="7181E785" w14:textId="77777777" w:rsidTr="00EB6C22">
        <w:trPr>
          <w:ins w:id="294" w:author="Pervova 21.1" w:date="2020-03-12T21:21:00Z"/>
        </w:trPr>
        <w:tc>
          <w:tcPr>
            <w:tcW w:w="4921" w:type="dxa"/>
          </w:tcPr>
          <w:p w14:paraId="4931BCE5" w14:textId="44364034" w:rsidR="00802C07" w:rsidRDefault="00802C07" w:rsidP="001E28E9">
            <w:pPr>
              <w:numPr>
                <w:ilvl w:val="0"/>
                <w:numId w:val="1"/>
              </w:numPr>
              <w:ind w:left="0" w:firstLine="0"/>
              <w:rPr>
                <w:ins w:id="295" w:author="Pervova 21.1" w:date="2020-03-12T21:21:00Z"/>
              </w:rPr>
            </w:pPr>
            <w:ins w:id="296" w:author="Pervova 21.1" w:date="2020-03-12T21:21:00Z">
              <w:r w:rsidRPr="00363FEE">
                <w:rPr>
                  <w:lang w:val="en-US"/>
                </w:rPr>
                <w:t>:70F::ADTX//SBLW/MX01</w:t>
              </w:r>
            </w:ins>
          </w:p>
        </w:tc>
        <w:tc>
          <w:tcPr>
            <w:tcW w:w="5329" w:type="dxa"/>
          </w:tcPr>
          <w:p w14:paraId="142884F8" w14:textId="3CA9412D" w:rsidR="00802C07" w:rsidRDefault="00802C07" w:rsidP="000866A5">
            <w:pPr>
              <w:ind w:left="0" w:firstLine="0"/>
              <w:rPr>
                <w:ins w:id="297" w:author="Pervova 21.1" w:date="2020-03-12T21:21:00Z"/>
              </w:rPr>
            </w:pPr>
            <w:ins w:id="298" w:author="Pervova 21.1" w:date="2020-03-12T21:21:00Z">
              <w:r w:rsidRPr="00363FEE">
                <w:t>Информация о созыве общего собрания акционеров эмитента в соответствии с п. 4.2. Положения Банка России от 01.06.2016 № 546-П</w:t>
              </w:r>
            </w:ins>
          </w:p>
        </w:tc>
      </w:tr>
      <w:tr w:rsidR="00BA1ED2" w14:paraId="384606F5" w14:textId="77777777" w:rsidTr="00EB6C22">
        <w:tc>
          <w:tcPr>
            <w:tcW w:w="4921" w:type="dxa"/>
          </w:tcPr>
          <w:p w14:paraId="331701CA" w14:textId="63AD1EED" w:rsidR="00BA1ED2" w:rsidRDefault="00BA1ED2" w:rsidP="001E28E9">
            <w:pPr>
              <w:numPr>
                <w:ilvl w:val="0"/>
                <w:numId w:val="1"/>
              </w:numPr>
              <w:ind w:left="0" w:firstLine="0"/>
            </w:pPr>
            <w:r w:rsidRPr="001664E4">
              <w:t>:16S:ADDINFO</w:t>
            </w:r>
          </w:p>
        </w:tc>
        <w:tc>
          <w:tcPr>
            <w:tcW w:w="5329" w:type="dxa"/>
          </w:tcPr>
          <w:p w14:paraId="14AC7D0D" w14:textId="77777777" w:rsidR="00BA1ED2" w:rsidRDefault="00BA1ED2" w:rsidP="000866A5">
            <w:pPr>
              <w:ind w:left="0" w:firstLine="0"/>
            </w:pPr>
          </w:p>
        </w:tc>
      </w:tr>
    </w:tbl>
    <w:p w14:paraId="1CDB6755" w14:textId="6D1BC3B1" w:rsidR="00081903" w:rsidRPr="008A44AD" w:rsidRDefault="00081903" w:rsidP="00081903">
      <w:pPr>
        <w:pStyle w:val="1"/>
        <w:numPr>
          <w:ilvl w:val="0"/>
          <w:numId w:val="5"/>
        </w:numPr>
        <w:ind w:left="0" w:firstLine="0"/>
        <w:rPr>
          <w:ins w:id="299" w:author="Pervova 21.1" w:date="2020-03-25T01:59:00Z"/>
        </w:rPr>
      </w:pPr>
      <w:bookmarkStart w:id="300" w:name="_Toc36031396"/>
      <w:bookmarkStart w:id="301" w:name="_Toc35984213"/>
      <w:ins w:id="302" w:author="Pervova 21.1" w:date="2020-03-25T01:59:00Z">
        <w:r w:rsidRPr="000866A5">
          <w:t>Сообщение</w:t>
        </w:r>
        <w:r>
          <w:t xml:space="preserve"> </w:t>
        </w:r>
        <w:r w:rsidRPr="008A44AD">
          <w:t>564 и 568</w:t>
        </w:r>
        <w:r>
          <w:t xml:space="preserve"> </w:t>
        </w:r>
        <w:r w:rsidRPr="008A44AD">
          <w:t xml:space="preserve">о проведении </w:t>
        </w:r>
        <w:r>
          <w:t>собрания</w:t>
        </w:r>
      </w:ins>
      <w:ins w:id="303" w:author="Pervova 21.1" w:date="2020-03-25T02:02:00Z">
        <w:r w:rsidR="002F7AC7" w:rsidRPr="002F7AC7">
          <w:t xml:space="preserve"> </w:t>
        </w:r>
      </w:ins>
      <w:ins w:id="304" w:author="Pervova 21.1" w:date="2020-03-25T02:03:00Z">
        <w:r w:rsidR="002F7AC7">
          <w:t>по ценной бумаге с дробной частью</w:t>
        </w:r>
      </w:ins>
      <w:ins w:id="305" w:author="Pervova 21.1" w:date="2020-03-25T01:59:00Z">
        <w:r>
          <w:t xml:space="preserve">, материалы к собранию, </w:t>
        </w:r>
        <w:r w:rsidRPr="008A44AD">
          <w:t>бюллетень</w:t>
        </w:r>
        <w:r>
          <w:t>.</w:t>
        </w:r>
        <w:bookmarkEnd w:id="300"/>
      </w:ins>
    </w:p>
    <w:p w14:paraId="2817E10D" w14:textId="0BF37052" w:rsidR="00081903" w:rsidRDefault="00081903" w:rsidP="00081903">
      <w:pPr>
        <w:pStyle w:val="20"/>
        <w:numPr>
          <w:ilvl w:val="0"/>
          <w:numId w:val="0"/>
        </w:numPr>
        <w:rPr>
          <w:ins w:id="306" w:author="Pervova 21.1" w:date="2020-03-25T01:59:00Z"/>
        </w:rPr>
      </w:pPr>
      <w:bookmarkStart w:id="307" w:name="_Toc36031397"/>
      <w:ins w:id="308" w:author="Pervova 21.1" w:date="2020-03-25T02:00:00Z">
        <w:r>
          <w:rPr>
            <w:lang w:val="en-US"/>
          </w:rPr>
          <w:t>2</w:t>
        </w:r>
      </w:ins>
      <w:ins w:id="309" w:author="Pervova 21.1" w:date="2020-03-25T01:59:00Z">
        <w:r>
          <w:rPr>
            <w:lang w:val="ru-RU"/>
          </w:rPr>
          <w:t xml:space="preserve">.1 </w:t>
        </w:r>
        <w:r w:rsidRPr="00DA579E">
          <w:t>Сообщение МТ564</w:t>
        </w:r>
        <w:bookmarkEnd w:id="307"/>
      </w:ins>
    </w:p>
    <w:p w14:paraId="372179E7" w14:textId="77777777" w:rsidR="00081903" w:rsidRDefault="00081903" w:rsidP="00081903">
      <w:pPr>
        <w:ind w:left="0" w:firstLine="0"/>
        <w:rPr>
          <w:ins w:id="310" w:author="Pervova 21.1" w:date="2020-03-25T01:59:00Z"/>
        </w:rPr>
      </w:pPr>
    </w:p>
    <w:p w14:paraId="1A4E6604" w14:textId="77777777" w:rsidR="00081903" w:rsidRDefault="00081903" w:rsidP="00081903">
      <w:pPr>
        <w:ind w:left="0" w:firstLine="0"/>
        <w:rPr>
          <w:ins w:id="311" w:author="Pervova 21.1" w:date="2020-03-25T01:59:00Z"/>
        </w:rPr>
      </w:pPr>
      <w:ins w:id="312" w:author="Pervova 21.1" w:date="2020-03-25T01:59:00Z">
        <w:r>
          <w:t xml:space="preserve">Легенда: </w:t>
        </w:r>
      </w:ins>
    </w:p>
    <w:p w14:paraId="4CAC6BCA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313" w:author="Pervova 21.1" w:date="2020-03-25T01:59:00Z"/>
        </w:rPr>
      </w:pPr>
      <w:ins w:id="314" w:author="Pervova 21.1" w:date="2020-03-25T01:59:00Z">
        <w:r w:rsidRPr="009052E2">
          <w:t>Планируется проведение общего собрания акционеров, КД MEET.</w:t>
        </w:r>
      </w:ins>
    </w:p>
    <w:p w14:paraId="0DAFF10A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315" w:author="Pervova 21.1" w:date="2020-03-25T01:59:00Z"/>
        </w:rPr>
      </w:pPr>
      <w:ins w:id="316" w:author="Pervova 21.1" w:date="2020-03-25T01:59:00Z">
        <w:r w:rsidRPr="009052E2">
          <w:t xml:space="preserve">5.03.2017 Регистратор присылает в адрес НРД сообщение о </w:t>
        </w:r>
        <w:proofErr w:type="gramStart"/>
        <w:r w:rsidRPr="009052E2">
          <w:t>планируемом</w:t>
        </w:r>
        <w:proofErr w:type="gramEnd"/>
        <w:r w:rsidRPr="009052E2">
          <w:t xml:space="preserve"> КД.</w:t>
        </w:r>
      </w:ins>
    </w:p>
    <w:p w14:paraId="31BEB924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317" w:author="Pervova 21.1" w:date="2020-03-25T01:59:00Z"/>
        </w:rPr>
      </w:pPr>
      <w:ins w:id="318" w:author="Pervova 21.1" w:date="2020-03-25T01:59:00Z">
        <w:r w:rsidRPr="009052E2">
          <w:t xml:space="preserve">НРД транслирует сообщение о КД в адрес депонентов.  </w:t>
        </w:r>
      </w:ins>
    </w:p>
    <w:p w14:paraId="7CD16FDE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319" w:author="Pervova 21.1" w:date="2020-03-25T01:59:00Z"/>
        </w:rPr>
      </w:pPr>
      <w:ins w:id="320" w:author="Pervova 21.1" w:date="2020-03-25T01:59:00Z">
        <w:r w:rsidRPr="009052E2">
          <w:t xml:space="preserve">Референс КД, </w:t>
        </w:r>
        <w:proofErr w:type="gramStart"/>
        <w:r w:rsidRPr="009052E2">
          <w:t>присвоенный</w:t>
        </w:r>
        <w:proofErr w:type="gramEnd"/>
        <w:r w:rsidRPr="009052E2">
          <w:t xml:space="preserve"> НРД - 000001.</w:t>
        </w:r>
      </w:ins>
    </w:p>
    <w:p w14:paraId="09BD9708" w14:textId="77777777" w:rsidR="00081903" w:rsidRPr="009052E2" w:rsidRDefault="00081903" w:rsidP="00081903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321" w:author="Pervova 21.1" w:date="2020-03-25T01:59:00Z"/>
        </w:rPr>
      </w:pPr>
      <w:ins w:id="322" w:author="Pervova 21.1" w:date="2020-03-25T01:59:00Z">
        <w:r w:rsidRPr="009052E2">
          <w:t xml:space="preserve">Дата проведения КД - 30.03.2017. </w:t>
        </w:r>
      </w:ins>
    </w:p>
    <w:p w14:paraId="4957B94A" w14:textId="77777777" w:rsidR="00081903" w:rsidRDefault="00081903" w:rsidP="00081903">
      <w:pPr>
        <w:ind w:left="0" w:firstLine="0"/>
        <w:rPr>
          <w:ins w:id="323" w:author="Pervova 21.1" w:date="2020-03-25T02:03:00Z"/>
        </w:rPr>
      </w:pPr>
      <w:ins w:id="324" w:author="Pervova 21.1" w:date="2020-03-25T01:59:00Z">
        <w:r w:rsidRPr="009052E2">
          <w:t>Дата фиксации - 1.03.2017.</w:t>
        </w:r>
      </w:ins>
    </w:p>
    <w:p w14:paraId="5D2F4C7E" w14:textId="77777777" w:rsidR="002F7AC7" w:rsidRDefault="002F7AC7" w:rsidP="002F7AC7">
      <w:pPr>
        <w:numPr>
          <w:ilvl w:val="0"/>
          <w:numId w:val="0"/>
        </w:numPr>
        <w:ind w:left="432" w:hanging="432"/>
        <w:rPr>
          <w:ins w:id="325" w:author="Pervova 21.1" w:date="2020-03-25T02:03:00Z"/>
        </w:rPr>
      </w:pPr>
    </w:p>
    <w:p w14:paraId="4FFC15CA" w14:textId="282FA161" w:rsidR="002F7AC7" w:rsidRDefault="002F7AC7" w:rsidP="002F7AC7">
      <w:pPr>
        <w:numPr>
          <w:ilvl w:val="0"/>
          <w:numId w:val="0"/>
        </w:numPr>
        <w:ind w:left="432" w:hanging="432"/>
        <w:rPr>
          <w:ins w:id="326" w:author="Pervova 21.1" w:date="2020-03-25T02:04:00Z"/>
        </w:rPr>
      </w:pPr>
      <w:ins w:id="327" w:author="Pervova 21.1" w:date="2020-03-25T02:04:00Z">
        <w:r>
          <w:t>В КД участвует ЦБ АО «</w:t>
        </w:r>
        <w:proofErr w:type="spellStart"/>
        <w:r>
          <w:t>Энергонефтегаз</w:t>
        </w:r>
        <w:proofErr w:type="spellEnd"/>
        <w:r>
          <w:t>» вып</w:t>
        </w:r>
        <w:proofErr w:type="gramStart"/>
        <w:r>
          <w:t>1</w:t>
        </w:r>
        <w:proofErr w:type="gramEnd"/>
        <w:r>
          <w:t xml:space="preserve">, ISIN RU1111111111. Так как у выпуска есть дробная часть, в НРД  для учета </w:t>
        </w:r>
        <w:proofErr w:type="gramStart"/>
        <w:r>
          <w:t>дробной</w:t>
        </w:r>
        <w:proofErr w:type="gramEnd"/>
        <w:r>
          <w:t xml:space="preserve"> </w:t>
        </w:r>
      </w:ins>
    </w:p>
    <w:p w14:paraId="7A966CE4" w14:textId="2BB63F11" w:rsidR="002F7AC7" w:rsidRPr="00573402" w:rsidRDefault="002F7AC7" w:rsidP="002F7AC7">
      <w:pPr>
        <w:numPr>
          <w:ilvl w:val="0"/>
          <w:numId w:val="0"/>
        </w:numPr>
        <w:ind w:left="432" w:hanging="432"/>
        <w:rPr>
          <w:ins w:id="328" w:author="Pervova 21.1" w:date="2020-03-25T01:59:00Z"/>
        </w:rPr>
      </w:pPr>
      <w:proofErr w:type="gramStart"/>
      <w:ins w:id="329" w:author="Pervova 21.1" w:date="2020-03-25T02:04:00Z">
        <w:r>
          <w:t xml:space="preserve">части заводится отдельная ЦБ со своим кодом НРД и при информировании депонентов </w:t>
        </w:r>
      </w:ins>
      <w:ins w:id="330" w:author="Pervova 21.1" w:date="2020-03-25T02:05:00Z">
        <w:r>
          <w:t xml:space="preserve">формируется дополнительная </w:t>
        </w:r>
      </w:ins>
      <w:ins w:id="331" w:author="Pervova 21.1" w:date="2020-03-25T02:04:00Z">
        <w:r>
          <w:t>пара сообщений</w:t>
        </w:r>
      </w:ins>
      <w:ins w:id="332" w:author="Pervova 21.1" w:date="2020-03-25T02:05:00Z">
        <w:r w:rsidRPr="002F7AC7">
          <w:t xml:space="preserve"> </w:t>
        </w:r>
        <w:r>
          <w:t xml:space="preserve">МТ564 и МТ568, </w:t>
        </w:r>
      </w:ins>
      <w:ins w:id="333" w:author="Pervova 21.1" w:date="2020-03-25T02:06:00Z">
        <w:r>
          <w:t xml:space="preserve">содержащих код НРД, присвоенный дробной </w:t>
        </w:r>
        <w:r>
          <w:lastRenderedPageBreak/>
          <w:t>части ценной бумаги</w:t>
        </w:r>
      </w:ins>
      <w:ins w:id="334" w:author="Pervova 21.1" w:date="2020-03-25T02:07:00Z">
        <w:r>
          <w:t>.</w:t>
        </w:r>
        <w:proofErr w:type="gramEnd"/>
        <w:r>
          <w:t xml:space="preserve"> </w:t>
        </w:r>
        <w:r w:rsidRPr="002F7AC7">
          <w:t>Других особенностей передачи информации об выпуске с дробной частью нет</w:t>
        </w:r>
        <w:r>
          <w:t>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081903" w14:paraId="6B8CBC9D" w14:textId="77777777" w:rsidTr="00A61A61">
        <w:trPr>
          <w:ins w:id="335" w:author="Pervova 21.1" w:date="2020-03-25T01:59:00Z"/>
        </w:trPr>
        <w:tc>
          <w:tcPr>
            <w:tcW w:w="4921" w:type="dxa"/>
            <w:shd w:val="clear" w:color="auto" w:fill="F2F2F2" w:themeFill="background1" w:themeFillShade="F2"/>
          </w:tcPr>
          <w:p w14:paraId="456C2C3E" w14:textId="77777777" w:rsidR="00081903" w:rsidRPr="00445088" w:rsidRDefault="00081903" w:rsidP="00A61A61">
            <w:pPr>
              <w:pStyle w:val="a3"/>
              <w:ind w:left="0"/>
              <w:rPr>
                <w:ins w:id="336" w:author="Pervova 21.1" w:date="2020-03-25T01:59:00Z"/>
              </w:rPr>
            </w:pPr>
            <w:ins w:id="337" w:author="Pervova 21.1" w:date="2020-03-25T01:59:00Z">
              <w:r>
                <w:t>Пример сообщения</w:t>
              </w:r>
            </w:ins>
          </w:p>
        </w:tc>
        <w:tc>
          <w:tcPr>
            <w:tcW w:w="5245" w:type="dxa"/>
            <w:shd w:val="clear" w:color="auto" w:fill="F2F2F2" w:themeFill="background1" w:themeFillShade="F2"/>
          </w:tcPr>
          <w:p w14:paraId="61EA10A0" w14:textId="77777777" w:rsidR="00081903" w:rsidRDefault="00081903" w:rsidP="00A61A61">
            <w:pPr>
              <w:pStyle w:val="a3"/>
              <w:ind w:left="0"/>
              <w:rPr>
                <w:ins w:id="338" w:author="Pervova 21.1" w:date="2020-03-25T01:59:00Z"/>
              </w:rPr>
            </w:pPr>
            <w:ins w:id="339" w:author="Pervova 21.1" w:date="2020-03-25T01:59:00Z">
              <w:r>
                <w:t>Комментарии</w:t>
              </w:r>
            </w:ins>
          </w:p>
        </w:tc>
      </w:tr>
      <w:tr w:rsidR="00081903" w14:paraId="45B05A01" w14:textId="77777777" w:rsidTr="00A61A61">
        <w:trPr>
          <w:ins w:id="340" w:author="Pervova 21.1" w:date="2020-03-25T01:59:00Z"/>
        </w:trPr>
        <w:tc>
          <w:tcPr>
            <w:tcW w:w="4921" w:type="dxa"/>
          </w:tcPr>
          <w:p w14:paraId="112CC1DB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41" w:author="Pervova 21.1" w:date="2020-03-25T01:59:00Z"/>
              </w:rPr>
            </w:pPr>
            <w:ins w:id="342" w:author="Pervova 21.1" w:date="2020-03-25T01:59:00Z">
              <w:r w:rsidRPr="00B21DB5">
                <w:t>:16R:GENL</w:t>
              </w:r>
            </w:ins>
          </w:p>
        </w:tc>
        <w:tc>
          <w:tcPr>
            <w:tcW w:w="5245" w:type="dxa"/>
          </w:tcPr>
          <w:p w14:paraId="7D15BAE8" w14:textId="77777777" w:rsidR="00081903" w:rsidRDefault="00081903" w:rsidP="00A61A61">
            <w:pPr>
              <w:ind w:left="0" w:firstLine="0"/>
              <w:rPr>
                <w:ins w:id="343" w:author="Pervova 21.1" w:date="2020-03-25T01:59:00Z"/>
              </w:rPr>
            </w:pPr>
          </w:p>
        </w:tc>
      </w:tr>
      <w:tr w:rsidR="00081903" w14:paraId="2966858E" w14:textId="77777777" w:rsidTr="00A61A61">
        <w:trPr>
          <w:ins w:id="344" w:author="Pervova 21.1" w:date="2020-03-25T01:59:00Z"/>
        </w:trPr>
        <w:tc>
          <w:tcPr>
            <w:tcW w:w="4921" w:type="dxa"/>
          </w:tcPr>
          <w:p w14:paraId="1979BEA5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45" w:author="Pervova 21.1" w:date="2020-03-25T01:59:00Z"/>
              </w:rPr>
            </w:pPr>
            <w:ins w:id="346" w:author="Pervova 21.1" w:date="2020-03-25T01:59:00Z">
              <w:r w:rsidRPr="00B21DB5">
                <w:t>:28E:1/ONLY</w:t>
              </w:r>
            </w:ins>
          </w:p>
        </w:tc>
        <w:tc>
          <w:tcPr>
            <w:tcW w:w="5245" w:type="dxa"/>
          </w:tcPr>
          <w:p w14:paraId="6E937118" w14:textId="77777777" w:rsidR="00081903" w:rsidRDefault="00081903" w:rsidP="00A61A61">
            <w:pPr>
              <w:ind w:left="0" w:firstLine="0"/>
              <w:rPr>
                <w:ins w:id="347" w:author="Pervova 21.1" w:date="2020-03-25T01:59:00Z"/>
              </w:rPr>
            </w:pPr>
          </w:p>
        </w:tc>
      </w:tr>
      <w:tr w:rsidR="00081903" w14:paraId="05D1EB82" w14:textId="77777777" w:rsidTr="00A61A61">
        <w:trPr>
          <w:ins w:id="348" w:author="Pervova 21.1" w:date="2020-03-25T01:59:00Z"/>
        </w:trPr>
        <w:tc>
          <w:tcPr>
            <w:tcW w:w="4921" w:type="dxa"/>
          </w:tcPr>
          <w:p w14:paraId="5D1E5859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49" w:author="Pervova 21.1" w:date="2020-03-25T01:59:00Z"/>
              </w:rPr>
            </w:pPr>
            <w:ins w:id="350" w:author="Pervova 21.1" w:date="2020-03-25T01:59:00Z">
              <w:r w:rsidRPr="00B21DB5">
                <w:t>:20C::CORP//000</w:t>
              </w:r>
              <w:r>
                <w:t>001</w:t>
              </w:r>
              <w:r w:rsidRPr="00B21DB5">
                <w:t>X1</w:t>
              </w:r>
            </w:ins>
          </w:p>
        </w:tc>
        <w:tc>
          <w:tcPr>
            <w:tcW w:w="5245" w:type="dxa"/>
          </w:tcPr>
          <w:p w14:paraId="70303E46" w14:textId="77777777" w:rsidR="00081903" w:rsidRDefault="00081903" w:rsidP="00A61A61">
            <w:pPr>
              <w:ind w:left="0" w:firstLine="0"/>
              <w:rPr>
                <w:ins w:id="351" w:author="Pervova 21.1" w:date="2020-03-25T01:59:00Z"/>
              </w:rPr>
            </w:pPr>
            <w:ins w:id="352" w:author="Pervova 21.1" w:date="2020-03-25T01:59:00Z">
              <w:r w:rsidRPr="00393CC1">
                <w:t xml:space="preserve">Референс КД </w:t>
              </w:r>
            </w:ins>
          </w:p>
        </w:tc>
      </w:tr>
      <w:tr w:rsidR="00081903" w14:paraId="64ED665D" w14:textId="77777777" w:rsidTr="00A61A61">
        <w:trPr>
          <w:ins w:id="353" w:author="Pervova 21.1" w:date="2020-03-25T01:59:00Z"/>
        </w:trPr>
        <w:tc>
          <w:tcPr>
            <w:tcW w:w="4921" w:type="dxa"/>
          </w:tcPr>
          <w:p w14:paraId="6144993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54" w:author="Pervova 21.1" w:date="2020-03-25T01:59:00Z"/>
              </w:rPr>
            </w:pPr>
            <w:ins w:id="355" w:author="Pervova 21.1" w:date="2020-03-25T01:59:00Z">
              <w:r w:rsidRPr="00B21DB5">
                <w:t>:20C::SEME//1</w:t>
              </w:r>
            </w:ins>
          </w:p>
        </w:tc>
        <w:tc>
          <w:tcPr>
            <w:tcW w:w="5245" w:type="dxa"/>
          </w:tcPr>
          <w:p w14:paraId="1FB7B026" w14:textId="77777777" w:rsidR="00081903" w:rsidRDefault="00081903" w:rsidP="00A61A61">
            <w:pPr>
              <w:ind w:left="0" w:firstLine="0"/>
              <w:rPr>
                <w:ins w:id="356" w:author="Pervova 21.1" w:date="2020-03-25T01:59:00Z"/>
              </w:rPr>
            </w:pPr>
            <w:ins w:id="357" w:author="Pervova 21.1" w:date="2020-03-25T01:59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81903" w14:paraId="53BF943D" w14:textId="77777777" w:rsidTr="00A61A61">
        <w:trPr>
          <w:ins w:id="358" w:author="Pervova 21.1" w:date="2020-03-25T01:59:00Z"/>
        </w:trPr>
        <w:tc>
          <w:tcPr>
            <w:tcW w:w="4921" w:type="dxa"/>
          </w:tcPr>
          <w:p w14:paraId="027CDF59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59" w:author="Pervova 21.1" w:date="2020-03-25T01:59:00Z"/>
              </w:rPr>
            </w:pPr>
            <w:ins w:id="360" w:author="Pervova 21.1" w:date="2020-03-25T01:59:00Z">
              <w:r w:rsidRPr="00B21DB5">
                <w:t>:23G:NEWM</w:t>
              </w:r>
            </w:ins>
          </w:p>
        </w:tc>
        <w:tc>
          <w:tcPr>
            <w:tcW w:w="5245" w:type="dxa"/>
          </w:tcPr>
          <w:p w14:paraId="0B90F97B" w14:textId="77777777" w:rsidR="00081903" w:rsidRDefault="00081903" w:rsidP="00A61A61">
            <w:pPr>
              <w:ind w:left="0" w:firstLine="0"/>
              <w:rPr>
                <w:ins w:id="361" w:author="Pervova 21.1" w:date="2020-03-25T01:59:00Z"/>
              </w:rPr>
            </w:pPr>
          </w:p>
        </w:tc>
      </w:tr>
      <w:tr w:rsidR="00081903" w14:paraId="59D51AD0" w14:textId="77777777" w:rsidTr="00A61A61">
        <w:trPr>
          <w:ins w:id="362" w:author="Pervova 21.1" w:date="2020-03-25T01:59:00Z"/>
        </w:trPr>
        <w:tc>
          <w:tcPr>
            <w:tcW w:w="4921" w:type="dxa"/>
          </w:tcPr>
          <w:p w14:paraId="77A6CD9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63" w:author="Pervova 21.1" w:date="2020-03-25T01:59:00Z"/>
              </w:rPr>
            </w:pPr>
            <w:ins w:id="364" w:author="Pervova 21.1" w:date="2020-03-25T01:59:00Z">
              <w:r>
                <w:t>:22F::CAEV//</w:t>
              </w:r>
              <w:r w:rsidRPr="00B21DB5">
                <w:t>M</w:t>
              </w:r>
              <w:r w:rsidRPr="001E28E9">
                <w:t>E</w:t>
              </w:r>
              <w:r w:rsidRPr="00B21DB5">
                <w:t>ET</w:t>
              </w:r>
            </w:ins>
          </w:p>
        </w:tc>
        <w:tc>
          <w:tcPr>
            <w:tcW w:w="5245" w:type="dxa"/>
          </w:tcPr>
          <w:p w14:paraId="552A7B9D" w14:textId="77777777" w:rsidR="00081903" w:rsidRDefault="00081903" w:rsidP="00A61A61">
            <w:pPr>
              <w:ind w:left="0" w:firstLine="0"/>
              <w:rPr>
                <w:ins w:id="365" w:author="Pervova 21.1" w:date="2020-03-25T01:59:00Z"/>
              </w:rPr>
            </w:pPr>
            <w:ins w:id="366" w:author="Pervova 21.1" w:date="2020-03-25T01:59:00Z">
              <w:r>
                <w:t>Код типа КД</w:t>
              </w:r>
            </w:ins>
          </w:p>
        </w:tc>
      </w:tr>
      <w:tr w:rsidR="00081903" w14:paraId="02E34895" w14:textId="77777777" w:rsidTr="00A61A61">
        <w:trPr>
          <w:ins w:id="367" w:author="Pervova 21.1" w:date="2020-03-25T01:59:00Z"/>
        </w:trPr>
        <w:tc>
          <w:tcPr>
            <w:tcW w:w="4921" w:type="dxa"/>
          </w:tcPr>
          <w:p w14:paraId="5F72832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68" w:author="Pervova 21.1" w:date="2020-03-25T01:59:00Z"/>
              </w:rPr>
            </w:pPr>
            <w:ins w:id="369" w:author="Pervova 21.1" w:date="2020-03-25T01:59:00Z">
              <w:r w:rsidRPr="00B21DB5">
                <w:t>:22F::CAMV//VOLU</w:t>
              </w:r>
            </w:ins>
          </w:p>
        </w:tc>
        <w:tc>
          <w:tcPr>
            <w:tcW w:w="5245" w:type="dxa"/>
          </w:tcPr>
          <w:p w14:paraId="471EC7C9" w14:textId="77777777" w:rsidR="00081903" w:rsidRDefault="00081903" w:rsidP="00A61A61">
            <w:pPr>
              <w:ind w:left="0" w:firstLine="0"/>
              <w:rPr>
                <w:ins w:id="370" w:author="Pervova 21.1" w:date="2020-03-25T01:59:00Z"/>
              </w:rPr>
            </w:pPr>
          </w:p>
        </w:tc>
      </w:tr>
      <w:tr w:rsidR="00081903" w14:paraId="7FBD42AC" w14:textId="77777777" w:rsidTr="00A61A61">
        <w:trPr>
          <w:ins w:id="371" w:author="Pervova 21.1" w:date="2020-03-25T01:59:00Z"/>
        </w:trPr>
        <w:tc>
          <w:tcPr>
            <w:tcW w:w="4921" w:type="dxa"/>
          </w:tcPr>
          <w:p w14:paraId="6464387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72" w:author="Pervova 21.1" w:date="2020-03-25T01:59:00Z"/>
              </w:rPr>
            </w:pPr>
            <w:ins w:id="373" w:author="Pervova 21.1" w:date="2020-03-25T01:59:00Z">
              <w:r>
                <w:t>:98C::PREP//201</w:t>
              </w:r>
              <w:r w:rsidRPr="001E28E9">
                <w:t>703051</w:t>
              </w:r>
              <w:r>
                <w:t>2</w:t>
              </w:r>
              <w:r w:rsidRPr="00B21DB5">
                <w:t>0000</w:t>
              </w:r>
            </w:ins>
          </w:p>
        </w:tc>
        <w:tc>
          <w:tcPr>
            <w:tcW w:w="5245" w:type="dxa"/>
          </w:tcPr>
          <w:p w14:paraId="73D64FB8" w14:textId="77777777" w:rsidR="00081903" w:rsidRDefault="00081903" w:rsidP="00A61A61">
            <w:pPr>
              <w:ind w:left="0" w:firstLine="0"/>
              <w:rPr>
                <w:ins w:id="374" w:author="Pervova 21.1" w:date="2020-03-25T01:59:00Z"/>
              </w:rPr>
            </w:pPr>
            <w:ins w:id="375" w:author="Pervova 21.1" w:date="2020-03-25T01:59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081903" w14:paraId="6B15C094" w14:textId="77777777" w:rsidTr="00A61A61">
        <w:trPr>
          <w:ins w:id="376" w:author="Pervova 21.1" w:date="2020-03-25T01:59:00Z"/>
        </w:trPr>
        <w:tc>
          <w:tcPr>
            <w:tcW w:w="4921" w:type="dxa"/>
          </w:tcPr>
          <w:p w14:paraId="1AB3B1D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77" w:author="Pervova 21.1" w:date="2020-03-25T01:59:00Z"/>
              </w:rPr>
            </w:pPr>
            <w:ins w:id="378" w:author="Pervova 21.1" w:date="2020-03-25T01:59:00Z">
              <w:r w:rsidRPr="00B21DB5">
                <w:t>:25D::PROC//COMP</w:t>
              </w:r>
            </w:ins>
          </w:p>
        </w:tc>
        <w:tc>
          <w:tcPr>
            <w:tcW w:w="5245" w:type="dxa"/>
          </w:tcPr>
          <w:p w14:paraId="7ABACB4A" w14:textId="77777777" w:rsidR="00081903" w:rsidRDefault="00081903" w:rsidP="00A61A61">
            <w:pPr>
              <w:ind w:left="0" w:firstLine="0"/>
              <w:rPr>
                <w:ins w:id="379" w:author="Pervova 21.1" w:date="2020-03-25T01:59:00Z"/>
              </w:rPr>
            </w:pPr>
          </w:p>
        </w:tc>
      </w:tr>
      <w:tr w:rsidR="00081903" w14:paraId="46728FB5" w14:textId="77777777" w:rsidTr="00A61A61">
        <w:trPr>
          <w:ins w:id="380" w:author="Pervova 21.1" w:date="2020-03-25T01:59:00Z"/>
        </w:trPr>
        <w:tc>
          <w:tcPr>
            <w:tcW w:w="4921" w:type="dxa"/>
          </w:tcPr>
          <w:p w14:paraId="3C89E0C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81" w:author="Pervova 21.1" w:date="2020-03-25T01:59:00Z"/>
              </w:rPr>
            </w:pPr>
            <w:ins w:id="382" w:author="Pervova 21.1" w:date="2020-03-25T01:59:00Z">
              <w:r w:rsidRPr="00B21DB5">
                <w:t>:16R:LINK</w:t>
              </w:r>
            </w:ins>
          </w:p>
        </w:tc>
        <w:tc>
          <w:tcPr>
            <w:tcW w:w="5245" w:type="dxa"/>
          </w:tcPr>
          <w:p w14:paraId="10812B9B" w14:textId="77777777" w:rsidR="00081903" w:rsidRDefault="00081903" w:rsidP="00A61A61">
            <w:pPr>
              <w:ind w:left="0" w:firstLine="0"/>
              <w:rPr>
                <w:ins w:id="383" w:author="Pervova 21.1" w:date="2020-03-25T01:59:00Z"/>
              </w:rPr>
            </w:pPr>
          </w:p>
        </w:tc>
      </w:tr>
      <w:tr w:rsidR="00081903" w14:paraId="2AB23B6F" w14:textId="77777777" w:rsidTr="00A61A61">
        <w:trPr>
          <w:ins w:id="384" w:author="Pervova 21.1" w:date="2020-03-25T01:59:00Z"/>
        </w:trPr>
        <w:tc>
          <w:tcPr>
            <w:tcW w:w="4921" w:type="dxa"/>
          </w:tcPr>
          <w:p w14:paraId="33FFE7A6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85" w:author="Pervova 21.1" w:date="2020-03-25T01:59:00Z"/>
              </w:rPr>
            </w:pPr>
            <w:ins w:id="386" w:author="Pervova 21.1" w:date="2020-03-25T01:59:00Z">
              <w:r>
                <w:t>:20C::CORP//000</w:t>
              </w:r>
              <w:r w:rsidRPr="001E28E9">
                <w:t>001</w:t>
              </w:r>
            </w:ins>
          </w:p>
        </w:tc>
        <w:tc>
          <w:tcPr>
            <w:tcW w:w="5245" w:type="dxa"/>
          </w:tcPr>
          <w:p w14:paraId="7B669D6C" w14:textId="77777777" w:rsidR="00081903" w:rsidRDefault="00081903" w:rsidP="00A61A61">
            <w:pPr>
              <w:ind w:left="0" w:firstLine="0"/>
              <w:rPr>
                <w:ins w:id="387" w:author="Pervova 21.1" w:date="2020-03-25T01:59:00Z"/>
              </w:rPr>
            </w:pPr>
            <w:proofErr w:type="gramStart"/>
            <w:ins w:id="388" w:author="Pervova 21.1" w:date="2020-03-25T01:59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081903" w14:paraId="1E42C7CB" w14:textId="77777777" w:rsidTr="00A61A61">
        <w:trPr>
          <w:ins w:id="389" w:author="Pervova 21.1" w:date="2020-03-25T01:59:00Z"/>
        </w:trPr>
        <w:tc>
          <w:tcPr>
            <w:tcW w:w="4921" w:type="dxa"/>
          </w:tcPr>
          <w:p w14:paraId="129EED4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90" w:author="Pervova 21.1" w:date="2020-03-25T01:59:00Z"/>
              </w:rPr>
            </w:pPr>
            <w:ins w:id="391" w:author="Pervova 21.1" w:date="2020-03-25T01:59:00Z">
              <w:r w:rsidRPr="00B21DB5">
                <w:t>:16S:LINK</w:t>
              </w:r>
            </w:ins>
          </w:p>
        </w:tc>
        <w:tc>
          <w:tcPr>
            <w:tcW w:w="5245" w:type="dxa"/>
          </w:tcPr>
          <w:p w14:paraId="7600F84E" w14:textId="77777777" w:rsidR="00081903" w:rsidRDefault="00081903" w:rsidP="00A61A61">
            <w:pPr>
              <w:ind w:left="0" w:firstLine="0"/>
              <w:rPr>
                <w:ins w:id="392" w:author="Pervova 21.1" w:date="2020-03-25T01:59:00Z"/>
              </w:rPr>
            </w:pPr>
          </w:p>
        </w:tc>
      </w:tr>
      <w:tr w:rsidR="00081903" w14:paraId="29303E2A" w14:textId="77777777" w:rsidTr="00A61A61">
        <w:trPr>
          <w:ins w:id="393" w:author="Pervova 21.1" w:date="2020-03-25T01:59:00Z"/>
        </w:trPr>
        <w:tc>
          <w:tcPr>
            <w:tcW w:w="4921" w:type="dxa"/>
          </w:tcPr>
          <w:p w14:paraId="02F7692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94" w:author="Pervova 21.1" w:date="2020-03-25T01:59:00Z"/>
              </w:rPr>
            </w:pPr>
            <w:ins w:id="395" w:author="Pervova 21.1" w:date="2020-03-25T01:59:00Z">
              <w:r w:rsidRPr="00B21DB5">
                <w:t>:16R:LINK</w:t>
              </w:r>
            </w:ins>
          </w:p>
        </w:tc>
        <w:tc>
          <w:tcPr>
            <w:tcW w:w="5245" w:type="dxa"/>
          </w:tcPr>
          <w:p w14:paraId="688AA030" w14:textId="77777777" w:rsidR="00081903" w:rsidRDefault="00081903" w:rsidP="00A61A61">
            <w:pPr>
              <w:ind w:left="0" w:firstLine="0"/>
              <w:rPr>
                <w:ins w:id="396" w:author="Pervova 21.1" w:date="2020-03-25T01:59:00Z"/>
              </w:rPr>
            </w:pPr>
          </w:p>
        </w:tc>
      </w:tr>
      <w:tr w:rsidR="00081903" w14:paraId="43027B85" w14:textId="77777777" w:rsidTr="00A61A61">
        <w:trPr>
          <w:ins w:id="397" w:author="Pervova 21.1" w:date="2020-03-25T01:59:00Z"/>
        </w:trPr>
        <w:tc>
          <w:tcPr>
            <w:tcW w:w="4921" w:type="dxa"/>
          </w:tcPr>
          <w:p w14:paraId="3ACD8AE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398" w:author="Pervova 21.1" w:date="2020-03-25T01:59:00Z"/>
              </w:rPr>
            </w:pPr>
            <w:ins w:id="399" w:author="Pervova 21.1" w:date="2020-03-25T01:59:00Z">
              <w:r w:rsidRPr="00B21DB5">
                <w:t>:22F::LINK//WITH</w:t>
              </w:r>
            </w:ins>
          </w:p>
        </w:tc>
        <w:tc>
          <w:tcPr>
            <w:tcW w:w="5245" w:type="dxa"/>
          </w:tcPr>
          <w:p w14:paraId="7A55A75C" w14:textId="77777777" w:rsidR="00081903" w:rsidRDefault="00081903" w:rsidP="00A61A61">
            <w:pPr>
              <w:ind w:left="0" w:firstLine="0"/>
              <w:rPr>
                <w:ins w:id="400" w:author="Pervova 21.1" w:date="2020-03-25T01:59:00Z"/>
              </w:rPr>
            </w:pPr>
            <w:ins w:id="401" w:author="Pervova 21.1" w:date="2020-03-25T01:59:00Z">
              <w:r>
                <w:t>Тип связки – обрабатывать одновременно</w:t>
              </w:r>
            </w:ins>
          </w:p>
        </w:tc>
      </w:tr>
      <w:tr w:rsidR="00081903" w14:paraId="4DE9BF45" w14:textId="77777777" w:rsidTr="00A61A61">
        <w:trPr>
          <w:ins w:id="402" w:author="Pervova 21.1" w:date="2020-03-25T01:59:00Z"/>
        </w:trPr>
        <w:tc>
          <w:tcPr>
            <w:tcW w:w="4921" w:type="dxa"/>
          </w:tcPr>
          <w:p w14:paraId="514963F9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03" w:author="Pervova 21.1" w:date="2020-03-25T01:59:00Z"/>
              </w:rPr>
            </w:pPr>
            <w:ins w:id="404" w:author="Pervova 21.1" w:date="2020-03-25T01:59:00Z">
              <w:r w:rsidRPr="00B21DB5">
                <w:t>:13A::LINK//568</w:t>
              </w:r>
            </w:ins>
          </w:p>
        </w:tc>
        <w:tc>
          <w:tcPr>
            <w:tcW w:w="5245" w:type="dxa"/>
          </w:tcPr>
          <w:p w14:paraId="078D2C50" w14:textId="77777777" w:rsidR="00081903" w:rsidRDefault="00081903" w:rsidP="00A61A61">
            <w:pPr>
              <w:ind w:left="0" w:firstLine="0"/>
              <w:rPr>
                <w:ins w:id="405" w:author="Pervova 21.1" w:date="2020-03-25T01:59:00Z"/>
              </w:rPr>
            </w:pPr>
            <w:ins w:id="406" w:author="Pervova 21.1" w:date="2020-03-25T01:59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081903" w14:paraId="50CDBCFD" w14:textId="77777777" w:rsidTr="00A61A61">
        <w:trPr>
          <w:ins w:id="407" w:author="Pervova 21.1" w:date="2020-03-25T01:59:00Z"/>
        </w:trPr>
        <w:tc>
          <w:tcPr>
            <w:tcW w:w="4921" w:type="dxa"/>
          </w:tcPr>
          <w:p w14:paraId="1B5B9B7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08" w:author="Pervova 21.1" w:date="2020-03-25T01:59:00Z"/>
              </w:rPr>
            </w:pPr>
            <w:ins w:id="409" w:author="Pervova 21.1" w:date="2020-03-25T01:59:00Z">
              <w:r>
                <w:t>:20C::CORP//000</w:t>
              </w:r>
              <w:r w:rsidRPr="001E28E9">
                <w:t>0</w:t>
              </w:r>
              <w:r w:rsidRPr="00B21DB5">
                <w:t>0</w:t>
              </w:r>
              <w:r w:rsidRPr="001E28E9">
                <w:t>1</w:t>
              </w:r>
              <w:r w:rsidRPr="00B21DB5">
                <w:t>X1</w:t>
              </w:r>
            </w:ins>
          </w:p>
        </w:tc>
        <w:tc>
          <w:tcPr>
            <w:tcW w:w="5245" w:type="dxa"/>
          </w:tcPr>
          <w:p w14:paraId="24684FE5" w14:textId="77777777" w:rsidR="00081903" w:rsidRDefault="00081903" w:rsidP="00A61A61">
            <w:pPr>
              <w:rPr>
                <w:ins w:id="410" w:author="Pervova 21.1" w:date="2020-03-25T01:59:00Z"/>
              </w:rPr>
            </w:pPr>
            <w:proofErr w:type="gramStart"/>
            <w:ins w:id="411" w:author="Pervova 21.1" w:date="2020-03-25T01:59:00Z">
              <w:r w:rsidRPr="00EF7E68">
                <w:t>Связанный</w:t>
              </w:r>
              <w:proofErr w:type="gramEnd"/>
              <w:r w:rsidRPr="00EF7E68">
                <w:t xml:space="preserve"> референс КД</w:t>
              </w:r>
            </w:ins>
          </w:p>
        </w:tc>
      </w:tr>
      <w:tr w:rsidR="00081903" w14:paraId="71CAA855" w14:textId="77777777" w:rsidTr="00A61A61">
        <w:trPr>
          <w:ins w:id="412" w:author="Pervova 21.1" w:date="2020-03-25T01:59:00Z"/>
        </w:trPr>
        <w:tc>
          <w:tcPr>
            <w:tcW w:w="4921" w:type="dxa"/>
          </w:tcPr>
          <w:p w14:paraId="7FD8039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13" w:author="Pervova 21.1" w:date="2020-03-25T01:59:00Z"/>
              </w:rPr>
            </w:pPr>
            <w:ins w:id="414" w:author="Pervova 21.1" w:date="2020-03-25T01:59:00Z">
              <w:r w:rsidRPr="00B21DB5">
                <w:t>:16S:LINK</w:t>
              </w:r>
            </w:ins>
          </w:p>
        </w:tc>
        <w:tc>
          <w:tcPr>
            <w:tcW w:w="5245" w:type="dxa"/>
          </w:tcPr>
          <w:p w14:paraId="1D0F5F60" w14:textId="77777777" w:rsidR="00081903" w:rsidRDefault="00081903" w:rsidP="00A61A61">
            <w:pPr>
              <w:ind w:left="0" w:firstLine="0"/>
              <w:rPr>
                <w:ins w:id="415" w:author="Pervova 21.1" w:date="2020-03-25T01:59:00Z"/>
              </w:rPr>
            </w:pPr>
          </w:p>
        </w:tc>
      </w:tr>
      <w:tr w:rsidR="00081903" w14:paraId="07BD32EA" w14:textId="77777777" w:rsidTr="00A61A61">
        <w:trPr>
          <w:ins w:id="416" w:author="Pervova 21.1" w:date="2020-03-25T01:59:00Z"/>
        </w:trPr>
        <w:tc>
          <w:tcPr>
            <w:tcW w:w="4921" w:type="dxa"/>
          </w:tcPr>
          <w:p w14:paraId="06A8C98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17" w:author="Pervova 21.1" w:date="2020-03-25T01:59:00Z"/>
              </w:rPr>
            </w:pPr>
            <w:ins w:id="418" w:author="Pervova 21.1" w:date="2020-03-25T01:59:00Z">
              <w:r w:rsidRPr="00B21DB5">
                <w:t>:16S:GENL</w:t>
              </w:r>
            </w:ins>
          </w:p>
        </w:tc>
        <w:tc>
          <w:tcPr>
            <w:tcW w:w="5245" w:type="dxa"/>
          </w:tcPr>
          <w:p w14:paraId="144720AC" w14:textId="77777777" w:rsidR="00081903" w:rsidRDefault="00081903" w:rsidP="00A61A61">
            <w:pPr>
              <w:ind w:left="0" w:firstLine="0"/>
              <w:rPr>
                <w:ins w:id="419" w:author="Pervova 21.1" w:date="2020-03-25T01:59:00Z"/>
              </w:rPr>
            </w:pPr>
          </w:p>
        </w:tc>
      </w:tr>
      <w:tr w:rsidR="00081903" w14:paraId="712D40ED" w14:textId="77777777" w:rsidTr="00A61A61">
        <w:trPr>
          <w:ins w:id="420" w:author="Pervova 21.1" w:date="2020-03-25T01:59:00Z"/>
        </w:trPr>
        <w:tc>
          <w:tcPr>
            <w:tcW w:w="4921" w:type="dxa"/>
          </w:tcPr>
          <w:p w14:paraId="0056F8F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21" w:author="Pervova 21.1" w:date="2020-03-25T01:59:00Z"/>
              </w:rPr>
            </w:pPr>
            <w:ins w:id="422" w:author="Pervova 21.1" w:date="2020-03-25T01:59:00Z">
              <w:r w:rsidRPr="00B21DB5">
                <w:t>:16R:USECU</w:t>
              </w:r>
            </w:ins>
          </w:p>
        </w:tc>
        <w:tc>
          <w:tcPr>
            <w:tcW w:w="5245" w:type="dxa"/>
          </w:tcPr>
          <w:p w14:paraId="239A4A9D" w14:textId="77777777" w:rsidR="00081903" w:rsidRDefault="00081903" w:rsidP="00A61A61">
            <w:pPr>
              <w:ind w:left="0" w:firstLine="0"/>
              <w:rPr>
                <w:ins w:id="423" w:author="Pervova 21.1" w:date="2020-03-25T01:59:00Z"/>
              </w:rPr>
            </w:pPr>
          </w:p>
        </w:tc>
      </w:tr>
      <w:tr w:rsidR="00081903" w14:paraId="65FDCFC9" w14:textId="77777777" w:rsidTr="00A61A61">
        <w:trPr>
          <w:ins w:id="424" w:author="Pervova 21.1" w:date="2020-03-25T01:59:00Z"/>
        </w:trPr>
        <w:tc>
          <w:tcPr>
            <w:tcW w:w="4921" w:type="dxa"/>
          </w:tcPr>
          <w:p w14:paraId="7020AEC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25" w:author="Pervova 21.1" w:date="2020-03-25T01:59:00Z"/>
              </w:rPr>
            </w:pPr>
            <w:ins w:id="426" w:author="Pervova 21.1" w:date="2020-03-25T01:59:00Z">
              <w:r w:rsidRPr="00B21DB5">
                <w:t>:35B:ISIN RU1111111111</w:t>
              </w:r>
            </w:ins>
          </w:p>
        </w:tc>
        <w:tc>
          <w:tcPr>
            <w:tcW w:w="5245" w:type="dxa"/>
          </w:tcPr>
          <w:p w14:paraId="30DE94C3" w14:textId="77777777" w:rsidR="00081903" w:rsidRDefault="00081903" w:rsidP="00A61A61">
            <w:pPr>
              <w:ind w:left="0" w:firstLine="0"/>
              <w:rPr>
                <w:ins w:id="427" w:author="Pervova 21.1" w:date="2020-03-25T01:59:00Z"/>
              </w:rPr>
            </w:pPr>
            <w:ins w:id="428" w:author="Pervova 21.1" w:date="2020-03-25T01:59:00Z">
              <w:r>
                <w:t>ISIN</w:t>
              </w:r>
            </w:ins>
          </w:p>
        </w:tc>
      </w:tr>
      <w:tr w:rsidR="00081903" w14:paraId="0DD78A59" w14:textId="77777777" w:rsidTr="00A61A61">
        <w:trPr>
          <w:ins w:id="429" w:author="Pervova 21.1" w:date="2020-03-25T01:59:00Z"/>
        </w:trPr>
        <w:tc>
          <w:tcPr>
            <w:tcW w:w="4921" w:type="dxa"/>
          </w:tcPr>
          <w:p w14:paraId="55192EC8" w14:textId="0757559B" w:rsidR="00081903" w:rsidRPr="002F7AC7" w:rsidRDefault="00081903" w:rsidP="002F7AC7">
            <w:pPr>
              <w:numPr>
                <w:ilvl w:val="0"/>
                <w:numId w:val="1"/>
              </w:numPr>
              <w:ind w:left="0" w:firstLine="0"/>
              <w:rPr>
                <w:ins w:id="430" w:author="Pervova 21.1" w:date="2020-03-25T01:59:00Z"/>
                <w:lang w:val="en-US"/>
              </w:rPr>
            </w:pPr>
            <w:ins w:id="431" w:author="Pervova 21.1" w:date="2020-03-25T01:59:00Z">
              <w:r w:rsidRPr="002F7AC7">
                <w:rPr>
                  <w:lang w:val="en-US"/>
                </w:rPr>
                <w:t>/XX/CORP/NADC/</w:t>
              </w:r>
            </w:ins>
            <w:ins w:id="432" w:author="Pervova 21.1" w:date="2020-03-25T02:09:00Z">
              <w:r w:rsidR="002F7AC7" w:rsidRPr="002F7AC7">
                <w:rPr>
                  <w:highlight w:val="yellow"/>
                  <w:lang w:val="en-US"/>
                </w:rPr>
                <w:t>ENEF</w:t>
              </w:r>
            </w:ins>
            <w:ins w:id="433" w:author="Pervova 21.1" w:date="2020-03-25T02:08:00Z">
              <w:r w:rsidR="002F7AC7" w:rsidRPr="002F7AC7">
                <w:rPr>
                  <w:highlight w:val="yellow"/>
                  <w:lang w:val="en-US"/>
                </w:rPr>
                <w:t>/</w:t>
              </w:r>
              <w:commentRangeStart w:id="434"/>
              <w:r w:rsidR="002F7AC7" w:rsidRPr="002F7AC7">
                <w:rPr>
                  <w:lang w:val="en-US"/>
                </w:rPr>
                <w:t>DR</w:t>
              </w:r>
            </w:ins>
            <w:commentRangeEnd w:id="434"/>
            <w:ins w:id="435" w:author="Pervova 21.1" w:date="2020-03-25T02:09:00Z">
              <w:r w:rsidR="002F7AC7">
                <w:rPr>
                  <w:rStyle w:val="afb"/>
                </w:rPr>
                <w:commentReference w:id="434"/>
              </w:r>
            </w:ins>
          </w:p>
        </w:tc>
        <w:tc>
          <w:tcPr>
            <w:tcW w:w="5245" w:type="dxa"/>
          </w:tcPr>
          <w:p w14:paraId="4224838D" w14:textId="0757CA35" w:rsidR="00081903" w:rsidRDefault="00081903" w:rsidP="00A61A61">
            <w:pPr>
              <w:ind w:left="0" w:firstLine="0"/>
              <w:rPr>
                <w:ins w:id="436" w:author="Pervova 21.1" w:date="2020-03-25T01:59:00Z"/>
              </w:rPr>
            </w:pPr>
            <w:proofErr w:type="gramStart"/>
            <w:ins w:id="437" w:author="Pervova 21.1" w:date="2020-03-25T01:5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</w:t>
              </w:r>
            </w:ins>
            <w:ins w:id="438" w:author="Pervova 21.1" w:date="2020-03-25T02:09:00Z">
              <w:r w:rsidR="002F7AC7" w:rsidRPr="002F7AC7">
                <w:t xml:space="preserve"> </w:t>
              </w:r>
            </w:ins>
            <w:ins w:id="439" w:author="Pervova 21.1" w:date="2020-03-25T01:59:00Z">
              <w:r w:rsidRPr="00FC6B27">
                <w:t xml:space="preserve">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081903" w14:paraId="54FB5107" w14:textId="77777777" w:rsidTr="00A61A61">
        <w:trPr>
          <w:ins w:id="440" w:author="Pervova 21.1" w:date="2020-03-25T01:59:00Z"/>
        </w:trPr>
        <w:tc>
          <w:tcPr>
            <w:tcW w:w="4921" w:type="dxa"/>
          </w:tcPr>
          <w:p w14:paraId="20E32EC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41" w:author="Pervova 21.1" w:date="2020-03-25T01:59:00Z"/>
              </w:rPr>
            </w:pPr>
            <w:ins w:id="442" w:author="Pervova 21.1" w:date="2020-03-25T01:59:00Z">
              <w:r w:rsidRPr="00B21DB5">
                <w:t>/RU/1-11-00111-A</w:t>
              </w:r>
            </w:ins>
          </w:p>
        </w:tc>
        <w:tc>
          <w:tcPr>
            <w:tcW w:w="5245" w:type="dxa"/>
          </w:tcPr>
          <w:p w14:paraId="468770B3" w14:textId="77777777" w:rsidR="00081903" w:rsidRDefault="00081903" w:rsidP="00A61A61">
            <w:pPr>
              <w:ind w:left="0" w:firstLine="0"/>
              <w:rPr>
                <w:ins w:id="443" w:author="Pervova 21.1" w:date="2020-03-25T01:59:00Z"/>
              </w:rPr>
            </w:pPr>
            <w:ins w:id="444" w:author="Pervova 21.1" w:date="2020-03-25T01:5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081903" w14:paraId="4983FBE6" w14:textId="77777777" w:rsidTr="00A61A61">
        <w:trPr>
          <w:ins w:id="445" w:author="Pervova 21.1" w:date="2020-03-25T01:59:00Z"/>
        </w:trPr>
        <w:tc>
          <w:tcPr>
            <w:tcW w:w="4921" w:type="dxa"/>
          </w:tcPr>
          <w:p w14:paraId="486056C1" w14:textId="66ABF848" w:rsidR="00081903" w:rsidRDefault="00081903" w:rsidP="00B31ADA">
            <w:pPr>
              <w:rPr>
                <w:ins w:id="446" w:author="Pervova 21.1" w:date="2020-03-25T01:59:00Z"/>
              </w:rPr>
            </w:pPr>
            <w:ins w:id="447" w:author="Pervova 21.1" w:date="2020-03-25T01:59:00Z">
              <w:r>
                <w:t>'AO ''</w:t>
              </w:r>
              <w:r>
                <w:rPr>
                  <w:lang w:val="en-US"/>
                </w:rPr>
                <w:t>e</w:t>
              </w:r>
              <w:r>
                <w:t>NERGONEFTEGAZ''</w:t>
              </w:r>
              <w:r w:rsidRPr="001E28E9">
                <w:t xml:space="preserve"> </w:t>
              </w:r>
            </w:ins>
            <w:ins w:id="448" w:author="Pervova 21.1" w:date="2020-03-25T02:15:00Z">
              <w:r w:rsidR="00B31ADA" w:rsidRPr="00B31ADA">
                <w:t>1/10</w:t>
              </w:r>
            </w:ins>
          </w:p>
        </w:tc>
        <w:tc>
          <w:tcPr>
            <w:tcW w:w="5245" w:type="dxa"/>
          </w:tcPr>
          <w:p w14:paraId="32ED0274" w14:textId="77777777" w:rsidR="00081903" w:rsidRPr="00187259" w:rsidRDefault="00081903" w:rsidP="00A61A61">
            <w:pPr>
              <w:numPr>
                <w:ilvl w:val="0"/>
                <w:numId w:val="0"/>
              </w:numPr>
              <w:rPr>
                <w:ins w:id="449" w:author="Pervova 21.1" w:date="2020-03-25T01:59:00Z"/>
                <w:lang w:val="en-US"/>
              </w:rPr>
            </w:pPr>
            <w:proofErr w:type="gramStart"/>
            <w:ins w:id="450" w:author="Pervova 21.1" w:date="2020-03-25T01:5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081903" w14:paraId="645AE185" w14:textId="77777777" w:rsidTr="00A61A61">
        <w:trPr>
          <w:ins w:id="451" w:author="Pervova 21.1" w:date="2020-03-25T01:59:00Z"/>
        </w:trPr>
        <w:tc>
          <w:tcPr>
            <w:tcW w:w="4921" w:type="dxa"/>
          </w:tcPr>
          <w:p w14:paraId="676385A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52" w:author="Pervova 21.1" w:date="2020-03-25T01:59:00Z"/>
              </w:rPr>
            </w:pPr>
            <w:ins w:id="453" w:author="Pervova 21.1" w:date="2020-03-25T01:59:00Z">
              <w:r w:rsidRPr="00B21DB5">
                <w:t>:16R:ACCTINFO</w:t>
              </w:r>
            </w:ins>
          </w:p>
        </w:tc>
        <w:tc>
          <w:tcPr>
            <w:tcW w:w="5245" w:type="dxa"/>
          </w:tcPr>
          <w:p w14:paraId="700AAB4F" w14:textId="77777777" w:rsidR="00081903" w:rsidRDefault="00081903" w:rsidP="00A61A61">
            <w:pPr>
              <w:ind w:left="0" w:firstLine="0"/>
              <w:rPr>
                <w:ins w:id="454" w:author="Pervova 21.1" w:date="2020-03-25T01:59:00Z"/>
              </w:rPr>
            </w:pPr>
          </w:p>
        </w:tc>
      </w:tr>
      <w:tr w:rsidR="00081903" w14:paraId="4AA6B3DA" w14:textId="77777777" w:rsidTr="00A61A61">
        <w:trPr>
          <w:ins w:id="455" w:author="Pervova 21.1" w:date="2020-03-25T01:59:00Z"/>
        </w:trPr>
        <w:tc>
          <w:tcPr>
            <w:tcW w:w="4921" w:type="dxa"/>
          </w:tcPr>
          <w:p w14:paraId="0D8A93D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56" w:author="Pervova 21.1" w:date="2020-03-25T01:59:00Z"/>
              </w:rPr>
            </w:pPr>
            <w:ins w:id="457" w:author="Pervova 21.1" w:date="2020-03-25T01:59:00Z">
              <w:r>
                <w:t>:97A::SAFE//M</w:t>
              </w:r>
              <w:r w:rsidRPr="001E28E9">
                <w:t>L</w:t>
              </w:r>
              <w:r w:rsidRPr="00B21DB5">
                <w:t>1111111111</w:t>
              </w:r>
            </w:ins>
          </w:p>
        </w:tc>
        <w:tc>
          <w:tcPr>
            <w:tcW w:w="5245" w:type="dxa"/>
          </w:tcPr>
          <w:p w14:paraId="185687DC" w14:textId="77777777" w:rsidR="00081903" w:rsidRDefault="00081903" w:rsidP="00A61A61">
            <w:pPr>
              <w:rPr>
                <w:ins w:id="458" w:author="Pervova 21.1" w:date="2020-03-25T01:59:00Z"/>
              </w:rPr>
            </w:pPr>
            <w:ins w:id="459" w:author="Pervova 21.1" w:date="2020-03-25T01:59:00Z">
              <w:r w:rsidRPr="00BE3C71">
                <w:t>Номер счета депонента в НРД</w:t>
              </w:r>
            </w:ins>
          </w:p>
        </w:tc>
      </w:tr>
      <w:tr w:rsidR="00B31ADA" w14:paraId="37DDD4C6" w14:textId="77777777" w:rsidTr="00A61A61">
        <w:trPr>
          <w:ins w:id="460" w:author="Pervova 21.1" w:date="2020-03-25T01:59:00Z"/>
        </w:trPr>
        <w:tc>
          <w:tcPr>
            <w:tcW w:w="4921" w:type="dxa"/>
          </w:tcPr>
          <w:p w14:paraId="784E7D1F" w14:textId="2DF35493" w:rsidR="00B31ADA" w:rsidRDefault="00B31ADA" w:rsidP="00A61A61">
            <w:pPr>
              <w:numPr>
                <w:ilvl w:val="0"/>
                <w:numId w:val="1"/>
              </w:numPr>
              <w:ind w:left="0" w:firstLine="0"/>
              <w:rPr>
                <w:ins w:id="461" w:author="Pervova 21.1" w:date="2020-03-25T01:59:00Z"/>
              </w:rPr>
            </w:pPr>
            <w:ins w:id="462" w:author="Pervova 21.1" w:date="2020-03-25T02:17:00Z">
              <w:r>
                <w:t>:93B::ELIG//UNIT/1</w:t>
              </w:r>
              <w:r w:rsidRPr="001664E4">
                <w:t>0,</w:t>
              </w:r>
            </w:ins>
          </w:p>
        </w:tc>
        <w:tc>
          <w:tcPr>
            <w:tcW w:w="5245" w:type="dxa"/>
          </w:tcPr>
          <w:p w14:paraId="762300AD" w14:textId="71109E9B" w:rsidR="00B31ADA" w:rsidRDefault="00B31ADA" w:rsidP="00A61A61">
            <w:pPr>
              <w:ind w:left="0" w:firstLine="0"/>
              <w:rPr>
                <w:ins w:id="463" w:author="Pervova 21.1" w:date="2020-03-25T01:59:00Z"/>
              </w:rPr>
            </w:pPr>
            <w:ins w:id="464" w:author="Pervova 21.1" w:date="2020-03-25T02:17:00Z">
              <w:r>
                <w:t>Остаток</w:t>
              </w:r>
              <w:r w:rsidRPr="0010040E">
                <w:t xml:space="preserve"> </w:t>
              </w:r>
              <w:r>
                <w:t xml:space="preserve">дробной части ценной бумаги </w:t>
              </w:r>
              <w:r w:rsidRPr="0010040E">
                <w:t>на дату фиксации</w:t>
              </w:r>
              <w:r>
                <w:t>, указан числитель дроби</w:t>
              </w:r>
            </w:ins>
          </w:p>
        </w:tc>
      </w:tr>
      <w:tr w:rsidR="00081903" w14:paraId="0E1CED0D" w14:textId="77777777" w:rsidTr="00A61A61">
        <w:trPr>
          <w:ins w:id="465" w:author="Pervova 21.1" w:date="2020-03-25T01:59:00Z"/>
        </w:trPr>
        <w:tc>
          <w:tcPr>
            <w:tcW w:w="4921" w:type="dxa"/>
          </w:tcPr>
          <w:p w14:paraId="5438875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66" w:author="Pervova 21.1" w:date="2020-03-25T01:59:00Z"/>
              </w:rPr>
            </w:pPr>
            <w:ins w:id="467" w:author="Pervova 21.1" w:date="2020-03-25T01:59:00Z">
              <w:r w:rsidRPr="00B21DB5">
                <w:t>:16S:ACCTINFO</w:t>
              </w:r>
            </w:ins>
          </w:p>
        </w:tc>
        <w:tc>
          <w:tcPr>
            <w:tcW w:w="5245" w:type="dxa"/>
          </w:tcPr>
          <w:p w14:paraId="17AE2061" w14:textId="77777777" w:rsidR="00081903" w:rsidRDefault="00081903" w:rsidP="00A61A61">
            <w:pPr>
              <w:ind w:left="0" w:firstLine="0"/>
              <w:rPr>
                <w:ins w:id="468" w:author="Pervova 21.1" w:date="2020-03-25T01:59:00Z"/>
              </w:rPr>
            </w:pPr>
          </w:p>
        </w:tc>
      </w:tr>
      <w:tr w:rsidR="00081903" w14:paraId="76FDCF60" w14:textId="77777777" w:rsidTr="00A61A61">
        <w:trPr>
          <w:ins w:id="469" w:author="Pervova 21.1" w:date="2020-03-25T01:59:00Z"/>
        </w:trPr>
        <w:tc>
          <w:tcPr>
            <w:tcW w:w="4921" w:type="dxa"/>
          </w:tcPr>
          <w:p w14:paraId="06BECDF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70" w:author="Pervova 21.1" w:date="2020-03-25T01:59:00Z"/>
              </w:rPr>
            </w:pPr>
            <w:ins w:id="471" w:author="Pervova 21.1" w:date="2020-03-25T01:59:00Z">
              <w:r w:rsidRPr="00B21DB5">
                <w:t>:16S:USECU</w:t>
              </w:r>
            </w:ins>
          </w:p>
        </w:tc>
        <w:tc>
          <w:tcPr>
            <w:tcW w:w="5245" w:type="dxa"/>
          </w:tcPr>
          <w:p w14:paraId="60F01FB8" w14:textId="77777777" w:rsidR="00081903" w:rsidRDefault="00081903" w:rsidP="00A61A61">
            <w:pPr>
              <w:ind w:left="0" w:firstLine="0"/>
              <w:rPr>
                <w:ins w:id="472" w:author="Pervova 21.1" w:date="2020-03-25T01:59:00Z"/>
              </w:rPr>
            </w:pPr>
          </w:p>
        </w:tc>
      </w:tr>
      <w:tr w:rsidR="00081903" w14:paraId="4EBAC7A9" w14:textId="77777777" w:rsidTr="00A61A61">
        <w:trPr>
          <w:ins w:id="473" w:author="Pervova 21.1" w:date="2020-03-25T01:59:00Z"/>
        </w:trPr>
        <w:tc>
          <w:tcPr>
            <w:tcW w:w="4921" w:type="dxa"/>
          </w:tcPr>
          <w:p w14:paraId="0209878C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74" w:author="Pervova 21.1" w:date="2020-03-25T01:59:00Z"/>
              </w:rPr>
            </w:pPr>
            <w:ins w:id="475" w:author="Pervova 21.1" w:date="2020-03-25T01:59:00Z">
              <w:r w:rsidRPr="00B21DB5">
                <w:t>:16R:CADETL</w:t>
              </w:r>
            </w:ins>
          </w:p>
        </w:tc>
        <w:tc>
          <w:tcPr>
            <w:tcW w:w="5245" w:type="dxa"/>
          </w:tcPr>
          <w:p w14:paraId="42A1A81A" w14:textId="77777777" w:rsidR="00081903" w:rsidRDefault="00081903" w:rsidP="00A61A61">
            <w:pPr>
              <w:ind w:left="0" w:firstLine="0"/>
              <w:rPr>
                <w:ins w:id="476" w:author="Pervova 21.1" w:date="2020-03-25T01:59:00Z"/>
              </w:rPr>
            </w:pPr>
          </w:p>
        </w:tc>
      </w:tr>
      <w:tr w:rsidR="00081903" w14:paraId="479DB58C" w14:textId="77777777" w:rsidTr="00A61A61">
        <w:trPr>
          <w:ins w:id="477" w:author="Pervova 21.1" w:date="2020-03-25T01:59:00Z"/>
        </w:trPr>
        <w:tc>
          <w:tcPr>
            <w:tcW w:w="4921" w:type="dxa"/>
          </w:tcPr>
          <w:p w14:paraId="6E8A838C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78" w:author="Pervova 21.1" w:date="2020-03-25T01:59:00Z"/>
              </w:rPr>
            </w:pPr>
            <w:ins w:id="479" w:author="Pervova 21.1" w:date="2020-03-25T01:59:00Z">
              <w:r>
                <w:t>:98C::MEET//201</w:t>
              </w:r>
              <w:r w:rsidRPr="001E28E9">
                <w:t>70330</w:t>
              </w:r>
              <w:r w:rsidRPr="00B21DB5">
                <w:t>120000</w:t>
              </w:r>
            </w:ins>
          </w:p>
        </w:tc>
        <w:tc>
          <w:tcPr>
            <w:tcW w:w="5245" w:type="dxa"/>
          </w:tcPr>
          <w:p w14:paraId="52E573F1" w14:textId="77777777" w:rsidR="00081903" w:rsidRDefault="00081903" w:rsidP="00A61A61">
            <w:pPr>
              <w:ind w:left="0" w:firstLine="0"/>
              <w:rPr>
                <w:ins w:id="480" w:author="Pervova 21.1" w:date="2020-03-25T01:59:00Z"/>
              </w:rPr>
            </w:pPr>
            <w:ins w:id="481" w:author="Pervova 21.1" w:date="2020-03-25T01:59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081903" w14:paraId="103F1BA1" w14:textId="77777777" w:rsidTr="00A61A61">
        <w:trPr>
          <w:ins w:id="482" w:author="Pervova 21.1" w:date="2020-03-25T01:59:00Z"/>
        </w:trPr>
        <w:tc>
          <w:tcPr>
            <w:tcW w:w="4921" w:type="dxa"/>
          </w:tcPr>
          <w:p w14:paraId="084AA34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83" w:author="Pervova 21.1" w:date="2020-03-25T01:59:00Z"/>
              </w:rPr>
            </w:pPr>
            <w:ins w:id="484" w:author="Pervova 21.1" w:date="2020-03-25T01:59:00Z">
              <w:r w:rsidRPr="00B21DB5">
                <w:t>:98A::RDTE//201</w:t>
              </w:r>
              <w:r w:rsidRPr="001E28E9">
                <w:t>70301</w:t>
              </w:r>
            </w:ins>
          </w:p>
        </w:tc>
        <w:tc>
          <w:tcPr>
            <w:tcW w:w="5245" w:type="dxa"/>
          </w:tcPr>
          <w:p w14:paraId="32660E4B" w14:textId="77777777" w:rsidR="00081903" w:rsidRDefault="00081903" w:rsidP="00A61A61">
            <w:pPr>
              <w:ind w:left="0" w:firstLine="0"/>
              <w:rPr>
                <w:ins w:id="485" w:author="Pervova 21.1" w:date="2020-03-25T01:59:00Z"/>
              </w:rPr>
            </w:pPr>
            <w:ins w:id="486" w:author="Pervova 21.1" w:date="2020-03-25T01:59:00Z">
              <w:r>
                <w:t>Дата фиксации</w:t>
              </w:r>
            </w:ins>
          </w:p>
        </w:tc>
      </w:tr>
      <w:tr w:rsidR="00081903" w:rsidRPr="005476B1" w14:paraId="334F4DC9" w14:textId="77777777" w:rsidTr="00A61A61">
        <w:trPr>
          <w:ins w:id="487" w:author="Pervova 21.1" w:date="2020-03-25T01:59:00Z"/>
        </w:trPr>
        <w:tc>
          <w:tcPr>
            <w:tcW w:w="4921" w:type="dxa"/>
          </w:tcPr>
          <w:p w14:paraId="6013B4CC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88" w:author="Pervova 21.1" w:date="2020-03-25T01:59:00Z"/>
                <w:lang w:val="en-US"/>
              </w:rPr>
            </w:pPr>
            <w:ins w:id="489" w:author="Pervova 21.1" w:date="2020-03-25T01:59:00Z">
              <w:r w:rsidRPr="00BA1ED2">
                <w:rPr>
                  <w:lang w:val="en-US"/>
                </w:rPr>
                <w:t xml:space="preserve">:94E::MEET//'MOSKVA, UL </w:t>
              </w:r>
              <w:proofErr w:type="spellStart"/>
              <w:r w:rsidRPr="00BA1ED2">
                <w:rPr>
                  <w:lang w:val="en-US"/>
                </w:rPr>
                <w:t>BALcUG</w:t>
              </w:r>
              <w:proofErr w:type="spellEnd"/>
              <w:r w:rsidRPr="00BA1ED2">
                <w:rPr>
                  <w:lang w:val="en-US"/>
                </w:rPr>
                <w:t>, D.1</w:t>
              </w:r>
            </w:ins>
          </w:p>
        </w:tc>
        <w:tc>
          <w:tcPr>
            <w:tcW w:w="5245" w:type="dxa"/>
          </w:tcPr>
          <w:p w14:paraId="6F0BD09F" w14:textId="77777777" w:rsidR="00081903" w:rsidRPr="00FF297E" w:rsidRDefault="00081903" w:rsidP="00A61A61">
            <w:pPr>
              <w:ind w:left="0" w:firstLine="0"/>
              <w:rPr>
                <w:ins w:id="490" w:author="Pervova 21.1" w:date="2020-03-25T01:59:00Z"/>
                <w:lang w:val="en-US"/>
              </w:rPr>
            </w:pPr>
            <w:ins w:id="491" w:author="Pervova 21.1" w:date="2020-03-25T01:59:00Z">
              <w:r>
                <w:t>Место проведения собрания</w:t>
              </w:r>
            </w:ins>
          </w:p>
        </w:tc>
      </w:tr>
      <w:tr w:rsidR="00081903" w:rsidRPr="009052E2" w14:paraId="71109754" w14:textId="77777777" w:rsidTr="00A61A61">
        <w:trPr>
          <w:ins w:id="492" w:author="Pervova 21.1" w:date="2020-03-25T01:59:00Z"/>
        </w:trPr>
        <w:tc>
          <w:tcPr>
            <w:tcW w:w="4921" w:type="dxa"/>
          </w:tcPr>
          <w:p w14:paraId="0467F2C3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93" w:author="Pervova 21.1" w:date="2020-03-25T01:59:00Z"/>
              </w:rPr>
            </w:pPr>
            <w:ins w:id="494" w:author="Pervova 21.1" w:date="2020-03-25T01:59:00Z">
              <w:r w:rsidRPr="008C7DCB">
                <w:t>:70</w:t>
              </w:r>
              <w:r w:rsidRPr="00BA1ED2">
                <w:rPr>
                  <w:lang w:val="en-US"/>
                </w:rPr>
                <w:t>G</w:t>
              </w:r>
              <w:r w:rsidRPr="008C7DCB">
                <w:t>::</w:t>
              </w:r>
              <w:r w:rsidRPr="00BA1ED2">
                <w:rPr>
                  <w:lang w:val="en-US"/>
                </w:rPr>
                <w:t>WEBB</w:t>
              </w:r>
              <w:r w:rsidRPr="008C7DCB">
                <w:t>//</w:t>
              </w:r>
              <w:r w:rsidRPr="00BA1ED2">
                <w:rPr>
                  <w:lang w:val="en-US"/>
                </w:rPr>
                <w:t>http</w:t>
              </w:r>
              <w:r w:rsidRPr="008C7DCB">
                <w:t>://</w:t>
              </w:r>
              <w:proofErr w:type="spellStart"/>
              <w:r w:rsidRPr="00BA1ED2">
                <w:rPr>
                  <w:lang w:val="en-US"/>
                </w:rPr>
                <w:t>cadocs</w:t>
              </w:r>
              <w:proofErr w:type="spellEnd"/>
              <w:r w:rsidRPr="008C7DCB">
                <w:t>-</w:t>
              </w:r>
              <w:r w:rsidRPr="00BA1ED2">
                <w:rPr>
                  <w:lang w:val="en-US"/>
                </w:rPr>
                <w:t>test</w:t>
              </w:r>
              <w:r w:rsidRPr="008C7DCB">
                <w:t>.</w:t>
              </w:r>
              <w:r w:rsidRPr="00BA1ED2">
                <w:rPr>
                  <w:lang w:val="en-US"/>
                </w:rPr>
                <w:t>nsd</w:t>
              </w:r>
              <w:r w:rsidRPr="008C7DCB">
                <w:t>.</w:t>
              </w:r>
              <w:r w:rsidRPr="00BA1ED2">
                <w:rPr>
                  <w:lang w:val="en-US"/>
                </w:rPr>
                <w:t>ru</w:t>
              </w:r>
              <w:r w:rsidRPr="008C7DCB">
                <w:t>/</w:t>
              </w:r>
              <w:r w:rsidRPr="00BA1ED2">
                <w:rPr>
                  <w:lang w:val="en-US"/>
                </w:rPr>
                <w:t>cd</w:t>
              </w:r>
              <w:r w:rsidRPr="008C7DCB">
                <w:t>7</w:t>
              </w:r>
              <w:proofErr w:type="spellStart"/>
              <w:r w:rsidRPr="00BA1ED2">
                <w:rPr>
                  <w:lang w:val="en-US"/>
                </w:rPr>
                <w:t>ec</w:t>
              </w:r>
              <w:proofErr w:type="spellEnd"/>
              <w:r w:rsidRPr="008C7DCB">
                <w:t>523</w:t>
              </w:r>
            </w:ins>
          </w:p>
          <w:p w14:paraId="22D8D50B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495" w:author="Pervova 21.1" w:date="2020-03-25T01:59:00Z"/>
              </w:rPr>
            </w:pPr>
            <w:ins w:id="496" w:author="Pervova 21.1" w:date="2020-03-25T01:59:00Z">
              <w:r w:rsidRPr="001E28E9">
                <w:t>d2674881868a0d6818624648</w:t>
              </w:r>
            </w:ins>
          </w:p>
        </w:tc>
        <w:tc>
          <w:tcPr>
            <w:tcW w:w="5245" w:type="dxa"/>
          </w:tcPr>
          <w:p w14:paraId="7371D54B" w14:textId="77777777" w:rsidR="00081903" w:rsidRPr="0093284B" w:rsidRDefault="00081903" w:rsidP="00A61A61">
            <w:pPr>
              <w:ind w:left="0" w:firstLine="0"/>
              <w:rPr>
                <w:ins w:id="497" w:author="Pervova 21.1" w:date="2020-03-25T01:59:00Z"/>
              </w:rPr>
            </w:pPr>
            <w:ins w:id="498" w:author="Pervova 21.1" w:date="2020-03-25T01:59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081903" w14:paraId="4AC44874" w14:textId="77777777" w:rsidTr="00A61A61">
        <w:trPr>
          <w:ins w:id="499" w:author="Pervova 21.1" w:date="2020-03-25T01:59:00Z"/>
        </w:trPr>
        <w:tc>
          <w:tcPr>
            <w:tcW w:w="4921" w:type="dxa"/>
          </w:tcPr>
          <w:p w14:paraId="248A5FB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00" w:author="Pervova 21.1" w:date="2020-03-25T01:59:00Z"/>
              </w:rPr>
            </w:pPr>
            <w:ins w:id="501" w:author="Pervova 21.1" w:date="2020-03-25T01:59:00Z">
              <w:r w:rsidRPr="00B21DB5">
                <w:t>:16S:CADETL</w:t>
              </w:r>
            </w:ins>
          </w:p>
        </w:tc>
        <w:tc>
          <w:tcPr>
            <w:tcW w:w="5245" w:type="dxa"/>
          </w:tcPr>
          <w:p w14:paraId="6B8790A0" w14:textId="77777777" w:rsidR="00081903" w:rsidRDefault="00081903" w:rsidP="00A61A61">
            <w:pPr>
              <w:ind w:left="0" w:firstLine="0"/>
              <w:rPr>
                <w:ins w:id="502" w:author="Pervova 21.1" w:date="2020-03-25T01:59:00Z"/>
              </w:rPr>
            </w:pPr>
          </w:p>
        </w:tc>
      </w:tr>
      <w:tr w:rsidR="00081903" w14:paraId="06DC7A2D" w14:textId="77777777" w:rsidTr="00A61A61">
        <w:trPr>
          <w:ins w:id="503" w:author="Pervova 21.1" w:date="2020-03-25T01:59:00Z"/>
        </w:trPr>
        <w:tc>
          <w:tcPr>
            <w:tcW w:w="4921" w:type="dxa"/>
          </w:tcPr>
          <w:p w14:paraId="671C6D6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04" w:author="Pervova 21.1" w:date="2020-03-25T01:59:00Z"/>
              </w:rPr>
            </w:pPr>
            <w:ins w:id="505" w:author="Pervova 21.1" w:date="2020-03-25T01:59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489E958F" w14:textId="77777777" w:rsidR="00081903" w:rsidRDefault="00081903" w:rsidP="00A61A61">
            <w:pPr>
              <w:ind w:left="0" w:firstLine="0"/>
              <w:rPr>
                <w:ins w:id="506" w:author="Pervova 21.1" w:date="2020-03-25T01:59:00Z"/>
              </w:rPr>
            </w:pPr>
          </w:p>
        </w:tc>
      </w:tr>
      <w:tr w:rsidR="00081903" w14:paraId="7DFFC695" w14:textId="77777777" w:rsidTr="00A61A61">
        <w:trPr>
          <w:ins w:id="507" w:author="Pervova 21.1" w:date="2020-03-25T01:59:00Z"/>
        </w:trPr>
        <w:tc>
          <w:tcPr>
            <w:tcW w:w="4921" w:type="dxa"/>
          </w:tcPr>
          <w:p w14:paraId="5347C10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08" w:author="Pervova 21.1" w:date="2020-03-25T01:59:00Z"/>
              </w:rPr>
            </w:pPr>
            <w:ins w:id="509" w:author="Pervova 21.1" w:date="2020-03-25T01:59:00Z">
              <w:r w:rsidRPr="00B21DB5">
                <w:t>:13A::CAON//001</w:t>
              </w:r>
            </w:ins>
          </w:p>
        </w:tc>
        <w:tc>
          <w:tcPr>
            <w:tcW w:w="5245" w:type="dxa"/>
          </w:tcPr>
          <w:p w14:paraId="02C5EC1D" w14:textId="77777777" w:rsidR="00081903" w:rsidRDefault="00081903" w:rsidP="00A61A61">
            <w:pPr>
              <w:ind w:left="0" w:firstLine="0"/>
              <w:rPr>
                <w:ins w:id="510" w:author="Pervova 21.1" w:date="2020-03-25T01:59:00Z"/>
              </w:rPr>
            </w:pPr>
            <w:ins w:id="511" w:author="Pervova 21.1" w:date="2020-03-25T01:59:00Z">
              <w:r>
                <w:t>Номер опции (варианта голосования)</w:t>
              </w:r>
            </w:ins>
          </w:p>
        </w:tc>
      </w:tr>
      <w:tr w:rsidR="00081903" w14:paraId="63B0001A" w14:textId="77777777" w:rsidTr="00A61A61">
        <w:trPr>
          <w:ins w:id="512" w:author="Pervova 21.1" w:date="2020-03-25T01:59:00Z"/>
        </w:trPr>
        <w:tc>
          <w:tcPr>
            <w:tcW w:w="4921" w:type="dxa"/>
          </w:tcPr>
          <w:p w14:paraId="58724F3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13" w:author="Pervova 21.1" w:date="2020-03-25T01:59:00Z"/>
              </w:rPr>
            </w:pPr>
            <w:ins w:id="514" w:author="Pervova 21.1" w:date="2020-03-25T01:59:00Z">
              <w:r w:rsidRPr="00B21DB5">
                <w:t>:22F::CAOP//CONY</w:t>
              </w:r>
            </w:ins>
          </w:p>
        </w:tc>
        <w:tc>
          <w:tcPr>
            <w:tcW w:w="5245" w:type="dxa"/>
          </w:tcPr>
          <w:p w14:paraId="34560950" w14:textId="77777777" w:rsidR="00081903" w:rsidRDefault="00081903" w:rsidP="00A61A61">
            <w:pPr>
              <w:rPr>
                <w:ins w:id="515" w:author="Pervova 21.1" w:date="2020-03-25T01:59:00Z"/>
              </w:rPr>
            </w:pPr>
            <w:ins w:id="516" w:author="Pervova 21.1" w:date="2020-03-25T01:59:00Z">
              <w:r w:rsidRPr="009F0163">
                <w:t>Голосование по вопросу "За"</w:t>
              </w:r>
            </w:ins>
          </w:p>
        </w:tc>
      </w:tr>
      <w:tr w:rsidR="00081903" w14:paraId="6A3703E2" w14:textId="77777777" w:rsidTr="00A61A61">
        <w:trPr>
          <w:ins w:id="517" w:author="Pervova 21.1" w:date="2020-03-25T01:59:00Z"/>
        </w:trPr>
        <w:tc>
          <w:tcPr>
            <w:tcW w:w="4921" w:type="dxa"/>
          </w:tcPr>
          <w:p w14:paraId="7200CE9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18" w:author="Pervova 21.1" w:date="2020-03-25T01:59:00Z"/>
              </w:rPr>
            </w:pPr>
            <w:ins w:id="519" w:author="Pervova 21.1" w:date="2020-03-25T01:59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24018AD0" w14:textId="77777777" w:rsidR="00081903" w:rsidRDefault="00081903" w:rsidP="00A61A61">
            <w:pPr>
              <w:ind w:left="0" w:firstLine="0"/>
              <w:rPr>
                <w:ins w:id="520" w:author="Pervova 21.1" w:date="2020-03-25T01:59:00Z"/>
              </w:rPr>
            </w:pPr>
            <w:ins w:id="521" w:author="Pervova 21.1" w:date="2020-03-25T01:59:00Z">
              <w:r>
                <w:t>Обработка по умолчанию не применяется</w:t>
              </w:r>
            </w:ins>
          </w:p>
        </w:tc>
      </w:tr>
      <w:tr w:rsidR="00081903" w14:paraId="32A1F880" w14:textId="77777777" w:rsidTr="00A61A61">
        <w:trPr>
          <w:ins w:id="522" w:author="Pervova 21.1" w:date="2020-03-25T01:59:00Z"/>
        </w:trPr>
        <w:tc>
          <w:tcPr>
            <w:tcW w:w="4921" w:type="dxa"/>
          </w:tcPr>
          <w:p w14:paraId="5B9CE96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23" w:author="Pervova 21.1" w:date="2020-03-25T01:59:00Z"/>
              </w:rPr>
            </w:pPr>
            <w:ins w:id="524" w:author="Pervova 21.1" w:date="2020-03-25T01:59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2DB27792" w14:textId="77777777" w:rsidR="00081903" w:rsidRDefault="00081903" w:rsidP="00A61A61">
            <w:pPr>
              <w:ind w:left="0" w:firstLine="0"/>
              <w:rPr>
                <w:ins w:id="525" w:author="Pervova 21.1" w:date="2020-03-25T01:59:00Z"/>
              </w:rPr>
            </w:pPr>
            <w:ins w:id="526" w:author="Pervova 21.1" w:date="2020-03-25T01:59:00Z">
              <w:r>
                <w:t>Признак необходимости раскрытия</w:t>
              </w:r>
            </w:ins>
          </w:p>
        </w:tc>
      </w:tr>
      <w:tr w:rsidR="00081903" w14:paraId="0350C818" w14:textId="77777777" w:rsidTr="00A61A61">
        <w:trPr>
          <w:ins w:id="527" w:author="Pervova 21.1" w:date="2020-03-25T01:59:00Z"/>
        </w:trPr>
        <w:tc>
          <w:tcPr>
            <w:tcW w:w="4921" w:type="dxa"/>
          </w:tcPr>
          <w:p w14:paraId="0AC725E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28" w:author="Pervova 21.1" w:date="2020-03-25T01:59:00Z"/>
              </w:rPr>
            </w:pPr>
            <w:ins w:id="529" w:author="Pervova 21.1" w:date="2020-03-25T01:59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150531B6" w14:textId="77777777" w:rsidR="00081903" w:rsidRDefault="00081903" w:rsidP="00A61A61">
            <w:pPr>
              <w:ind w:left="0" w:firstLine="0"/>
              <w:rPr>
                <w:ins w:id="530" w:author="Pervova 21.1" w:date="2020-03-25T01:59:00Z"/>
              </w:rPr>
            </w:pPr>
            <w:ins w:id="531" w:author="Pervova 21.1" w:date="2020-03-25T01:59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081903" w14:paraId="132637A1" w14:textId="77777777" w:rsidTr="00A61A61">
        <w:trPr>
          <w:ins w:id="532" w:author="Pervova 21.1" w:date="2020-03-25T01:59:00Z"/>
        </w:trPr>
        <w:tc>
          <w:tcPr>
            <w:tcW w:w="4921" w:type="dxa"/>
          </w:tcPr>
          <w:p w14:paraId="4D19044E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33" w:author="Pervova 21.1" w:date="2020-03-25T01:59:00Z"/>
              </w:rPr>
            </w:pPr>
            <w:ins w:id="534" w:author="Pervova 21.1" w:date="2020-03-25T01:59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53C6F808" w14:textId="77777777" w:rsidR="00081903" w:rsidRDefault="00081903" w:rsidP="00A61A61">
            <w:pPr>
              <w:ind w:left="0" w:firstLine="0"/>
              <w:rPr>
                <w:ins w:id="535" w:author="Pervova 21.1" w:date="2020-03-25T01:59:00Z"/>
              </w:rPr>
            </w:pPr>
            <w:ins w:id="536" w:author="Pervova 21.1" w:date="2020-03-25T01:59:00Z">
              <w:r w:rsidRPr="006E6ABC">
                <w:t xml:space="preserve">Дата и время окончания приема бюллетеней для голосования/ инструкций для участия в </w:t>
              </w:r>
              <w:r w:rsidRPr="006E6ABC">
                <w:lastRenderedPageBreak/>
                <w:t>собрании, установленные эмитентом</w:t>
              </w:r>
            </w:ins>
          </w:p>
        </w:tc>
      </w:tr>
      <w:tr w:rsidR="00081903" w14:paraId="7F2D1E6D" w14:textId="77777777" w:rsidTr="00A61A61">
        <w:trPr>
          <w:ins w:id="537" w:author="Pervova 21.1" w:date="2020-03-25T01:59:00Z"/>
        </w:trPr>
        <w:tc>
          <w:tcPr>
            <w:tcW w:w="4921" w:type="dxa"/>
          </w:tcPr>
          <w:p w14:paraId="3C30E47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38" w:author="Pervova 21.1" w:date="2020-03-25T01:59:00Z"/>
              </w:rPr>
            </w:pPr>
            <w:ins w:id="539" w:author="Pervova 21.1" w:date="2020-03-25T01:59:00Z">
              <w:r w:rsidRPr="00B21DB5">
                <w:lastRenderedPageBreak/>
                <w:t>:16S:CAOPTN</w:t>
              </w:r>
            </w:ins>
          </w:p>
        </w:tc>
        <w:tc>
          <w:tcPr>
            <w:tcW w:w="5245" w:type="dxa"/>
          </w:tcPr>
          <w:p w14:paraId="3AB9A649" w14:textId="77777777" w:rsidR="00081903" w:rsidRDefault="00081903" w:rsidP="00A61A61">
            <w:pPr>
              <w:ind w:left="0" w:firstLine="0"/>
              <w:rPr>
                <w:ins w:id="540" w:author="Pervova 21.1" w:date="2020-03-25T01:59:00Z"/>
              </w:rPr>
            </w:pPr>
          </w:p>
        </w:tc>
      </w:tr>
      <w:tr w:rsidR="00081903" w14:paraId="7C12D5B1" w14:textId="77777777" w:rsidTr="00A61A61">
        <w:trPr>
          <w:ins w:id="541" w:author="Pervova 21.1" w:date="2020-03-25T01:59:00Z"/>
        </w:trPr>
        <w:tc>
          <w:tcPr>
            <w:tcW w:w="4921" w:type="dxa"/>
          </w:tcPr>
          <w:p w14:paraId="00F5289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42" w:author="Pervova 21.1" w:date="2020-03-25T01:59:00Z"/>
              </w:rPr>
            </w:pPr>
            <w:ins w:id="543" w:author="Pervova 21.1" w:date="2020-03-25T01:59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58241A53" w14:textId="77777777" w:rsidR="00081903" w:rsidRDefault="00081903" w:rsidP="00A61A61">
            <w:pPr>
              <w:ind w:left="0" w:firstLine="0"/>
              <w:rPr>
                <w:ins w:id="544" w:author="Pervova 21.1" w:date="2020-03-25T01:59:00Z"/>
              </w:rPr>
            </w:pPr>
          </w:p>
        </w:tc>
      </w:tr>
      <w:tr w:rsidR="00081903" w14:paraId="13181676" w14:textId="77777777" w:rsidTr="00A61A61">
        <w:trPr>
          <w:ins w:id="545" w:author="Pervova 21.1" w:date="2020-03-25T01:59:00Z"/>
        </w:trPr>
        <w:tc>
          <w:tcPr>
            <w:tcW w:w="4921" w:type="dxa"/>
          </w:tcPr>
          <w:p w14:paraId="799CD00C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46" w:author="Pervova 21.1" w:date="2020-03-25T01:59:00Z"/>
              </w:rPr>
            </w:pPr>
            <w:ins w:id="547" w:author="Pervova 21.1" w:date="2020-03-25T01:59:00Z">
              <w:r w:rsidRPr="00B21DB5">
                <w:t>:13A::CAON//002</w:t>
              </w:r>
            </w:ins>
          </w:p>
        </w:tc>
        <w:tc>
          <w:tcPr>
            <w:tcW w:w="5245" w:type="dxa"/>
          </w:tcPr>
          <w:p w14:paraId="0FE65A04" w14:textId="77777777" w:rsidR="00081903" w:rsidRDefault="00081903" w:rsidP="00A61A61">
            <w:pPr>
              <w:ind w:left="0" w:firstLine="0"/>
              <w:rPr>
                <w:ins w:id="548" w:author="Pervova 21.1" w:date="2020-03-25T01:59:00Z"/>
              </w:rPr>
            </w:pPr>
            <w:ins w:id="549" w:author="Pervova 21.1" w:date="2020-03-25T01:59:00Z">
              <w:r>
                <w:t>Номер опции (варианта голосования)</w:t>
              </w:r>
            </w:ins>
          </w:p>
        </w:tc>
      </w:tr>
      <w:tr w:rsidR="00081903" w14:paraId="469385EB" w14:textId="77777777" w:rsidTr="00A61A61">
        <w:trPr>
          <w:ins w:id="550" w:author="Pervova 21.1" w:date="2020-03-25T01:59:00Z"/>
        </w:trPr>
        <w:tc>
          <w:tcPr>
            <w:tcW w:w="4921" w:type="dxa"/>
          </w:tcPr>
          <w:p w14:paraId="1E22598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51" w:author="Pervova 21.1" w:date="2020-03-25T01:59:00Z"/>
              </w:rPr>
            </w:pPr>
            <w:ins w:id="552" w:author="Pervova 21.1" w:date="2020-03-25T01:59:00Z">
              <w:r w:rsidRPr="00B21DB5">
                <w:t>:22F::CAOP//CONN</w:t>
              </w:r>
            </w:ins>
          </w:p>
        </w:tc>
        <w:tc>
          <w:tcPr>
            <w:tcW w:w="5245" w:type="dxa"/>
          </w:tcPr>
          <w:p w14:paraId="26D14D69" w14:textId="77777777" w:rsidR="00081903" w:rsidRDefault="00081903" w:rsidP="00A61A61">
            <w:pPr>
              <w:rPr>
                <w:ins w:id="553" w:author="Pervova 21.1" w:date="2020-03-25T01:59:00Z"/>
              </w:rPr>
            </w:pPr>
            <w:ins w:id="554" w:author="Pervova 21.1" w:date="2020-03-25T01:59:00Z">
              <w:r w:rsidRPr="009F0163">
                <w:t>Голосование по вопросу "Против"</w:t>
              </w:r>
            </w:ins>
          </w:p>
        </w:tc>
      </w:tr>
      <w:tr w:rsidR="00081903" w14:paraId="1965FDFD" w14:textId="77777777" w:rsidTr="00A61A61">
        <w:trPr>
          <w:ins w:id="555" w:author="Pervova 21.1" w:date="2020-03-25T01:59:00Z"/>
        </w:trPr>
        <w:tc>
          <w:tcPr>
            <w:tcW w:w="4921" w:type="dxa"/>
          </w:tcPr>
          <w:p w14:paraId="24855AD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56" w:author="Pervova 21.1" w:date="2020-03-25T01:59:00Z"/>
              </w:rPr>
            </w:pPr>
            <w:ins w:id="557" w:author="Pervova 21.1" w:date="2020-03-25T01:59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2AFBCFF7" w14:textId="77777777" w:rsidR="00081903" w:rsidRDefault="00081903" w:rsidP="00A61A61">
            <w:pPr>
              <w:ind w:left="0" w:firstLine="0"/>
              <w:rPr>
                <w:ins w:id="558" w:author="Pervova 21.1" w:date="2020-03-25T01:59:00Z"/>
              </w:rPr>
            </w:pPr>
            <w:ins w:id="559" w:author="Pervova 21.1" w:date="2020-03-25T01:59:00Z">
              <w:r>
                <w:t>Обработка по умолчанию не применяется</w:t>
              </w:r>
            </w:ins>
          </w:p>
        </w:tc>
      </w:tr>
      <w:tr w:rsidR="00081903" w14:paraId="6085EC3D" w14:textId="77777777" w:rsidTr="00A61A61">
        <w:trPr>
          <w:ins w:id="560" w:author="Pervova 21.1" w:date="2020-03-25T01:59:00Z"/>
        </w:trPr>
        <w:tc>
          <w:tcPr>
            <w:tcW w:w="4921" w:type="dxa"/>
          </w:tcPr>
          <w:p w14:paraId="78CDA2C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61" w:author="Pervova 21.1" w:date="2020-03-25T01:59:00Z"/>
              </w:rPr>
            </w:pPr>
            <w:ins w:id="562" w:author="Pervova 21.1" w:date="2020-03-25T01:59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03EAC4A0" w14:textId="77777777" w:rsidR="00081903" w:rsidRDefault="00081903" w:rsidP="00A61A61">
            <w:pPr>
              <w:ind w:left="0" w:firstLine="0"/>
              <w:rPr>
                <w:ins w:id="563" w:author="Pervova 21.1" w:date="2020-03-25T01:59:00Z"/>
              </w:rPr>
            </w:pPr>
            <w:ins w:id="564" w:author="Pervova 21.1" w:date="2020-03-25T01:59:00Z">
              <w:r>
                <w:t>Признак необходимости раскрытия</w:t>
              </w:r>
            </w:ins>
          </w:p>
        </w:tc>
      </w:tr>
      <w:tr w:rsidR="00081903" w14:paraId="4F4D7066" w14:textId="77777777" w:rsidTr="00A61A61">
        <w:trPr>
          <w:ins w:id="565" w:author="Pervova 21.1" w:date="2020-03-25T01:59:00Z"/>
        </w:trPr>
        <w:tc>
          <w:tcPr>
            <w:tcW w:w="4921" w:type="dxa"/>
          </w:tcPr>
          <w:p w14:paraId="0CC4D04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66" w:author="Pervova 21.1" w:date="2020-03-25T01:59:00Z"/>
              </w:rPr>
            </w:pPr>
            <w:ins w:id="567" w:author="Pervova 21.1" w:date="2020-03-25T01:59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75761D42" w14:textId="77777777" w:rsidR="00081903" w:rsidRDefault="00081903" w:rsidP="00A61A61">
            <w:pPr>
              <w:ind w:left="0" w:firstLine="0"/>
              <w:rPr>
                <w:ins w:id="568" w:author="Pervova 21.1" w:date="2020-03-25T01:59:00Z"/>
              </w:rPr>
            </w:pPr>
            <w:ins w:id="569" w:author="Pervova 21.1" w:date="2020-03-25T01:59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081903" w14:paraId="12B7C638" w14:textId="77777777" w:rsidTr="00A61A61">
        <w:trPr>
          <w:ins w:id="570" w:author="Pervova 21.1" w:date="2020-03-25T01:59:00Z"/>
        </w:trPr>
        <w:tc>
          <w:tcPr>
            <w:tcW w:w="4921" w:type="dxa"/>
          </w:tcPr>
          <w:p w14:paraId="68DDE9D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71" w:author="Pervova 21.1" w:date="2020-03-25T01:59:00Z"/>
              </w:rPr>
            </w:pPr>
            <w:ins w:id="572" w:author="Pervova 21.1" w:date="2020-03-25T01:59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2460054B" w14:textId="77777777" w:rsidR="00081903" w:rsidRDefault="00081903" w:rsidP="00A61A61">
            <w:pPr>
              <w:ind w:left="0" w:firstLine="0"/>
              <w:rPr>
                <w:ins w:id="573" w:author="Pervova 21.1" w:date="2020-03-25T01:59:00Z"/>
              </w:rPr>
            </w:pPr>
            <w:ins w:id="574" w:author="Pervova 21.1" w:date="2020-03-25T01:59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081903" w14:paraId="607A5861" w14:textId="77777777" w:rsidTr="00A61A61">
        <w:trPr>
          <w:ins w:id="575" w:author="Pervova 21.1" w:date="2020-03-25T01:59:00Z"/>
        </w:trPr>
        <w:tc>
          <w:tcPr>
            <w:tcW w:w="4921" w:type="dxa"/>
          </w:tcPr>
          <w:p w14:paraId="2F3C201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76" w:author="Pervova 21.1" w:date="2020-03-25T01:59:00Z"/>
              </w:rPr>
            </w:pPr>
            <w:ins w:id="577" w:author="Pervova 21.1" w:date="2020-03-25T01:59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30A90D92" w14:textId="77777777" w:rsidR="00081903" w:rsidRDefault="00081903" w:rsidP="00A61A61">
            <w:pPr>
              <w:ind w:left="0" w:firstLine="0"/>
              <w:rPr>
                <w:ins w:id="578" w:author="Pervova 21.1" w:date="2020-03-25T01:59:00Z"/>
              </w:rPr>
            </w:pPr>
          </w:p>
        </w:tc>
      </w:tr>
      <w:tr w:rsidR="00081903" w14:paraId="37254C95" w14:textId="77777777" w:rsidTr="00A61A61">
        <w:trPr>
          <w:ins w:id="579" w:author="Pervova 21.1" w:date="2020-03-25T01:59:00Z"/>
        </w:trPr>
        <w:tc>
          <w:tcPr>
            <w:tcW w:w="4921" w:type="dxa"/>
          </w:tcPr>
          <w:p w14:paraId="509D5FD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80" w:author="Pervova 21.1" w:date="2020-03-25T01:59:00Z"/>
              </w:rPr>
            </w:pPr>
            <w:ins w:id="581" w:author="Pervova 21.1" w:date="2020-03-25T01:59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4073D7A9" w14:textId="77777777" w:rsidR="00081903" w:rsidRDefault="00081903" w:rsidP="00A61A61">
            <w:pPr>
              <w:ind w:left="0" w:firstLine="0"/>
              <w:rPr>
                <w:ins w:id="582" w:author="Pervova 21.1" w:date="2020-03-25T01:59:00Z"/>
              </w:rPr>
            </w:pPr>
          </w:p>
        </w:tc>
      </w:tr>
      <w:tr w:rsidR="00081903" w14:paraId="2314B089" w14:textId="77777777" w:rsidTr="00A61A61">
        <w:trPr>
          <w:ins w:id="583" w:author="Pervova 21.1" w:date="2020-03-25T01:59:00Z"/>
        </w:trPr>
        <w:tc>
          <w:tcPr>
            <w:tcW w:w="4921" w:type="dxa"/>
          </w:tcPr>
          <w:p w14:paraId="2CF7AFF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84" w:author="Pervova 21.1" w:date="2020-03-25T01:59:00Z"/>
              </w:rPr>
            </w:pPr>
            <w:ins w:id="585" w:author="Pervova 21.1" w:date="2020-03-25T01:59:00Z">
              <w:r w:rsidRPr="00B21DB5">
                <w:t>:13A::CAON//003</w:t>
              </w:r>
            </w:ins>
          </w:p>
        </w:tc>
        <w:tc>
          <w:tcPr>
            <w:tcW w:w="5245" w:type="dxa"/>
          </w:tcPr>
          <w:p w14:paraId="35268DA5" w14:textId="77777777" w:rsidR="00081903" w:rsidRDefault="00081903" w:rsidP="00A61A61">
            <w:pPr>
              <w:ind w:left="0" w:firstLine="0"/>
              <w:rPr>
                <w:ins w:id="586" w:author="Pervova 21.1" w:date="2020-03-25T01:59:00Z"/>
              </w:rPr>
            </w:pPr>
            <w:ins w:id="587" w:author="Pervova 21.1" w:date="2020-03-25T01:59:00Z">
              <w:r>
                <w:t>Номер опции (варианта голосования)</w:t>
              </w:r>
            </w:ins>
          </w:p>
        </w:tc>
      </w:tr>
      <w:tr w:rsidR="00081903" w14:paraId="13075F11" w14:textId="77777777" w:rsidTr="00A61A61">
        <w:trPr>
          <w:ins w:id="588" w:author="Pervova 21.1" w:date="2020-03-25T01:59:00Z"/>
        </w:trPr>
        <w:tc>
          <w:tcPr>
            <w:tcW w:w="4921" w:type="dxa"/>
          </w:tcPr>
          <w:p w14:paraId="6BC53715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89" w:author="Pervova 21.1" w:date="2020-03-25T01:59:00Z"/>
              </w:rPr>
            </w:pPr>
            <w:ins w:id="590" w:author="Pervova 21.1" w:date="2020-03-25T01:59:00Z">
              <w:r w:rsidRPr="00B21DB5">
                <w:t>:22F::CAOP//ABST</w:t>
              </w:r>
            </w:ins>
          </w:p>
        </w:tc>
        <w:tc>
          <w:tcPr>
            <w:tcW w:w="5245" w:type="dxa"/>
          </w:tcPr>
          <w:p w14:paraId="07DF0D21" w14:textId="77777777" w:rsidR="00081903" w:rsidRDefault="00081903" w:rsidP="00A61A61">
            <w:pPr>
              <w:rPr>
                <w:ins w:id="591" w:author="Pervova 21.1" w:date="2020-03-25T01:59:00Z"/>
              </w:rPr>
            </w:pPr>
            <w:ins w:id="592" w:author="Pervova 21.1" w:date="2020-03-25T01:59:00Z">
              <w:r w:rsidRPr="004F6EB4">
                <w:t>Голосование по вопросу "</w:t>
              </w:r>
              <w:r>
                <w:t>Воздержаться</w:t>
              </w:r>
              <w:r w:rsidRPr="004F6EB4">
                <w:t>"</w:t>
              </w:r>
            </w:ins>
          </w:p>
        </w:tc>
      </w:tr>
      <w:tr w:rsidR="00081903" w14:paraId="01968D8D" w14:textId="77777777" w:rsidTr="00A61A61">
        <w:trPr>
          <w:ins w:id="593" w:author="Pervova 21.1" w:date="2020-03-25T01:59:00Z"/>
        </w:trPr>
        <w:tc>
          <w:tcPr>
            <w:tcW w:w="4921" w:type="dxa"/>
          </w:tcPr>
          <w:p w14:paraId="1CD6CBD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94" w:author="Pervova 21.1" w:date="2020-03-25T01:59:00Z"/>
              </w:rPr>
            </w:pPr>
            <w:ins w:id="595" w:author="Pervova 21.1" w:date="2020-03-25T01:59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7757E26E" w14:textId="77777777" w:rsidR="00081903" w:rsidRDefault="00081903" w:rsidP="00A61A61">
            <w:pPr>
              <w:ind w:left="0" w:firstLine="0"/>
              <w:rPr>
                <w:ins w:id="596" w:author="Pervova 21.1" w:date="2020-03-25T01:59:00Z"/>
              </w:rPr>
            </w:pPr>
            <w:ins w:id="597" w:author="Pervova 21.1" w:date="2020-03-25T01:59:00Z">
              <w:r>
                <w:t>Обработка по умолчанию не применяется</w:t>
              </w:r>
            </w:ins>
          </w:p>
        </w:tc>
      </w:tr>
      <w:tr w:rsidR="00081903" w14:paraId="44C4FE9B" w14:textId="77777777" w:rsidTr="00A61A61">
        <w:trPr>
          <w:ins w:id="598" w:author="Pervova 21.1" w:date="2020-03-25T01:59:00Z"/>
        </w:trPr>
        <w:tc>
          <w:tcPr>
            <w:tcW w:w="4921" w:type="dxa"/>
          </w:tcPr>
          <w:p w14:paraId="07C109CE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599" w:author="Pervova 21.1" w:date="2020-03-25T01:59:00Z"/>
              </w:rPr>
            </w:pPr>
            <w:ins w:id="600" w:author="Pervova 21.1" w:date="2020-03-25T01:59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13A1E46E" w14:textId="77777777" w:rsidR="00081903" w:rsidRDefault="00081903" w:rsidP="00A61A61">
            <w:pPr>
              <w:ind w:left="0" w:firstLine="0"/>
              <w:rPr>
                <w:ins w:id="601" w:author="Pervova 21.1" w:date="2020-03-25T01:59:00Z"/>
              </w:rPr>
            </w:pPr>
            <w:ins w:id="602" w:author="Pervova 21.1" w:date="2020-03-25T01:59:00Z">
              <w:r>
                <w:t>Признак необходимости раскрытия</w:t>
              </w:r>
            </w:ins>
          </w:p>
        </w:tc>
      </w:tr>
      <w:tr w:rsidR="00081903" w14:paraId="194D07A6" w14:textId="77777777" w:rsidTr="00A61A61">
        <w:trPr>
          <w:ins w:id="603" w:author="Pervova 21.1" w:date="2020-03-25T01:59:00Z"/>
        </w:trPr>
        <w:tc>
          <w:tcPr>
            <w:tcW w:w="4921" w:type="dxa"/>
          </w:tcPr>
          <w:p w14:paraId="546849B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04" w:author="Pervova 21.1" w:date="2020-03-25T01:59:00Z"/>
              </w:rPr>
            </w:pPr>
            <w:ins w:id="605" w:author="Pervova 21.1" w:date="2020-03-25T01:59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3FE041E7" w14:textId="77777777" w:rsidR="00081903" w:rsidRDefault="00081903" w:rsidP="00A61A61">
            <w:pPr>
              <w:ind w:left="0" w:firstLine="0"/>
              <w:rPr>
                <w:ins w:id="606" w:author="Pervova 21.1" w:date="2020-03-25T01:59:00Z"/>
              </w:rPr>
            </w:pPr>
            <w:ins w:id="607" w:author="Pervova 21.1" w:date="2020-03-25T01:59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081903" w14:paraId="7FA15FE7" w14:textId="77777777" w:rsidTr="00A61A61">
        <w:trPr>
          <w:ins w:id="608" w:author="Pervova 21.1" w:date="2020-03-25T01:59:00Z"/>
        </w:trPr>
        <w:tc>
          <w:tcPr>
            <w:tcW w:w="4921" w:type="dxa"/>
          </w:tcPr>
          <w:p w14:paraId="3B2B1EC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09" w:author="Pervova 21.1" w:date="2020-03-25T01:59:00Z"/>
              </w:rPr>
            </w:pPr>
            <w:ins w:id="610" w:author="Pervova 21.1" w:date="2020-03-25T01:59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0048B055" w14:textId="77777777" w:rsidR="00081903" w:rsidRDefault="00081903" w:rsidP="00A61A61">
            <w:pPr>
              <w:ind w:left="0" w:firstLine="0"/>
              <w:rPr>
                <w:ins w:id="611" w:author="Pervova 21.1" w:date="2020-03-25T01:59:00Z"/>
              </w:rPr>
            </w:pPr>
            <w:ins w:id="612" w:author="Pervova 21.1" w:date="2020-03-25T01:59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081903" w14:paraId="04FA3B69" w14:textId="77777777" w:rsidTr="00A61A61">
        <w:trPr>
          <w:ins w:id="613" w:author="Pervova 21.1" w:date="2020-03-25T01:59:00Z"/>
        </w:trPr>
        <w:tc>
          <w:tcPr>
            <w:tcW w:w="4921" w:type="dxa"/>
          </w:tcPr>
          <w:p w14:paraId="6CE91581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14" w:author="Pervova 21.1" w:date="2020-03-25T01:59:00Z"/>
              </w:rPr>
            </w:pPr>
            <w:ins w:id="615" w:author="Pervova 21.1" w:date="2020-03-25T01:59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44EAF65E" w14:textId="77777777" w:rsidR="00081903" w:rsidRDefault="00081903" w:rsidP="00A61A61">
            <w:pPr>
              <w:ind w:left="0" w:firstLine="0"/>
              <w:rPr>
                <w:ins w:id="616" w:author="Pervova 21.1" w:date="2020-03-25T01:59:00Z"/>
              </w:rPr>
            </w:pPr>
          </w:p>
        </w:tc>
      </w:tr>
      <w:tr w:rsidR="00081903" w14:paraId="6D97B741" w14:textId="77777777" w:rsidTr="00A61A61">
        <w:trPr>
          <w:ins w:id="617" w:author="Pervova 21.1" w:date="2020-03-25T01:59:00Z"/>
        </w:trPr>
        <w:tc>
          <w:tcPr>
            <w:tcW w:w="4921" w:type="dxa"/>
          </w:tcPr>
          <w:p w14:paraId="0EC5D4A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18" w:author="Pervova 21.1" w:date="2020-03-25T01:59:00Z"/>
              </w:rPr>
            </w:pPr>
            <w:ins w:id="619" w:author="Pervova 21.1" w:date="2020-03-25T01:59:00Z">
              <w:r w:rsidRPr="00B21DB5">
                <w:t>:16R:ADDINFO</w:t>
              </w:r>
            </w:ins>
          </w:p>
        </w:tc>
        <w:tc>
          <w:tcPr>
            <w:tcW w:w="5245" w:type="dxa"/>
          </w:tcPr>
          <w:p w14:paraId="567BFCA2" w14:textId="77777777" w:rsidR="00081903" w:rsidRDefault="00081903" w:rsidP="00A61A61">
            <w:pPr>
              <w:ind w:left="0" w:firstLine="0"/>
              <w:rPr>
                <w:ins w:id="620" w:author="Pervova 21.1" w:date="2020-03-25T01:59:00Z"/>
              </w:rPr>
            </w:pPr>
          </w:p>
        </w:tc>
      </w:tr>
      <w:tr w:rsidR="00081903" w:rsidRPr="009052E2" w14:paraId="6BFBEF97" w14:textId="77777777" w:rsidTr="00A61A61">
        <w:trPr>
          <w:ins w:id="621" w:author="Pervova 21.1" w:date="2020-03-25T01:59:00Z"/>
        </w:trPr>
        <w:tc>
          <w:tcPr>
            <w:tcW w:w="4921" w:type="dxa"/>
          </w:tcPr>
          <w:p w14:paraId="705E21BC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22" w:author="Pervova 21.1" w:date="2020-03-25T01:59:00Z"/>
                <w:lang w:val="en-US"/>
              </w:rPr>
            </w:pPr>
            <w:ins w:id="623" w:author="Pervova 21.1" w:date="2020-03-25T01:59:00Z">
              <w:r w:rsidRPr="00BA1ED2">
                <w:rPr>
                  <w:lang w:val="en-US"/>
                </w:rPr>
                <w:t>:70E::ADTX//ISSR/NAME/'eNERGONEFTEGAZ</w:t>
              </w:r>
            </w:ins>
          </w:p>
        </w:tc>
        <w:tc>
          <w:tcPr>
            <w:tcW w:w="5245" w:type="dxa"/>
          </w:tcPr>
          <w:p w14:paraId="66412381" w14:textId="77777777" w:rsidR="00081903" w:rsidRPr="00FF297E" w:rsidRDefault="00081903" w:rsidP="00A61A61">
            <w:pPr>
              <w:ind w:left="0" w:firstLine="0"/>
              <w:rPr>
                <w:ins w:id="624" w:author="Pervova 21.1" w:date="2020-03-25T01:59:00Z"/>
                <w:lang w:val="en-US"/>
              </w:rPr>
            </w:pPr>
            <w:ins w:id="625" w:author="Pervova 21.1" w:date="2020-03-25T01:59:00Z">
              <w:r>
                <w:t>Наименование эмитента</w:t>
              </w:r>
            </w:ins>
          </w:p>
        </w:tc>
      </w:tr>
      <w:tr w:rsidR="00081903" w:rsidRPr="009052E2" w14:paraId="3442B2E2" w14:textId="77777777" w:rsidTr="00A61A61">
        <w:trPr>
          <w:ins w:id="626" w:author="Pervova 21.1" w:date="2020-03-25T01:59:00Z"/>
        </w:trPr>
        <w:tc>
          <w:tcPr>
            <w:tcW w:w="4921" w:type="dxa"/>
          </w:tcPr>
          <w:p w14:paraId="3B236AFE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27" w:author="Pervova 21.1" w:date="2020-03-25T01:59:00Z"/>
              </w:rPr>
            </w:pPr>
            <w:ins w:id="628" w:author="Pervova 21.1" w:date="2020-03-25T01:59:00Z">
              <w:r w:rsidRPr="001E28E9">
                <w:t>:70E::ADTX//RGST/20170330120000</w:t>
              </w:r>
            </w:ins>
          </w:p>
        </w:tc>
        <w:tc>
          <w:tcPr>
            <w:tcW w:w="5245" w:type="dxa"/>
          </w:tcPr>
          <w:p w14:paraId="58CC64C5" w14:textId="77777777" w:rsidR="00081903" w:rsidRDefault="00081903" w:rsidP="00A61A61">
            <w:pPr>
              <w:ind w:left="0" w:firstLine="0"/>
              <w:rPr>
                <w:ins w:id="629" w:author="Pervova 21.1" w:date="2020-03-25T01:59:00Z"/>
              </w:rPr>
            </w:pPr>
            <w:ins w:id="630" w:author="Pervova 21.1" w:date="2020-03-25T01:59:00Z">
              <w:r>
                <w:t>Время начала регистрации участников собрания</w:t>
              </w:r>
            </w:ins>
          </w:p>
        </w:tc>
      </w:tr>
      <w:tr w:rsidR="00081903" w:rsidRPr="009052E2" w14:paraId="1F45CB37" w14:textId="77777777" w:rsidTr="00A61A61">
        <w:trPr>
          <w:ins w:id="631" w:author="Pervova 21.1" w:date="2020-03-25T01:59:00Z"/>
        </w:trPr>
        <w:tc>
          <w:tcPr>
            <w:tcW w:w="4921" w:type="dxa"/>
          </w:tcPr>
          <w:p w14:paraId="7DD54F5B" w14:textId="77777777" w:rsidR="00081903" w:rsidRPr="001E28E9" w:rsidRDefault="00081903" w:rsidP="00A61A61">
            <w:pPr>
              <w:ind w:left="0" w:firstLine="0"/>
              <w:rPr>
                <w:ins w:id="632" w:author="Pervova 21.1" w:date="2020-03-25T01:59:00Z"/>
              </w:rPr>
            </w:pPr>
            <w:ins w:id="633" w:author="Pervova 21.1" w:date="2020-03-25T01:59:00Z">
              <w:r>
                <w:t xml:space="preserve">:70E::ADTX//ADTL/'SOVET DIREKTOROV </w:t>
              </w:r>
              <w:proofErr w:type="spellStart"/>
              <w:r>
                <w:t>OBqESTVA</w:t>
              </w:r>
              <w:proofErr w:type="spellEnd"/>
              <w:r>
                <w:t>'/CNDT/</w:t>
              </w:r>
              <w:r w:rsidRPr="0075036B">
                <w:t>20170305</w:t>
              </w:r>
              <w:r>
                <w:t>/PCNB/</w:t>
              </w:r>
              <w:r w:rsidRPr="0075036B">
                <w:t>05/03/2017</w:t>
              </w:r>
              <w:r>
                <w:t>/PCDT/</w:t>
              </w:r>
              <w:r w:rsidRPr="0075036B">
                <w:t>20170305</w:t>
              </w:r>
              <w:r>
                <w:t xml:space="preserve"> </w:t>
              </w:r>
            </w:ins>
          </w:p>
        </w:tc>
        <w:tc>
          <w:tcPr>
            <w:tcW w:w="5245" w:type="dxa"/>
          </w:tcPr>
          <w:p w14:paraId="7B524C4B" w14:textId="77777777" w:rsidR="00081903" w:rsidRDefault="00081903" w:rsidP="00A61A61">
            <w:pPr>
              <w:ind w:left="0" w:firstLine="0"/>
              <w:rPr>
                <w:ins w:id="634" w:author="Pervova 21.1" w:date="2020-03-25T01:59:00Z"/>
              </w:rPr>
            </w:pPr>
            <w:ins w:id="635" w:author="Pervova 21.1" w:date="2020-03-25T01:59:00Z">
              <w:r>
                <w:t>О</w:t>
              </w:r>
              <w:r w:rsidRPr="0075036B">
                <w:t>писание органа или лица, созывающего собрание</w:t>
              </w:r>
              <w:r>
                <w:t>, д</w:t>
              </w:r>
              <w:r w:rsidRPr="0075036B">
                <w:t>ата принятия решения о созыве</w:t>
              </w:r>
              <w:r>
                <w:t>,</w:t>
              </w:r>
              <w:r w:rsidRPr="0075036B">
                <w:t xml:space="preserve"> </w:t>
              </w:r>
              <w:r>
                <w:t>н</w:t>
              </w:r>
              <w:r w:rsidRPr="0075036B">
                <w:t>омер протокола</w:t>
              </w:r>
              <w:r>
                <w:t>, д</w:t>
              </w:r>
              <w:r w:rsidRPr="0075036B">
                <w:t>ата подписания протокола</w:t>
              </w:r>
            </w:ins>
          </w:p>
        </w:tc>
      </w:tr>
      <w:tr w:rsidR="00081903" w:rsidRPr="00B3701A" w14:paraId="6A58313F" w14:textId="77777777" w:rsidTr="00A61A61">
        <w:trPr>
          <w:ins w:id="636" w:author="Pervova 21.1" w:date="2020-03-25T01:59:00Z"/>
        </w:trPr>
        <w:tc>
          <w:tcPr>
            <w:tcW w:w="4921" w:type="dxa"/>
          </w:tcPr>
          <w:p w14:paraId="5391BB18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37" w:author="Pervova 21.1" w:date="2020-03-25T01:59:00Z"/>
                <w:lang w:val="en-US"/>
              </w:rPr>
            </w:pPr>
            <w:ins w:id="638" w:author="Pervova 21.1" w:date="2020-03-25T01:59:00Z">
              <w:r w:rsidRPr="00BA1ED2">
                <w:rPr>
                  <w:lang w:val="en-US"/>
                </w:rPr>
                <w:t>:70E::PACO//'PO VSEM VOPROSAM,</w:t>
              </w:r>
            </w:ins>
          </w:p>
          <w:p w14:paraId="18C377D0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39" w:author="Pervova 21.1" w:date="2020-03-25T01:59:00Z"/>
              </w:rPr>
            </w:pPr>
            <w:ins w:id="640" w:author="Pervova 21.1" w:date="2020-03-25T01:59:00Z">
              <w:r w:rsidRPr="00BA1ED2">
                <w:rPr>
                  <w:lang w:val="en-US"/>
                </w:rPr>
                <w:t xml:space="preserve"> </w:t>
              </w:r>
              <w:r w:rsidRPr="001E28E9">
                <w:t>SVaZANNYM S NAST</w:t>
              </w:r>
            </w:ins>
          </w:p>
          <w:p w14:paraId="1DD83637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41" w:author="Pervova 21.1" w:date="2020-03-25T01:59:00Z"/>
              </w:rPr>
            </w:pPr>
            <w:ins w:id="642" w:author="Pervova 21.1" w:date="2020-03-25T01:59:00Z">
              <w:r w:rsidRPr="001E28E9">
                <w:t xml:space="preserve">OaqIM </w:t>
              </w:r>
              <w:proofErr w:type="spellStart"/>
              <w:r w:rsidRPr="001E28E9">
                <w:t>SOOBqENIEM</w:t>
              </w:r>
              <w:proofErr w:type="spellEnd"/>
              <w:r w:rsidRPr="001E28E9">
                <w:t>, VY MOJETE</w:t>
              </w:r>
            </w:ins>
          </w:p>
          <w:p w14:paraId="0AA492A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43" w:author="Pervova 21.1" w:date="2020-03-25T01:59:00Z"/>
              </w:rPr>
            </w:pPr>
            <w:ins w:id="644" w:author="Pervova 21.1" w:date="2020-03-25T01:59:00Z">
              <w:r w:rsidRPr="001E28E9">
                <w:t xml:space="preserve"> </w:t>
              </w:r>
              <w:proofErr w:type="spellStart"/>
              <w:r w:rsidRPr="001E28E9">
                <w:t>OBRAqATXSa</w:t>
              </w:r>
              <w:proofErr w:type="spellEnd"/>
              <w:r w:rsidRPr="001E28E9">
                <w:t xml:space="preserve"> K VAQIM PERSONAL</w:t>
              </w:r>
            </w:ins>
          </w:p>
          <w:p w14:paraId="669BE79D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45" w:author="Pervova 21.1" w:date="2020-03-25T01:59:00Z"/>
              </w:rPr>
            </w:pPr>
            <w:ins w:id="646" w:author="Pervova 21.1" w:date="2020-03-25T01:59:00Z">
              <w:r w:rsidRPr="001E28E9">
                <w:t>XNYM MENEDJERAM</w:t>
              </w:r>
            </w:ins>
          </w:p>
          <w:p w14:paraId="06115A0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47" w:author="Pervova 21.1" w:date="2020-03-25T01:59:00Z"/>
              </w:rPr>
            </w:pPr>
            <w:ins w:id="648" w:author="Pervova 21.1" w:date="2020-03-25T01:59:00Z">
              <w:r w:rsidRPr="001E28E9">
                <w:t>PO TELEFONAM': (495) 956-27-90</w:t>
              </w:r>
            </w:ins>
          </w:p>
          <w:p w14:paraId="62B7E99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49" w:author="Pervova 21.1" w:date="2020-03-25T01:59:00Z"/>
              </w:rPr>
            </w:pPr>
            <w:ins w:id="650" w:author="Pervova 21.1" w:date="2020-03-25T01:59:00Z">
              <w:r w:rsidRPr="001E28E9">
                <w:t>, (495) 956-27-91</w:t>
              </w:r>
            </w:ins>
          </w:p>
          <w:p w14:paraId="4489AD16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51" w:author="Pervova 21.1" w:date="2020-03-25T01:59:00Z"/>
              </w:rPr>
            </w:pPr>
            <w:ins w:id="652" w:author="Pervova 21.1" w:date="2020-03-25T01:59:00Z">
              <w:r w:rsidRPr="001E28E9">
                <w:t xml:space="preserve">/ For details </w:t>
              </w:r>
              <w:proofErr w:type="spellStart"/>
              <w:r w:rsidRPr="001E28E9">
                <w:t>please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contact</w:t>
              </w:r>
              <w:proofErr w:type="spellEnd"/>
            </w:ins>
          </w:p>
          <w:p w14:paraId="70C1ED4C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53" w:author="Pervova 21.1" w:date="2020-03-25T01:59:00Z"/>
              </w:rPr>
            </w:pPr>
            <w:ins w:id="654" w:author="Pervova 21.1" w:date="2020-03-25T01:59:00Z">
              <w:r w:rsidRPr="001E28E9">
                <w:t xml:space="preserve"> </w:t>
              </w:r>
              <w:proofErr w:type="spellStart"/>
              <w:r w:rsidRPr="001E28E9">
                <w:t>your</w:t>
              </w:r>
              <w:proofErr w:type="spellEnd"/>
              <w:r w:rsidRPr="001E28E9">
                <w:t xml:space="preserve"> account  </w:t>
              </w:r>
              <w:proofErr w:type="spellStart"/>
              <w:r w:rsidRPr="001E28E9">
                <w:t>manager</w:t>
              </w:r>
              <w:proofErr w:type="spellEnd"/>
              <w:r w:rsidRPr="001E28E9">
                <w:t xml:space="preserve"> </w:t>
              </w:r>
            </w:ins>
          </w:p>
          <w:p w14:paraId="5AB96150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55" w:author="Pervova 21.1" w:date="2020-03-25T01:59:00Z"/>
              </w:rPr>
            </w:pPr>
            <w:ins w:id="656" w:author="Pervova 21.1" w:date="2020-03-25T01:59:00Z">
              <w:r w:rsidRPr="001E28E9">
                <w:t>(495) 956-27-90, (495) 956-27-91</w:t>
              </w:r>
            </w:ins>
          </w:p>
        </w:tc>
        <w:tc>
          <w:tcPr>
            <w:tcW w:w="5245" w:type="dxa"/>
          </w:tcPr>
          <w:p w14:paraId="14D718B3" w14:textId="77777777" w:rsidR="00081903" w:rsidRDefault="00081903" w:rsidP="00A61A61">
            <w:pPr>
              <w:ind w:left="0" w:firstLine="0"/>
              <w:rPr>
                <w:ins w:id="657" w:author="Pervova 21.1" w:date="2020-03-25T01:59:00Z"/>
                <w:lang w:val="en-US"/>
              </w:rPr>
            </w:pPr>
            <w:ins w:id="658" w:author="Pervova 21.1" w:date="2020-03-25T01:59:00Z">
              <w:r>
                <w:t>Контактная информация</w:t>
              </w:r>
            </w:ins>
          </w:p>
          <w:p w14:paraId="1ADB4E51" w14:textId="77777777" w:rsidR="00081903" w:rsidRPr="004F6EB4" w:rsidRDefault="00081903" w:rsidP="00A61A61">
            <w:pPr>
              <w:rPr>
                <w:ins w:id="659" w:author="Pervova 21.1" w:date="2020-03-25T01:59:00Z"/>
                <w:lang w:val="en-US"/>
              </w:rPr>
            </w:pPr>
          </w:p>
        </w:tc>
      </w:tr>
      <w:tr w:rsidR="00081903" w14:paraId="62A9BFDF" w14:textId="77777777" w:rsidTr="00A61A61">
        <w:trPr>
          <w:ins w:id="660" w:author="Pervova 21.1" w:date="2020-03-25T01:59:00Z"/>
        </w:trPr>
        <w:tc>
          <w:tcPr>
            <w:tcW w:w="4921" w:type="dxa"/>
          </w:tcPr>
          <w:p w14:paraId="5466241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61" w:author="Pervova 21.1" w:date="2020-03-25T01:59:00Z"/>
              </w:rPr>
            </w:pPr>
            <w:ins w:id="662" w:author="Pervova 21.1" w:date="2020-03-25T01:59:00Z">
              <w:r w:rsidRPr="00B21DB5">
                <w:t>:16S:ADDINFO</w:t>
              </w:r>
            </w:ins>
          </w:p>
        </w:tc>
        <w:tc>
          <w:tcPr>
            <w:tcW w:w="5245" w:type="dxa"/>
          </w:tcPr>
          <w:p w14:paraId="6D8356E7" w14:textId="77777777" w:rsidR="00081903" w:rsidRDefault="00081903" w:rsidP="00A61A61">
            <w:pPr>
              <w:ind w:left="0" w:firstLine="0"/>
              <w:rPr>
                <w:ins w:id="663" w:author="Pervova 21.1" w:date="2020-03-25T01:59:00Z"/>
              </w:rPr>
            </w:pPr>
          </w:p>
        </w:tc>
      </w:tr>
    </w:tbl>
    <w:p w14:paraId="2532B3B1" w14:textId="3042950C" w:rsidR="00081903" w:rsidRPr="00DA579E" w:rsidRDefault="00081903" w:rsidP="002F7AC7">
      <w:pPr>
        <w:pStyle w:val="20"/>
        <w:numPr>
          <w:ilvl w:val="1"/>
          <w:numId w:val="18"/>
        </w:numPr>
        <w:rPr>
          <w:ins w:id="664" w:author="Pervova 21.1" w:date="2020-03-25T01:59:00Z"/>
          <w:lang w:val="en-US"/>
        </w:rPr>
      </w:pPr>
      <w:bookmarkStart w:id="665" w:name="_Toc36031398"/>
      <w:ins w:id="666" w:author="Pervova 21.1" w:date="2020-03-25T01:59:00Z">
        <w:r w:rsidRPr="00DA579E">
          <w:t>Сообщение МТ56</w:t>
        </w:r>
        <w:r w:rsidRPr="00DA579E">
          <w:rPr>
            <w:lang w:val="en-US"/>
          </w:rPr>
          <w:t>8</w:t>
        </w:r>
        <w:bookmarkEnd w:id="665"/>
      </w:ins>
    </w:p>
    <w:p w14:paraId="25245370" w14:textId="77777777" w:rsidR="00081903" w:rsidRDefault="00081903" w:rsidP="00081903">
      <w:pPr>
        <w:ind w:left="0" w:firstLine="0"/>
        <w:rPr>
          <w:ins w:id="667" w:author="Pervova 21.1" w:date="2020-03-25T01:59:00Z"/>
        </w:rPr>
      </w:pPr>
    </w:p>
    <w:p w14:paraId="7DA1A3C2" w14:textId="77777777" w:rsidR="00081903" w:rsidRDefault="00081903" w:rsidP="00081903">
      <w:pPr>
        <w:ind w:left="0" w:firstLine="0"/>
        <w:rPr>
          <w:ins w:id="668" w:author="Pervova 21.1" w:date="2020-03-25T01:59:00Z"/>
        </w:rPr>
      </w:pPr>
      <w:ins w:id="669" w:author="Pervova 21.1" w:date="2020-03-25T01:59:00Z">
        <w:r>
          <w:t>Легенда: Сообщение связано с МТ564 и содержит бюллетень.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081903" w14:paraId="1FCEBD0B" w14:textId="77777777" w:rsidTr="00A61A61">
        <w:trPr>
          <w:ins w:id="670" w:author="Pervova 21.1" w:date="2020-03-25T01:59:00Z"/>
        </w:trPr>
        <w:tc>
          <w:tcPr>
            <w:tcW w:w="4921" w:type="dxa"/>
            <w:shd w:val="clear" w:color="auto" w:fill="F2F2F2" w:themeFill="background1" w:themeFillShade="F2"/>
          </w:tcPr>
          <w:p w14:paraId="3D1452E5" w14:textId="77777777" w:rsidR="00081903" w:rsidRPr="00445088" w:rsidRDefault="00081903" w:rsidP="00A61A61">
            <w:pPr>
              <w:pStyle w:val="a3"/>
              <w:ind w:left="0"/>
              <w:rPr>
                <w:ins w:id="671" w:author="Pervova 21.1" w:date="2020-03-25T01:59:00Z"/>
              </w:rPr>
            </w:pPr>
            <w:ins w:id="672" w:author="Pervova 21.1" w:date="2020-03-25T01:59:00Z">
              <w:r>
                <w:t>Пример сообщения</w:t>
              </w:r>
            </w:ins>
          </w:p>
        </w:tc>
        <w:tc>
          <w:tcPr>
            <w:tcW w:w="5329" w:type="dxa"/>
            <w:shd w:val="clear" w:color="auto" w:fill="F2F2F2" w:themeFill="background1" w:themeFillShade="F2"/>
          </w:tcPr>
          <w:p w14:paraId="4FBCF9FA" w14:textId="77777777" w:rsidR="00081903" w:rsidRDefault="00081903" w:rsidP="00A61A61">
            <w:pPr>
              <w:pStyle w:val="a3"/>
              <w:ind w:left="0"/>
              <w:rPr>
                <w:ins w:id="673" w:author="Pervova 21.1" w:date="2020-03-25T01:59:00Z"/>
              </w:rPr>
            </w:pPr>
            <w:ins w:id="674" w:author="Pervova 21.1" w:date="2020-03-25T01:59:00Z">
              <w:r>
                <w:t>Комментарии</w:t>
              </w:r>
            </w:ins>
          </w:p>
        </w:tc>
      </w:tr>
      <w:tr w:rsidR="00081903" w14:paraId="5AA61895" w14:textId="77777777" w:rsidTr="00A61A61">
        <w:trPr>
          <w:ins w:id="675" w:author="Pervova 21.1" w:date="2020-03-25T01:59:00Z"/>
        </w:trPr>
        <w:tc>
          <w:tcPr>
            <w:tcW w:w="4921" w:type="dxa"/>
          </w:tcPr>
          <w:p w14:paraId="593724F0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76" w:author="Pervova 21.1" w:date="2020-03-25T01:59:00Z"/>
              </w:rPr>
            </w:pPr>
            <w:ins w:id="677" w:author="Pervova 21.1" w:date="2020-03-25T01:59:00Z">
              <w:r w:rsidRPr="001664E4">
                <w:t>:16R:GENL</w:t>
              </w:r>
            </w:ins>
          </w:p>
        </w:tc>
        <w:tc>
          <w:tcPr>
            <w:tcW w:w="5329" w:type="dxa"/>
          </w:tcPr>
          <w:p w14:paraId="3390F224" w14:textId="77777777" w:rsidR="00081903" w:rsidRDefault="00081903" w:rsidP="00A61A61">
            <w:pPr>
              <w:ind w:left="0" w:firstLine="0"/>
              <w:rPr>
                <w:ins w:id="678" w:author="Pervova 21.1" w:date="2020-03-25T01:59:00Z"/>
              </w:rPr>
            </w:pPr>
          </w:p>
        </w:tc>
      </w:tr>
      <w:tr w:rsidR="00081903" w14:paraId="5A1853FC" w14:textId="77777777" w:rsidTr="00A61A61">
        <w:trPr>
          <w:ins w:id="679" w:author="Pervova 21.1" w:date="2020-03-25T01:59:00Z"/>
        </w:trPr>
        <w:tc>
          <w:tcPr>
            <w:tcW w:w="4921" w:type="dxa"/>
          </w:tcPr>
          <w:p w14:paraId="3109ED3D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80" w:author="Pervova 21.1" w:date="2020-03-25T01:59:00Z"/>
              </w:rPr>
            </w:pPr>
            <w:ins w:id="681" w:author="Pervova 21.1" w:date="2020-03-25T01:59:00Z">
              <w:r w:rsidRPr="001664E4">
                <w:t>:28E:1/ONLY</w:t>
              </w:r>
            </w:ins>
          </w:p>
        </w:tc>
        <w:tc>
          <w:tcPr>
            <w:tcW w:w="5329" w:type="dxa"/>
          </w:tcPr>
          <w:p w14:paraId="64DF0038" w14:textId="77777777" w:rsidR="00081903" w:rsidRDefault="00081903" w:rsidP="00A61A61">
            <w:pPr>
              <w:ind w:left="0" w:firstLine="0"/>
              <w:rPr>
                <w:ins w:id="682" w:author="Pervova 21.1" w:date="2020-03-25T01:59:00Z"/>
              </w:rPr>
            </w:pPr>
          </w:p>
        </w:tc>
      </w:tr>
      <w:tr w:rsidR="00081903" w14:paraId="3DB75586" w14:textId="77777777" w:rsidTr="00A61A61">
        <w:trPr>
          <w:ins w:id="683" w:author="Pervova 21.1" w:date="2020-03-25T01:59:00Z"/>
        </w:trPr>
        <w:tc>
          <w:tcPr>
            <w:tcW w:w="4921" w:type="dxa"/>
          </w:tcPr>
          <w:p w14:paraId="725ADD1C" w14:textId="77777777" w:rsidR="00081903" w:rsidRPr="00445088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84" w:author="Pervova 21.1" w:date="2020-03-25T01:59:00Z"/>
              </w:rPr>
            </w:pPr>
            <w:ins w:id="685" w:author="Pervova 21.1" w:date="2020-03-25T01:59:00Z">
              <w:r>
                <w:lastRenderedPageBreak/>
                <w:t>:20C::CORP//000</w:t>
              </w:r>
              <w:r w:rsidRPr="001664E4">
                <w:t>00</w:t>
              </w:r>
              <w:r w:rsidRPr="001E28E9">
                <w:t>1</w:t>
              </w:r>
              <w:r w:rsidRPr="001664E4">
                <w:t>X1</w:t>
              </w:r>
            </w:ins>
          </w:p>
        </w:tc>
        <w:tc>
          <w:tcPr>
            <w:tcW w:w="5329" w:type="dxa"/>
          </w:tcPr>
          <w:p w14:paraId="22E170F6" w14:textId="77777777" w:rsidR="00081903" w:rsidRDefault="00081903" w:rsidP="00A61A61">
            <w:pPr>
              <w:ind w:left="0" w:firstLine="0"/>
              <w:rPr>
                <w:ins w:id="686" w:author="Pervova 21.1" w:date="2020-03-25T01:59:00Z"/>
              </w:rPr>
            </w:pPr>
            <w:ins w:id="687" w:author="Pervova 21.1" w:date="2020-03-25T01:59:00Z">
              <w:r w:rsidRPr="00393CC1">
                <w:t xml:space="preserve">Референс КД </w:t>
              </w:r>
            </w:ins>
          </w:p>
        </w:tc>
      </w:tr>
      <w:tr w:rsidR="00081903" w14:paraId="55B8B7C8" w14:textId="77777777" w:rsidTr="00A61A61">
        <w:trPr>
          <w:ins w:id="688" w:author="Pervova 21.1" w:date="2020-03-25T01:59:00Z"/>
        </w:trPr>
        <w:tc>
          <w:tcPr>
            <w:tcW w:w="4921" w:type="dxa"/>
          </w:tcPr>
          <w:p w14:paraId="3D58CC7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89" w:author="Pervova 21.1" w:date="2020-03-25T01:59:00Z"/>
              </w:rPr>
            </w:pPr>
            <w:ins w:id="690" w:author="Pervova 21.1" w:date="2020-03-25T01:59:00Z">
              <w:r w:rsidRPr="001664E4">
                <w:t>:20C::SEME//N1</w:t>
              </w:r>
            </w:ins>
          </w:p>
        </w:tc>
        <w:tc>
          <w:tcPr>
            <w:tcW w:w="5329" w:type="dxa"/>
          </w:tcPr>
          <w:p w14:paraId="12A8184B" w14:textId="77777777" w:rsidR="00081903" w:rsidRDefault="00081903" w:rsidP="00A61A61">
            <w:pPr>
              <w:ind w:left="0" w:firstLine="0"/>
              <w:rPr>
                <w:ins w:id="691" w:author="Pervova 21.1" w:date="2020-03-25T01:59:00Z"/>
              </w:rPr>
            </w:pPr>
            <w:ins w:id="692" w:author="Pervova 21.1" w:date="2020-03-25T01:59:00Z">
              <w:r>
                <w:t>Идентификатор</w:t>
              </w:r>
              <w:r w:rsidRPr="00A20E85">
                <w:t xml:space="preserve"> </w:t>
              </w:r>
              <w:r>
                <w:t xml:space="preserve">сообщения </w:t>
              </w:r>
            </w:ins>
          </w:p>
        </w:tc>
      </w:tr>
      <w:tr w:rsidR="00081903" w14:paraId="19FF07F9" w14:textId="77777777" w:rsidTr="00A61A61">
        <w:trPr>
          <w:ins w:id="693" w:author="Pervova 21.1" w:date="2020-03-25T01:59:00Z"/>
        </w:trPr>
        <w:tc>
          <w:tcPr>
            <w:tcW w:w="4921" w:type="dxa"/>
          </w:tcPr>
          <w:p w14:paraId="2A6F58E3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94" w:author="Pervova 21.1" w:date="2020-03-25T01:59:00Z"/>
              </w:rPr>
            </w:pPr>
            <w:ins w:id="695" w:author="Pervova 21.1" w:date="2020-03-25T01:59:00Z">
              <w:r w:rsidRPr="001664E4">
                <w:t>:23G:NEWM</w:t>
              </w:r>
            </w:ins>
          </w:p>
        </w:tc>
        <w:tc>
          <w:tcPr>
            <w:tcW w:w="5329" w:type="dxa"/>
          </w:tcPr>
          <w:p w14:paraId="0CB1BF28" w14:textId="77777777" w:rsidR="00081903" w:rsidRDefault="00081903" w:rsidP="00A61A61">
            <w:pPr>
              <w:ind w:left="0" w:firstLine="0"/>
              <w:rPr>
                <w:ins w:id="696" w:author="Pervova 21.1" w:date="2020-03-25T01:59:00Z"/>
              </w:rPr>
            </w:pPr>
          </w:p>
        </w:tc>
      </w:tr>
      <w:tr w:rsidR="00081903" w14:paraId="4B59B15C" w14:textId="77777777" w:rsidTr="00A61A61">
        <w:trPr>
          <w:ins w:id="697" w:author="Pervova 21.1" w:date="2020-03-25T01:59:00Z"/>
        </w:trPr>
        <w:tc>
          <w:tcPr>
            <w:tcW w:w="4921" w:type="dxa"/>
          </w:tcPr>
          <w:p w14:paraId="67E195E6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698" w:author="Pervova 21.1" w:date="2020-03-25T01:59:00Z"/>
              </w:rPr>
            </w:pPr>
            <w:ins w:id="699" w:author="Pervova 21.1" w:date="2020-03-25T01:59:00Z">
              <w:r w:rsidRPr="001664E4">
                <w:t>:22F::CAEV//</w:t>
              </w:r>
              <w:r>
                <w:t>MEET</w:t>
              </w:r>
            </w:ins>
          </w:p>
        </w:tc>
        <w:tc>
          <w:tcPr>
            <w:tcW w:w="5329" w:type="dxa"/>
          </w:tcPr>
          <w:p w14:paraId="54408C78" w14:textId="77777777" w:rsidR="00081903" w:rsidRDefault="00081903" w:rsidP="00A61A61">
            <w:pPr>
              <w:ind w:left="0" w:firstLine="0"/>
              <w:rPr>
                <w:ins w:id="700" w:author="Pervova 21.1" w:date="2020-03-25T01:59:00Z"/>
              </w:rPr>
            </w:pPr>
            <w:ins w:id="701" w:author="Pervova 21.1" w:date="2020-03-25T01:59:00Z">
              <w:r>
                <w:t>Код типа КД</w:t>
              </w:r>
            </w:ins>
          </w:p>
        </w:tc>
      </w:tr>
      <w:tr w:rsidR="00081903" w14:paraId="50BD1A91" w14:textId="77777777" w:rsidTr="00A61A61">
        <w:trPr>
          <w:ins w:id="702" w:author="Pervova 21.1" w:date="2020-03-25T01:59:00Z"/>
        </w:trPr>
        <w:tc>
          <w:tcPr>
            <w:tcW w:w="4921" w:type="dxa"/>
          </w:tcPr>
          <w:p w14:paraId="4AF5E120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03" w:author="Pervova 21.1" w:date="2020-03-25T01:59:00Z"/>
              </w:rPr>
            </w:pPr>
            <w:ins w:id="704" w:author="Pervova 21.1" w:date="2020-03-25T01:59:00Z">
              <w:r>
                <w:t>:98C::PREP//201</w:t>
              </w:r>
              <w:r w:rsidRPr="001E28E9">
                <w:t>7030515</w:t>
              </w:r>
              <w:r w:rsidRPr="00B21DB5">
                <w:t>0000</w:t>
              </w:r>
            </w:ins>
          </w:p>
        </w:tc>
        <w:tc>
          <w:tcPr>
            <w:tcW w:w="5329" w:type="dxa"/>
          </w:tcPr>
          <w:p w14:paraId="55CA6622" w14:textId="77777777" w:rsidR="00081903" w:rsidRDefault="00081903" w:rsidP="00A61A61">
            <w:pPr>
              <w:ind w:left="0" w:firstLine="0"/>
              <w:rPr>
                <w:ins w:id="705" w:author="Pervova 21.1" w:date="2020-03-25T01:59:00Z"/>
              </w:rPr>
            </w:pPr>
            <w:ins w:id="706" w:author="Pervova 21.1" w:date="2020-03-25T01:59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081903" w14:paraId="0F55CBF0" w14:textId="77777777" w:rsidTr="00A61A61">
        <w:trPr>
          <w:ins w:id="707" w:author="Pervova 21.1" w:date="2020-03-25T01:59:00Z"/>
        </w:trPr>
        <w:tc>
          <w:tcPr>
            <w:tcW w:w="4921" w:type="dxa"/>
          </w:tcPr>
          <w:p w14:paraId="01B0FBF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08" w:author="Pervova 21.1" w:date="2020-03-25T01:59:00Z"/>
              </w:rPr>
            </w:pPr>
            <w:ins w:id="709" w:author="Pervova 21.1" w:date="2020-03-25T01:59:00Z">
              <w:r w:rsidRPr="001664E4">
                <w:t>:16R:LINK</w:t>
              </w:r>
            </w:ins>
          </w:p>
        </w:tc>
        <w:tc>
          <w:tcPr>
            <w:tcW w:w="5329" w:type="dxa"/>
          </w:tcPr>
          <w:p w14:paraId="7DBE79DB" w14:textId="77777777" w:rsidR="00081903" w:rsidRDefault="00081903" w:rsidP="00A61A61">
            <w:pPr>
              <w:ind w:left="0" w:firstLine="0"/>
              <w:rPr>
                <w:ins w:id="710" w:author="Pervova 21.1" w:date="2020-03-25T01:59:00Z"/>
              </w:rPr>
            </w:pPr>
          </w:p>
        </w:tc>
      </w:tr>
      <w:tr w:rsidR="00081903" w14:paraId="5097A5F1" w14:textId="77777777" w:rsidTr="00A61A61">
        <w:trPr>
          <w:ins w:id="711" w:author="Pervova 21.1" w:date="2020-03-25T01:59:00Z"/>
        </w:trPr>
        <w:tc>
          <w:tcPr>
            <w:tcW w:w="4921" w:type="dxa"/>
          </w:tcPr>
          <w:p w14:paraId="697D668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12" w:author="Pervova 21.1" w:date="2020-03-25T01:59:00Z"/>
              </w:rPr>
            </w:pPr>
            <w:ins w:id="713" w:author="Pervova 21.1" w:date="2020-03-25T01:59:00Z">
              <w:r w:rsidRPr="001664E4">
                <w:t>:22F::LINK//WITH</w:t>
              </w:r>
            </w:ins>
          </w:p>
        </w:tc>
        <w:tc>
          <w:tcPr>
            <w:tcW w:w="5329" w:type="dxa"/>
          </w:tcPr>
          <w:p w14:paraId="0AD2B5DD" w14:textId="77777777" w:rsidR="00081903" w:rsidRDefault="00081903" w:rsidP="00A61A61">
            <w:pPr>
              <w:ind w:left="0" w:firstLine="0"/>
              <w:rPr>
                <w:ins w:id="714" w:author="Pervova 21.1" w:date="2020-03-25T01:59:00Z"/>
              </w:rPr>
            </w:pPr>
            <w:ins w:id="715" w:author="Pervova 21.1" w:date="2020-03-25T01:59:00Z">
              <w:r>
                <w:t>Тип связки – обрабатывать одновременно</w:t>
              </w:r>
            </w:ins>
          </w:p>
        </w:tc>
      </w:tr>
      <w:tr w:rsidR="00081903" w14:paraId="3AD4A551" w14:textId="77777777" w:rsidTr="00A61A61">
        <w:trPr>
          <w:ins w:id="716" w:author="Pervova 21.1" w:date="2020-03-25T01:59:00Z"/>
        </w:trPr>
        <w:tc>
          <w:tcPr>
            <w:tcW w:w="4921" w:type="dxa"/>
          </w:tcPr>
          <w:p w14:paraId="64C5F36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17" w:author="Pervova 21.1" w:date="2020-03-25T01:59:00Z"/>
              </w:rPr>
            </w:pPr>
            <w:ins w:id="718" w:author="Pervova 21.1" w:date="2020-03-25T01:59:00Z">
              <w:r w:rsidRPr="001664E4">
                <w:t>:13A::LINK//564</w:t>
              </w:r>
            </w:ins>
          </w:p>
        </w:tc>
        <w:tc>
          <w:tcPr>
            <w:tcW w:w="5329" w:type="dxa"/>
          </w:tcPr>
          <w:p w14:paraId="1917A2FE" w14:textId="77777777" w:rsidR="00081903" w:rsidRDefault="00081903" w:rsidP="00A61A61">
            <w:pPr>
              <w:ind w:left="0" w:firstLine="0"/>
              <w:rPr>
                <w:ins w:id="719" w:author="Pervova 21.1" w:date="2020-03-25T01:59:00Z"/>
              </w:rPr>
            </w:pPr>
            <w:ins w:id="720" w:author="Pervova 21.1" w:date="2020-03-25T01:59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081903" w14:paraId="69EDF4D4" w14:textId="77777777" w:rsidTr="00A61A61">
        <w:trPr>
          <w:ins w:id="721" w:author="Pervova 21.1" w:date="2020-03-25T01:59:00Z"/>
        </w:trPr>
        <w:tc>
          <w:tcPr>
            <w:tcW w:w="4921" w:type="dxa"/>
          </w:tcPr>
          <w:p w14:paraId="0AD6F35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22" w:author="Pervova 21.1" w:date="2020-03-25T01:59:00Z"/>
              </w:rPr>
            </w:pPr>
            <w:ins w:id="723" w:author="Pervova 21.1" w:date="2020-03-25T01:59:00Z">
              <w:r w:rsidRPr="001664E4">
                <w:t>:20C::PREV//1</w:t>
              </w:r>
            </w:ins>
          </w:p>
        </w:tc>
        <w:tc>
          <w:tcPr>
            <w:tcW w:w="5329" w:type="dxa"/>
          </w:tcPr>
          <w:p w14:paraId="7342EF94" w14:textId="77777777" w:rsidR="00081903" w:rsidRDefault="00081903" w:rsidP="00A61A61">
            <w:pPr>
              <w:rPr>
                <w:ins w:id="724" w:author="Pervova 21.1" w:date="2020-03-25T01:59:00Z"/>
              </w:rPr>
            </w:pPr>
            <w:ins w:id="725" w:author="Pervova 21.1" w:date="2020-03-25T01:59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081903" w14:paraId="1CF8A97D" w14:textId="77777777" w:rsidTr="00A61A61">
        <w:trPr>
          <w:ins w:id="726" w:author="Pervova 21.1" w:date="2020-03-25T01:59:00Z"/>
        </w:trPr>
        <w:tc>
          <w:tcPr>
            <w:tcW w:w="4921" w:type="dxa"/>
          </w:tcPr>
          <w:p w14:paraId="68D650CA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27" w:author="Pervova 21.1" w:date="2020-03-25T01:59:00Z"/>
              </w:rPr>
            </w:pPr>
            <w:ins w:id="728" w:author="Pervova 21.1" w:date="2020-03-25T01:59:00Z">
              <w:r w:rsidRPr="001664E4">
                <w:t>:16S:LINK</w:t>
              </w:r>
            </w:ins>
          </w:p>
        </w:tc>
        <w:tc>
          <w:tcPr>
            <w:tcW w:w="5329" w:type="dxa"/>
          </w:tcPr>
          <w:p w14:paraId="00E6452E" w14:textId="77777777" w:rsidR="00081903" w:rsidRDefault="00081903" w:rsidP="00A61A61">
            <w:pPr>
              <w:ind w:left="0" w:firstLine="0"/>
              <w:rPr>
                <w:ins w:id="729" w:author="Pervova 21.1" w:date="2020-03-25T01:59:00Z"/>
              </w:rPr>
            </w:pPr>
          </w:p>
        </w:tc>
      </w:tr>
      <w:tr w:rsidR="00081903" w14:paraId="6CB0867F" w14:textId="77777777" w:rsidTr="00A61A61">
        <w:trPr>
          <w:ins w:id="730" w:author="Pervova 21.1" w:date="2020-03-25T01:59:00Z"/>
        </w:trPr>
        <w:tc>
          <w:tcPr>
            <w:tcW w:w="4921" w:type="dxa"/>
          </w:tcPr>
          <w:p w14:paraId="0A8AE799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31" w:author="Pervova 21.1" w:date="2020-03-25T01:59:00Z"/>
              </w:rPr>
            </w:pPr>
            <w:ins w:id="732" w:author="Pervova 21.1" w:date="2020-03-25T01:59:00Z">
              <w:r w:rsidRPr="001664E4">
                <w:t>:16S:GENL</w:t>
              </w:r>
            </w:ins>
          </w:p>
        </w:tc>
        <w:tc>
          <w:tcPr>
            <w:tcW w:w="5329" w:type="dxa"/>
          </w:tcPr>
          <w:p w14:paraId="0DE386A1" w14:textId="77777777" w:rsidR="00081903" w:rsidRDefault="00081903" w:rsidP="00A61A61">
            <w:pPr>
              <w:ind w:left="0" w:firstLine="0"/>
              <w:rPr>
                <w:ins w:id="733" w:author="Pervova 21.1" w:date="2020-03-25T01:59:00Z"/>
              </w:rPr>
            </w:pPr>
          </w:p>
        </w:tc>
      </w:tr>
      <w:tr w:rsidR="00081903" w14:paraId="154541C2" w14:textId="77777777" w:rsidTr="00A61A61">
        <w:trPr>
          <w:ins w:id="734" w:author="Pervova 21.1" w:date="2020-03-25T01:59:00Z"/>
        </w:trPr>
        <w:tc>
          <w:tcPr>
            <w:tcW w:w="4921" w:type="dxa"/>
          </w:tcPr>
          <w:p w14:paraId="4B249A94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35" w:author="Pervova 21.1" w:date="2020-03-25T01:59:00Z"/>
              </w:rPr>
            </w:pPr>
            <w:ins w:id="736" w:author="Pervova 21.1" w:date="2020-03-25T01:59:00Z">
              <w:r w:rsidRPr="001664E4">
                <w:t>:16R:USECU</w:t>
              </w:r>
            </w:ins>
          </w:p>
        </w:tc>
        <w:tc>
          <w:tcPr>
            <w:tcW w:w="5329" w:type="dxa"/>
          </w:tcPr>
          <w:p w14:paraId="564AF927" w14:textId="77777777" w:rsidR="00081903" w:rsidRDefault="00081903" w:rsidP="00A61A61">
            <w:pPr>
              <w:ind w:left="0" w:firstLine="0"/>
              <w:rPr>
                <w:ins w:id="737" w:author="Pervova 21.1" w:date="2020-03-25T01:59:00Z"/>
              </w:rPr>
            </w:pPr>
          </w:p>
        </w:tc>
      </w:tr>
      <w:tr w:rsidR="00081903" w14:paraId="1F126707" w14:textId="77777777" w:rsidTr="00A61A61">
        <w:trPr>
          <w:ins w:id="738" w:author="Pervova 21.1" w:date="2020-03-25T01:59:00Z"/>
        </w:trPr>
        <w:tc>
          <w:tcPr>
            <w:tcW w:w="4921" w:type="dxa"/>
          </w:tcPr>
          <w:p w14:paraId="1CF87B3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39" w:author="Pervova 21.1" w:date="2020-03-25T01:59:00Z"/>
              </w:rPr>
            </w:pPr>
            <w:ins w:id="740" w:author="Pervova 21.1" w:date="2020-03-25T01:59:00Z">
              <w:r>
                <w:t>:97A::SAFE//M</w:t>
              </w:r>
              <w:r w:rsidRPr="001E28E9">
                <w:t>L</w:t>
              </w:r>
              <w:r w:rsidRPr="001664E4">
                <w:t>1111111111</w:t>
              </w:r>
            </w:ins>
          </w:p>
        </w:tc>
        <w:tc>
          <w:tcPr>
            <w:tcW w:w="5329" w:type="dxa"/>
          </w:tcPr>
          <w:p w14:paraId="039C526A" w14:textId="77777777" w:rsidR="00081903" w:rsidRDefault="00081903" w:rsidP="00A61A61">
            <w:pPr>
              <w:rPr>
                <w:ins w:id="741" w:author="Pervova 21.1" w:date="2020-03-25T01:59:00Z"/>
              </w:rPr>
            </w:pPr>
            <w:ins w:id="742" w:author="Pervova 21.1" w:date="2020-03-25T01:59:00Z">
              <w:r w:rsidRPr="00BE3C71">
                <w:t>Номер счета депонента в НРД</w:t>
              </w:r>
            </w:ins>
          </w:p>
        </w:tc>
      </w:tr>
      <w:tr w:rsidR="00081903" w14:paraId="6F3F6E94" w14:textId="77777777" w:rsidTr="00A61A61">
        <w:trPr>
          <w:ins w:id="743" w:author="Pervova 21.1" w:date="2020-03-25T01:59:00Z"/>
        </w:trPr>
        <w:tc>
          <w:tcPr>
            <w:tcW w:w="4921" w:type="dxa"/>
          </w:tcPr>
          <w:p w14:paraId="20074C10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44" w:author="Pervova 21.1" w:date="2020-03-25T01:59:00Z"/>
              </w:rPr>
            </w:pPr>
            <w:ins w:id="745" w:author="Pervova 21.1" w:date="2020-03-25T01:59:00Z">
              <w:r w:rsidRPr="001664E4">
                <w:t>:35B:ISIN RU1111111111</w:t>
              </w:r>
            </w:ins>
          </w:p>
        </w:tc>
        <w:tc>
          <w:tcPr>
            <w:tcW w:w="5329" w:type="dxa"/>
          </w:tcPr>
          <w:p w14:paraId="52FDD774" w14:textId="77777777" w:rsidR="00081903" w:rsidRDefault="00081903" w:rsidP="00A61A61">
            <w:pPr>
              <w:ind w:left="0" w:firstLine="0"/>
              <w:rPr>
                <w:ins w:id="746" w:author="Pervova 21.1" w:date="2020-03-25T01:59:00Z"/>
              </w:rPr>
            </w:pPr>
            <w:ins w:id="747" w:author="Pervova 21.1" w:date="2020-03-25T01:59:00Z">
              <w:r>
                <w:t>ISIN</w:t>
              </w:r>
            </w:ins>
          </w:p>
        </w:tc>
      </w:tr>
      <w:tr w:rsidR="00081903" w14:paraId="02289653" w14:textId="77777777" w:rsidTr="00A61A61">
        <w:trPr>
          <w:ins w:id="748" w:author="Pervova 21.1" w:date="2020-03-25T01:59:00Z"/>
        </w:trPr>
        <w:tc>
          <w:tcPr>
            <w:tcW w:w="4921" w:type="dxa"/>
          </w:tcPr>
          <w:p w14:paraId="6F82241D" w14:textId="1B185193" w:rsidR="00081903" w:rsidRPr="00B31ADA" w:rsidRDefault="00081903" w:rsidP="00B31ADA">
            <w:pPr>
              <w:rPr>
                <w:ins w:id="749" w:author="Pervova 21.1" w:date="2020-03-25T01:59:00Z"/>
                <w:lang w:val="en-US"/>
              </w:rPr>
            </w:pPr>
            <w:ins w:id="750" w:author="Pervova 21.1" w:date="2020-03-25T01:59:00Z">
              <w:r w:rsidRPr="00B31ADA">
                <w:rPr>
                  <w:lang w:val="en-US"/>
                </w:rPr>
                <w:t>/XX/CORP/NADC/</w:t>
              </w:r>
            </w:ins>
            <w:ins w:id="751" w:author="Pervova 21.1" w:date="2020-03-25T02:16:00Z">
              <w:r w:rsidR="00B31ADA" w:rsidRPr="00B31ADA">
                <w:rPr>
                  <w:lang w:val="en-US"/>
                </w:rPr>
                <w:t>ENEF/DR</w:t>
              </w:r>
            </w:ins>
          </w:p>
        </w:tc>
        <w:tc>
          <w:tcPr>
            <w:tcW w:w="5329" w:type="dxa"/>
          </w:tcPr>
          <w:p w14:paraId="6EB07294" w14:textId="5596375C" w:rsidR="00081903" w:rsidRDefault="00081903" w:rsidP="00A61A61">
            <w:pPr>
              <w:ind w:left="0" w:firstLine="0"/>
              <w:rPr>
                <w:ins w:id="752" w:author="Pervova 21.1" w:date="2020-03-25T01:59:00Z"/>
              </w:rPr>
            </w:pPr>
            <w:proofErr w:type="gramStart"/>
            <w:ins w:id="753" w:author="Pervova 21.1" w:date="2020-03-25T01:5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</w:ins>
            <w:ins w:id="754" w:author="Pervova 21.1" w:date="2020-03-25T02:16:00Z">
              <w:r w:rsidR="00B31ADA">
                <w:t xml:space="preserve">дробной части </w:t>
              </w:r>
            </w:ins>
            <w:ins w:id="755" w:author="Pervova 21.1" w:date="2020-03-25T01:59:00Z"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081903" w14:paraId="1ED18FE1" w14:textId="77777777" w:rsidTr="00A61A61">
        <w:trPr>
          <w:ins w:id="756" w:author="Pervova 21.1" w:date="2020-03-25T01:59:00Z"/>
        </w:trPr>
        <w:tc>
          <w:tcPr>
            <w:tcW w:w="4921" w:type="dxa"/>
          </w:tcPr>
          <w:p w14:paraId="6A1B99AF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57" w:author="Pervova 21.1" w:date="2020-03-25T01:59:00Z"/>
              </w:rPr>
            </w:pPr>
            <w:ins w:id="758" w:author="Pervova 21.1" w:date="2020-03-25T01:59:00Z">
              <w:r w:rsidRPr="001664E4">
                <w:t>/RU/1-11-00111-A</w:t>
              </w:r>
            </w:ins>
          </w:p>
        </w:tc>
        <w:tc>
          <w:tcPr>
            <w:tcW w:w="5329" w:type="dxa"/>
          </w:tcPr>
          <w:p w14:paraId="3FE3BCDF" w14:textId="77777777" w:rsidR="00081903" w:rsidRDefault="00081903" w:rsidP="00A61A61">
            <w:pPr>
              <w:ind w:left="0" w:firstLine="0"/>
              <w:rPr>
                <w:ins w:id="759" w:author="Pervova 21.1" w:date="2020-03-25T01:59:00Z"/>
              </w:rPr>
            </w:pPr>
            <w:ins w:id="760" w:author="Pervova 21.1" w:date="2020-03-25T01:5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081903" w14:paraId="1A3D4D3A" w14:textId="77777777" w:rsidTr="00A61A61">
        <w:trPr>
          <w:ins w:id="761" w:author="Pervova 21.1" w:date="2020-03-25T01:59:00Z"/>
        </w:trPr>
        <w:tc>
          <w:tcPr>
            <w:tcW w:w="4921" w:type="dxa"/>
          </w:tcPr>
          <w:p w14:paraId="68896E8C" w14:textId="6283FCD6" w:rsidR="00081903" w:rsidRDefault="00081903" w:rsidP="00B31ADA">
            <w:pPr>
              <w:rPr>
                <w:ins w:id="762" w:author="Pervova 21.1" w:date="2020-03-25T01:59:00Z"/>
              </w:rPr>
            </w:pPr>
            <w:ins w:id="763" w:author="Pervova 21.1" w:date="2020-03-25T01:59:00Z">
              <w:r>
                <w:rPr>
                  <w:lang w:val="en-US"/>
                </w:rPr>
                <w:t>e</w:t>
              </w:r>
              <w:r>
                <w:t>'ENERGONEFTEGAZ''</w:t>
              </w:r>
              <w:r w:rsidRPr="001E28E9">
                <w:t xml:space="preserve"> </w:t>
              </w:r>
            </w:ins>
            <w:ins w:id="764" w:author="Pervova 21.1" w:date="2020-03-25T02:15:00Z">
              <w:r w:rsidR="00B31ADA" w:rsidRPr="00B31ADA">
                <w:t>1/10</w:t>
              </w:r>
            </w:ins>
          </w:p>
        </w:tc>
        <w:tc>
          <w:tcPr>
            <w:tcW w:w="5329" w:type="dxa"/>
          </w:tcPr>
          <w:p w14:paraId="7B62D975" w14:textId="77777777" w:rsidR="00081903" w:rsidRDefault="00081903" w:rsidP="00A61A61">
            <w:pPr>
              <w:ind w:left="0" w:firstLine="0"/>
              <w:rPr>
                <w:ins w:id="765" w:author="Pervova 21.1" w:date="2020-03-25T01:59:00Z"/>
              </w:rPr>
            </w:pPr>
            <w:proofErr w:type="gramStart"/>
            <w:ins w:id="766" w:author="Pervova 21.1" w:date="2020-03-25T01:5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081903" w14:paraId="1B75F56B" w14:textId="77777777" w:rsidTr="00A61A61">
        <w:trPr>
          <w:ins w:id="767" w:author="Pervova 21.1" w:date="2020-03-25T01:59:00Z"/>
        </w:trPr>
        <w:tc>
          <w:tcPr>
            <w:tcW w:w="4921" w:type="dxa"/>
          </w:tcPr>
          <w:p w14:paraId="3CC856F4" w14:textId="3541FAB9" w:rsidR="00081903" w:rsidRDefault="00081903" w:rsidP="00B31ADA">
            <w:pPr>
              <w:numPr>
                <w:ilvl w:val="0"/>
                <w:numId w:val="1"/>
              </w:numPr>
              <w:ind w:left="0" w:firstLine="0"/>
              <w:rPr>
                <w:ins w:id="768" w:author="Pervova 21.1" w:date="2020-03-25T01:59:00Z"/>
              </w:rPr>
            </w:pPr>
            <w:ins w:id="769" w:author="Pervova 21.1" w:date="2020-03-25T01:59:00Z">
              <w:r>
                <w:t>:93B::ELIG//UNIT/</w:t>
              </w:r>
            </w:ins>
            <w:ins w:id="770" w:author="Pervova 21.1" w:date="2020-03-25T02:16:00Z">
              <w:r w:rsidR="00B31ADA">
                <w:t>1</w:t>
              </w:r>
            </w:ins>
            <w:ins w:id="771" w:author="Pervova 21.1" w:date="2020-03-25T01:59:00Z">
              <w:r w:rsidRPr="001664E4">
                <w:t>0,</w:t>
              </w:r>
            </w:ins>
          </w:p>
        </w:tc>
        <w:tc>
          <w:tcPr>
            <w:tcW w:w="5329" w:type="dxa"/>
          </w:tcPr>
          <w:p w14:paraId="6CBCA0E9" w14:textId="669E3F66" w:rsidR="00081903" w:rsidRDefault="00081903" w:rsidP="00A61A61">
            <w:pPr>
              <w:ind w:left="0" w:firstLine="0"/>
              <w:rPr>
                <w:ins w:id="772" w:author="Pervova 21.1" w:date="2020-03-25T01:59:00Z"/>
              </w:rPr>
            </w:pPr>
            <w:ins w:id="773" w:author="Pervova 21.1" w:date="2020-03-25T01:59:00Z">
              <w:r>
                <w:t>Остаток</w:t>
              </w:r>
              <w:r w:rsidRPr="0010040E">
                <w:t xml:space="preserve"> </w:t>
              </w:r>
            </w:ins>
            <w:ins w:id="774" w:author="Pervova 21.1" w:date="2020-03-25T02:17:00Z">
              <w:r w:rsidR="00B31ADA">
                <w:t xml:space="preserve">дробной части ценной бумаги </w:t>
              </w:r>
            </w:ins>
            <w:ins w:id="775" w:author="Pervova 21.1" w:date="2020-03-25T01:59:00Z">
              <w:r w:rsidRPr="0010040E">
                <w:t>на дату фиксации</w:t>
              </w:r>
            </w:ins>
            <w:ins w:id="776" w:author="Pervova 21.1" w:date="2020-03-25T02:17:00Z">
              <w:r w:rsidR="00B31ADA">
                <w:t>, указан числитель дроби</w:t>
              </w:r>
            </w:ins>
          </w:p>
        </w:tc>
      </w:tr>
      <w:tr w:rsidR="00081903" w14:paraId="73D4C9BC" w14:textId="77777777" w:rsidTr="00A61A61">
        <w:trPr>
          <w:ins w:id="777" w:author="Pervova 21.1" w:date="2020-03-25T01:59:00Z"/>
        </w:trPr>
        <w:tc>
          <w:tcPr>
            <w:tcW w:w="4921" w:type="dxa"/>
          </w:tcPr>
          <w:p w14:paraId="1754DD92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78" w:author="Pervova 21.1" w:date="2020-03-25T01:59:00Z"/>
              </w:rPr>
            </w:pPr>
            <w:ins w:id="779" w:author="Pervova 21.1" w:date="2020-03-25T01:59:00Z">
              <w:r w:rsidRPr="001664E4">
                <w:t>:16S:USECU</w:t>
              </w:r>
            </w:ins>
          </w:p>
        </w:tc>
        <w:tc>
          <w:tcPr>
            <w:tcW w:w="5329" w:type="dxa"/>
          </w:tcPr>
          <w:p w14:paraId="2DC4D965" w14:textId="77777777" w:rsidR="00081903" w:rsidRDefault="00081903" w:rsidP="00A61A61">
            <w:pPr>
              <w:ind w:left="0" w:firstLine="0"/>
              <w:rPr>
                <w:ins w:id="780" w:author="Pervova 21.1" w:date="2020-03-25T01:59:00Z"/>
              </w:rPr>
            </w:pPr>
          </w:p>
        </w:tc>
      </w:tr>
      <w:tr w:rsidR="00081903" w14:paraId="191EFE2C" w14:textId="77777777" w:rsidTr="00A61A61">
        <w:trPr>
          <w:ins w:id="781" w:author="Pervova 21.1" w:date="2020-03-25T01:59:00Z"/>
        </w:trPr>
        <w:tc>
          <w:tcPr>
            <w:tcW w:w="4921" w:type="dxa"/>
          </w:tcPr>
          <w:p w14:paraId="454C2D87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82" w:author="Pervova 21.1" w:date="2020-03-25T01:59:00Z"/>
              </w:rPr>
            </w:pPr>
            <w:ins w:id="783" w:author="Pervova 21.1" w:date="2020-03-25T01:59:00Z">
              <w:r w:rsidRPr="001664E4">
                <w:t>:16R:ADDINFO</w:t>
              </w:r>
            </w:ins>
          </w:p>
        </w:tc>
        <w:tc>
          <w:tcPr>
            <w:tcW w:w="5329" w:type="dxa"/>
          </w:tcPr>
          <w:p w14:paraId="167B7407" w14:textId="77777777" w:rsidR="00081903" w:rsidRDefault="00081903" w:rsidP="00A61A61">
            <w:pPr>
              <w:ind w:left="0" w:firstLine="0"/>
              <w:rPr>
                <w:ins w:id="784" w:author="Pervova 21.1" w:date="2020-03-25T01:59:00Z"/>
              </w:rPr>
            </w:pPr>
          </w:p>
        </w:tc>
      </w:tr>
      <w:tr w:rsidR="00081903" w:rsidRPr="00802507" w14:paraId="0D25091A" w14:textId="77777777" w:rsidTr="00A61A61">
        <w:trPr>
          <w:ins w:id="785" w:author="Pervova 21.1" w:date="2020-03-25T01:59:00Z"/>
        </w:trPr>
        <w:tc>
          <w:tcPr>
            <w:tcW w:w="4921" w:type="dxa"/>
          </w:tcPr>
          <w:p w14:paraId="5509985A" w14:textId="77777777" w:rsidR="00081903" w:rsidRPr="00BA1ED2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86" w:author="Pervova 21.1" w:date="2020-03-25T01:59:00Z"/>
                <w:lang w:val="en-US"/>
              </w:rPr>
            </w:pPr>
            <w:ins w:id="787" w:author="Pervova 21.1" w:date="2020-03-25T01:59:00Z">
              <w:r w:rsidRPr="00BA1ED2">
                <w:rPr>
                  <w:lang w:val="en-US"/>
                </w:rPr>
                <w:t>:70F::ADTX//'POVESTKA DNa SOBRANIa</w:t>
              </w:r>
            </w:ins>
          </w:p>
          <w:p w14:paraId="6C26A1A4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88" w:author="Pervova 21.1" w:date="2020-03-25T01:59:00Z"/>
              </w:rPr>
            </w:pPr>
            <w:ins w:id="789" w:author="Pervova 21.1" w:date="2020-03-25T01:59:00Z">
              <w:r w:rsidRPr="001E28E9">
                <w:t>.</w:t>
              </w:r>
            </w:ins>
          </w:p>
          <w:p w14:paraId="2113EE77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90" w:author="Pervova 21.1" w:date="2020-03-25T01:59:00Z"/>
              </w:rPr>
            </w:pPr>
            <w:ins w:id="791" w:author="Pervova 21.1" w:date="2020-03-25T01:59:00Z">
              <w:r w:rsidRPr="001E28E9">
                <w:t>/ISLB/1.1/DESC/'VYBRATX V REVIZIO</w:t>
              </w:r>
            </w:ins>
          </w:p>
          <w:p w14:paraId="14B015A3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92" w:author="Pervova 21.1" w:date="2020-03-25T01:59:00Z"/>
              </w:rPr>
            </w:pPr>
            <w:proofErr w:type="spellStart"/>
            <w:ins w:id="793" w:author="Pervova 21.1" w:date="2020-03-25T01:59:00Z">
              <w:r w:rsidRPr="001E28E9">
                <w:t>NNUu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KOMISSIu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OBqESTVA</w:t>
              </w:r>
              <w:proofErr w:type="spellEnd"/>
              <w:r w:rsidRPr="001E28E9">
                <w:t xml:space="preserve"> IVANO</w:t>
              </w:r>
            </w:ins>
          </w:p>
          <w:p w14:paraId="423ACFD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94" w:author="Pervova 21.1" w:date="2020-03-25T01:59:00Z"/>
              </w:rPr>
            </w:pPr>
            <w:ins w:id="795" w:author="Pervova 21.1" w:date="2020-03-25T01:59:00Z">
              <w:r w:rsidRPr="001E28E9">
                <w:t xml:space="preserve">VA PETRA </w:t>
              </w:r>
              <w:proofErr w:type="spellStart"/>
              <w:r w:rsidRPr="001E28E9">
                <w:t>IVANOVIcA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resolution</w:t>
              </w:r>
              <w:proofErr w:type="spellEnd"/>
            </w:ins>
          </w:p>
          <w:p w14:paraId="6544BC87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796" w:author="Pervova 21.1" w:date="2020-03-25T01:59:00Z"/>
                <w:lang w:val="en-US"/>
              </w:rPr>
            </w:pPr>
            <w:ins w:id="797" w:author="Pervova 21.1" w:date="2020-03-25T01:59:00Z">
              <w:r w:rsidRPr="00E0214A">
                <w:rPr>
                  <w:lang w:val="en-US"/>
                </w:rPr>
                <w:t>/RSTP/ORDI/RSTS/ACTV/RSLT/CONY/RSLT/CONN/RSLT/ABST/RQRT/'</w:t>
              </w:r>
              <w:proofErr w:type="spellStart"/>
              <w:r w:rsidRPr="00E0214A">
                <w:rPr>
                  <w:lang w:val="en-US"/>
                </w:rPr>
                <w:t>cISLO</w:t>
              </w:r>
              <w:proofErr w:type="spellEnd"/>
              <w:r w:rsidRPr="00E0214A">
                <w:rPr>
                  <w:lang w:val="en-US"/>
                </w:rPr>
                <w:t xml:space="preserve"> LIC, </w:t>
              </w:r>
            </w:ins>
          </w:p>
          <w:p w14:paraId="19017B2F" w14:textId="77777777" w:rsidR="00081903" w:rsidRPr="00081903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ins w:id="798" w:author="Pervova 21.1" w:date="2020-03-25T01:59:00Z"/>
                <w:lang w:val="en-US"/>
              </w:rPr>
            </w:pPr>
            <w:ins w:id="799" w:author="Pervova 21.1" w:date="2020-03-25T01:59:00Z">
              <w:r w:rsidRPr="00081903">
                <w:rPr>
                  <w:lang w:val="en-US"/>
                </w:rPr>
                <w:t xml:space="preserve">IZBIRAEMYH V </w:t>
              </w:r>
              <w:proofErr w:type="spellStart"/>
              <w:r w:rsidRPr="00081903">
                <w:rPr>
                  <w:lang w:val="en-US"/>
                </w:rPr>
                <w:t>REVIZIONNUu</w:t>
              </w:r>
              <w:proofErr w:type="spellEnd"/>
              <w:r w:rsidRPr="00081903">
                <w:rPr>
                  <w:lang w:val="en-US"/>
                </w:rPr>
                <w:t xml:space="preserve"> </w:t>
              </w:r>
              <w:proofErr w:type="spellStart"/>
              <w:r w:rsidRPr="00081903">
                <w:rPr>
                  <w:lang w:val="en-US"/>
                </w:rPr>
                <w:t>KOMISSIu</w:t>
              </w:r>
              <w:proofErr w:type="spellEnd"/>
              <w:r w:rsidRPr="00081903">
                <w:rPr>
                  <w:lang w:val="en-US"/>
                </w:rPr>
                <w:t xml:space="preserve">           - 2'/TYPE/ORDN</w:t>
              </w:r>
            </w:ins>
          </w:p>
          <w:p w14:paraId="68DF8261" w14:textId="77777777" w:rsidR="00081903" w:rsidRPr="001E28E9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ins w:id="800" w:author="Pervova 21.1" w:date="2020-03-25T01:59:00Z"/>
              </w:rPr>
            </w:pPr>
            <w:ins w:id="801" w:author="Pervova 21.1" w:date="2020-03-25T01:59:00Z">
              <w:r>
                <w:t>.</w:t>
              </w:r>
            </w:ins>
          </w:p>
          <w:p w14:paraId="6199A7F1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02" w:author="Pervova 21.1" w:date="2020-03-25T01:59:00Z"/>
              </w:rPr>
            </w:pPr>
            <w:ins w:id="803" w:author="Pervova 21.1" w:date="2020-03-25T01:59:00Z">
              <w:r w:rsidRPr="001E28E9">
                <w:t>/ISLB/1.2/DESC/'VYBRATX V REVIZIO</w:t>
              </w:r>
            </w:ins>
          </w:p>
          <w:p w14:paraId="5ECCA72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04" w:author="Pervova 21.1" w:date="2020-03-25T01:59:00Z"/>
              </w:rPr>
            </w:pPr>
            <w:proofErr w:type="spellStart"/>
            <w:ins w:id="805" w:author="Pervova 21.1" w:date="2020-03-25T01:59:00Z">
              <w:r w:rsidRPr="001E28E9">
                <w:t>NNUu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KOMISSIu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OBqESTVA</w:t>
              </w:r>
              <w:proofErr w:type="spellEnd"/>
              <w:r w:rsidRPr="001E28E9">
                <w:t xml:space="preserve"> PETROVA </w:t>
              </w:r>
            </w:ins>
          </w:p>
          <w:p w14:paraId="6C369FB9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06" w:author="Pervova 21.1" w:date="2020-03-25T01:59:00Z"/>
              </w:rPr>
            </w:pPr>
            <w:ins w:id="807" w:author="Pervova 21.1" w:date="2020-03-25T01:59:00Z">
              <w:r w:rsidRPr="001E28E9">
                <w:t xml:space="preserve">IVANA </w:t>
              </w:r>
              <w:proofErr w:type="spellStart"/>
              <w:r w:rsidRPr="001E28E9">
                <w:t>FEDOROVIcA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resolution</w:t>
              </w:r>
              <w:proofErr w:type="spellEnd"/>
            </w:ins>
          </w:p>
          <w:p w14:paraId="069A5A65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08" w:author="Pervova 21.1" w:date="2020-03-25T01:59:00Z"/>
                <w:lang w:val="en-US"/>
              </w:rPr>
            </w:pPr>
            <w:ins w:id="809" w:author="Pervova 21.1" w:date="2020-03-25T01:59:00Z">
              <w:r w:rsidRPr="00E0214A">
                <w:rPr>
                  <w:lang w:val="en-US"/>
                </w:rPr>
                <w:t>/RSTP/ORDI/RSTS/ACTV/RSLT/CONY/RSLT/CONN/RSLT/ABST/RQRT/'</w:t>
              </w:r>
              <w:proofErr w:type="spellStart"/>
              <w:r w:rsidRPr="00E0214A">
                <w:rPr>
                  <w:lang w:val="en-US"/>
                </w:rPr>
                <w:t>cISLO</w:t>
              </w:r>
              <w:proofErr w:type="spellEnd"/>
              <w:r w:rsidRPr="00E0214A">
                <w:rPr>
                  <w:lang w:val="en-US"/>
                </w:rPr>
                <w:t xml:space="preserve"> LIC, </w:t>
              </w:r>
            </w:ins>
          </w:p>
          <w:p w14:paraId="6A8A949A" w14:textId="77777777" w:rsidR="00081903" w:rsidRPr="00081903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ins w:id="810" w:author="Pervova 21.1" w:date="2020-03-25T01:59:00Z"/>
                <w:lang w:val="en-US"/>
              </w:rPr>
            </w:pPr>
            <w:ins w:id="811" w:author="Pervova 21.1" w:date="2020-03-25T01:59:00Z">
              <w:r w:rsidRPr="00081903">
                <w:rPr>
                  <w:lang w:val="en-US"/>
                </w:rPr>
                <w:t xml:space="preserve">IZBIRAEMYH V </w:t>
              </w:r>
              <w:proofErr w:type="spellStart"/>
              <w:r w:rsidRPr="00081903">
                <w:rPr>
                  <w:lang w:val="en-US"/>
                </w:rPr>
                <w:t>REVIZIONNUu</w:t>
              </w:r>
              <w:proofErr w:type="spellEnd"/>
              <w:r w:rsidRPr="00081903">
                <w:rPr>
                  <w:lang w:val="en-US"/>
                </w:rPr>
                <w:t xml:space="preserve"> </w:t>
              </w:r>
              <w:proofErr w:type="spellStart"/>
              <w:r w:rsidRPr="00081903">
                <w:rPr>
                  <w:lang w:val="en-US"/>
                </w:rPr>
                <w:t>KOMISSIu</w:t>
              </w:r>
              <w:proofErr w:type="spellEnd"/>
              <w:r w:rsidRPr="00081903">
                <w:rPr>
                  <w:lang w:val="en-US"/>
                </w:rPr>
                <w:t xml:space="preserve"> - 2'/TYPE/ORDN</w:t>
              </w:r>
            </w:ins>
          </w:p>
          <w:p w14:paraId="6173D5D3" w14:textId="77777777" w:rsidR="00081903" w:rsidRPr="001E28E9" w:rsidRDefault="00081903" w:rsidP="00A61A61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ins w:id="812" w:author="Pervova 21.1" w:date="2020-03-25T01:59:00Z"/>
              </w:rPr>
            </w:pPr>
            <w:ins w:id="813" w:author="Pervova 21.1" w:date="2020-03-25T01:59:00Z">
              <w:r>
                <w:t>.</w:t>
              </w:r>
            </w:ins>
          </w:p>
          <w:p w14:paraId="33DEDF7D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14" w:author="Pervova 21.1" w:date="2020-03-25T01:59:00Z"/>
              </w:rPr>
            </w:pPr>
            <w:ins w:id="815" w:author="Pervova 21.1" w:date="2020-03-25T01:59:00Z">
              <w:r w:rsidRPr="001E28E9">
                <w:t>/ISLB/2.1/DESC/'</w:t>
              </w:r>
              <w:proofErr w:type="spellStart"/>
              <w:r w:rsidRPr="001E28E9">
                <w:t>cLENY</w:t>
              </w:r>
              <w:proofErr w:type="spellEnd"/>
              <w:r w:rsidRPr="001E28E9">
                <w:t xml:space="preserve"> SOVETA DIRE</w:t>
              </w:r>
            </w:ins>
          </w:p>
          <w:p w14:paraId="08307E1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16" w:author="Pervova 21.1" w:date="2020-03-25T01:59:00Z"/>
              </w:rPr>
            </w:pPr>
            <w:proofErr w:type="gramStart"/>
            <w:ins w:id="817" w:author="Pervova 21.1" w:date="2020-03-25T01:59:00Z">
              <w:r w:rsidRPr="001E28E9">
                <w:t>KTOROV(</w:t>
              </w:r>
              <w:proofErr w:type="spellStart"/>
              <w:r w:rsidRPr="001E28E9">
                <w:t>NABLuDATELXNOGO</w:t>
              </w:r>
              <w:proofErr w:type="spellEnd"/>
              <w:r w:rsidRPr="001E28E9">
                <w:t xml:space="preserve"> S</w:t>
              </w:r>
              <w:proofErr w:type="gramEnd"/>
            </w:ins>
          </w:p>
          <w:p w14:paraId="47626E0E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18" w:author="Pervova 21.1" w:date="2020-03-25T01:59:00Z"/>
                <w:lang w:val="en-US"/>
              </w:rPr>
            </w:pPr>
            <w:ins w:id="819" w:author="Pervova 21.1" w:date="2020-03-25T01:59:00Z">
              <w:r w:rsidRPr="008C7DCB">
                <w:rPr>
                  <w:lang w:val="en-US"/>
                </w:rPr>
                <w:t>OVETA)'/TITL/resolution/RSTP/ORDI</w:t>
              </w:r>
            </w:ins>
          </w:p>
          <w:p w14:paraId="2624FB49" w14:textId="77777777" w:rsidR="00081903" w:rsidRP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20" w:author="Pervova 21.1" w:date="2020-03-25T01:59:00Z"/>
                <w:lang w:val="en-US"/>
              </w:rPr>
            </w:pPr>
            <w:ins w:id="821" w:author="Pervova 21.1" w:date="2020-03-25T01:59:00Z">
              <w:r w:rsidRPr="00E0214A">
                <w:rPr>
                  <w:lang w:val="en-US"/>
                </w:rPr>
                <w:t>/RSTS/ACTV/RSLT/CONY/RSLT/CONN/RSLT</w:t>
              </w:r>
              <w:r w:rsidRPr="00081903">
                <w:rPr>
                  <w:lang w:val="en-US"/>
                </w:rPr>
                <w:t>/ABST/TYPE/CMLT/MLTP/3</w:t>
              </w:r>
            </w:ins>
          </w:p>
          <w:p w14:paraId="73C8DE15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22" w:author="Pervova 21.1" w:date="2020-03-25T01:59:00Z"/>
              </w:rPr>
            </w:pPr>
            <w:ins w:id="823" w:author="Pervova 21.1" w:date="2020-03-25T01:59:00Z">
              <w:r>
                <w:t>.</w:t>
              </w:r>
            </w:ins>
          </w:p>
          <w:p w14:paraId="7BFCBF2A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24" w:author="Pervova 21.1" w:date="2020-03-25T01:59:00Z"/>
              </w:rPr>
            </w:pPr>
            <w:ins w:id="825" w:author="Pervova 21.1" w:date="2020-03-25T01:59:00Z">
              <w:r w:rsidRPr="001E28E9">
                <w:t>/ISLB/2.1.1/DESC/'SIDOROV PETR PET</w:t>
              </w:r>
            </w:ins>
          </w:p>
          <w:p w14:paraId="2A3EB1E9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26" w:author="Pervova 21.1" w:date="2020-03-25T01:59:00Z"/>
              </w:rPr>
            </w:pPr>
            <w:ins w:id="827" w:author="Pervova 21.1" w:date="2020-03-25T01:59:00Z">
              <w:r w:rsidRPr="001E28E9">
                <w:t>ROVIC'/TITL/</w:t>
              </w:r>
              <w:proofErr w:type="spellStart"/>
              <w:r w:rsidRPr="001E28E9">
                <w:t>candidate</w:t>
              </w:r>
              <w:proofErr w:type="spellEnd"/>
              <w:r w:rsidRPr="001E28E9">
                <w:t>/RSTP/ORDI</w:t>
              </w:r>
            </w:ins>
          </w:p>
          <w:p w14:paraId="423BF0AA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28" w:author="Pervova 21.1" w:date="2020-03-25T01:59:00Z"/>
                <w:lang w:val="en-US"/>
              </w:rPr>
            </w:pPr>
            <w:ins w:id="829" w:author="Pervova 21.1" w:date="2020-03-25T01:59:00Z">
              <w:r w:rsidRPr="008C7DCB">
                <w:rPr>
                  <w:lang w:val="en-US"/>
                </w:rPr>
                <w:t>/RSTS/ACTV/RSLT/CONY/TYPE/CMLT/MLTP/3</w:t>
              </w:r>
            </w:ins>
          </w:p>
          <w:p w14:paraId="108C8C5E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30" w:author="Pervova 21.1" w:date="2020-03-25T01:59:00Z"/>
                <w:lang w:val="en-US"/>
              </w:rPr>
            </w:pPr>
            <w:ins w:id="831" w:author="Pervova 21.1" w:date="2020-03-25T01:59:00Z">
              <w:r>
                <w:t>.</w:t>
              </w:r>
            </w:ins>
          </w:p>
          <w:p w14:paraId="7AF1A71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32" w:author="Pervova 21.1" w:date="2020-03-25T01:59:00Z"/>
              </w:rPr>
            </w:pPr>
            <w:ins w:id="833" w:author="Pervova 21.1" w:date="2020-03-25T01:59:00Z">
              <w:r w:rsidRPr="001E28E9">
                <w:t>/ISLB/2.1.2/DESC/'FEDOROV IVAN NI</w:t>
              </w:r>
            </w:ins>
          </w:p>
          <w:p w14:paraId="23A53A36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34" w:author="Pervova 21.1" w:date="2020-03-25T01:59:00Z"/>
              </w:rPr>
            </w:pPr>
            <w:proofErr w:type="spellStart"/>
            <w:ins w:id="835" w:author="Pervova 21.1" w:date="2020-03-25T01:59:00Z">
              <w:r w:rsidRPr="001E28E9">
                <w:lastRenderedPageBreak/>
                <w:t>KOLAEVIc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candidate</w:t>
              </w:r>
              <w:proofErr w:type="spellEnd"/>
              <w:r w:rsidRPr="001E28E9">
                <w:t>/RSTP/ORDI</w:t>
              </w:r>
            </w:ins>
          </w:p>
          <w:p w14:paraId="14B6FD51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36" w:author="Pervova 21.1" w:date="2020-03-25T01:59:00Z"/>
                <w:lang w:val="en-US"/>
              </w:rPr>
            </w:pPr>
            <w:ins w:id="837" w:author="Pervova 21.1" w:date="2020-03-25T01:59:00Z">
              <w:r w:rsidRPr="008C7DCB">
                <w:rPr>
                  <w:lang w:val="en-US"/>
                </w:rPr>
                <w:t>/RSTS/ACTV/RSLT/CONY/TYPE/CMLT/MLTP/3</w:t>
              </w:r>
            </w:ins>
          </w:p>
          <w:p w14:paraId="4B20BBC8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38" w:author="Pervova 21.1" w:date="2020-03-25T01:59:00Z"/>
                <w:lang w:val="en-US"/>
              </w:rPr>
            </w:pPr>
            <w:ins w:id="839" w:author="Pervova 21.1" w:date="2020-03-25T01:59:00Z">
              <w:r>
                <w:t>.</w:t>
              </w:r>
            </w:ins>
          </w:p>
          <w:p w14:paraId="41D0B9B4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40" w:author="Pervova 21.1" w:date="2020-03-25T01:59:00Z"/>
              </w:rPr>
            </w:pPr>
            <w:ins w:id="841" w:author="Pervova 21.1" w:date="2020-03-25T01:59:00Z">
              <w:r w:rsidRPr="001E28E9">
                <w:t>/ISLB/2.1.3/DESC/'</w:t>
              </w:r>
              <w:proofErr w:type="spellStart"/>
              <w:r w:rsidRPr="001E28E9">
                <w:t>uRXEV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ALEKSEi</w:t>
              </w:r>
              <w:proofErr w:type="spellEnd"/>
              <w:r w:rsidRPr="001E28E9">
                <w:t xml:space="preserve"> A</w:t>
              </w:r>
            </w:ins>
          </w:p>
          <w:p w14:paraId="7F710441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42" w:author="Pervova 21.1" w:date="2020-03-25T01:59:00Z"/>
              </w:rPr>
            </w:pPr>
            <w:proofErr w:type="spellStart"/>
            <w:ins w:id="843" w:author="Pervova 21.1" w:date="2020-03-25T01:59:00Z">
              <w:r w:rsidRPr="001E28E9">
                <w:t>LEKSEEVIc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candidate</w:t>
              </w:r>
              <w:proofErr w:type="spellEnd"/>
              <w:r w:rsidRPr="001E28E9">
                <w:t>/RSTP/ORDI</w:t>
              </w:r>
            </w:ins>
          </w:p>
          <w:p w14:paraId="2DBD37F6" w14:textId="77777777" w:rsidR="00081903" w:rsidRPr="00E0214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44" w:author="Pervova 21.1" w:date="2020-03-25T01:59:00Z"/>
                <w:lang w:val="en-US"/>
              </w:rPr>
            </w:pPr>
            <w:ins w:id="845" w:author="Pervova 21.1" w:date="2020-03-25T01:59:00Z">
              <w:r w:rsidRPr="008C7DCB">
                <w:rPr>
                  <w:lang w:val="en-US"/>
                </w:rPr>
                <w:t>/RSTS/ACTV/RSLT/CONY/TYPE/CMLT/MLTP/3</w:t>
              </w:r>
            </w:ins>
          </w:p>
          <w:p w14:paraId="4F18A611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46" w:author="Pervova 21.1" w:date="2020-03-25T01:59:00Z"/>
                <w:lang w:val="en-US"/>
              </w:rPr>
            </w:pPr>
            <w:ins w:id="847" w:author="Pervova 21.1" w:date="2020-03-25T01:59:00Z">
              <w:r>
                <w:t>.</w:t>
              </w:r>
            </w:ins>
          </w:p>
          <w:p w14:paraId="7FA7C1DF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48" w:author="Pervova 21.1" w:date="2020-03-25T01:59:00Z"/>
              </w:rPr>
            </w:pPr>
            <w:ins w:id="849" w:author="Pervova 21.1" w:date="2020-03-25T01:59:00Z">
              <w:r w:rsidRPr="001E28E9">
                <w:t xml:space="preserve">/ISLB/3.1/DESC/'UTVERDITX </w:t>
              </w:r>
              <w:proofErr w:type="spellStart"/>
              <w:r w:rsidRPr="001E28E9">
                <w:t>GODOVOi</w:t>
              </w:r>
              <w:proofErr w:type="spellEnd"/>
              <w:r w:rsidRPr="001E28E9">
                <w:t xml:space="preserve"> O</w:t>
              </w:r>
            </w:ins>
          </w:p>
          <w:p w14:paraId="61C59733" w14:textId="77777777" w:rsidR="00081903" w:rsidRPr="001E28E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50" w:author="Pervova 21.1" w:date="2020-03-25T01:59:00Z"/>
              </w:rPr>
            </w:pPr>
            <w:proofErr w:type="spellStart"/>
            <w:ins w:id="851" w:author="Pervova 21.1" w:date="2020-03-25T01:59:00Z">
              <w:r w:rsidRPr="001E28E9">
                <w:t>TcET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OBqESTVA</w:t>
              </w:r>
              <w:proofErr w:type="spellEnd"/>
              <w:r w:rsidRPr="001E28E9">
                <w:t xml:space="preserve"> ZA 2016 GOD, GODOV</w:t>
              </w:r>
            </w:ins>
          </w:p>
          <w:p w14:paraId="74465DDC" w14:textId="77777777" w:rsidR="00081903" w:rsidRPr="008C7DCB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52" w:author="Pervova 21.1" w:date="2020-03-25T01:59:00Z"/>
                <w:lang w:val="en-US"/>
              </w:rPr>
            </w:pPr>
            <w:ins w:id="853" w:author="Pervova 21.1" w:date="2020-03-25T01:59:00Z">
              <w:r w:rsidRPr="008C7DCB">
                <w:rPr>
                  <w:lang w:val="en-US"/>
                </w:rPr>
                <w:t xml:space="preserve">Oi </w:t>
              </w:r>
              <w:proofErr w:type="spellStart"/>
              <w:r w:rsidRPr="008C7DCB">
                <w:rPr>
                  <w:lang w:val="en-US"/>
                </w:rPr>
                <w:t>BUHGALTERSKIi</w:t>
              </w:r>
              <w:proofErr w:type="spellEnd"/>
              <w:r w:rsidRPr="008C7DCB">
                <w:rPr>
                  <w:lang w:val="en-US"/>
                </w:rPr>
                <w:t xml:space="preserve"> BALANS I </w:t>
              </w:r>
              <w:proofErr w:type="spellStart"/>
              <w:r w:rsidRPr="008C7DCB">
                <w:rPr>
                  <w:lang w:val="en-US"/>
                </w:rPr>
                <w:t>ScET</w:t>
              </w:r>
              <w:proofErr w:type="spellEnd"/>
              <w:r w:rsidRPr="008C7DCB">
                <w:rPr>
                  <w:lang w:val="en-US"/>
                </w:rPr>
                <w:t xml:space="preserve"> PRI</w:t>
              </w:r>
            </w:ins>
          </w:p>
          <w:p w14:paraId="4A8BB50F" w14:textId="77777777" w:rsidR="00081903" w:rsidRP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54" w:author="Pervova 21.1" w:date="2020-03-25T01:59:00Z"/>
                <w:lang w:val="en-US"/>
              </w:rPr>
            </w:pPr>
            <w:proofErr w:type="spellStart"/>
            <w:ins w:id="855" w:author="Pervova 21.1" w:date="2020-03-25T01:59:00Z">
              <w:r w:rsidRPr="00E0214A">
                <w:rPr>
                  <w:lang w:val="en-US"/>
                </w:rPr>
                <w:t>BYLEi</w:t>
              </w:r>
              <w:proofErr w:type="spellEnd"/>
              <w:r w:rsidRPr="00E0214A">
                <w:rPr>
                  <w:lang w:val="en-US"/>
                </w:rPr>
                <w:t xml:space="preserve"> I UBYTKOV </w:t>
              </w:r>
              <w:proofErr w:type="spellStart"/>
              <w:r w:rsidRPr="00E0214A">
                <w:rPr>
                  <w:lang w:val="en-US"/>
                </w:rPr>
                <w:t>OBqESTVA</w:t>
              </w:r>
              <w:proofErr w:type="spellEnd"/>
              <w:r w:rsidRPr="00E0214A">
                <w:rPr>
                  <w:lang w:val="en-US"/>
                </w:rPr>
                <w:t xml:space="preserve"> ZA 2016 GOD'</w:t>
              </w:r>
              <w:r w:rsidRPr="00081903">
                <w:rPr>
                  <w:lang w:val="en-US"/>
                </w:rPr>
                <w:t>/TITL/resolution/RSTP/ORDI/RSTS</w:t>
              </w:r>
            </w:ins>
          </w:p>
          <w:p w14:paraId="6CADEF1E" w14:textId="77777777" w:rsidR="00081903" w:rsidRP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56" w:author="Pervova 21.1" w:date="2020-03-25T01:59:00Z"/>
                <w:lang w:val="en-US"/>
              </w:rPr>
            </w:pPr>
            <w:ins w:id="857" w:author="Pervova 21.1" w:date="2020-03-25T01:59:00Z">
              <w:r w:rsidRPr="008C7DCB">
                <w:rPr>
                  <w:lang w:val="en-US"/>
                </w:rPr>
                <w:t>/ACTV/RSLT/CONY/RSLT/CONN/RSLT/ABST</w:t>
              </w:r>
              <w:r w:rsidRPr="00081903">
                <w:rPr>
                  <w:lang w:val="en-US"/>
                </w:rPr>
                <w:t>/TYPE/ORDN/ARGH/BIDS</w:t>
              </w:r>
            </w:ins>
          </w:p>
        </w:tc>
        <w:tc>
          <w:tcPr>
            <w:tcW w:w="5329" w:type="dxa"/>
          </w:tcPr>
          <w:p w14:paraId="67BB369A" w14:textId="77777777" w:rsidR="00081903" w:rsidRPr="00CE36BA" w:rsidRDefault="00081903" w:rsidP="00A61A61">
            <w:pPr>
              <w:ind w:left="0" w:firstLine="0"/>
              <w:rPr>
                <w:ins w:id="858" w:author="Pervova 21.1" w:date="2020-03-25T01:59:00Z"/>
                <w:lang w:val="en-US"/>
              </w:rPr>
            </w:pPr>
            <w:ins w:id="859" w:author="Pervova 21.1" w:date="2020-03-25T01:59:00Z">
              <w:r w:rsidRPr="00432EF2">
                <w:rPr>
                  <w:lang w:val="en-US"/>
                </w:rPr>
                <w:lastRenderedPageBreak/>
                <w:t>/ISLB/</w:t>
              </w:r>
              <w:r w:rsidRPr="00CE36BA">
                <w:rPr>
                  <w:lang w:val="en-US"/>
                </w:rPr>
                <w:t xml:space="preserve">номер </w:t>
              </w:r>
              <w:proofErr w:type="spellStart"/>
              <w:r w:rsidRPr="00CE36BA">
                <w:rPr>
                  <w:lang w:val="en-US"/>
                </w:rPr>
                <w:t>вопроса</w:t>
              </w:r>
              <w:proofErr w:type="spellEnd"/>
            </w:ins>
          </w:p>
          <w:p w14:paraId="142A9095" w14:textId="77777777" w:rsidR="00081903" w:rsidRPr="00CE36BA" w:rsidRDefault="00081903" w:rsidP="00A61A61">
            <w:pPr>
              <w:ind w:left="0" w:firstLine="0"/>
              <w:rPr>
                <w:ins w:id="860" w:author="Pervova 21.1" w:date="2020-03-25T01:59:00Z"/>
                <w:lang w:val="en-US"/>
              </w:rPr>
            </w:pPr>
            <w:ins w:id="861" w:author="Pervova 21.1" w:date="2020-03-25T01:59:00Z">
              <w:r w:rsidRPr="00CE36BA">
                <w:rPr>
                  <w:lang w:val="en-US"/>
                </w:rPr>
                <w:t>/</w:t>
              </w:r>
              <w:r w:rsidRPr="00432EF2">
                <w:rPr>
                  <w:lang w:val="en-US"/>
                </w:rPr>
                <w:t>DESC</w:t>
              </w:r>
              <w:r w:rsidRPr="00CE36BA">
                <w:rPr>
                  <w:lang w:val="en-US"/>
                </w:rPr>
                <w:t>/</w:t>
              </w:r>
              <w:proofErr w:type="spellStart"/>
              <w:r w:rsidRPr="00CE36BA">
                <w:rPr>
                  <w:lang w:val="en-US"/>
                </w:rPr>
                <w:t>содержание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пункта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повестки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дня</w:t>
              </w:r>
              <w:proofErr w:type="spellEnd"/>
            </w:ins>
          </w:p>
          <w:p w14:paraId="3FF9676A" w14:textId="77777777" w:rsidR="00081903" w:rsidRPr="00EB3BCF" w:rsidRDefault="00081903" w:rsidP="00A61A61">
            <w:pPr>
              <w:ind w:left="0" w:firstLine="0"/>
              <w:rPr>
                <w:ins w:id="862" w:author="Pervova 21.1" w:date="2020-03-25T01:59:00Z"/>
              </w:rPr>
            </w:pPr>
            <w:ins w:id="863" w:author="Pervova 21.1" w:date="2020-03-25T01:59:00Z">
              <w:r w:rsidRPr="00EB3BCF">
                <w:t>/</w:t>
              </w:r>
              <w:r w:rsidRPr="00432EF2">
                <w:rPr>
                  <w:lang w:val="en-US"/>
                </w:rPr>
                <w:t>TITL</w:t>
              </w:r>
              <w:r w:rsidRPr="00EB3BCF">
                <w:t>/краткое содержание пункта повестки дня</w:t>
              </w:r>
            </w:ins>
          </w:p>
          <w:p w14:paraId="5E012BB1" w14:textId="77777777" w:rsidR="00081903" w:rsidRPr="00CE36BA" w:rsidRDefault="00081903" w:rsidP="00A61A61">
            <w:pPr>
              <w:ind w:left="0" w:firstLine="0"/>
              <w:rPr>
                <w:ins w:id="864" w:author="Pervova 21.1" w:date="2020-03-25T01:59:00Z"/>
                <w:lang w:val="en-US"/>
              </w:rPr>
            </w:pPr>
            <w:ins w:id="865" w:author="Pervova 21.1" w:date="2020-03-25T01:59:00Z">
              <w:r w:rsidRPr="00F72221">
                <w:rPr>
                  <w:lang w:val="en-US"/>
                </w:rPr>
                <w:t>/RSTP/</w:t>
              </w:r>
              <w:r w:rsidRPr="00CE36BA">
                <w:rPr>
                  <w:lang w:val="en-US"/>
                </w:rPr>
                <w:t xml:space="preserve">тип </w:t>
              </w:r>
              <w:proofErr w:type="spellStart"/>
              <w:r w:rsidRPr="00CE36BA">
                <w:rPr>
                  <w:lang w:val="en-US"/>
                </w:rPr>
                <w:t>решения</w:t>
              </w:r>
              <w:proofErr w:type="spellEnd"/>
            </w:ins>
          </w:p>
          <w:p w14:paraId="6DF60B80" w14:textId="77777777" w:rsidR="00081903" w:rsidRPr="00CE36BA" w:rsidRDefault="00081903" w:rsidP="00A61A61">
            <w:pPr>
              <w:ind w:left="0" w:firstLine="0"/>
              <w:rPr>
                <w:ins w:id="866" w:author="Pervova 21.1" w:date="2020-03-25T01:59:00Z"/>
                <w:lang w:val="en-US"/>
              </w:rPr>
            </w:pPr>
            <w:ins w:id="867" w:author="Pervova 21.1" w:date="2020-03-25T01:59:00Z">
              <w:r w:rsidRPr="00CE36BA">
                <w:rPr>
                  <w:lang w:val="en-US"/>
                </w:rPr>
                <w:t>/</w:t>
              </w:r>
              <w:r w:rsidRPr="00F72221">
                <w:rPr>
                  <w:lang w:val="en-US"/>
                </w:rPr>
                <w:t>RSTS/</w:t>
              </w:r>
              <w:proofErr w:type="spellStart"/>
              <w:r w:rsidRPr="00CE36BA">
                <w:rPr>
                  <w:lang w:val="en-US"/>
                </w:rPr>
                <w:t>статус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решения</w:t>
              </w:r>
              <w:proofErr w:type="spellEnd"/>
            </w:ins>
          </w:p>
          <w:p w14:paraId="1324246A" w14:textId="77777777" w:rsidR="00081903" w:rsidRPr="00CE36BA" w:rsidRDefault="00081903" w:rsidP="00A61A61">
            <w:pPr>
              <w:ind w:left="0" w:firstLine="0"/>
              <w:rPr>
                <w:ins w:id="868" w:author="Pervova 21.1" w:date="2020-03-25T01:59:00Z"/>
                <w:lang w:val="en-US"/>
              </w:rPr>
            </w:pPr>
            <w:ins w:id="869" w:author="Pervova 21.1" w:date="2020-03-25T01:59:00Z">
              <w:r w:rsidRPr="00CE36BA">
                <w:rPr>
                  <w:lang w:val="en-US"/>
                </w:rPr>
                <w:t>/</w:t>
              </w:r>
              <w:r w:rsidRPr="00F72221">
                <w:rPr>
                  <w:lang w:val="en-US"/>
                </w:rPr>
                <w:t>RSLT/</w:t>
              </w:r>
              <w:r w:rsidRPr="00CE36BA">
                <w:rPr>
                  <w:lang w:val="en-US"/>
                </w:rPr>
                <w:t xml:space="preserve">код варианта </w:t>
              </w:r>
              <w:proofErr w:type="spellStart"/>
              <w:r w:rsidRPr="00CE36BA">
                <w:rPr>
                  <w:lang w:val="en-US"/>
                </w:rPr>
                <w:t>голосования</w:t>
              </w:r>
              <w:proofErr w:type="spellEnd"/>
            </w:ins>
          </w:p>
          <w:p w14:paraId="6C95B42C" w14:textId="77777777" w:rsidR="00081903" w:rsidRPr="00802507" w:rsidRDefault="00081903" w:rsidP="00A61A61">
            <w:pPr>
              <w:ind w:left="0" w:firstLine="0"/>
              <w:rPr>
                <w:ins w:id="870" w:author="Pervova 21.1" w:date="2020-03-25T01:59:00Z"/>
              </w:rPr>
            </w:pPr>
            <w:ins w:id="871" w:author="Pervova 21.1" w:date="2020-03-25T01:59:00Z">
              <w:r w:rsidRPr="00EB3BCF">
                <w:t>/</w:t>
              </w:r>
              <w:r w:rsidRPr="00AF7360">
                <w:rPr>
                  <w:lang w:val="en-US"/>
                </w:rPr>
                <w:t>RQRT</w:t>
              </w:r>
              <w:r w:rsidRPr="00EB3BCF">
                <w:t>/дополнительные требования по голосованию /</w:t>
              </w:r>
              <w:r w:rsidRPr="00AF7360">
                <w:rPr>
                  <w:lang w:val="en-US"/>
                </w:rPr>
                <w:t>TYPE</w:t>
              </w:r>
              <w:r w:rsidRPr="00EB3BCF">
                <w:t>/тип голосования</w:t>
              </w:r>
            </w:ins>
          </w:p>
          <w:p w14:paraId="462DE8A1" w14:textId="77777777" w:rsidR="00081903" w:rsidRPr="00802507" w:rsidRDefault="00081903" w:rsidP="00A61A61">
            <w:pPr>
              <w:ind w:left="0" w:firstLine="0"/>
              <w:rPr>
                <w:ins w:id="872" w:author="Pervova 21.1" w:date="2020-03-25T01:59:00Z"/>
              </w:rPr>
            </w:pPr>
            <w:ins w:id="873" w:author="Pervova 21.1" w:date="2020-03-25T01:59:00Z">
              <w:r w:rsidRPr="00AF7360">
                <w:rPr>
                  <w:lang w:val="en-US"/>
                </w:rPr>
                <w:t>/MLTP/</w:t>
              </w:r>
              <w:proofErr w:type="spellStart"/>
              <w:r w:rsidRPr="008175C9">
                <w:rPr>
                  <w:lang w:val="en-US"/>
                </w:rPr>
                <w:t>коэффициент</w:t>
              </w:r>
              <w:proofErr w:type="spellEnd"/>
              <w:r w:rsidRPr="008175C9">
                <w:rPr>
                  <w:lang w:val="en-US"/>
                </w:rPr>
                <w:t xml:space="preserve"> </w:t>
              </w:r>
              <w:proofErr w:type="spellStart"/>
              <w:r w:rsidRPr="008175C9">
                <w:rPr>
                  <w:lang w:val="en-US"/>
                </w:rPr>
                <w:t>умножения</w:t>
              </w:r>
              <w:proofErr w:type="spellEnd"/>
            </w:ins>
          </w:p>
          <w:p w14:paraId="6A4250DC" w14:textId="77777777" w:rsidR="00081903" w:rsidRPr="00802507" w:rsidRDefault="00081903" w:rsidP="00A61A61">
            <w:pPr>
              <w:numPr>
                <w:ilvl w:val="0"/>
                <w:numId w:val="0"/>
              </w:numPr>
              <w:ind w:left="432" w:hanging="432"/>
              <w:rPr>
                <w:ins w:id="874" w:author="Pervova 21.1" w:date="2020-03-25T01:59:00Z"/>
              </w:rPr>
            </w:pPr>
            <w:ins w:id="875" w:author="Pervova 21.1" w:date="2020-03-25T01:59:00Z">
              <w:r w:rsidRPr="000E500F">
                <w:t>/</w:t>
              </w:r>
              <w:r w:rsidRPr="00CE36BA">
                <w:rPr>
                  <w:lang w:val="en-US"/>
                </w:rPr>
                <w:t>ARGH</w:t>
              </w:r>
              <w:r w:rsidRPr="000E500F">
                <w:t>/дополнительные права, которые могут возникнуть у владельца</w:t>
              </w:r>
            </w:ins>
          </w:p>
        </w:tc>
      </w:tr>
      <w:tr w:rsidR="00081903" w14:paraId="637F76DC" w14:textId="77777777" w:rsidTr="00A61A61">
        <w:trPr>
          <w:ins w:id="876" w:author="Pervova 21.1" w:date="2020-03-25T01:59:00Z"/>
        </w:trPr>
        <w:tc>
          <w:tcPr>
            <w:tcW w:w="4921" w:type="dxa"/>
          </w:tcPr>
          <w:p w14:paraId="60DAE39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77" w:author="Pervova 21.1" w:date="2020-03-25T01:59:00Z"/>
              </w:rPr>
            </w:pPr>
            <w:ins w:id="878" w:author="Pervova 21.1" w:date="2020-03-25T01:59:00Z">
              <w:r w:rsidRPr="001664E4">
                <w:lastRenderedPageBreak/>
                <w:t>.</w:t>
              </w:r>
            </w:ins>
          </w:p>
        </w:tc>
        <w:tc>
          <w:tcPr>
            <w:tcW w:w="5329" w:type="dxa"/>
          </w:tcPr>
          <w:p w14:paraId="485AEE94" w14:textId="77777777" w:rsidR="00081903" w:rsidRDefault="00081903" w:rsidP="00A61A61">
            <w:pPr>
              <w:ind w:left="0" w:firstLine="0"/>
              <w:rPr>
                <w:ins w:id="879" w:author="Pervova 21.1" w:date="2020-03-25T01:59:00Z"/>
              </w:rPr>
            </w:pPr>
          </w:p>
        </w:tc>
      </w:tr>
      <w:tr w:rsidR="00081903" w14:paraId="03B89562" w14:textId="77777777" w:rsidTr="00A61A61">
        <w:trPr>
          <w:ins w:id="880" w:author="Pervova 21.1" w:date="2020-03-25T01:59:00Z"/>
        </w:trPr>
        <w:tc>
          <w:tcPr>
            <w:tcW w:w="4921" w:type="dxa"/>
          </w:tcPr>
          <w:p w14:paraId="2BFFC09F" w14:textId="77777777" w:rsidR="00081903" w:rsidRPr="004C1E11" w:rsidRDefault="00081903" w:rsidP="00A61A61">
            <w:pPr>
              <w:numPr>
                <w:ilvl w:val="0"/>
                <w:numId w:val="1"/>
              </w:numPr>
              <w:ind w:left="0" w:firstLine="0"/>
              <w:jc w:val="left"/>
              <w:rPr>
                <w:ins w:id="881" w:author="Pervova 21.1" w:date="2020-03-25T01:59:00Z"/>
              </w:rPr>
            </w:pPr>
            <w:ins w:id="882" w:author="Pervova 21.1" w:date="2020-03-25T01:59:00Z">
              <w:r w:rsidRPr="004C1E11">
                <w:t>:70</w:t>
              </w:r>
              <w:r w:rsidRPr="00363FEE">
                <w:rPr>
                  <w:lang w:val="en-US"/>
                </w:rPr>
                <w:t>F</w:t>
              </w:r>
              <w:r w:rsidRPr="004C1E11">
                <w:t>::</w:t>
              </w:r>
              <w:r w:rsidRPr="00363FEE">
                <w:rPr>
                  <w:lang w:val="en-US"/>
                </w:rPr>
                <w:t>ADTX</w:t>
              </w:r>
              <w:r w:rsidRPr="004C1E11">
                <w:t>//</w:t>
              </w:r>
              <w:r w:rsidRPr="00363FEE">
                <w:rPr>
                  <w:lang w:val="en-US"/>
                </w:rPr>
                <w:t>PRFM</w:t>
              </w:r>
              <w:r w:rsidRPr="004C1E11">
                <w:t xml:space="preserve">/' </w:t>
              </w:r>
              <w:r w:rsidRPr="00363FEE">
                <w:rPr>
                  <w:lang w:val="en-US"/>
                </w:rPr>
                <w:t>PORaDOK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OZNAKOMLENIa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S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INFORMACIEi</w:t>
              </w:r>
              <w:r>
                <w:t>,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PODLEJAqEi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PREDOSTAVLENIu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PRI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PODGOTOVKE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K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PROVEDENIu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OBqEGO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SOBRANIa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AKCIONEROV</w:t>
              </w:r>
              <w:r w:rsidRPr="004C1E11">
                <w:t xml:space="preserve"> </w:t>
              </w:r>
              <w:r w:rsidRPr="00572C28">
                <w:rPr>
                  <w:lang w:val="en-US"/>
                </w:rPr>
                <w:t>EMITENTA</w:t>
              </w:r>
              <w:r w:rsidRPr="004C1E11">
                <w:t>'</w:t>
              </w:r>
            </w:ins>
          </w:p>
        </w:tc>
        <w:tc>
          <w:tcPr>
            <w:tcW w:w="5329" w:type="dxa"/>
          </w:tcPr>
          <w:p w14:paraId="0D8D606B" w14:textId="77777777" w:rsidR="00081903" w:rsidRDefault="00081903" w:rsidP="00A61A61">
            <w:pPr>
              <w:ind w:left="0" w:firstLine="0"/>
              <w:rPr>
                <w:ins w:id="883" w:author="Pervova 21.1" w:date="2020-03-25T01:59:00Z"/>
              </w:rPr>
            </w:pPr>
            <w:ins w:id="884" w:author="Pervova 21.1" w:date="2020-03-25T01:59:00Z">
              <w:r>
                <w:t>Описание порядка</w:t>
              </w:r>
              <w:r w:rsidRPr="00363FEE">
                <w:t xml:space="preserve"> ознакомления с информацией (материалами), подлежащей (подлежащими) предоставлению при подготовке к проведению общего собрания акционеров эмитента</w:t>
              </w:r>
            </w:ins>
          </w:p>
        </w:tc>
      </w:tr>
      <w:tr w:rsidR="00081903" w14:paraId="798FAE7A" w14:textId="77777777" w:rsidTr="00A61A61">
        <w:trPr>
          <w:ins w:id="885" w:author="Pervova 21.1" w:date="2020-03-25T01:59:00Z"/>
        </w:trPr>
        <w:tc>
          <w:tcPr>
            <w:tcW w:w="4921" w:type="dxa"/>
          </w:tcPr>
          <w:p w14:paraId="5B478008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86" w:author="Pervova 21.1" w:date="2020-03-25T01:59:00Z"/>
              </w:rPr>
            </w:pPr>
            <w:ins w:id="887" w:author="Pervova 21.1" w:date="2020-03-25T01:59:00Z">
              <w:r w:rsidRPr="00363FEE">
                <w:rPr>
                  <w:lang w:val="en-US"/>
                </w:rPr>
                <w:t>:70F::ADTX//SBLW/MX01</w:t>
              </w:r>
            </w:ins>
          </w:p>
        </w:tc>
        <w:tc>
          <w:tcPr>
            <w:tcW w:w="5329" w:type="dxa"/>
          </w:tcPr>
          <w:p w14:paraId="61078BEB" w14:textId="77777777" w:rsidR="00081903" w:rsidRDefault="00081903" w:rsidP="00A61A61">
            <w:pPr>
              <w:ind w:left="0" w:firstLine="0"/>
              <w:rPr>
                <w:ins w:id="888" w:author="Pervova 21.1" w:date="2020-03-25T01:59:00Z"/>
              </w:rPr>
            </w:pPr>
            <w:ins w:id="889" w:author="Pervova 21.1" w:date="2020-03-25T01:59:00Z">
              <w:r w:rsidRPr="00363FEE">
                <w:t>Информация о созыве общего собрания акционеров эмитента в соответствии с п. 4.2. Положения Банка России от 01.06.2016 № 546-П</w:t>
              </w:r>
            </w:ins>
          </w:p>
        </w:tc>
      </w:tr>
      <w:tr w:rsidR="00081903" w14:paraId="7795CE92" w14:textId="77777777" w:rsidTr="00A61A61">
        <w:trPr>
          <w:ins w:id="890" w:author="Pervova 21.1" w:date="2020-03-25T01:59:00Z"/>
        </w:trPr>
        <w:tc>
          <w:tcPr>
            <w:tcW w:w="4921" w:type="dxa"/>
          </w:tcPr>
          <w:p w14:paraId="1825850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891" w:author="Pervova 21.1" w:date="2020-03-25T01:59:00Z"/>
              </w:rPr>
            </w:pPr>
            <w:ins w:id="892" w:author="Pervova 21.1" w:date="2020-03-25T01:59:00Z">
              <w:r w:rsidRPr="001664E4">
                <w:t>:16S:ADDINFO</w:t>
              </w:r>
            </w:ins>
          </w:p>
        </w:tc>
        <w:tc>
          <w:tcPr>
            <w:tcW w:w="5329" w:type="dxa"/>
          </w:tcPr>
          <w:p w14:paraId="726DC119" w14:textId="77777777" w:rsidR="00081903" w:rsidRDefault="00081903" w:rsidP="00A61A61">
            <w:pPr>
              <w:ind w:left="0" w:firstLine="0"/>
              <w:rPr>
                <w:ins w:id="893" w:author="Pervova 21.1" w:date="2020-03-25T01:59:00Z"/>
              </w:rPr>
            </w:pPr>
          </w:p>
        </w:tc>
      </w:tr>
    </w:tbl>
    <w:p w14:paraId="5DE76C5F" w14:textId="77777777" w:rsidR="00081903" w:rsidRPr="00081903" w:rsidRDefault="00081903" w:rsidP="00081903">
      <w:pPr>
        <w:rPr>
          <w:ins w:id="894" w:author="Pervova 21.1" w:date="2020-03-25T01:59:00Z"/>
        </w:rPr>
      </w:pPr>
    </w:p>
    <w:p w14:paraId="5DE4DBF0" w14:textId="77777777" w:rsidR="00BE3446" w:rsidRPr="008A44AD" w:rsidRDefault="00BE3446" w:rsidP="00BE3446">
      <w:pPr>
        <w:pStyle w:val="1"/>
        <w:numPr>
          <w:ilvl w:val="0"/>
          <w:numId w:val="5"/>
        </w:numPr>
        <w:ind w:left="0" w:firstLine="0"/>
        <w:rPr>
          <w:ins w:id="895" w:author="Pervova 21.1" w:date="2020-03-24T23:13:00Z"/>
        </w:rPr>
      </w:pPr>
      <w:bookmarkStart w:id="896" w:name="_Toc36031399"/>
      <w:ins w:id="897" w:author="Pervova 21.1" w:date="2020-03-24T23:13:00Z">
        <w:r w:rsidRPr="000866A5">
          <w:t>Сообщение</w:t>
        </w:r>
        <w:r>
          <w:t xml:space="preserve"> </w:t>
        </w:r>
        <w:r w:rsidRPr="008A44AD">
          <w:t>564 и 568</w:t>
        </w:r>
        <w:r>
          <w:t xml:space="preserve"> </w:t>
        </w:r>
        <w:r w:rsidRPr="008A44AD">
          <w:t xml:space="preserve">о проведении </w:t>
        </w:r>
        <w:r>
          <w:t xml:space="preserve">собрания, материалы к собранию, </w:t>
        </w:r>
        <w:r w:rsidRPr="008A44AD">
          <w:t>бюллетень</w:t>
        </w:r>
        <w:r>
          <w:t>.</w:t>
        </w:r>
        <w:bookmarkEnd w:id="301"/>
        <w:bookmarkEnd w:id="896"/>
      </w:ins>
    </w:p>
    <w:p w14:paraId="2FD673E2" w14:textId="2960CFBF" w:rsidR="00BE3446" w:rsidRPr="00BE3446" w:rsidRDefault="002F7AC7" w:rsidP="00BE3446">
      <w:pPr>
        <w:pStyle w:val="20"/>
        <w:numPr>
          <w:ilvl w:val="0"/>
          <w:numId w:val="0"/>
        </w:numPr>
        <w:rPr>
          <w:ins w:id="898" w:author="Pervova 21.1" w:date="2020-03-24T23:13:00Z"/>
          <w:lang w:val="ru-RU"/>
        </w:rPr>
      </w:pPr>
      <w:bookmarkStart w:id="899" w:name="_Toc35984214"/>
      <w:bookmarkStart w:id="900" w:name="_Toc36031400"/>
      <w:ins w:id="901" w:author="Pervova 21.1" w:date="2020-03-25T02:00:00Z">
        <w:r>
          <w:rPr>
            <w:lang w:val="en-US"/>
          </w:rPr>
          <w:t>3</w:t>
        </w:r>
      </w:ins>
      <w:ins w:id="902" w:author="Pervova 21.1" w:date="2020-03-24T23:13:00Z">
        <w:r w:rsidR="00BE3446">
          <w:rPr>
            <w:lang w:val="ru-RU"/>
          </w:rPr>
          <w:t xml:space="preserve">.1 </w:t>
        </w:r>
        <w:r w:rsidR="00BE3446" w:rsidRPr="00BE3446">
          <w:rPr>
            <w:lang w:val="ru-RU"/>
          </w:rPr>
          <w:t>Сообщение МТ564</w:t>
        </w:r>
        <w:bookmarkEnd w:id="899"/>
        <w:bookmarkEnd w:id="900"/>
      </w:ins>
    </w:p>
    <w:p w14:paraId="51287BF1" w14:textId="77777777" w:rsidR="00BE3446" w:rsidRDefault="00BE3446" w:rsidP="00BE3446">
      <w:pPr>
        <w:ind w:left="0" w:firstLine="0"/>
        <w:rPr>
          <w:ins w:id="903" w:author="Pervova 21.1" w:date="2020-03-24T23:13:00Z"/>
        </w:rPr>
      </w:pPr>
    </w:p>
    <w:p w14:paraId="1927BA66" w14:textId="77777777" w:rsidR="00BE3446" w:rsidRDefault="00BE3446" w:rsidP="00BE3446">
      <w:pPr>
        <w:ind w:left="0" w:firstLine="0"/>
        <w:rPr>
          <w:ins w:id="904" w:author="Pervova 21.1" w:date="2020-03-24T23:13:00Z"/>
        </w:rPr>
      </w:pPr>
      <w:ins w:id="905" w:author="Pervova 21.1" w:date="2020-03-24T23:13:00Z">
        <w:r>
          <w:t xml:space="preserve">Легенда: </w:t>
        </w:r>
      </w:ins>
    </w:p>
    <w:p w14:paraId="24269979" w14:textId="77777777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906" w:author="Pervova 21.1" w:date="2020-03-24T23:13:00Z"/>
        </w:rPr>
      </w:pPr>
      <w:ins w:id="907" w:author="Pervova 21.1" w:date="2020-03-24T23:13:00Z">
        <w:r w:rsidRPr="009052E2">
          <w:t>Планируется проведение общего собрания акционеров, КД MEET.</w:t>
        </w:r>
      </w:ins>
    </w:p>
    <w:p w14:paraId="77DA7632" w14:textId="7009E42E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908" w:author="Pervova 21.1" w:date="2020-03-24T23:13:00Z"/>
        </w:rPr>
      </w:pPr>
      <w:ins w:id="909" w:author="Pervova 21.1" w:date="2020-03-24T23:13:00Z">
        <w:r w:rsidRPr="009052E2">
          <w:t xml:space="preserve">5.03.2017 Регистратор присылает в адрес НРД </w:t>
        </w:r>
      </w:ins>
      <w:ins w:id="910" w:author="Pervova 21.1" w:date="2020-03-24T23:21:00Z">
        <w:r w:rsidR="00907ECD">
          <w:t xml:space="preserve">сообщения с функцией </w:t>
        </w:r>
      </w:ins>
      <w:ins w:id="911" w:author="Pervova 21.1" w:date="2020-03-24T23:20:00Z">
        <w:r w:rsidR="00907ECD" w:rsidRPr="00907ECD">
          <w:t>REPL - замена ранее направленной информации с указанием номера предыдущего сообщения</w:t>
        </w:r>
      </w:ins>
      <w:ins w:id="912" w:author="Pervova 21.1" w:date="2020-03-24T23:13:00Z">
        <w:r w:rsidRPr="009052E2">
          <w:t xml:space="preserve"> о </w:t>
        </w:r>
        <w:proofErr w:type="gramStart"/>
        <w:r w:rsidRPr="009052E2">
          <w:t>планируемом</w:t>
        </w:r>
        <w:proofErr w:type="gramEnd"/>
        <w:r w:rsidRPr="009052E2">
          <w:t xml:space="preserve"> КД.</w:t>
        </w:r>
      </w:ins>
    </w:p>
    <w:p w14:paraId="12F541B2" w14:textId="77777777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913" w:author="Pervova 21.1" w:date="2020-03-24T23:13:00Z"/>
        </w:rPr>
      </w:pPr>
      <w:ins w:id="914" w:author="Pervova 21.1" w:date="2020-03-24T23:13:00Z">
        <w:r w:rsidRPr="009052E2">
          <w:t xml:space="preserve">НРД транслирует сообщение о КД в адрес депонентов.  </w:t>
        </w:r>
      </w:ins>
    </w:p>
    <w:p w14:paraId="65E601EF" w14:textId="77777777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915" w:author="Pervova 21.1" w:date="2020-03-24T23:13:00Z"/>
        </w:rPr>
      </w:pPr>
      <w:ins w:id="916" w:author="Pervova 21.1" w:date="2020-03-24T23:13:00Z">
        <w:r w:rsidRPr="009052E2">
          <w:t xml:space="preserve">Референс КД, </w:t>
        </w:r>
        <w:proofErr w:type="gramStart"/>
        <w:r w:rsidRPr="009052E2">
          <w:t>присвоенный</w:t>
        </w:r>
        <w:proofErr w:type="gramEnd"/>
        <w:r w:rsidRPr="009052E2">
          <w:t xml:space="preserve"> НРД - 000001.</w:t>
        </w:r>
      </w:ins>
    </w:p>
    <w:p w14:paraId="43E51779" w14:textId="77777777" w:rsidR="00BE3446" w:rsidRPr="009052E2" w:rsidRDefault="00BE3446" w:rsidP="00BE344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917" w:author="Pervova 21.1" w:date="2020-03-24T23:13:00Z"/>
        </w:rPr>
      </w:pPr>
      <w:ins w:id="918" w:author="Pervova 21.1" w:date="2020-03-24T23:13:00Z">
        <w:r w:rsidRPr="009052E2">
          <w:t xml:space="preserve">Дата проведения КД - 30.03.2017. </w:t>
        </w:r>
      </w:ins>
    </w:p>
    <w:p w14:paraId="46C25B24" w14:textId="77777777" w:rsidR="00BE3446" w:rsidRDefault="00BE3446" w:rsidP="00BE3446">
      <w:pPr>
        <w:ind w:left="0" w:firstLine="0"/>
        <w:rPr>
          <w:ins w:id="919" w:author="Pervova 21.1" w:date="2020-03-24T23:20:00Z"/>
        </w:rPr>
      </w:pPr>
      <w:ins w:id="920" w:author="Pervova 21.1" w:date="2020-03-24T23:13:00Z">
        <w:r w:rsidRPr="009052E2">
          <w:t>Дата фиксации - 1.03.2017.</w:t>
        </w:r>
      </w:ins>
    </w:p>
    <w:p w14:paraId="61BA813E" w14:textId="77777777" w:rsidR="00907ECD" w:rsidRPr="00573402" w:rsidRDefault="00907ECD" w:rsidP="00BE3446">
      <w:pPr>
        <w:ind w:left="0" w:firstLine="0"/>
        <w:rPr>
          <w:ins w:id="921" w:author="Pervova 21.1" w:date="2020-03-24T23:13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BE3446" w14:paraId="65367958" w14:textId="77777777" w:rsidTr="00BE3446">
        <w:trPr>
          <w:ins w:id="922" w:author="Pervova 21.1" w:date="2020-03-24T23:13:00Z"/>
        </w:trPr>
        <w:tc>
          <w:tcPr>
            <w:tcW w:w="4921" w:type="dxa"/>
            <w:shd w:val="clear" w:color="auto" w:fill="F2F2F2" w:themeFill="background1" w:themeFillShade="F2"/>
          </w:tcPr>
          <w:p w14:paraId="292F5A48" w14:textId="77777777" w:rsidR="00BE3446" w:rsidRPr="00445088" w:rsidRDefault="00BE3446" w:rsidP="00BE3446">
            <w:pPr>
              <w:pStyle w:val="a3"/>
              <w:ind w:left="0"/>
              <w:rPr>
                <w:ins w:id="923" w:author="Pervova 21.1" w:date="2020-03-24T23:13:00Z"/>
              </w:rPr>
            </w:pPr>
            <w:ins w:id="924" w:author="Pervova 21.1" w:date="2020-03-24T23:13:00Z">
              <w:r>
                <w:t>Пример сообщения</w:t>
              </w:r>
            </w:ins>
          </w:p>
        </w:tc>
        <w:tc>
          <w:tcPr>
            <w:tcW w:w="5245" w:type="dxa"/>
            <w:shd w:val="clear" w:color="auto" w:fill="F2F2F2" w:themeFill="background1" w:themeFillShade="F2"/>
          </w:tcPr>
          <w:p w14:paraId="18A74CB5" w14:textId="77777777" w:rsidR="00BE3446" w:rsidRDefault="00BE3446" w:rsidP="00BE3446">
            <w:pPr>
              <w:pStyle w:val="a3"/>
              <w:ind w:left="0"/>
              <w:rPr>
                <w:ins w:id="925" w:author="Pervova 21.1" w:date="2020-03-24T23:13:00Z"/>
              </w:rPr>
            </w:pPr>
            <w:ins w:id="926" w:author="Pervova 21.1" w:date="2020-03-24T23:13:00Z">
              <w:r>
                <w:t>Комментарии</w:t>
              </w:r>
            </w:ins>
          </w:p>
        </w:tc>
      </w:tr>
      <w:tr w:rsidR="00BE3446" w14:paraId="0602CB21" w14:textId="77777777" w:rsidTr="00BE3446">
        <w:trPr>
          <w:ins w:id="927" w:author="Pervova 21.1" w:date="2020-03-24T23:13:00Z"/>
        </w:trPr>
        <w:tc>
          <w:tcPr>
            <w:tcW w:w="4921" w:type="dxa"/>
          </w:tcPr>
          <w:p w14:paraId="75DA0AA5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28" w:author="Pervova 21.1" w:date="2020-03-24T23:13:00Z"/>
              </w:rPr>
            </w:pPr>
            <w:ins w:id="929" w:author="Pervova 21.1" w:date="2020-03-24T23:13:00Z">
              <w:r w:rsidRPr="00B21DB5">
                <w:t>:16R:GENL</w:t>
              </w:r>
            </w:ins>
          </w:p>
        </w:tc>
        <w:tc>
          <w:tcPr>
            <w:tcW w:w="5245" w:type="dxa"/>
          </w:tcPr>
          <w:p w14:paraId="48D74870" w14:textId="77777777" w:rsidR="00BE3446" w:rsidRDefault="00BE3446" w:rsidP="00BE3446">
            <w:pPr>
              <w:ind w:left="0" w:firstLine="0"/>
              <w:rPr>
                <w:ins w:id="930" w:author="Pervova 21.1" w:date="2020-03-24T23:13:00Z"/>
              </w:rPr>
            </w:pPr>
          </w:p>
        </w:tc>
      </w:tr>
      <w:tr w:rsidR="00BE3446" w14:paraId="7E1C29DB" w14:textId="77777777" w:rsidTr="00BE3446">
        <w:trPr>
          <w:ins w:id="931" w:author="Pervova 21.1" w:date="2020-03-24T23:13:00Z"/>
        </w:trPr>
        <w:tc>
          <w:tcPr>
            <w:tcW w:w="4921" w:type="dxa"/>
          </w:tcPr>
          <w:p w14:paraId="34376DAE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32" w:author="Pervova 21.1" w:date="2020-03-24T23:13:00Z"/>
              </w:rPr>
            </w:pPr>
            <w:ins w:id="933" w:author="Pervova 21.1" w:date="2020-03-24T23:13:00Z">
              <w:r w:rsidRPr="00B21DB5">
                <w:t>:28E:1/ONLY</w:t>
              </w:r>
            </w:ins>
          </w:p>
        </w:tc>
        <w:tc>
          <w:tcPr>
            <w:tcW w:w="5245" w:type="dxa"/>
          </w:tcPr>
          <w:p w14:paraId="4D778AFF" w14:textId="77777777" w:rsidR="00BE3446" w:rsidRDefault="00BE3446" w:rsidP="00BE3446">
            <w:pPr>
              <w:ind w:left="0" w:firstLine="0"/>
              <w:rPr>
                <w:ins w:id="934" w:author="Pervova 21.1" w:date="2020-03-24T23:13:00Z"/>
              </w:rPr>
            </w:pPr>
          </w:p>
        </w:tc>
      </w:tr>
      <w:tr w:rsidR="00BE3446" w14:paraId="2B726089" w14:textId="77777777" w:rsidTr="00BE3446">
        <w:trPr>
          <w:ins w:id="935" w:author="Pervova 21.1" w:date="2020-03-24T23:13:00Z"/>
        </w:trPr>
        <w:tc>
          <w:tcPr>
            <w:tcW w:w="4921" w:type="dxa"/>
          </w:tcPr>
          <w:p w14:paraId="197EB2DE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36" w:author="Pervova 21.1" w:date="2020-03-24T23:13:00Z"/>
              </w:rPr>
            </w:pPr>
            <w:ins w:id="937" w:author="Pervova 21.1" w:date="2020-03-24T23:13:00Z">
              <w:r w:rsidRPr="00B21DB5">
                <w:t>:20C::CORP//000</w:t>
              </w:r>
              <w:r>
                <w:t>001</w:t>
              </w:r>
              <w:r w:rsidRPr="00B21DB5">
                <w:t>X1</w:t>
              </w:r>
            </w:ins>
          </w:p>
        </w:tc>
        <w:tc>
          <w:tcPr>
            <w:tcW w:w="5245" w:type="dxa"/>
          </w:tcPr>
          <w:p w14:paraId="2CA0AF50" w14:textId="77777777" w:rsidR="00BE3446" w:rsidRDefault="00BE3446" w:rsidP="00BE3446">
            <w:pPr>
              <w:ind w:left="0" w:firstLine="0"/>
              <w:rPr>
                <w:ins w:id="938" w:author="Pervova 21.1" w:date="2020-03-24T23:13:00Z"/>
              </w:rPr>
            </w:pPr>
            <w:ins w:id="939" w:author="Pervova 21.1" w:date="2020-03-24T23:13:00Z">
              <w:r w:rsidRPr="00393CC1">
                <w:t xml:space="preserve">Референс КД </w:t>
              </w:r>
            </w:ins>
          </w:p>
        </w:tc>
      </w:tr>
      <w:tr w:rsidR="00BE3446" w14:paraId="13479BC5" w14:textId="77777777" w:rsidTr="00BE3446">
        <w:trPr>
          <w:ins w:id="940" w:author="Pervova 21.1" w:date="2020-03-24T23:13:00Z"/>
        </w:trPr>
        <w:tc>
          <w:tcPr>
            <w:tcW w:w="4921" w:type="dxa"/>
          </w:tcPr>
          <w:p w14:paraId="5DEE44C1" w14:textId="7F9B32B4" w:rsidR="00BE3446" w:rsidRDefault="00BE3446" w:rsidP="00907ECD">
            <w:pPr>
              <w:numPr>
                <w:ilvl w:val="0"/>
                <w:numId w:val="1"/>
              </w:numPr>
              <w:ind w:left="0" w:firstLine="0"/>
              <w:rPr>
                <w:ins w:id="941" w:author="Pervova 21.1" w:date="2020-03-24T23:13:00Z"/>
              </w:rPr>
            </w:pPr>
            <w:ins w:id="942" w:author="Pervova 21.1" w:date="2020-03-24T23:13:00Z">
              <w:r w:rsidRPr="00B21DB5">
                <w:t>:20C::SEME//</w:t>
              </w:r>
            </w:ins>
            <w:ins w:id="943" w:author="Pervova 21.1" w:date="2020-03-24T23:23:00Z">
              <w:r w:rsidR="00907ECD">
                <w:rPr>
                  <w:lang w:val="en-US"/>
                </w:rPr>
                <w:t>2</w:t>
              </w:r>
            </w:ins>
          </w:p>
        </w:tc>
        <w:tc>
          <w:tcPr>
            <w:tcW w:w="5245" w:type="dxa"/>
          </w:tcPr>
          <w:p w14:paraId="18D089EA" w14:textId="77777777" w:rsidR="00BE3446" w:rsidRDefault="00BE3446" w:rsidP="00BE3446">
            <w:pPr>
              <w:ind w:left="0" w:firstLine="0"/>
              <w:rPr>
                <w:ins w:id="944" w:author="Pervova 21.1" w:date="2020-03-24T23:13:00Z"/>
              </w:rPr>
            </w:pPr>
            <w:ins w:id="945" w:author="Pervova 21.1" w:date="2020-03-24T23:1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BE3446" w14:paraId="5FEC3C7F" w14:textId="77777777" w:rsidTr="00BE3446">
        <w:trPr>
          <w:ins w:id="946" w:author="Pervova 21.1" w:date="2020-03-24T23:13:00Z"/>
        </w:trPr>
        <w:tc>
          <w:tcPr>
            <w:tcW w:w="4921" w:type="dxa"/>
          </w:tcPr>
          <w:p w14:paraId="3D2F8C2A" w14:textId="77F63C16" w:rsidR="00BE3446" w:rsidRDefault="00BE3446" w:rsidP="00907ECD">
            <w:pPr>
              <w:numPr>
                <w:ilvl w:val="0"/>
                <w:numId w:val="1"/>
              </w:numPr>
              <w:ind w:left="0" w:firstLine="0"/>
              <w:rPr>
                <w:ins w:id="947" w:author="Pervova 21.1" w:date="2020-03-24T23:13:00Z"/>
              </w:rPr>
            </w:pPr>
            <w:ins w:id="948" w:author="Pervova 21.1" w:date="2020-03-24T23:13:00Z">
              <w:r w:rsidRPr="00B21DB5">
                <w:t>:23G:</w:t>
              </w:r>
            </w:ins>
            <w:ins w:id="949" w:author="Pervova 21.1" w:date="2020-03-24T23:22:00Z">
              <w:r w:rsidR="00907ECD">
                <w:rPr>
                  <w:lang w:val="en-US"/>
                </w:rPr>
                <w:t>REPL</w:t>
              </w:r>
            </w:ins>
          </w:p>
        </w:tc>
        <w:tc>
          <w:tcPr>
            <w:tcW w:w="5245" w:type="dxa"/>
          </w:tcPr>
          <w:p w14:paraId="6420F88E" w14:textId="77777777" w:rsidR="00BE3446" w:rsidRDefault="00BE3446" w:rsidP="00BE3446">
            <w:pPr>
              <w:ind w:left="0" w:firstLine="0"/>
              <w:rPr>
                <w:ins w:id="950" w:author="Pervova 21.1" w:date="2020-03-24T23:13:00Z"/>
              </w:rPr>
            </w:pPr>
          </w:p>
        </w:tc>
      </w:tr>
      <w:tr w:rsidR="00BE3446" w14:paraId="3AB75B0B" w14:textId="77777777" w:rsidTr="00BE3446">
        <w:trPr>
          <w:ins w:id="951" w:author="Pervova 21.1" w:date="2020-03-24T23:13:00Z"/>
        </w:trPr>
        <w:tc>
          <w:tcPr>
            <w:tcW w:w="4921" w:type="dxa"/>
          </w:tcPr>
          <w:p w14:paraId="04D9B6F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52" w:author="Pervova 21.1" w:date="2020-03-24T23:13:00Z"/>
              </w:rPr>
            </w:pPr>
            <w:ins w:id="953" w:author="Pervova 21.1" w:date="2020-03-24T23:13:00Z">
              <w:r>
                <w:t>:22F::CAEV//</w:t>
              </w:r>
              <w:r w:rsidRPr="00B21DB5">
                <w:t>M</w:t>
              </w:r>
              <w:r w:rsidRPr="001E28E9">
                <w:t>E</w:t>
              </w:r>
              <w:r w:rsidRPr="00B21DB5">
                <w:t>ET</w:t>
              </w:r>
            </w:ins>
          </w:p>
        </w:tc>
        <w:tc>
          <w:tcPr>
            <w:tcW w:w="5245" w:type="dxa"/>
          </w:tcPr>
          <w:p w14:paraId="2F4D11F9" w14:textId="77777777" w:rsidR="00BE3446" w:rsidRDefault="00BE3446" w:rsidP="00BE3446">
            <w:pPr>
              <w:ind w:left="0" w:firstLine="0"/>
              <w:rPr>
                <w:ins w:id="954" w:author="Pervova 21.1" w:date="2020-03-24T23:13:00Z"/>
              </w:rPr>
            </w:pPr>
            <w:ins w:id="955" w:author="Pervova 21.1" w:date="2020-03-24T23:13:00Z">
              <w:r>
                <w:t>Код типа КД</w:t>
              </w:r>
            </w:ins>
          </w:p>
        </w:tc>
      </w:tr>
      <w:tr w:rsidR="00BE3446" w14:paraId="6080FA39" w14:textId="77777777" w:rsidTr="00BE3446">
        <w:trPr>
          <w:ins w:id="956" w:author="Pervova 21.1" w:date="2020-03-24T23:13:00Z"/>
        </w:trPr>
        <w:tc>
          <w:tcPr>
            <w:tcW w:w="4921" w:type="dxa"/>
          </w:tcPr>
          <w:p w14:paraId="272C89D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57" w:author="Pervova 21.1" w:date="2020-03-24T23:13:00Z"/>
              </w:rPr>
            </w:pPr>
            <w:ins w:id="958" w:author="Pervova 21.1" w:date="2020-03-24T23:13:00Z">
              <w:r w:rsidRPr="00B21DB5">
                <w:t>:22F::CAMV//VOLU</w:t>
              </w:r>
            </w:ins>
          </w:p>
        </w:tc>
        <w:tc>
          <w:tcPr>
            <w:tcW w:w="5245" w:type="dxa"/>
          </w:tcPr>
          <w:p w14:paraId="72AFE213" w14:textId="77777777" w:rsidR="00BE3446" w:rsidRDefault="00BE3446" w:rsidP="00BE3446">
            <w:pPr>
              <w:ind w:left="0" w:firstLine="0"/>
              <w:rPr>
                <w:ins w:id="959" w:author="Pervova 21.1" w:date="2020-03-24T23:13:00Z"/>
              </w:rPr>
            </w:pPr>
          </w:p>
        </w:tc>
      </w:tr>
      <w:tr w:rsidR="00BE3446" w14:paraId="5331D664" w14:textId="77777777" w:rsidTr="00BE3446">
        <w:trPr>
          <w:ins w:id="960" w:author="Pervova 21.1" w:date="2020-03-24T23:13:00Z"/>
        </w:trPr>
        <w:tc>
          <w:tcPr>
            <w:tcW w:w="4921" w:type="dxa"/>
          </w:tcPr>
          <w:p w14:paraId="4F0C383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61" w:author="Pervova 21.1" w:date="2020-03-24T23:13:00Z"/>
              </w:rPr>
            </w:pPr>
            <w:ins w:id="962" w:author="Pervova 21.1" w:date="2020-03-24T23:13:00Z">
              <w:r>
                <w:t>:98C::PREP//201</w:t>
              </w:r>
              <w:r w:rsidRPr="001E28E9">
                <w:t>703051</w:t>
              </w:r>
              <w:r>
                <w:t>2</w:t>
              </w:r>
              <w:r w:rsidRPr="00B21DB5">
                <w:t>0000</w:t>
              </w:r>
            </w:ins>
          </w:p>
        </w:tc>
        <w:tc>
          <w:tcPr>
            <w:tcW w:w="5245" w:type="dxa"/>
          </w:tcPr>
          <w:p w14:paraId="22D4A7B0" w14:textId="77777777" w:rsidR="00BE3446" w:rsidRDefault="00BE3446" w:rsidP="00BE3446">
            <w:pPr>
              <w:ind w:left="0" w:firstLine="0"/>
              <w:rPr>
                <w:ins w:id="963" w:author="Pervova 21.1" w:date="2020-03-24T23:13:00Z"/>
              </w:rPr>
            </w:pPr>
            <w:ins w:id="964" w:author="Pervova 21.1" w:date="2020-03-24T23:13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BE3446" w14:paraId="5BAB048E" w14:textId="77777777" w:rsidTr="00BE3446">
        <w:trPr>
          <w:ins w:id="965" w:author="Pervova 21.1" w:date="2020-03-24T23:13:00Z"/>
        </w:trPr>
        <w:tc>
          <w:tcPr>
            <w:tcW w:w="4921" w:type="dxa"/>
          </w:tcPr>
          <w:p w14:paraId="39FA90CC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66" w:author="Pervova 21.1" w:date="2020-03-24T23:13:00Z"/>
              </w:rPr>
            </w:pPr>
            <w:ins w:id="967" w:author="Pervova 21.1" w:date="2020-03-24T23:13:00Z">
              <w:r w:rsidRPr="00B21DB5">
                <w:t>:25D::PROC//COMP</w:t>
              </w:r>
            </w:ins>
          </w:p>
        </w:tc>
        <w:tc>
          <w:tcPr>
            <w:tcW w:w="5245" w:type="dxa"/>
          </w:tcPr>
          <w:p w14:paraId="5C91AD1C" w14:textId="77777777" w:rsidR="00BE3446" w:rsidRDefault="00BE3446" w:rsidP="00BE3446">
            <w:pPr>
              <w:ind w:left="0" w:firstLine="0"/>
              <w:rPr>
                <w:ins w:id="968" w:author="Pervova 21.1" w:date="2020-03-24T23:13:00Z"/>
              </w:rPr>
            </w:pPr>
          </w:p>
        </w:tc>
      </w:tr>
      <w:tr w:rsidR="00BE3446" w14:paraId="7566F205" w14:textId="77777777" w:rsidTr="00BE3446">
        <w:trPr>
          <w:ins w:id="969" w:author="Pervova 21.1" w:date="2020-03-24T23:13:00Z"/>
        </w:trPr>
        <w:tc>
          <w:tcPr>
            <w:tcW w:w="4921" w:type="dxa"/>
          </w:tcPr>
          <w:p w14:paraId="4ADA9F5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70" w:author="Pervova 21.1" w:date="2020-03-24T23:13:00Z"/>
              </w:rPr>
            </w:pPr>
            <w:ins w:id="971" w:author="Pervova 21.1" w:date="2020-03-24T23:13:00Z">
              <w:r w:rsidRPr="00B21DB5">
                <w:lastRenderedPageBreak/>
                <w:t>:16R:LINK</w:t>
              </w:r>
            </w:ins>
          </w:p>
        </w:tc>
        <w:tc>
          <w:tcPr>
            <w:tcW w:w="5245" w:type="dxa"/>
          </w:tcPr>
          <w:p w14:paraId="401EB733" w14:textId="77777777" w:rsidR="00BE3446" w:rsidRDefault="00BE3446" w:rsidP="00BE3446">
            <w:pPr>
              <w:ind w:left="0" w:firstLine="0"/>
              <w:rPr>
                <w:ins w:id="972" w:author="Pervova 21.1" w:date="2020-03-24T23:13:00Z"/>
              </w:rPr>
            </w:pPr>
          </w:p>
        </w:tc>
      </w:tr>
      <w:tr w:rsidR="00BE3446" w14:paraId="4144D691" w14:textId="77777777" w:rsidTr="00BE3446">
        <w:trPr>
          <w:ins w:id="973" w:author="Pervova 21.1" w:date="2020-03-24T23:13:00Z"/>
        </w:trPr>
        <w:tc>
          <w:tcPr>
            <w:tcW w:w="4921" w:type="dxa"/>
          </w:tcPr>
          <w:p w14:paraId="095FA97F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74" w:author="Pervova 21.1" w:date="2020-03-24T23:13:00Z"/>
              </w:rPr>
            </w:pPr>
            <w:ins w:id="975" w:author="Pervova 21.1" w:date="2020-03-24T23:13:00Z">
              <w:r>
                <w:t>:20C::CORP//000</w:t>
              </w:r>
              <w:r w:rsidRPr="001E28E9">
                <w:t>001</w:t>
              </w:r>
            </w:ins>
          </w:p>
        </w:tc>
        <w:tc>
          <w:tcPr>
            <w:tcW w:w="5245" w:type="dxa"/>
          </w:tcPr>
          <w:p w14:paraId="35F63465" w14:textId="77777777" w:rsidR="00BE3446" w:rsidRDefault="00BE3446" w:rsidP="00BE3446">
            <w:pPr>
              <w:ind w:left="0" w:firstLine="0"/>
              <w:rPr>
                <w:ins w:id="976" w:author="Pervova 21.1" w:date="2020-03-24T23:13:00Z"/>
              </w:rPr>
            </w:pPr>
            <w:proofErr w:type="gramStart"/>
            <w:ins w:id="977" w:author="Pervova 21.1" w:date="2020-03-24T23:13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BE3446" w14:paraId="2562334A" w14:textId="77777777" w:rsidTr="00BE3446">
        <w:trPr>
          <w:ins w:id="978" w:author="Pervova 21.1" w:date="2020-03-24T23:13:00Z"/>
        </w:trPr>
        <w:tc>
          <w:tcPr>
            <w:tcW w:w="4921" w:type="dxa"/>
          </w:tcPr>
          <w:p w14:paraId="08E8444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79" w:author="Pervova 21.1" w:date="2020-03-24T23:13:00Z"/>
              </w:rPr>
            </w:pPr>
            <w:ins w:id="980" w:author="Pervova 21.1" w:date="2020-03-24T23:13:00Z">
              <w:r w:rsidRPr="00B21DB5">
                <w:t>:16S:LINK</w:t>
              </w:r>
            </w:ins>
          </w:p>
        </w:tc>
        <w:tc>
          <w:tcPr>
            <w:tcW w:w="5245" w:type="dxa"/>
          </w:tcPr>
          <w:p w14:paraId="51903C32" w14:textId="77777777" w:rsidR="00BE3446" w:rsidRDefault="00BE3446" w:rsidP="00BE3446">
            <w:pPr>
              <w:ind w:left="0" w:firstLine="0"/>
              <w:rPr>
                <w:ins w:id="981" w:author="Pervova 21.1" w:date="2020-03-24T23:13:00Z"/>
              </w:rPr>
            </w:pPr>
          </w:p>
        </w:tc>
      </w:tr>
      <w:tr w:rsidR="00907ECD" w14:paraId="388DE0A5" w14:textId="77777777" w:rsidTr="00BE3446">
        <w:trPr>
          <w:ins w:id="982" w:author="Pervova 21.1" w:date="2020-03-24T23:22:00Z"/>
        </w:trPr>
        <w:tc>
          <w:tcPr>
            <w:tcW w:w="4921" w:type="dxa"/>
          </w:tcPr>
          <w:p w14:paraId="02FEF7E0" w14:textId="0413400B" w:rsidR="00907ECD" w:rsidRPr="00B21DB5" w:rsidRDefault="00907ECD" w:rsidP="00BE3446">
            <w:pPr>
              <w:numPr>
                <w:ilvl w:val="0"/>
                <w:numId w:val="1"/>
              </w:numPr>
              <w:ind w:left="0" w:firstLine="0"/>
              <w:rPr>
                <w:ins w:id="983" w:author="Pervova 21.1" w:date="2020-03-24T23:22:00Z"/>
              </w:rPr>
            </w:pPr>
            <w:ins w:id="984" w:author="Pervova 21.1" w:date="2020-03-24T23:22:00Z">
              <w:r w:rsidRPr="00B21DB5">
                <w:t>:16R:LINK</w:t>
              </w:r>
            </w:ins>
          </w:p>
        </w:tc>
        <w:tc>
          <w:tcPr>
            <w:tcW w:w="5245" w:type="dxa"/>
          </w:tcPr>
          <w:p w14:paraId="0A77FF68" w14:textId="77777777" w:rsidR="00907ECD" w:rsidRDefault="00907ECD" w:rsidP="00BE3446">
            <w:pPr>
              <w:ind w:left="0" w:firstLine="0"/>
              <w:rPr>
                <w:ins w:id="985" w:author="Pervova 21.1" w:date="2020-03-24T23:22:00Z"/>
              </w:rPr>
            </w:pPr>
          </w:p>
        </w:tc>
      </w:tr>
      <w:tr w:rsidR="00907ECD" w14:paraId="75BF0746" w14:textId="77777777" w:rsidTr="00BE3446">
        <w:trPr>
          <w:ins w:id="986" w:author="Pervova 21.1" w:date="2020-03-24T23:22:00Z"/>
        </w:trPr>
        <w:tc>
          <w:tcPr>
            <w:tcW w:w="4921" w:type="dxa"/>
          </w:tcPr>
          <w:p w14:paraId="62A0D586" w14:textId="60B39512" w:rsidR="00907ECD" w:rsidRPr="00B21DB5" w:rsidRDefault="00907ECD" w:rsidP="00907ECD">
            <w:pPr>
              <w:numPr>
                <w:ilvl w:val="0"/>
                <w:numId w:val="1"/>
              </w:numPr>
              <w:ind w:left="0" w:firstLine="0"/>
              <w:rPr>
                <w:ins w:id="987" w:author="Pervova 21.1" w:date="2020-03-24T23:22:00Z"/>
              </w:rPr>
            </w:pPr>
            <w:ins w:id="988" w:author="Pervova 21.1" w:date="2020-03-24T23:22:00Z">
              <w:r>
                <w:t>:20C::</w:t>
              </w:r>
            </w:ins>
            <w:ins w:id="989" w:author="Pervova 21.1" w:date="2020-03-24T23:23:00Z">
              <w:r>
                <w:rPr>
                  <w:lang w:val="en-US"/>
                </w:rPr>
                <w:t>PREV</w:t>
              </w:r>
            </w:ins>
            <w:ins w:id="990" w:author="Pervova 21.1" w:date="2020-03-24T23:22:00Z">
              <w:r>
                <w:t>//</w:t>
              </w:r>
            </w:ins>
            <w:ins w:id="991" w:author="Pervova 21.1" w:date="2020-03-24T23:23:00Z">
              <w:r>
                <w:rPr>
                  <w:lang w:val="en-US"/>
                </w:rPr>
                <w:t>1</w:t>
              </w:r>
            </w:ins>
          </w:p>
        </w:tc>
        <w:tc>
          <w:tcPr>
            <w:tcW w:w="5245" w:type="dxa"/>
          </w:tcPr>
          <w:p w14:paraId="4F2C68D8" w14:textId="4EAFF2B3" w:rsidR="00907ECD" w:rsidRDefault="00907ECD" w:rsidP="00BE3446">
            <w:pPr>
              <w:ind w:left="0" w:firstLine="0"/>
              <w:rPr>
                <w:ins w:id="992" w:author="Pervova 21.1" w:date="2020-03-24T23:22:00Z"/>
              </w:rPr>
            </w:pPr>
            <w:ins w:id="993" w:author="Pervova 21.1" w:date="2020-03-24T23:24:00Z">
              <w:r>
                <w:t xml:space="preserve">Референс ранее </w:t>
              </w:r>
              <w:proofErr w:type="gramStart"/>
              <w:r>
                <w:t>направленного</w:t>
              </w:r>
              <w:proofErr w:type="gramEnd"/>
              <w:r>
                <w:t xml:space="preserve"> сообщения о КД </w:t>
              </w:r>
            </w:ins>
          </w:p>
        </w:tc>
      </w:tr>
      <w:tr w:rsidR="00907ECD" w14:paraId="7B74923B" w14:textId="77777777" w:rsidTr="00BE3446">
        <w:trPr>
          <w:ins w:id="994" w:author="Pervova 21.1" w:date="2020-03-24T23:22:00Z"/>
        </w:trPr>
        <w:tc>
          <w:tcPr>
            <w:tcW w:w="4921" w:type="dxa"/>
          </w:tcPr>
          <w:p w14:paraId="0C883884" w14:textId="373C6769" w:rsidR="00907ECD" w:rsidRPr="00B21DB5" w:rsidRDefault="00907ECD" w:rsidP="00BE3446">
            <w:pPr>
              <w:numPr>
                <w:ilvl w:val="0"/>
                <w:numId w:val="1"/>
              </w:numPr>
              <w:ind w:left="0" w:firstLine="0"/>
              <w:rPr>
                <w:ins w:id="995" w:author="Pervova 21.1" w:date="2020-03-24T23:22:00Z"/>
              </w:rPr>
            </w:pPr>
            <w:ins w:id="996" w:author="Pervova 21.1" w:date="2020-03-24T23:22:00Z">
              <w:r w:rsidRPr="00B21DB5">
                <w:t>:16S:LINK</w:t>
              </w:r>
            </w:ins>
          </w:p>
        </w:tc>
        <w:tc>
          <w:tcPr>
            <w:tcW w:w="5245" w:type="dxa"/>
          </w:tcPr>
          <w:p w14:paraId="60ECE75C" w14:textId="77777777" w:rsidR="00907ECD" w:rsidRDefault="00907ECD" w:rsidP="00BE3446">
            <w:pPr>
              <w:ind w:left="0" w:firstLine="0"/>
              <w:rPr>
                <w:ins w:id="997" w:author="Pervova 21.1" w:date="2020-03-24T23:22:00Z"/>
              </w:rPr>
            </w:pPr>
          </w:p>
        </w:tc>
      </w:tr>
      <w:tr w:rsidR="00BE3446" w14:paraId="16DBA0FD" w14:textId="77777777" w:rsidTr="00BE3446">
        <w:trPr>
          <w:ins w:id="998" w:author="Pervova 21.1" w:date="2020-03-24T23:13:00Z"/>
        </w:trPr>
        <w:tc>
          <w:tcPr>
            <w:tcW w:w="4921" w:type="dxa"/>
          </w:tcPr>
          <w:p w14:paraId="435671A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999" w:author="Pervova 21.1" w:date="2020-03-24T23:13:00Z"/>
              </w:rPr>
            </w:pPr>
            <w:ins w:id="1000" w:author="Pervova 21.1" w:date="2020-03-24T23:13:00Z">
              <w:r w:rsidRPr="00B21DB5">
                <w:t>:16R:LINK</w:t>
              </w:r>
            </w:ins>
          </w:p>
        </w:tc>
        <w:tc>
          <w:tcPr>
            <w:tcW w:w="5245" w:type="dxa"/>
          </w:tcPr>
          <w:p w14:paraId="6652F05A" w14:textId="77777777" w:rsidR="00BE3446" w:rsidRDefault="00BE3446" w:rsidP="00BE3446">
            <w:pPr>
              <w:ind w:left="0" w:firstLine="0"/>
              <w:rPr>
                <w:ins w:id="1001" w:author="Pervova 21.1" w:date="2020-03-24T23:13:00Z"/>
              </w:rPr>
            </w:pPr>
          </w:p>
        </w:tc>
      </w:tr>
      <w:tr w:rsidR="00BE3446" w14:paraId="24B77BDB" w14:textId="77777777" w:rsidTr="00BE3446">
        <w:trPr>
          <w:ins w:id="1002" w:author="Pervova 21.1" w:date="2020-03-24T23:13:00Z"/>
        </w:trPr>
        <w:tc>
          <w:tcPr>
            <w:tcW w:w="4921" w:type="dxa"/>
          </w:tcPr>
          <w:p w14:paraId="02BBB9C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03" w:author="Pervova 21.1" w:date="2020-03-24T23:13:00Z"/>
              </w:rPr>
            </w:pPr>
            <w:ins w:id="1004" w:author="Pervova 21.1" w:date="2020-03-24T23:13:00Z">
              <w:r w:rsidRPr="00B21DB5">
                <w:t>:22F::LINK//WITH</w:t>
              </w:r>
            </w:ins>
          </w:p>
        </w:tc>
        <w:tc>
          <w:tcPr>
            <w:tcW w:w="5245" w:type="dxa"/>
          </w:tcPr>
          <w:p w14:paraId="76D356D7" w14:textId="77777777" w:rsidR="00BE3446" w:rsidRDefault="00BE3446" w:rsidP="00BE3446">
            <w:pPr>
              <w:ind w:left="0" w:firstLine="0"/>
              <w:rPr>
                <w:ins w:id="1005" w:author="Pervova 21.1" w:date="2020-03-24T23:13:00Z"/>
              </w:rPr>
            </w:pPr>
            <w:ins w:id="1006" w:author="Pervova 21.1" w:date="2020-03-24T23:13:00Z">
              <w:r>
                <w:t>Тип связки – обрабатывать одновременно</w:t>
              </w:r>
            </w:ins>
          </w:p>
        </w:tc>
      </w:tr>
      <w:tr w:rsidR="00BE3446" w14:paraId="4BCD6E95" w14:textId="77777777" w:rsidTr="00BE3446">
        <w:trPr>
          <w:ins w:id="1007" w:author="Pervova 21.1" w:date="2020-03-24T23:13:00Z"/>
        </w:trPr>
        <w:tc>
          <w:tcPr>
            <w:tcW w:w="4921" w:type="dxa"/>
          </w:tcPr>
          <w:p w14:paraId="2E1753C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08" w:author="Pervova 21.1" w:date="2020-03-24T23:13:00Z"/>
              </w:rPr>
            </w:pPr>
            <w:ins w:id="1009" w:author="Pervova 21.1" w:date="2020-03-24T23:13:00Z">
              <w:r w:rsidRPr="00B21DB5">
                <w:t>:13A::LINK//568</w:t>
              </w:r>
            </w:ins>
          </w:p>
        </w:tc>
        <w:tc>
          <w:tcPr>
            <w:tcW w:w="5245" w:type="dxa"/>
          </w:tcPr>
          <w:p w14:paraId="4FF6D81B" w14:textId="77777777" w:rsidR="00BE3446" w:rsidRDefault="00BE3446" w:rsidP="00BE3446">
            <w:pPr>
              <w:ind w:left="0" w:firstLine="0"/>
              <w:rPr>
                <w:ins w:id="1010" w:author="Pervova 21.1" w:date="2020-03-24T23:13:00Z"/>
              </w:rPr>
            </w:pPr>
            <w:ins w:id="1011" w:author="Pervova 21.1" w:date="2020-03-24T23:13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BE3446" w14:paraId="238A8DAB" w14:textId="77777777" w:rsidTr="00BE3446">
        <w:trPr>
          <w:ins w:id="1012" w:author="Pervova 21.1" w:date="2020-03-24T23:13:00Z"/>
        </w:trPr>
        <w:tc>
          <w:tcPr>
            <w:tcW w:w="4921" w:type="dxa"/>
          </w:tcPr>
          <w:p w14:paraId="23181DC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13" w:author="Pervova 21.1" w:date="2020-03-24T23:13:00Z"/>
              </w:rPr>
            </w:pPr>
            <w:ins w:id="1014" w:author="Pervova 21.1" w:date="2020-03-24T23:13:00Z">
              <w:r>
                <w:t>:20C::CORP//000</w:t>
              </w:r>
              <w:r w:rsidRPr="001E28E9">
                <w:t>0</w:t>
              </w:r>
              <w:r w:rsidRPr="00B21DB5">
                <w:t>0</w:t>
              </w:r>
              <w:r w:rsidRPr="001E28E9">
                <w:t>1</w:t>
              </w:r>
              <w:r w:rsidRPr="00B21DB5">
                <w:t>X1</w:t>
              </w:r>
            </w:ins>
          </w:p>
        </w:tc>
        <w:tc>
          <w:tcPr>
            <w:tcW w:w="5245" w:type="dxa"/>
          </w:tcPr>
          <w:p w14:paraId="6F3A1D7F" w14:textId="77777777" w:rsidR="00BE3446" w:rsidRDefault="00BE3446" w:rsidP="00BE3446">
            <w:pPr>
              <w:rPr>
                <w:ins w:id="1015" w:author="Pervova 21.1" w:date="2020-03-24T23:13:00Z"/>
              </w:rPr>
            </w:pPr>
            <w:proofErr w:type="gramStart"/>
            <w:ins w:id="1016" w:author="Pervova 21.1" w:date="2020-03-24T23:13:00Z">
              <w:r w:rsidRPr="00EF7E68">
                <w:t>Связанный</w:t>
              </w:r>
              <w:proofErr w:type="gramEnd"/>
              <w:r w:rsidRPr="00EF7E68">
                <w:t xml:space="preserve"> референс КД</w:t>
              </w:r>
            </w:ins>
          </w:p>
        </w:tc>
      </w:tr>
      <w:tr w:rsidR="00BE3446" w14:paraId="0687B05E" w14:textId="77777777" w:rsidTr="00BE3446">
        <w:trPr>
          <w:ins w:id="1017" w:author="Pervova 21.1" w:date="2020-03-24T23:13:00Z"/>
        </w:trPr>
        <w:tc>
          <w:tcPr>
            <w:tcW w:w="4921" w:type="dxa"/>
          </w:tcPr>
          <w:p w14:paraId="1569AE9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18" w:author="Pervova 21.1" w:date="2020-03-24T23:13:00Z"/>
              </w:rPr>
            </w:pPr>
            <w:ins w:id="1019" w:author="Pervova 21.1" w:date="2020-03-24T23:13:00Z">
              <w:r w:rsidRPr="00B21DB5">
                <w:t>:16S:LINK</w:t>
              </w:r>
            </w:ins>
          </w:p>
        </w:tc>
        <w:tc>
          <w:tcPr>
            <w:tcW w:w="5245" w:type="dxa"/>
          </w:tcPr>
          <w:p w14:paraId="125CA08B" w14:textId="77777777" w:rsidR="00BE3446" w:rsidRDefault="00BE3446" w:rsidP="00BE3446">
            <w:pPr>
              <w:ind w:left="0" w:firstLine="0"/>
              <w:rPr>
                <w:ins w:id="1020" w:author="Pervova 21.1" w:date="2020-03-24T23:13:00Z"/>
              </w:rPr>
            </w:pPr>
          </w:p>
        </w:tc>
      </w:tr>
      <w:tr w:rsidR="00BE3446" w14:paraId="01AC222D" w14:textId="77777777" w:rsidTr="00BE3446">
        <w:trPr>
          <w:ins w:id="1021" w:author="Pervova 21.1" w:date="2020-03-24T23:13:00Z"/>
        </w:trPr>
        <w:tc>
          <w:tcPr>
            <w:tcW w:w="4921" w:type="dxa"/>
          </w:tcPr>
          <w:p w14:paraId="1E85BEA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22" w:author="Pervova 21.1" w:date="2020-03-24T23:13:00Z"/>
              </w:rPr>
            </w:pPr>
            <w:ins w:id="1023" w:author="Pervova 21.1" w:date="2020-03-24T23:13:00Z">
              <w:r w:rsidRPr="00B21DB5">
                <w:t>:16S:GENL</w:t>
              </w:r>
            </w:ins>
          </w:p>
        </w:tc>
        <w:tc>
          <w:tcPr>
            <w:tcW w:w="5245" w:type="dxa"/>
          </w:tcPr>
          <w:p w14:paraId="0BEF9823" w14:textId="77777777" w:rsidR="00BE3446" w:rsidRDefault="00BE3446" w:rsidP="00BE3446">
            <w:pPr>
              <w:ind w:left="0" w:firstLine="0"/>
              <w:rPr>
                <w:ins w:id="1024" w:author="Pervova 21.1" w:date="2020-03-24T23:13:00Z"/>
              </w:rPr>
            </w:pPr>
          </w:p>
        </w:tc>
      </w:tr>
      <w:tr w:rsidR="00BE3446" w14:paraId="10FDE7DE" w14:textId="77777777" w:rsidTr="00BE3446">
        <w:trPr>
          <w:ins w:id="1025" w:author="Pervova 21.1" w:date="2020-03-24T23:13:00Z"/>
        </w:trPr>
        <w:tc>
          <w:tcPr>
            <w:tcW w:w="4921" w:type="dxa"/>
          </w:tcPr>
          <w:p w14:paraId="43A7D95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26" w:author="Pervova 21.1" w:date="2020-03-24T23:13:00Z"/>
              </w:rPr>
            </w:pPr>
            <w:ins w:id="1027" w:author="Pervova 21.1" w:date="2020-03-24T23:13:00Z">
              <w:r w:rsidRPr="00B21DB5">
                <w:t>:16R:USECU</w:t>
              </w:r>
            </w:ins>
          </w:p>
        </w:tc>
        <w:tc>
          <w:tcPr>
            <w:tcW w:w="5245" w:type="dxa"/>
          </w:tcPr>
          <w:p w14:paraId="1948980D" w14:textId="77777777" w:rsidR="00BE3446" w:rsidRDefault="00BE3446" w:rsidP="00BE3446">
            <w:pPr>
              <w:ind w:left="0" w:firstLine="0"/>
              <w:rPr>
                <w:ins w:id="1028" w:author="Pervova 21.1" w:date="2020-03-24T23:13:00Z"/>
              </w:rPr>
            </w:pPr>
          </w:p>
        </w:tc>
      </w:tr>
      <w:tr w:rsidR="00BE3446" w14:paraId="3237D4C1" w14:textId="77777777" w:rsidTr="00BE3446">
        <w:trPr>
          <w:ins w:id="1029" w:author="Pervova 21.1" w:date="2020-03-24T23:13:00Z"/>
        </w:trPr>
        <w:tc>
          <w:tcPr>
            <w:tcW w:w="4921" w:type="dxa"/>
          </w:tcPr>
          <w:p w14:paraId="77B4EB8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30" w:author="Pervova 21.1" w:date="2020-03-24T23:13:00Z"/>
              </w:rPr>
            </w:pPr>
            <w:ins w:id="1031" w:author="Pervova 21.1" w:date="2020-03-24T23:13:00Z">
              <w:r w:rsidRPr="00B21DB5">
                <w:t>:35B:ISIN RU1111111111</w:t>
              </w:r>
            </w:ins>
          </w:p>
        </w:tc>
        <w:tc>
          <w:tcPr>
            <w:tcW w:w="5245" w:type="dxa"/>
          </w:tcPr>
          <w:p w14:paraId="72BC05CF" w14:textId="77777777" w:rsidR="00BE3446" w:rsidRDefault="00BE3446" w:rsidP="00BE3446">
            <w:pPr>
              <w:ind w:left="0" w:firstLine="0"/>
              <w:rPr>
                <w:ins w:id="1032" w:author="Pervova 21.1" w:date="2020-03-24T23:13:00Z"/>
              </w:rPr>
            </w:pPr>
            <w:ins w:id="1033" w:author="Pervova 21.1" w:date="2020-03-24T23:13:00Z">
              <w:r>
                <w:t>ISIN</w:t>
              </w:r>
            </w:ins>
          </w:p>
        </w:tc>
      </w:tr>
      <w:tr w:rsidR="00BE3446" w14:paraId="2161690B" w14:textId="77777777" w:rsidTr="00BE3446">
        <w:trPr>
          <w:ins w:id="1034" w:author="Pervova 21.1" w:date="2020-03-24T23:13:00Z"/>
        </w:trPr>
        <w:tc>
          <w:tcPr>
            <w:tcW w:w="4921" w:type="dxa"/>
          </w:tcPr>
          <w:p w14:paraId="22E9C20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35" w:author="Pervova 21.1" w:date="2020-03-24T23:13:00Z"/>
              </w:rPr>
            </w:pPr>
            <w:ins w:id="1036" w:author="Pervova 21.1" w:date="2020-03-24T23:13:00Z">
              <w:r w:rsidRPr="00B21DB5">
                <w:t>/XX/CORP/NADC/RU1111111111</w:t>
              </w:r>
            </w:ins>
          </w:p>
        </w:tc>
        <w:tc>
          <w:tcPr>
            <w:tcW w:w="5245" w:type="dxa"/>
          </w:tcPr>
          <w:p w14:paraId="7CC4B505" w14:textId="77777777" w:rsidR="00BE3446" w:rsidRDefault="00BE3446" w:rsidP="00BE3446">
            <w:pPr>
              <w:ind w:left="0" w:firstLine="0"/>
              <w:rPr>
                <w:ins w:id="1037" w:author="Pervova 21.1" w:date="2020-03-24T23:13:00Z"/>
              </w:rPr>
            </w:pPr>
            <w:proofErr w:type="gramStart"/>
            <w:ins w:id="1038" w:author="Pervova 21.1" w:date="2020-03-24T23:1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BE3446" w14:paraId="0BE1D1B5" w14:textId="77777777" w:rsidTr="00BE3446">
        <w:trPr>
          <w:ins w:id="1039" w:author="Pervova 21.1" w:date="2020-03-24T23:13:00Z"/>
        </w:trPr>
        <w:tc>
          <w:tcPr>
            <w:tcW w:w="4921" w:type="dxa"/>
          </w:tcPr>
          <w:p w14:paraId="310797F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40" w:author="Pervova 21.1" w:date="2020-03-24T23:13:00Z"/>
              </w:rPr>
            </w:pPr>
            <w:ins w:id="1041" w:author="Pervova 21.1" w:date="2020-03-24T23:13:00Z">
              <w:r w:rsidRPr="00B21DB5">
                <w:t>/RU/1-11-00111-A</w:t>
              </w:r>
            </w:ins>
          </w:p>
        </w:tc>
        <w:tc>
          <w:tcPr>
            <w:tcW w:w="5245" w:type="dxa"/>
          </w:tcPr>
          <w:p w14:paraId="0B5D0DA9" w14:textId="77777777" w:rsidR="00BE3446" w:rsidRDefault="00BE3446" w:rsidP="00BE3446">
            <w:pPr>
              <w:ind w:left="0" w:firstLine="0"/>
              <w:rPr>
                <w:ins w:id="1042" w:author="Pervova 21.1" w:date="2020-03-24T23:13:00Z"/>
              </w:rPr>
            </w:pPr>
            <w:ins w:id="1043" w:author="Pervova 21.1" w:date="2020-03-24T23:1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BE3446" w14:paraId="193BC34B" w14:textId="77777777" w:rsidTr="00BE3446">
        <w:trPr>
          <w:ins w:id="1044" w:author="Pervova 21.1" w:date="2020-03-24T23:13:00Z"/>
        </w:trPr>
        <w:tc>
          <w:tcPr>
            <w:tcW w:w="4921" w:type="dxa"/>
          </w:tcPr>
          <w:p w14:paraId="7136C0E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45" w:author="Pervova 21.1" w:date="2020-03-24T23:13:00Z"/>
              </w:rPr>
            </w:pPr>
            <w:ins w:id="1046" w:author="Pervova 21.1" w:date="2020-03-24T23:13:00Z">
              <w:r>
                <w:t>'AO ''</w:t>
              </w:r>
              <w:r>
                <w:rPr>
                  <w:lang w:val="en-US"/>
                </w:rPr>
                <w:t>e</w:t>
              </w:r>
              <w:r>
                <w:t>NERGONEFTEGAZ''</w:t>
              </w:r>
              <w:r w:rsidRPr="001E28E9">
                <w:t xml:space="preserve"> VYP1</w:t>
              </w:r>
            </w:ins>
          </w:p>
        </w:tc>
        <w:tc>
          <w:tcPr>
            <w:tcW w:w="5245" w:type="dxa"/>
          </w:tcPr>
          <w:p w14:paraId="5C9347F1" w14:textId="77777777" w:rsidR="00BE3446" w:rsidRPr="00187259" w:rsidRDefault="00BE3446" w:rsidP="00BE3446">
            <w:pPr>
              <w:numPr>
                <w:ilvl w:val="0"/>
                <w:numId w:val="0"/>
              </w:numPr>
              <w:rPr>
                <w:ins w:id="1047" w:author="Pervova 21.1" w:date="2020-03-24T23:13:00Z"/>
                <w:lang w:val="en-US"/>
              </w:rPr>
            </w:pPr>
            <w:proofErr w:type="gramStart"/>
            <w:ins w:id="1048" w:author="Pervova 21.1" w:date="2020-03-24T23:1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BE3446" w14:paraId="1435E9FD" w14:textId="77777777" w:rsidTr="00BE3446">
        <w:trPr>
          <w:ins w:id="1049" w:author="Pervova 21.1" w:date="2020-03-24T23:13:00Z"/>
        </w:trPr>
        <w:tc>
          <w:tcPr>
            <w:tcW w:w="4921" w:type="dxa"/>
          </w:tcPr>
          <w:p w14:paraId="24BFC67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50" w:author="Pervova 21.1" w:date="2020-03-24T23:13:00Z"/>
              </w:rPr>
            </w:pPr>
            <w:ins w:id="1051" w:author="Pervova 21.1" w:date="2020-03-24T23:13:00Z">
              <w:r w:rsidRPr="00B21DB5">
                <w:t>:16R:ACCTINFO</w:t>
              </w:r>
            </w:ins>
          </w:p>
        </w:tc>
        <w:tc>
          <w:tcPr>
            <w:tcW w:w="5245" w:type="dxa"/>
          </w:tcPr>
          <w:p w14:paraId="6C2CF813" w14:textId="77777777" w:rsidR="00BE3446" w:rsidRDefault="00BE3446" w:rsidP="00BE3446">
            <w:pPr>
              <w:ind w:left="0" w:firstLine="0"/>
              <w:rPr>
                <w:ins w:id="1052" w:author="Pervova 21.1" w:date="2020-03-24T23:13:00Z"/>
              </w:rPr>
            </w:pPr>
          </w:p>
        </w:tc>
      </w:tr>
      <w:tr w:rsidR="00BE3446" w14:paraId="238745DE" w14:textId="77777777" w:rsidTr="00BE3446">
        <w:trPr>
          <w:ins w:id="1053" w:author="Pervova 21.1" w:date="2020-03-24T23:13:00Z"/>
        </w:trPr>
        <w:tc>
          <w:tcPr>
            <w:tcW w:w="4921" w:type="dxa"/>
          </w:tcPr>
          <w:p w14:paraId="735E56C3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54" w:author="Pervova 21.1" w:date="2020-03-24T23:13:00Z"/>
              </w:rPr>
            </w:pPr>
            <w:ins w:id="1055" w:author="Pervova 21.1" w:date="2020-03-24T23:13:00Z">
              <w:r>
                <w:t>:97A::SAFE//M</w:t>
              </w:r>
              <w:r w:rsidRPr="001E28E9">
                <w:t>L</w:t>
              </w:r>
              <w:r w:rsidRPr="00B21DB5">
                <w:t>1111111111</w:t>
              </w:r>
            </w:ins>
          </w:p>
        </w:tc>
        <w:tc>
          <w:tcPr>
            <w:tcW w:w="5245" w:type="dxa"/>
          </w:tcPr>
          <w:p w14:paraId="05337E77" w14:textId="77777777" w:rsidR="00BE3446" w:rsidRDefault="00BE3446" w:rsidP="00BE3446">
            <w:pPr>
              <w:rPr>
                <w:ins w:id="1056" w:author="Pervova 21.1" w:date="2020-03-24T23:13:00Z"/>
              </w:rPr>
            </w:pPr>
            <w:ins w:id="1057" w:author="Pervova 21.1" w:date="2020-03-24T23:13:00Z">
              <w:r w:rsidRPr="00BE3C71">
                <w:t>Номер счета депонента в НРД</w:t>
              </w:r>
            </w:ins>
          </w:p>
        </w:tc>
      </w:tr>
      <w:tr w:rsidR="00BE3446" w14:paraId="13513536" w14:textId="77777777" w:rsidTr="00BE3446">
        <w:trPr>
          <w:ins w:id="1058" w:author="Pervova 21.1" w:date="2020-03-24T23:13:00Z"/>
        </w:trPr>
        <w:tc>
          <w:tcPr>
            <w:tcW w:w="4921" w:type="dxa"/>
          </w:tcPr>
          <w:p w14:paraId="179016B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59" w:author="Pervova 21.1" w:date="2020-03-24T23:13:00Z"/>
              </w:rPr>
            </w:pPr>
            <w:ins w:id="1060" w:author="Pervova 21.1" w:date="2020-03-24T23:13:00Z">
              <w:r w:rsidRPr="00B21DB5">
                <w:t>:93B::ELIG//UNIT/</w:t>
              </w:r>
              <w:r>
                <w:t>24</w:t>
              </w:r>
              <w:r w:rsidRPr="00B21DB5">
                <w:t>00,</w:t>
              </w:r>
            </w:ins>
          </w:p>
        </w:tc>
        <w:tc>
          <w:tcPr>
            <w:tcW w:w="5245" w:type="dxa"/>
          </w:tcPr>
          <w:p w14:paraId="0DC32AE4" w14:textId="77777777" w:rsidR="00BE3446" w:rsidRDefault="00BE3446" w:rsidP="00BE3446">
            <w:pPr>
              <w:ind w:left="0" w:firstLine="0"/>
              <w:rPr>
                <w:ins w:id="1061" w:author="Pervova 21.1" w:date="2020-03-24T23:13:00Z"/>
              </w:rPr>
            </w:pPr>
            <w:ins w:id="1062" w:author="Pervova 21.1" w:date="2020-03-24T23:13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BE3446" w14:paraId="787535B1" w14:textId="77777777" w:rsidTr="00BE3446">
        <w:trPr>
          <w:ins w:id="1063" w:author="Pervova 21.1" w:date="2020-03-24T23:13:00Z"/>
        </w:trPr>
        <w:tc>
          <w:tcPr>
            <w:tcW w:w="4921" w:type="dxa"/>
          </w:tcPr>
          <w:p w14:paraId="2D731DE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64" w:author="Pervova 21.1" w:date="2020-03-24T23:13:00Z"/>
              </w:rPr>
            </w:pPr>
            <w:ins w:id="1065" w:author="Pervova 21.1" w:date="2020-03-24T23:13:00Z">
              <w:r w:rsidRPr="00B21DB5">
                <w:t>:16S:ACCTINFO</w:t>
              </w:r>
            </w:ins>
          </w:p>
        </w:tc>
        <w:tc>
          <w:tcPr>
            <w:tcW w:w="5245" w:type="dxa"/>
          </w:tcPr>
          <w:p w14:paraId="344FE79D" w14:textId="77777777" w:rsidR="00BE3446" w:rsidRDefault="00BE3446" w:rsidP="00BE3446">
            <w:pPr>
              <w:ind w:left="0" w:firstLine="0"/>
              <w:rPr>
                <w:ins w:id="1066" w:author="Pervova 21.1" w:date="2020-03-24T23:13:00Z"/>
              </w:rPr>
            </w:pPr>
          </w:p>
        </w:tc>
      </w:tr>
      <w:tr w:rsidR="00BE3446" w14:paraId="0D21FAF6" w14:textId="77777777" w:rsidTr="00BE3446">
        <w:trPr>
          <w:ins w:id="1067" w:author="Pervova 21.1" w:date="2020-03-24T23:13:00Z"/>
        </w:trPr>
        <w:tc>
          <w:tcPr>
            <w:tcW w:w="4921" w:type="dxa"/>
          </w:tcPr>
          <w:p w14:paraId="4399C854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68" w:author="Pervova 21.1" w:date="2020-03-24T23:13:00Z"/>
              </w:rPr>
            </w:pPr>
            <w:ins w:id="1069" w:author="Pervova 21.1" w:date="2020-03-24T23:13:00Z">
              <w:r w:rsidRPr="00B21DB5">
                <w:t>:16S:USECU</w:t>
              </w:r>
            </w:ins>
          </w:p>
        </w:tc>
        <w:tc>
          <w:tcPr>
            <w:tcW w:w="5245" w:type="dxa"/>
          </w:tcPr>
          <w:p w14:paraId="7DA7101C" w14:textId="77777777" w:rsidR="00BE3446" w:rsidRDefault="00BE3446" w:rsidP="00BE3446">
            <w:pPr>
              <w:ind w:left="0" w:firstLine="0"/>
              <w:rPr>
                <w:ins w:id="1070" w:author="Pervova 21.1" w:date="2020-03-24T23:13:00Z"/>
              </w:rPr>
            </w:pPr>
          </w:p>
        </w:tc>
      </w:tr>
      <w:tr w:rsidR="00BE3446" w14:paraId="584F4366" w14:textId="77777777" w:rsidTr="00BE3446">
        <w:trPr>
          <w:ins w:id="1071" w:author="Pervova 21.1" w:date="2020-03-24T23:13:00Z"/>
        </w:trPr>
        <w:tc>
          <w:tcPr>
            <w:tcW w:w="4921" w:type="dxa"/>
          </w:tcPr>
          <w:p w14:paraId="6BA55B5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72" w:author="Pervova 21.1" w:date="2020-03-24T23:13:00Z"/>
              </w:rPr>
            </w:pPr>
            <w:ins w:id="1073" w:author="Pervova 21.1" w:date="2020-03-24T23:13:00Z">
              <w:r w:rsidRPr="00B21DB5">
                <w:t>:16R:CADETL</w:t>
              </w:r>
            </w:ins>
          </w:p>
        </w:tc>
        <w:tc>
          <w:tcPr>
            <w:tcW w:w="5245" w:type="dxa"/>
          </w:tcPr>
          <w:p w14:paraId="41AE5713" w14:textId="77777777" w:rsidR="00BE3446" w:rsidRDefault="00BE3446" w:rsidP="00BE3446">
            <w:pPr>
              <w:ind w:left="0" w:firstLine="0"/>
              <w:rPr>
                <w:ins w:id="1074" w:author="Pervova 21.1" w:date="2020-03-24T23:13:00Z"/>
              </w:rPr>
            </w:pPr>
          </w:p>
        </w:tc>
      </w:tr>
      <w:tr w:rsidR="00BE3446" w14:paraId="38ECF468" w14:textId="77777777" w:rsidTr="00BE3446">
        <w:trPr>
          <w:ins w:id="1075" w:author="Pervova 21.1" w:date="2020-03-24T23:13:00Z"/>
        </w:trPr>
        <w:tc>
          <w:tcPr>
            <w:tcW w:w="4921" w:type="dxa"/>
          </w:tcPr>
          <w:p w14:paraId="73D9958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76" w:author="Pervova 21.1" w:date="2020-03-24T23:13:00Z"/>
              </w:rPr>
            </w:pPr>
            <w:ins w:id="1077" w:author="Pervova 21.1" w:date="2020-03-24T23:13:00Z">
              <w:r>
                <w:t>:98C::MEET//201</w:t>
              </w:r>
              <w:r w:rsidRPr="001E28E9">
                <w:t>70330</w:t>
              </w:r>
              <w:r w:rsidRPr="00B21DB5">
                <w:t>120000</w:t>
              </w:r>
            </w:ins>
          </w:p>
        </w:tc>
        <w:tc>
          <w:tcPr>
            <w:tcW w:w="5245" w:type="dxa"/>
          </w:tcPr>
          <w:p w14:paraId="7D4AC823" w14:textId="77777777" w:rsidR="00BE3446" w:rsidRDefault="00BE3446" w:rsidP="00BE3446">
            <w:pPr>
              <w:ind w:left="0" w:firstLine="0"/>
              <w:rPr>
                <w:ins w:id="1078" w:author="Pervova 21.1" w:date="2020-03-24T23:13:00Z"/>
              </w:rPr>
            </w:pPr>
            <w:ins w:id="1079" w:author="Pervova 21.1" w:date="2020-03-24T23:13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BE3446" w14:paraId="1ED52495" w14:textId="77777777" w:rsidTr="00BE3446">
        <w:trPr>
          <w:ins w:id="1080" w:author="Pervova 21.1" w:date="2020-03-24T23:13:00Z"/>
        </w:trPr>
        <w:tc>
          <w:tcPr>
            <w:tcW w:w="4921" w:type="dxa"/>
          </w:tcPr>
          <w:p w14:paraId="7568FFD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81" w:author="Pervova 21.1" w:date="2020-03-24T23:13:00Z"/>
              </w:rPr>
            </w:pPr>
            <w:ins w:id="1082" w:author="Pervova 21.1" w:date="2020-03-24T23:13:00Z">
              <w:r w:rsidRPr="00B21DB5">
                <w:t>:98A::RDTE//201</w:t>
              </w:r>
              <w:r w:rsidRPr="001E28E9">
                <w:t>70301</w:t>
              </w:r>
            </w:ins>
          </w:p>
        </w:tc>
        <w:tc>
          <w:tcPr>
            <w:tcW w:w="5245" w:type="dxa"/>
          </w:tcPr>
          <w:p w14:paraId="582BAE93" w14:textId="77777777" w:rsidR="00BE3446" w:rsidRDefault="00BE3446" w:rsidP="00BE3446">
            <w:pPr>
              <w:ind w:left="0" w:firstLine="0"/>
              <w:rPr>
                <w:ins w:id="1083" w:author="Pervova 21.1" w:date="2020-03-24T23:13:00Z"/>
              </w:rPr>
            </w:pPr>
            <w:ins w:id="1084" w:author="Pervova 21.1" w:date="2020-03-24T23:13:00Z">
              <w:r>
                <w:t>Дата фиксации</w:t>
              </w:r>
            </w:ins>
          </w:p>
        </w:tc>
      </w:tr>
      <w:tr w:rsidR="00BE3446" w:rsidRPr="005476B1" w14:paraId="45A8E3FA" w14:textId="77777777" w:rsidTr="00BE3446">
        <w:trPr>
          <w:ins w:id="1085" w:author="Pervova 21.1" w:date="2020-03-24T23:13:00Z"/>
        </w:trPr>
        <w:tc>
          <w:tcPr>
            <w:tcW w:w="4921" w:type="dxa"/>
          </w:tcPr>
          <w:p w14:paraId="71E9202C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86" w:author="Pervova 21.1" w:date="2020-03-24T23:13:00Z"/>
                <w:lang w:val="en-US"/>
              </w:rPr>
            </w:pPr>
            <w:ins w:id="1087" w:author="Pervova 21.1" w:date="2020-03-24T23:13:00Z">
              <w:r w:rsidRPr="00BA1ED2">
                <w:rPr>
                  <w:lang w:val="en-US"/>
                </w:rPr>
                <w:t xml:space="preserve">:94E::MEET//'MOSKVA, UL </w:t>
              </w:r>
              <w:proofErr w:type="spellStart"/>
              <w:r w:rsidRPr="00BA1ED2">
                <w:rPr>
                  <w:lang w:val="en-US"/>
                </w:rPr>
                <w:t>BALcUG</w:t>
              </w:r>
              <w:proofErr w:type="spellEnd"/>
              <w:r w:rsidRPr="00BA1ED2">
                <w:rPr>
                  <w:lang w:val="en-US"/>
                </w:rPr>
                <w:t>, D.1</w:t>
              </w:r>
            </w:ins>
          </w:p>
        </w:tc>
        <w:tc>
          <w:tcPr>
            <w:tcW w:w="5245" w:type="dxa"/>
          </w:tcPr>
          <w:p w14:paraId="17843318" w14:textId="77777777" w:rsidR="00BE3446" w:rsidRPr="00FF297E" w:rsidRDefault="00BE3446" w:rsidP="00BE3446">
            <w:pPr>
              <w:ind w:left="0" w:firstLine="0"/>
              <w:rPr>
                <w:ins w:id="1088" w:author="Pervova 21.1" w:date="2020-03-24T23:13:00Z"/>
                <w:lang w:val="en-US"/>
              </w:rPr>
            </w:pPr>
            <w:ins w:id="1089" w:author="Pervova 21.1" w:date="2020-03-24T23:13:00Z">
              <w:r>
                <w:t>Место проведения собрания</w:t>
              </w:r>
            </w:ins>
          </w:p>
        </w:tc>
      </w:tr>
      <w:tr w:rsidR="00BE3446" w:rsidRPr="009052E2" w14:paraId="68212B0B" w14:textId="77777777" w:rsidTr="00BE3446">
        <w:trPr>
          <w:ins w:id="1090" w:author="Pervova 21.1" w:date="2020-03-24T23:13:00Z"/>
        </w:trPr>
        <w:tc>
          <w:tcPr>
            <w:tcW w:w="4921" w:type="dxa"/>
          </w:tcPr>
          <w:p w14:paraId="7B3ED9DD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91" w:author="Pervova 21.1" w:date="2020-03-24T23:13:00Z"/>
              </w:rPr>
            </w:pPr>
            <w:ins w:id="1092" w:author="Pervova 21.1" w:date="2020-03-24T23:13:00Z">
              <w:r w:rsidRPr="008C7DCB">
                <w:t>:70</w:t>
              </w:r>
              <w:r w:rsidRPr="00BA1ED2">
                <w:rPr>
                  <w:lang w:val="en-US"/>
                </w:rPr>
                <w:t>G</w:t>
              </w:r>
              <w:r w:rsidRPr="008C7DCB">
                <w:t>::</w:t>
              </w:r>
              <w:r w:rsidRPr="00BA1ED2">
                <w:rPr>
                  <w:lang w:val="en-US"/>
                </w:rPr>
                <w:t>WEBB</w:t>
              </w:r>
              <w:r w:rsidRPr="008C7DCB">
                <w:t>//</w:t>
              </w:r>
              <w:r w:rsidRPr="00BA1ED2">
                <w:rPr>
                  <w:lang w:val="en-US"/>
                </w:rPr>
                <w:t>http</w:t>
              </w:r>
              <w:r w:rsidRPr="008C7DCB">
                <w:t>://</w:t>
              </w:r>
              <w:proofErr w:type="spellStart"/>
              <w:r w:rsidRPr="00BA1ED2">
                <w:rPr>
                  <w:lang w:val="en-US"/>
                </w:rPr>
                <w:t>cadocs</w:t>
              </w:r>
              <w:proofErr w:type="spellEnd"/>
              <w:r w:rsidRPr="008C7DCB">
                <w:t>-</w:t>
              </w:r>
              <w:r w:rsidRPr="00BA1ED2">
                <w:rPr>
                  <w:lang w:val="en-US"/>
                </w:rPr>
                <w:t>test</w:t>
              </w:r>
              <w:r w:rsidRPr="008C7DCB">
                <w:t>.</w:t>
              </w:r>
              <w:r w:rsidRPr="00BA1ED2">
                <w:rPr>
                  <w:lang w:val="en-US"/>
                </w:rPr>
                <w:t>nsd</w:t>
              </w:r>
              <w:r w:rsidRPr="008C7DCB">
                <w:t>.</w:t>
              </w:r>
              <w:r w:rsidRPr="00BA1ED2">
                <w:rPr>
                  <w:lang w:val="en-US"/>
                </w:rPr>
                <w:t>ru</w:t>
              </w:r>
              <w:r w:rsidRPr="008C7DCB">
                <w:t>/</w:t>
              </w:r>
              <w:r w:rsidRPr="00BA1ED2">
                <w:rPr>
                  <w:lang w:val="en-US"/>
                </w:rPr>
                <w:t>cd</w:t>
              </w:r>
              <w:r w:rsidRPr="008C7DCB">
                <w:t>7</w:t>
              </w:r>
              <w:proofErr w:type="spellStart"/>
              <w:r w:rsidRPr="00BA1ED2">
                <w:rPr>
                  <w:lang w:val="en-US"/>
                </w:rPr>
                <w:t>ec</w:t>
              </w:r>
              <w:proofErr w:type="spellEnd"/>
              <w:r w:rsidRPr="008C7DCB">
                <w:t>523</w:t>
              </w:r>
            </w:ins>
          </w:p>
          <w:p w14:paraId="3538F0A4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93" w:author="Pervova 21.1" w:date="2020-03-24T23:13:00Z"/>
              </w:rPr>
            </w:pPr>
            <w:ins w:id="1094" w:author="Pervova 21.1" w:date="2020-03-24T23:13:00Z">
              <w:r w:rsidRPr="001E28E9">
                <w:t>d2674881868a0d6818624648</w:t>
              </w:r>
            </w:ins>
          </w:p>
        </w:tc>
        <w:tc>
          <w:tcPr>
            <w:tcW w:w="5245" w:type="dxa"/>
          </w:tcPr>
          <w:p w14:paraId="64749912" w14:textId="77777777" w:rsidR="00BE3446" w:rsidRPr="0093284B" w:rsidRDefault="00BE3446" w:rsidP="00BE3446">
            <w:pPr>
              <w:ind w:left="0" w:firstLine="0"/>
              <w:rPr>
                <w:ins w:id="1095" w:author="Pervova 21.1" w:date="2020-03-24T23:13:00Z"/>
              </w:rPr>
            </w:pPr>
            <w:ins w:id="1096" w:author="Pervova 21.1" w:date="2020-03-24T23:13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BE3446" w14:paraId="794E14A6" w14:textId="77777777" w:rsidTr="00BE3446">
        <w:trPr>
          <w:ins w:id="1097" w:author="Pervova 21.1" w:date="2020-03-24T23:13:00Z"/>
        </w:trPr>
        <w:tc>
          <w:tcPr>
            <w:tcW w:w="4921" w:type="dxa"/>
          </w:tcPr>
          <w:p w14:paraId="5B7D273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098" w:author="Pervova 21.1" w:date="2020-03-24T23:13:00Z"/>
              </w:rPr>
            </w:pPr>
            <w:ins w:id="1099" w:author="Pervova 21.1" w:date="2020-03-24T23:13:00Z">
              <w:r w:rsidRPr="00B21DB5">
                <w:t>:16S:CADETL</w:t>
              </w:r>
            </w:ins>
          </w:p>
        </w:tc>
        <w:tc>
          <w:tcPr>
            <w:tcW w:w="5245" w:type="dxa"/>
          </w:tcPr>
          <w:p w14:paraId="6B56BAED" w14:textId="77777777" w:rsidR="00BE3446" w:rsidRDefault="00BE3446" w:rsidP="00BE3446">
            <w:pPr>
              <w:ind w:left="0" w:firstLine="0"/>
              <w:rPr>
                <w:ins w:id="1100" w:author="Pervova 21.1" w:date="2020-03-24T23:13:00Z"/>
              </w:rPr>
            </w:pPr>
          </w:p>
        </w:tc>
      </w:tr>
      <w:tr w:rsidR="00BE3446" w14:paraId="59513867" w14:textId="77777777" w:rsidTr="00BE3446">
        <w:trPr>
          <w:ins w:id="1101" w:author="Pervova 21.1" w:date="2020-03-24T23:13:00Z"/>
        </w:trPr>
        <w:tc>
          <w:tcPr>
            <w:tcW w:w="4921" w:type="dxa"/>
          </w:tcPr>
          <w:p w14:paraId="437B1C9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02" w:author="Pervova 21.1" w:date="2020-03-24T23:13:00Z"/>
              </w:rPr>
            </w:pPr>
            <w:ins w:id="1103" w:author="Pervova 21.1" w:date="2020-03-24T23:13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6503AEAE" w14:textId="77777777" w:rsidR="00BE3446" w:rsidRDefault="00BE3446" w:rsidP="00BE3446">
            <w:pPr>
              <w:ind w:left="0" w:firstLine="0"/>
              <w:rPr>
                <w:ins w:id="1104" w:author="Pervova 21.1" w:date="2020-03-24T23:13:00Z"/>
              </w:rPr>
            </w:pPr>
          </w:p>
        </w:tc>
      </w:tr>
      <w:tr w:rsidR="00BE3446" w14:paraId="23D15CA5" w14:textId="77777777" w:rsidTr="00BE3446">
        <w:trPr>
          <w:ins w:id="1105" w:author="Pervova 21.1" w:date="2020-03-24T23:13:00Z"/>
        </w:trPr>
        <w:tc>
          <w:tcPr>
            <w:tcW w:w="4921" w:type="dxa"/>
          </w:tcPr>
          <w:p w14:paraId="1BEDB68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06" w:author="Pervova 21.1" w:date="2020-03-24T23:13:00Z"/>
              </w:rPr>
            </w:pPr>
            <w:ins w:id="1107" w:author="Pervova 21.1" w:date="2020-03-24T23:13:00Z">
              <w:r w:rsidRPr="00B21DB5">
                <w:t>:13A::CAON//001</w:t>
              </w:r>
            </w:ins>
          </w:p>
        </w:tc>
        <w:tc>
          <w:tcPr>
            <w:tcW w:w="5245" w:type="dxa"/>
          </w:tcPr>
          <w:p w14:paraId="09808DEC" w14:textId="77777777" w:rsidR="00BE3446" w:rsidRDefault="00BE3446" w:rsidP="00BE3446">
            <w:pPr>
              <w:ind w:left="0" w:firstLine="0"/>
              <w:rPr>
                <w:ins w:id="1108" w:author="Pervova 21.1" w:date="2020-03-24T23:13:00Z"/>
              </w:rPr>
            </w:pPr>
            <w:ins w:id="1109" w:author="Pervova 21.1" w:date="2020-03-24T23:13:00Z">
              <w:r>
                <w:t>Номер опции (варианта голосования)</w:t>
              </w:r>
            </w:ins>
          </w:p>
        </w:tc>
      </w:tr>
      <w:tr w:rsidR="00BE3446" w14:paraId="6914F088" w14:textId="77777777" w:rsidTr="00BE3446">
        <w:trPr>
          <w:ins w:id="1110" w:author="Pervova 21.1" w:date="2020-03-24T23:13:00Z"/>
        </w:trPr>
        <w:tc>
          <w:tcPr>
            <w:tcW w:w="4921" w:type="dxa"/>
          </w:tcPr>
          <w:p w14:paraId="31DBEB7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11" w:author="Pervova 21.1" w:date="2020-03-24T23:13:00Z"/>
              </w:rPr>
            </w:pPr>
            <w:ins w:id="1112" w:author="Pervova 21.1" w:date="2020-03-24T23:13:00Z">
              <w:r w:rsidRPr="00B21DB5">
                <w:t>:22F::CAOP//CONY</w:t>
              </w:r>
            </w:ins>
          </w:p>
        </w:tc>
        <w:tc>
          <w:tcPr>
            <w:tcW w:w="5245" w:type="dxa"/>
          </w:tcPr>
          <w:p w14:paraId="5CE57060" w14:textId="77777777" w:rsidR="00BE3446" w:rsidRDefault="00BE3446" w:rsidP="00BE3446">
            <w:pPr>
              <w:rPr>
                <w:ins w:id="1113" w:author="Pervova 21.1" w:date="2020-03-24T23:13:00Z"/>
              </w:rPr>
            </w:pPr>
            <w:ins w:id="1114" w:author="Pervova 21.1" w:date="2020-03-24T23:13:00Z">
              <w:r w:rsidRPr="009F0163">
                <w:t>Голосование по вопросу "За"</w:t>
              </w:r>
            </w:ins>
          </w:p>
        </w:tc>
      </w:tr>
      <w:tr w:rsidR="00BE3446" w14:paraId="138DCD85" w14:textId="77777777" w:rsidTr="00BE3446">
        <w:trPr>
          <w:ins w:id="1115" w:author="Pervova 21.1" w:date="2020-03-24T23:13:00Z"/>
        </w:trPr>
        <w:tc>
          <w:tcPr>
            <w:tcW w:w="4921" w:type="dxa"/>
          </w:tcPr>
          <w:p w14:paraId="635C938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16" w:author="Pervova 21.1" w:date="2020-03-24T23:13:00Z"/>
              </w:rPr>
            </w:pPr>
            <w:ins w:id="1117" w:author="Pervova 21.1" w:date="2020-03-24T23:13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71959BFB" w14:textId="77777777" w:rsidR="00BE3446" w:rsidRDefault="00BE3446" w:rsidP="00BE3446">
            <w:pPr>
              <w:ind w:left="0" w:firstLine="0"/>
              <w:rPr>
                <w:ins w:id="1118" w:author="Pervova 21.1" w:date="2020-03-24T23:13:00Z"/>
              </w:rPr>
            </w:pPr>
            <w:ins w:id="1119" w:author="Pervova 21.1" w:date="2020-03-24T23:13:00Z">
              <w:r>
                <w:t>Обработка по умолчанию не применяется</w:t>
              </w:r>
            </w:ins>
          </w:p>
        </w:tc>
      </w:tr>
      <w:tr w:rsidR="00BE3446" w14:paraId="31AE87E3" w14:textId="77777777" w:rsidTr="00BE3446">
        <w:trPr>
          <w:ins w:id="1120" w:author="Pervova 21.1" w:date="2020-03-24T23:13:00Z"/>
        </w:trPr>
        <w:tc>
          <w:tcPr>
            <w:tcW w:w="4921" w:type="dxa"/>
          </w:tcPr>
          <w:p w14:paraId="421218F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21" w:author="Pervova 21.1" w:date="2020-03-24T23:13:00Z"/>
              </w:rPr>
            </w:pPr>
            <w:ins w:id="1122" w:author="Pervova 21.1" w:date="2020-03-24T23:13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4B55B285" w14:textId="77777777" w:rsidR="00BE3446" w:rsidRDefault="00BE3446" w:rsidP="00BE3446">
            <w:pPr>
              <w:ind w:left="0" w:firstLine="0"/>
              <w:rPr>
                <w:ins w:id="1123" w:author="Pervova 21.1" w:date="2020-03-24T23:13:00Z"/>
              </w:rPr>
            </w:pPr>
            <w:ins w:id="1124" w:author="Pervova 21.1" w:date="2020-03-24T23:13:00Z">
              <w:r>
                <w:t>Признак необходимости раскрытия</w:t>
              </w:r>
            </w:ins>
          </w:p>
        </w:tc>
      </w:tr>
      <w:tr w:rsidR="00BE3446" w14:paraId="4B2F912F" w14:textId="77777777" w:rsidTr="00BE3446">
        <w:trPr>
          <w:ins w:id="1125" w:author="Pervova 21.1" w:date="2020-03-24T23:13:00Z"/>
        </w:trPr>
        <w:tc>
          <w:tcPr>
            <w:tcW w:w="4921" w:type="dxa"/>
          </w:tcPr>
          <w:p w14:paraId="0F9FD4B4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26" w:author="Pervova 21.1" w:date="2020-03-24T23:13:00Z"/>
              </w:rPr>
            </w:pPr>
            <w:ins w:id="1127" w:author="Pervova 21.1" w:date="2020-03-24T23:13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01AFAA94" w14:textId="77777777" w:rsidR="00BE3446" w:rsidRDefault="00BE3446" w:rsidP="00BE3446">
            <w:pPr>
              <w:ind w:left="0" w:firstLine="0"/>
              <w:rPr>
                <w:ins w:id="1128" w:author="Pervova 21.1" w:date="2020-03-24T23:13:00Z"/>
              </w:rPr>
            </w:pPr>
            <w:ins w:id="1129" w:author="Pervova 21.1" w:date="2020-03-24T23:13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BE3446" w14:paraId="6258D351" w14:textId="77777777" w:rsidTr="00BE3446">
        <w:trPr>
          <w:ins w:id="1130" w:author="Pervova 21.1" w:date="2020-03-24T23:13:00Z"/>
        </w:trPr>
        <w:tc>
          <w:tcPr>
            <w:tcW w:w="4921" w:type="dxa"/>
          </w:tcPr>
          <w:p w14:paraId="7AE1925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31" w:author="Pervova 21.1" w:date="2020-03-24T23:13:00Z"/>
              </w:rPr>
            </w:pPr>
            <w:ins w:id="1132" w:author="Pervova 21.1" w:date="2020-03-24T23:13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3AB8E5E8" w14:textId="77777777" w:rsidR="00BE3446" w:rsidRDefault="00BE3446" w:rsidP="00BE3446">
            <w:pPr>
              <w:ind w:left="0" w:firstLine="0"/>
              <w:rPr>
                <w:ins w:id="1133" w:author="Pervova 21.1" w:date="2020-03-24T23:13:00Z"/>
              </w:rPr>
            </w:pPr>
            <w:ins w:id="1134" w:author="Pervova 21.1" w:date="2020-03-24T23:13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BE3446" w14:paraId="06F80A90" w14:textId="77777777" w:rsidTr="00BE3446">
        <w:trPr>
          <w:ins w:id="1135" w:author="Pervova 21.1" w:date="2020-03-24T23:13:00Z"/>
        </w:trPr>
        <w:tc>
          <w:tcPr>
            <w:tcW w:w="4921" w:type="dxa"/>
          </w:tcPr>
          <w:p w14:paraId="04AFA2B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36" w:author="Pervova 21.1" w:date="2020-03-24T23:13:00Z"/>
              </w:rPr>
            </w:pPr>
            <w:ins w:id="1137" w:author="Pervova 21.1" w:date="2020-03-24T23:13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61013917" w14:textId="77777777" w:rsidR="00BE3446" w:rsidRDefault="00BE3446" w:rsidP="00BE3446">
            <w:pPr>
              <w:ind w:left="0" w:firstLine="0"/>
              <w:rPr>
                <w:ins w:id="1138" w:author="Pervova 21.1" w:date="2020-03-24T23:13:00Z"/>
              </w:rPr>
            </w:pPr>
          </w:p>
        </w:tc>
      </w:tr>
      <w:tr w:rsidR="00BE3446" w14:paraId="2A6D7AED" w14:textId="77777777" w:rsidTr="00BE3446">
        <w:trPr>
          <w:ins w:id="1139" w:author="Pervova 21.1" w:date="2020-03-24T23:13:00Z"/>
        </w:trPr>
        <w:tc>
          <w:tcPr>
            <w:tcW w:w="4921" w:type="dxa"/>
          </w:tcPr>
          <w:p w14:paraId="74B9FCA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40" w:author="Pervova 21.1" w:date="2020-03-24T23:13:00Z"/>
              </w:rPr>
            </w:pPr>
            <w:ins w:id="1141" w:author="Pervova 21.1" w:date="2020-03-24T23:13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1E1F1B78" w14:textId="77777777" w:rsidR="00BE3446" w:rsidRDefault="00BE3446" w:rsidP="00BE3446">
            <w:pPr>
              <w:ind w:left="0" w:firstLine="0"/>
              <w:rPr>
                <w:ins w:id="1142" w:author="Pervova 21.1" w:date="2020-03-24T23:13:00Z"/>
              </w:rPr>
            </w:pPr>
          </w:p>
        </w:tc>
      </w:tr>
      <w:tr w:rsidR="00BE3446" w14:paraId="6B1F996F" w14:textId="77777777" w:rsidTr="00BE3446">
        <w:trPr>
          <w:ins w:id="1143" w:author="Pervova 21.1" w:date="2020-03-24T23:13:00Z"/>
        </w:trPr>
        <w:tc>
          <w:tcPr>
            <w:tcW w:w="4921" w:type="dxa"/>
          </w:tcPr>
          <w:p w14:paraId="45118FA5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44" w:author="Pervova 21.1" w:date="2020-03-24T23:13:00Z"/>
              </w:rPr>
            </w:pPr>
            <w:ins w:id="1145" w:author="Pervova 21.1" w:date="2020-03-24T23:13:00Z">
              <w:r w:rsidRPr="00B21DB5">
                <w:t>:13A::CAON//002</w:t>
              </w:r>
            </w:ins>
          </w:p>
        </w:tc>
        <w:tc>
          <w:tcPr>
            <w:tcW w:w="5245" w:type="dxa"/>
          </w:tcPr>
          <w:p w14:paraId="4DC07399" w14:textId="77777777" w:rsidR="00BE3446" w:rsidRDefault="00BE3446" w:rsidP="00BE3446">
            <w:pPr>
              <w:ind w:left="0" w:firstLine="0"/>
              <w:rPr>
                <w:ins w:id="1146" w:author="Pervova 21.1" w:date="2020-03-24T23:13:00Z"/>
              </w:rPr>
            </w:pPr>
            <w:ins w:id="1147" w:author="Pervova 21.1" w:date="2020-03-24T23:13:00Z">
              <w:r>
                <w:t>Номер опции (варианта голосования)</w:t>
              </w:r>
            </w:ins>
          </w:p>
        </w:tc>
      </w:tr>
      <w:tr w:rsidR="00BE3446" w14:paraId="6CE85162" w14:textId="77777777" w:rsidTr="00BE3446">
        <w:trPr>
          <w:ins w:id="1148" w:author="Pervova 21.1" w:date="2020-03-24T23:13:00Z"/>
        </w:trPr>
        <w:tc>
          <w:tcPr>
            <w:tcW w:w="4921" w:type="dxa"/>
          </w:tcPr>
          <w:p w14:paraId="364E23E5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49" w:author="Pervova 21.1" w:date="2020-03-24T23:13:00Z"/>
              </w:rPr>
            </w:pPr>
            <w:ins w:id="1150" w:author="Pervova 21.1" w:date="2020-03-24T23:13:00Z">
              <w:r w:rsidRPr="00B21DB5">
                <w:t>:22F::CAOP//CONN</w:t>
              </w:r>
            </w:ins>
          </w:p>
        </w:tc>
        <w:tc>
          <w:tcPr>
            <w:tcW w:w="5245" w:type="dxa"/>
          </w:tcPr>
          <w:p w14:paraId="6EC3E9AC" w14:textId="77777777" w:rsidR="00BE3446" w:rsidRDefault="00BE3446" w:rsidP="00BE3446">
            <w:pPr>
              <w:rPr>
                <w:ins w:id="1151" w:author="Pervova 21.1" w:date="2020-03-24T23:13:00Z"/>
              </w:rPr>
            </w:pPr>
            <w:ins w:id="1152" w:author="Pervova 21.1" w:date="2020-03-24T23:13:00Z">
              <w:r w:rsidRPr="009F0163">
                <w:t>Голосование по вопросу "Против"</w:t>
              </w:r>
            </w:ins>
          </w:p>
        </w:tc>
      </w:tr>
      <w:tr w:rsidR="00BE3446" w14:paraId="0749BEBE" w14:textId="77777777" w:rsidTr="00BE3446">
        <w:trPr>
          <w:ins w:id="1153" w:author="Pervova 21.1" w:date="2020-03-24T23:13:00Z"/>
        </w:trPr>
        <w:tc>
          <w:tcPr>
            <w:tcW w:w="4921" w:type="dxa"/>
          </w:tcPr>
          <w:p w14:paraId="27871E01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54" w:author="Pervova 21.1" w:date="2020-03-24T23:13:00Z"/>
              </w:rPr>
            </w:pPr>
            <w:ins w:id="1155" w:author="Pervova 21.1" w:date="2020-03-24T23:13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0596DA84" w14:textId="77777777" w:rsidR="00BE3446" w:rsidRDefault="00BE3446" w:rsidP="00BE3446">
            <w:pPr>
              <w:ind w:left="0" w:firstLine="0"/>
              <w:rPr>
                <w:ins w:id="1156" w:author="Pervova 21.1" w:date="2020-03-24T23:13:00Z"/>
              </w:rPr>
            </w:pPr>
            <w:ins w:id="1157" w:author="Pervova 21.1" w:date="2020-03-24T23:13:00Z">
              <w:r>
                <w:t>Обработка по умолчанию не применяется</w:t>
              </w:r>
            </w:ins>
          </w:p>
        </w:tc>
      </w:tr>
      <w:tr w:rsidR="00BE3446" w14:paraId="1DA1ED97" w14:textId="77777777" w:rsidTr="00BE3446">
        <w:trPr>
          <w:ins w:id="1158" w:author="Pervova 21.1" w:date="2020-03-24T23:13:00Z"/>
        </w:trPr>
        <w:tc>
          <w:tcPr>
            <w:tcW w:w="4921" w:type="dxa"/>
          </w:tcPr>
          <w:p w14:paraId="332728C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59" w:author="Pervova 21.1" w:date="2020-03-24T23:13:00Z"/>
              </w:rPr>
            </w:pPr>
            <w:ins w:id="1160" w:author="Pervova 21.1" w:date="2020-03-24T23:13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00537AFD" w14:textId="77777777" w:rsidR="00BE3446" w:rsidRDefault="00BE3446" w:rsidP="00BE3446">
            <w:pPr>
              <w:ind w:left="0" w:firstLine="0"/>
              <w:rPr>
                <w:ins w:id="1161" w:author="Pervova 21.1" w:date="2020-03-24T23:13:00Z"/>
              </w:rPr>
            </w:pPr>
            <w:ins w:id="1162" w:author="Pervova 21.1" w:date="2020-03-24T23:13:00Z">
              <w:r>
                <w:t>Признак необходимости раскрытия</w:t>
              </w:r>
            </w:ins>
          </w:p>
        </w:tc>
      </w:tr>
      <w:tr w:rsidR="00BE3446" w14:paraId="12F5A2D7" w14:textId="77777777" w:rsidTr="00BE3446">
        <w:trPr>
          <w:ins w:id="1163" w:author="Pervova 21.1" w:date="2020-03-24T23:13:00Z"/>
        </w:trPr>
        <w:tc>
          <w:tcPr>
            <w:tcW w:w="4921" w:type="dxa"/>
          </w:tcPr>
          <w:p w14:paraId="68247DB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64" w:author="Pervova 21.1" w:date="2020-03-24T23:13:00Z"/>
              </w:rPr>
            </w:pPr>
            <w:ins w:id="1165" w:author="Pervova 21.1" w:date="2020-03-24T23:13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5AF8B99D" w14:textId="77777777" w:rsidR="00BE3446" w:rsidRDefault="00BE3446" w:rsidP="00BE3446">
            <w:pPr>
              <w:ind w:left="0" w:firstLine="0"/>
              <w:rPr>
                <w:ins w:id="1166" w:author="Pervova 21.1" w:date="2020-03-24T23:13:00Z"/>
              </w:rPr>
            </w:pPr>
            <w:ins w:id="1167" w:author="Pervova 21.1" w:date="2020-03-24T23:13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BE3446" w14:paraId="54425C0E" w14:textId="77777777" w:rsidTr="00BE3446">
        <w:trPr>
          <w:ins w:id="1168" w:author="Pervova 21.1" w:date="2020-03-24T23:13:00Z"/>
        </w:trPr>
        <w:tc>
          <w:tcPr>
            <w:tcW w:w="4921" w:type="dxa"/>
          </w:tcPr>
          <w:p w14:paraId="7474CDAC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69" w:author="Pervova 21.1" w:date="2020-03-24T23:13:00Z"/>
              </w:rPr>
            </w:pPr>
            <w:ins w:id="1170" w:author="Pervova 21.1" w:date="2020-03-24T23:13:00Z">
              <w:r>
                <w:lastRenderedPageBreak/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400328D5" w14:textId="77777777" w:rsidR="00BE3446" w:rsidRDefault="00BE3446" w:rsidP="00BE3446">
            <w:pPr>
              <w:ind w:left="0" w:firstLine="0"/>
              <w:rPr>
                <w:ins w:id="1171" w:author="Pervova 21.1" w:date="2020-03-24T23:13:00Z"/>
              </w:rPr>
            </w:pPr>
            <w:ins w:id="1172" w:author="Pervova 21.1" w:date="2020-03-24T23:13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BE3446" w14:paraId="19FA85D8" w14:textId="77777777" w:rsidTr="00BE3446">
        <w:trPr>
          <w:ins w:id="1173" w:author="Pervova 21.1" w:date="2020-03-24T23:13:00Z"/>
        </w:trPr>
        <w:tc>
          <w:tcPr>
            <w:tcW w:w="4921" w:type="dxa"/>
          </w:tcPr>
          <w:p w14:paraId="10D2556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74" w:author="Pervova 21.1" w:date="2020-03-24T23:13:00Z"/>
              </w:rPr>
            </w:pPr>
            <w:ins w:id="1175" w:author="Pervova 21.1" w:date="2020-03-24T23:13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70236C31" w14:textId="77777777" w:rsidR="00BE3446" w:rsidRDefault="00BE3446" w:rsidP="00BE3446">
            <w:pPr>
              <w:ind w:left="0" w:firstLine="0"/>
              <w:rPr>
                <w:ins w:id="1176" w:author="Pervova 21.1" w:date="2020-03-24T23:13:00Z"/>
              </w:rPr>
            </w:pPr>
          </w:p>
        </w:tc>
      </w:tr>
      <w:tr w:rsidR="00BE3446" w14:paraId="352EB14C" w14:textId="77777777" w:rsidTr="00BE3446">
        <w:trPr>
          <w:ins w:id="1177" w:author="Pervova 21.1" w:date="2020-03-24T23:13:00Z"/>
        </w:trPr>
        <w:tc>
          <w:tcPr>
            <w:tcW w:w="4921" w:type="dxa"/>
          </w:tcPr>
          <w:p w14:paraId="3AED747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78" w:author="Pervova 21.1" w:date="2020-03-24T23:13:00Z"/>
              </w:rPr>
            </w:pPr>
            <w:ins w:id="1179" w:author="Pervova 21.1" w:date="2020-03-24T23:13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429A5153" w14:textId="77777777" w:rsidR="00BE3446" w:rsidRDefault="00BE3446" w:rsidP="00BE3446">
            <w:pPr>
              <w:ind w:left="0" w:firstLine="0"/>
              <w:rPr>
                <w:ins w:id="1180" w:author="Pervova 21.1" w:date="2020-03-24T23:13:00Z"/>
              </w:rPr>
            </w:pPr>
          </w:p>
        </w:tc>
      </w:tr>
      <w:tr w:rsidR="00BE3446" w14:paraId="1FBF6F27" w14:textId="77777777" w:rsidTr="00BE3446">
        <w:trPr>
          <w:ins w:id="1181" w:author="Pervova 21.1" w:date="2020-03-24T23:13:00Z"/>
        </w:trPr>
        <w:tc>
          <w:tcPr>
            <w:tcW w:w="4921" w:type="dxa"/>
          </w:tcPr>
          <w:p w14:paraId="5B5489C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82" w:author="Pervova 21.1" w:date="2020-03-24T23:13:00Z"/>
              </w:rPr>
            </w:pPr>
            <w:ins w:id="1183" w:author="Pervova 21.1" w:date="2020-03-24T23:13:00Z">
              <w:r w:rsidRPr="00B21DB5">
                <w:t>:13A::CAON//003</w:t>
              </w:r>
            </w:ins>
          </w:p>
        </w:tc>
        <w:tc>
          <w:tcPr>
            <w:tcW w:w="5245" w:type="dxa"/>
          </w:tcPr>
          <w:p w14:paraId="5536509D" w14:textId="77777777" w:rsidR="00BE3446" w:rsidRDefault="00BE3446" w:rsidP="00BE3446">
            <w:pPr>
              <w:ind w:left="0" w:firstLine="0"/>
              <w:rPr>
                <w:ins w:id="1184" w:author="Pervova 21.1" w:date="2020-03-24T23:13:00Z"/>
              </w:rPr>
            </w:pPr>
            <w:ins w:id="1185" w:author="Pervova 21.1" w:date="2020-03-24T23:13:00Z">
              <w:r>
                <w:t>Номер опции (варианта голосования)</w:t>
              </w:r>
            </w:ins>
          </w:p>
        </w:tc>
      </w:tr>
      <w:tr w:rsidR="00BE3446" w14:paraId="41DE3B50" w14:textId="77777777" w:rsidTr="00BE3446">
        <w:trPr>
          <w:ins w:id="1186" w:author="Pervova 21.1" w:date="2020-03-24T23:13:00Z"/>
        </w:trPr>
        <w:tc>
          <w:tcPr>
            <w:tcW w:w="4921" w:type="dxa"/>
          </w:tcPr>
          <w:p w14:paraId="0E17F60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87" w:author="Pervova 21.1" w:date="2020-03-24T23:13:00Z"/>
              </w:rPr>
            </w:pPr>
            <w:ins w:id="1188" w:author="Pervova 21.1" w:date="2020-03-24T23:13:00Z">
              <w:r w:rsidRPr="00B21DB5">
                <w:t>:22F::CAOP//ABST</w:t>
              </w:r>
            </w:ins>
          </w:p>
        </w:tc>
        <w:tc>
          <w:tcPr>
            <w:tcW w:w="5245" w:type="dxa"/>
          </w:tcPr>
          <w:p w14:paraId="48460943" w14:textId="77777777" w:rsidR="00BE3446" w:rsidRDefault="00BE3446" w:rsidP="00BE3446">
            <w:pPr>
              <w:rPr>
                <w:ins w:id="1189" w:author="Pervova 21.1" w:date="2020-03-24T23:13:00Z"/>
              </w:rPr>
            </w:pPr>
            <w:ins w:id="1190" w:author="Pervova 21.1" w:date="2020-03-24T23:13:00Z">
              <w:r w:rsidRPr="004F6EB4">
                <w:t>Голосование по вопросу "</w:t>
              </w:r>
              <w:r>
                <w:t>Воздержаться</w:t>
              </w:r>
              <w:r w:rsidRPr="004F6EB4">
                <w:t>"</w:t>
              </w:r>
            </w:ins>
          </w:p>
        </w:tc>
      </w:tr>
      <w:tr w:rsidR="00BE3446" w14:paraId="66BDCA91" w14:textId="77777777" w:rsidTr="00BE3446">
        <w:trPr>
          <w:ins w:id="1191" w:author="Pervova 21.1" w:date="2020-03-24T23:13:00Z"/>
        </w:trPr>
        <w:tc>
          <w:tcPr>
            <w:tcW w:w="4921" w:type="dxa"/>
          </w:tcPr>
          <w:p w14:paraId="05963C1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92" w:author="Pervova 21.1" w:date="2020-03-24T23:13:00Z"/>
              </w:rPr>
            </w:pPr>
            <w:ins w:id="1193" w:author="Pervova 21.1" w:date="2020-03-24T23:13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6F8BF187" w14:textId="77777777" w:rsidR="00BE3446" w:rsidRDefault="00BE3446" w:rsidP="00BE3446">
            <w:pPr>
              <w:ind w:left="0" w:firstLine="0"/>
              <w:rPr>
                <w:ins w:id="1194" w:author="Pervova 21.1" w:date="2020-03-24T23:13:00Z"/>
              </w:rPr>
            </w:pPr>
            <w:ins w:id="1195" w:author="Pervova 21.1" w:date="2020-03-24T23:13:00Z">
              <w:r>
                <w:t>Обработка по умолчанию не применяется</w:t>
              </w:r>
            </w:ins>
          </w:p>
        </w:tc>
      </w:tr>
      <w:tr w:rsidR="00BE3446" w14:paraId="027E131F" w14:textId="77777777" w:rsidTr="00BE3446">
        <w:trPr>
          <w:ins w:id="1196" w:author="Pervova 21.1" w:date="2020-03-24T23:13:00Z"/>
        </w:trPr>
        <w:tc>
          <w:tcPr>
            <w:tcW w:w="4921" w:type="dxa"/>
          </w:tcPr>
          <w:p w14:paraId="1A11068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197" w:author="Pervova 21.1" w:date="2020-03-24T23:13:00Z"/>
              </w:rPr>
            </w:pPr>
            <w:ins w:id="1198" w:author="Pervova 21.1" w:date="2020-03-24T23:13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1A351BF4" w14:textId="77777777" w:rsidR="00BE3446" w:rsidRDefault="00BE3446" w:rsidP="00BE3446">
            <w:pPr>
              <w:ind w:left="0" w:firstLine="0"/>
              <w:rPr>
                <w:ins w:id="1199" w:author="Pervova 21.1" w:date="2020-03-24T23:13:00Z"/>
              </w:rPr>
            </w:pPr>
            <w:ins w:id="1200" w:author="Pervova 21.1" w:date="2020-03-24T23:13:00Z">
              <w:r>
                <w:t>Признак необходимости раскрытия</w:t>
              </w:r>
            </w:ins>
          </w:p>
        </w:tc>
      </w:tr>
      <w:tr w:rsidR="00BE3446" w14:paraId="0B4D2231" w14:textId="77777777" w:rsidTr="00BE3446">
        <w:trPr>
          <w:ins w:id="1201" w:author="Pervova 21.1" w:date="2020-03-24T23:13:00Z"/>
        </w:trPr>
        <w:tc>
          <w:tcPr>
            <w:tcW w:w="4921" w:type="dxa"/>
          </w:tcPr>
          <w:p w14:paraId="39B03792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02" w:author="Pervova 21.1" w:date="2020-03-24T23:13:00Z"/>
              </w:rPr>
            </w:pPr>
            <w:ins w:id="1203" w:author="Pervova 21.1" w:date="2020-03-24T23:13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3850B56F" w14:textId="77777777" w:rsidR="00BE3446" w:rsidRDefault="00BE3446" w:rsidP="00BE3446">
            <w:pPr>
              <w:ind w:left="0" w:firstLine="0"/>
              <w:rPr>
                <w:ins w:id="1204" w:author="Pervova 21.1" w:date="2020-03-24T23:13:00Z"/>
              </w:rPr>
            </w:pPr>
            <w:ins w:id="1205" w:author="Pervova 21.1" w:date="2020-03-24T23:13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BE3446" w14:paraId="24C5746D" w14:textId="77777777" w:rsidTr="00BE3446">
        <w:trPr>
          <w:ins w:id="1206" w:author="Pervova 21.1" w:date="2020-03-24T23:13:00Z"/>
        </w:trPr>
        <w:tc>
          <w:tcPr>
            <w:tcW w:w="4921" w:type="dxa"/>
          </w:tcPr>
          <w:p w14:paraId="2925747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07" w:author="Pervova 21.1" w:date="2020-03-24T23:13:00Z"/>
              </w:rPr>
            </w:pPr>
            <w:ins w:id="1208" w:author="Pervova 21.1" w:date="2020-03-24T23:13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1CF2AC37" w14:textId="77777777" w:rsidR="00BE3446" w:rsidRDefault="00BE3446" w:rsidP="00BE3446">
            <w:pPr>
              <w:ind w:left="0" w:firstLine="0"/>
              <w:rPr>
                <w:ins w:id="1209" w:author="Pervova 21.1" w:date="2020-03-24T23:13:00Z"/>
              </w:rPr>
            </w:pPr>
            <w:ins w:id="1210" w:author="Pervova 21.1" w:date="2020-03-24T23:13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BE3446" w14:paraId="31B3E9BE" w14:textId="77777777" w:rsidTr="00BE3446">
        <w:trPr>
          <w:ins w:id="1211" w:author="Pervova 21.1" w:date="2020-03-24T23:13:00Z"/>
        </w:trPr>
        <w:tc>
          <w:tcPr>
            <w:tcW w:w="4921" w:type="dxa"/>
          </w:tcPr>
          <w:p w14:paraId="4610472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12" w:author="Pervova 21.1" w:date="2020-03-24T23:13:00Z"/>
              </w:rPr>
            </w:pPr>
            <w:ins w:id="1213" w:author="Pervova 21.1" w:date="2020-03-24T23:13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79865691" w14:textId="77777777" w:rsidR="00BE3446" w:rsidRDefault="00BE3446" w:rsidP="00BE3446">
            <w:pPr>
              <w:ind w:left="0" w:firstLine="0"/>
              <w:rPr>
                <w:ins w:id="1214" w:author="Pervova 21.1" w:date="2020-03-24T23:13:00Z"/>
              </w:rPr>
            </w:pPr>
          </w:p>
        </w:tc>
      </w:tr>
      <w:tr w:rsidR="00BE3446" w14:paraId="6AA300ED" w14:textId="77777777" w:rsidTr="00BE3446">
        <w:trPr>
          <w:ins w:id="1215" w:author="Pervova 21.1" w:date="2020-03-24T23:13:00Z"/>
        </w:trPr>
        <w:tc>
          <w:tcPr>
            <w:tcW w:w="4921" w:type="dxa"/>
          </w:tcPr>
          <w:p w14:paraId="5E1AFB9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16" w:author="Pervova 21.1" w:date="2020-03-24T23:13:00Z"/>
              </w:rPr>
            </w:pPr>
            <w:ins w:id="1217" w:author="Pervova 21.1" w:date="2020-03-24T23:13:00Z">
              <w:r w:rsidRPr="00B21DB5">
                <w:t>:16R:ADDINFO</w:t>
              </w:r>
            </w:ins>
          </w:p>
        </w:tc>
        <w:tc>
          <w:tcPr>
            <w:tcW w:w="5245" w:type="dxa"/>
          </w:tcPr>
          <w:p w14:paraId="4C33647E" w14:textId="77777777" w:rsidR="00BE3446" w:rsidRDefault="00BE3446" w:rsidP="00BE3446">
            <w:pPr>
              <w:ind w:left="0" w:firstLine="0"/>
              <w:rPr>
                <w:ins w:id="1218" w:author="Pervova 21.1" w:date="2020-03-24T23:13:00Z"/>
              </w:rPr>
            </w:pPr>
          </w:p>
        </w:tc>
      </w:tr>
      <w:tr w:rsidR="00BE3446" w:rsidRPr="009052E2" w14:paraId="0388C9EE" w14:textId="77777777" w:rsidTr="00BE3446">
        <w:trPr>
          <w:ins w:id="1219" w:author="Pervova 21.1" w:date="2020-03-24T23:13:00Z"/>
        </w:trPr>
        <w:tc>
          <w:tcPr>
            <w:tcW w:w="4921" w:type="dxa"/>
          </w:tcPr>
          <w:p w14:paraId="0A67650F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20" w:author="Pervova 21.1" w:date="2020-03-24T23:13:00Z"/>
                <w:lang w:val="en-US"/>
              </w:rPr>
            </w:pPr>
            <w:ins w:id="1221" w:author="Pervova 21.1" w:date="2020-03-24T23:13:00Z">
              <w:r w:rsidRPr="00BA1ED2">
                <w:rPr>
                  <w:lang w:val="en-US"/>
                </w:rPr>
                <w:t>:70E::ADTX//ISSR/NAME/'eNERGONEFTEGAZ</w:t>
              </w:r>
            </w:ins>
          </w:p>
        </w:tc>
        <w:tc>
          <w:tcPr>
            <w:tcW w:w="5245" w:type="dxa"/>
          </w:tcPr>
          <w:p w14:paraId="3B9CA593" w14:textId="77777777" w:rsidR="00BE3446" w:rsidRPr="00FF297E" w:rsidRDefault="00BE3446" w:rsidP="00BE3446">
            <w:pPr>
              <w:ind w:left="0" w:firstLine="0"/>
              <w:rPr>
                <w:ins w:id="1222" w:author="Pervova 21.1" w:date="2020-03-24T23:13:00Z"/>
                <w:lang w:val="en-US"/>
              </w:rPr>
            </w:pPr>
            <w:ins w:id="1223" w:author="Pervova 21.1" w:date="2020-03-24T23:13:00Z">
              <w:r>
                <w:t>Наименование эмитента</w:t>
              </w:r>
            </w:ins>
          </w:p>
        </w:tc>
      </w:tr>
      <w:tr w:rsidR="00BE3446" w:rsidRPr="009052E2" w14:paraId="0F1D004F" w14:textId="77777777" w:rsidTr="00BE3446">
        <w:trPr>
          <w:ins w:id="1224" w:author="Pervova 21.1" w:date="2020-03-24T23:13:00Z"/>
        </w:trPr>
        <w:tc>
          <w:tcPr>
            <w:tcW w:w="4921" w:type="dxa"/>
          </w:tcPr>
          <w:p w14:paraId="31B7548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25" w:author="Pervova 21.1" w:date="2020-03-24T23:13:00Z"/>
              </w:rPr>
            </w:pPr>
            <w:ins w:id="1226" w:author="Pervova 21.1" w:date="2020-03-24T23:13:00Z">
              <w:r w:rsidRPr="001E28E9">
                <w:t>:70E::ADTX//RGST/20170330120000</w:t>
              </w:r>
            </w:ins>
          </w:p>
        </w:tc>
        <w:tc>
          <w:tcPr>
            <w:tcW w:w="5245" w:type="dxa"/>
          </w:tcPr>
          <w:p w14:paraId="61337BB0" w14:textId="77777777" w:rsidR="00BE3446" w:rsidRDefault="00BE3446" w:rsidP="00BE3446">
            <w:pPr>
              <w:ind w:left="0" w:firstLine="0"/>
              <w:rPr>
                <w:ins w:id="1227" w:author="Pervova 21.1" w:date="2020-03-24T23:13:00Z"/>
              </w:rPr>
            </w:pPr>
            <w:ins w:id="1228" w:author="Pervova 21.1" w:date="2020-03-24T23:13:00Z">
              <w:r>
                <w:t>Время начала регистрации участников собрания</w:t>
              </w:r>
            </w:ins>
          </w:p>
        </w:tc>
      </w:tr>
      <w:tr w:rsidR="00BE3446" w:rsidRPr="009052E2" w14:paraId="73389F27" w14:textId="77777777" w:rsidTr="00BE3446">
        <w:trPr>
          <w:ins w:id="1229" w:author="Pervova 21.1" w:date="2020-03-24T23:13:00Z"/>
        </w:trPr>
        <w:tc>
          <w:tcPr>
            <w:tcW w:w="4921" w:type="dxa"/>
          </w:tcPr>
          <w:p w14:paraId="66A1835B" w14:textId="77777777" w:rsidR="00BE3446" w:rsidRPr="001E28E9" w:rsidRDefault="00BE3446" w:rsidP="00BE3446">
            <w:pPr>
              <w:ind w:left="0" w:firstLine="0"/>
              <w:rPr>
                <w:ins w:id="1230" w:author="Pervova 21.1" w:date="2020-03-24T23:13:00Z"/>
              </w:rPr>
            </w:pPr>
            <w:ins w:id="1231" w:author="Pervova 21.1" w:date="2020-03-24T23:13:00Z">
              <w:r>
                <w:t xml:space="preserve">:70E::ADTX//ADTL/'SOVET DIREKTOROV </w:t>
              </w:r>
              <w:proofErr w:type="spellStart"/>
              <w:r>
                <w:t>OBqESTVA</w:t>
              </w:r>
              <w:proofErr w:type="spellEnd"/>
              <w:r>
                <w:t>'/CNDT/</w:t>
              </w:r>
              <w:r w:rsidRPr="0075036B">
                <w:t>20170305</w:t>
              </w:r>
              <w:r>
                <w:t>/PCNB/</w:t>
              </w:r>
              <w:r w:rsidRPr="0075036B">
                <w:t>05/03/2017</w:t>
              </w:r>
              <w:r>
                <w:t>/PCDT/</w:t>
              </w:r>
              <w:r w:rsidRPr="0075036B">
                <w:t>20170305</w:t>
              </w:r>
              <w:r>
                <w:t xml:space="preserve"> </w:t>
              </w:r>
            </w:ins>
          </w:p>
        </w:tc>
        <w:tc>
          <w:tcPr>
            <w:tcW w:w="5245" w:type="dxa"/>
          </w:tcPr>
          <w:p w14:paraId="5D391DC9" w14:textId="77777777" w:rsidR="00BE3446" w:rsidRDefault="00BE3446" w:rsidP="00BE3446">
            <w:pPr>
              <w:ind w:left="0" w:firstLine="0"/>
              <w:rPr>
                <w:ins w:id="1232" w:author="Pervova 21.1" w:date="2020-03-24T23:13:00Z"/>
              </w:rPr>
            </w:pPr>
            <w:ins w:id="1233" w:author="Pervova 21.1" w:date="2020-03-24T23:13:00Z">
              <w:r>
                <w:t>О</w:t>
              </w:r>
              <w:r w:rsidRPr="0075036B">
                <w:t>писание органа или лица, созывающего собрание</w:t>
              </w:r>
              <w:r>
                <w:t>, д</w:t>
              </w:r>
              <w:r w:rsidRPr="0075036B">
                <w:t>ата принятия решения о созыве</w:t>
              </w:r>
              <w:r>
                <w:t>,</w:t>
              </w:r>
              <w:r w:rsidRPr="0075036B">
                <w:t xml:space="preserve"> </w:t>
              </w:r>
              <w:r>
                <w:t>н</w:t>
              </w:r>
              <w:r w:rsidRPr="0075036B">
                <w:t>омер протокола</w:t>
              </w:r>
              <w:r>
                <w:t>, д</w:t>
              </w:r>
              <w:r w:rsidRPr="0075036B">
                <w:t>ата подписания протокола</w:t>
              </w:r>
            </w:ins>
          </w:p>
        </w:tc>
      </w:tr>
      <w:tr w:rsidR="00BE3446" w:rsidRPr="00B3701A" w14:paraId="7FDCA9E8" w14:textId="77777777" w:rsidTr="00BE3446">
        <w:trPr>
          <w:ins w:id="1234" w:author="Pervova 21.1" w:date="2020-03-24T23:13:00Z"/>
        </w:trPr>
        <w:tc>
          <w:tcPr>
            <w:tcW w:w="4921" w:type="dxa"/>
          </w:tcPr>
          <w:p w14:paraId="5E3E9407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35" w:author="Pervova 21.1" w:date="2020-03-24T23:13:00Z"/>
                <w:lang w:val="en-US"/>
              </w:rPr>
            </w:pPr>
            <w:ins w:id="1236" w:author="Pervova 21.1" w:date="2020-03-24T23:13:00Z">
              <w:r w:rsidRPr="00BA1ED2">
                <w:rPr>
                  <w:lang w:val="en-US"/>
                </w:rPr>
                <w:t>:70E::PACO//'PO VSEM VOPROSAM,</w:t>
              </w:r>
            </w:ins>
          </w:p>
          <w:p w14:paraId="21C1A9EF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37" w:author="Pervova 21.1" w:date="2020-03-24T23:13:00Z"/>
              </w:rPr>
            </w:pPr>
            <w:ins w:id="1238" w:author="Pervova 21.1" w:date="2020-03-24T23:13:00Z">
              <w:r w:rsidRPr="00BA1ED2">
                <w:rPr>
                  <w:lang w:val="en-US"/>
                </w:rPr>
                <w:t xml:space="preserve"> </w:t>
              </w:r>
              <w:r w:rsidRPr="001E28E9">
                <w:t>SVaZANNYM S NAST</w:t>
              </w:r>
            </w:ins>
          </w:p>
          <w:p w14:paraId="1DA1040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39" w:author="Pervova 21.1" w:date="2020-03-24T23:13:00Z"/>
              </w:rPr>
            </w:pPr>
            <w:ins w:id="1240" w:author="Pervova 21.1" w:date="2020-03-24T23:13:00Z">
              <w:r w:rsidRPr="001E28E9">
                <w:t xml:space="preserve">OaqIM </w:t>
              </w:r>
              <w:proofErr w:type="spellStart"/>
              <w:r w:rsidRPr="001E28E9">
                <w:t>SOOBqENIEM</w:t>
              </w:r>
              <w:proofErr w:type="spellEnd"/>
              <w:r w:rsidRPr="001E28E9">
                <w:t>, VY MOJETE</w:t>
              </w:r>
            </w:ins>
          </w:p>
          <w:p w14:paraId="4525327A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41" w:author="Pervova 21.1" w:date="2020-03-24T23:13:00Z"/>
              </w:rPr>
            </w:pPr>
            <w:ins w:id="1242" w:author="Pervova 21.1" w:date="2020-03-24T23:13:00Z">
              <w:r w:rsidRPr="001E28E9">
                <w:t xml:space="preserve"> </w:t>
              </w:r>
              <w:proofErr w:type="spellStart"/>
              <w:r w:rsidRPr="001E28E9">
                <w:t>OBRAqATXSa</w:t>
              </w:r>
              <w:proofErr w:type="spellEnd"/>
              <w:r w:rsidRPr="001E28E9">
                <w:t xml:space="preserve"> K VAQIM PERSONAL</w:t>
              </w:r>
            </w:ins>
          </w:p>
          <w:p w14:paraId="3F0E3E4C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43" w:author="Pervova 21.1" w:date="2020-03-24T23:13:00Z"/>
              </w:rPr>
            </w:pPr>
            <w:ins w:id="1244" w:author="Pervova 21.1" w:date="2020-03-24T23:13:00Z">
              <w:r w:rsidRPr="001E28E9">
                <w:t>XNYM MENEDJERAM</w:t>
              </w:r>
            </w:ins>
          </w:p>
          <w:p w14:paraId="2078CA7E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45" w:author="Pervova 21.1" w:date="2020-03-24T23:13:00Z"/>
              </w:rPr>
            </w:pPr>
            <w:ins w:id="1246" w:author="Pervova 21.1" w:date="2020-03-24T23:13:00Z">
              <w:r w:rsidRPr="001E28E9">
                <w:t>PO TELEFONAM': (495) 956-27-90</w:t>
              </w:r>
            </w:ins>
          </w:p>
          <w:p w14:paraId="54FD184B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47" w:author="Pervova 21.1" w:date="2020-03-24T23:13:00Z"/>
              </w:rPr>
            </w:pPr>
            <w:ins w:id="1248" w:author="Pervova 21.1" w:date="2020-03-24T23:13:00Z">
              <w:r w:rsidRPr="001E28E9">
                <w:t>, (495) 956-27-91</w:t>
              </w:r>
            </w:ins>
          </w:p>
          <w:p w14:paraId="0C99CAE5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49" w:author="Pervova 21.1" w:date="2020-03-24T23:13:00Z"/>
              </w:rPr>
            </w:pPr>
            <w:ins w:id="1250" w:author="Pervova 21.1" w:date="2020-03-24T23:13:00Z">
              <w:r w:rsidRPr="001E28E9">
                <w:t xml:space="preserve">/ For details </w:t>
              </w:r>
              <w:proofErr w:type="spellStart"/>
              <w:r w:rsidRPr="001E28E9">
                <w:t>please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contact</w:t>
              </w:r>
              <w:proofErr w:type="spellEnd"/>
            </w:ins>
          </w:p>
          <w:p w14:paraId="030957E9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51" w:author="Pervova 21.1" w:date="2020-03-24T23:13:00Z"/>
              </w:rPr>
            </w:pPr>
            <w:ins w:id="1252" w:author="Pervova 21.1" w:date="2020-03-24T23:13:00Z">
              <w:r w:rsidRPr="001E28E9">
                <w:t xml:space="preserve"> </w:t>
              </w:r>
              <w:proofErr w:type="spellStart"/>
              <w:r w:rsidRPr="001E28E9">
                <w:t>your</w:t>
              </w:r>
              <w:proofErr w:type="spellEnd"/>
              <w:r w:rsidRPr="001E28E9">
                <w:t xml:space="preserve"> account  </w:t>
              </w:r>
              <w:proofErr w:type="spellStart"/>
              <w:r w:rsidRPr="001E28E9">
                <w:t>manager</w:t>
              </w:r>
              <w:proofErr w:type="spellEnd"/>
              <w:r w:rsidRPr="001E28E9">
                <w:t xml:space="preserve"> </w:t>
              </w:r>
            </w:ins>
          </w:p>
          <w:p w14:paraId="187E3946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53" w:author="Pervova 21.1" w:date="2020-03-24T23:13:00Z"/>
              </w:rPr>
            </w:pPr>
            <w:ins w:id="1254" w:author="Pervova 21.1" w:date="2020-03-24T23:13:00Z">
              <w:r w:rsidRPr="001E28E9">
                <w:t>(495) 956-27-90, (495) 956-27-91</w:t>
              </w:r>
            </w:ins>
          </w:p>
        </w:tc>
        <w:tc>
          <w:tcPr>
            <w:tcW w:w="5245" w:type="dxa"/>
          </w:tcPr>
          <w:p w14:paraId="3D67EBAD" w14:textId="77777777" w:rsidR="00BE3446" w:rsidRDefault="00BE3446" w:rsidP="00BE3446">
            <w:pPr>
              <w:ind w:left="0" w:firstLine="0"/>
              <w:rPr>
                <w:ins w:id="1255" w:author="Pervova 21.1" w:date="2020-03-24T23:13:00Z"/>
                <w:lang w:val="en-US"/>
              </w:rPr>
            </w:pPr>
            <w:ins w:id="1256" w:author="Pervova 21.1" w:date="2020-03-24T23:13:00Z">
              <w:r>
                <w:t>Контактная информация</w:t>
              </w:r>
            </w:ins>
          </w:p>
          <w:p w14:paraId="56C933FF" w14:textId="77777777" w:rsidR="00BE3446" w:rsidRPr="004F6EB4" w:rsidRDefault="00BE3446" w:rsidP="00BE3446">
            <w:pPr>
              <w:rPr>
                <w:ins w:id="1257" w:author="Pervova 21.1" w:date="2020-03-24T23:13:00Z"/>
                <w:lang w:val="en-US"/>
              </w:rPr>
            </w:pPr>
          </w:p>
        </w:tc>
      </w:tr>
      <w:tr w:rsidR="00BE3446" w14:paraId="68B692DD" w14:textId="77777777" w:rsidTr="00BE3446">
        <w:trPr>
          <w:ins w:id="1258" w:author="Pervova 21.1" w:date="2020-03-24T23:13:00Z"/>
        </w:trPr>
        <w:tc>
          <w:tcPr>
            <w:tcW w:w="4921" w:type="dxa"/>
          </w:tcPr>
          <w:p w14:paraId="4F6F152D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59" w:author="Pervova 21.1" w:date="2020-03-24T23:13:00Z"/>
              </w:rPr>
            </w:pPr>
            <w:ins w:id="1260" w:author="Pervova 21.1" w:date="2020-03-24T23:13:00Z">
              <w:r w:rsidRPr="00B21DB5">
                <w:t>:16S:ADDINFO</w:t>
              </w:r>
            </w:ins>
          </w:p>
        </w:tc>
        <w:tc>
          <w:tcPr>
            <w:tcW w:w="5245" w:type="dxa"/>
          </w:tcPr>
          <w:p w14:paraId="738C4EC3" w14:textId="77777777" w:rsidR="00BE3446" w:rsidRDefault="00BE3446" w:rsidP="00BE3446">
            <w:pPr>
              <w:ind w:left="0" w:firstLine="0"/>
              <w:rPr>
                <w:ins w:id="1261" w:author="Pervova 21.1" w:date="2020-03-24T23:13:00Z"/>
              </w:rPr>
            </w:pPr>
          </w:p>
        </w:tc>
      </w:tr>
    </w:tbl>
    <w:p w14:paraId="3F2D0413" w14:textId="0FAF30A2" w:rsidR="00BE3446" w:rsidRPr="00BE3446" w:rsidRDefault="00BE3446" w:rsidP="002F7AC7">
      <w:pPr>
        <w:pStyle w:val="20"/>
        <w:numPr>
          <w:ilvl w:val="1"/>
          <w:numId w:val="19"/>
        </w:numPr>
        <w:rPr>
          <w:ins w:id="1262" w:author="Pervova 21.1" w:date="2020-03-24T23:13:00Z"/>
          <w:lang w:val="ru-RU"/>
        </w:rPr>
      </w:pPr>
      <w:bookmarkStart w:id="1263" w:name="_Toc35984215"/>
      <w:bookmarkStart w:id="1264" w:name="_Toc36031401"/>
      <w:ins w:id="1265" w:author="Pervova 21.1" w:date="2020-03-24T23:13:00Z">
        <w:r w:rsidRPr="00BE3446">
          <w:rPr>
            <w:lang w:val="ru-RU"/>
          </w:rPr>
          <w:t>Сообщение МТ568</w:t>
        </w:r>
        <w:bookmarkEnd w:id="1263"/>
        <w:bookmarkEnd w:id="1264"/>
      </w:ins>
    </w:p>
    <w:p w14:paraId="3D0213EF" w14:textId="77777777" w:rsidR="00BE3446" w:rsidRDefault="00BE3446" w:rsidP="00BE3446">
      <w:pPr>
        <w:ind w:left="0" w:firstLine="0"/>
        <w:rPr>
          <w:ins w:id="1266" w:author="Pervova 21.1" w:date="2020-03-24T23:13:00Z"/>
        </w:rPr>
      </w:pPr>
    </w:p>
    <w:p w14:paraId="13C39929" w14:textId="77777777" w:rsidR="00BE3446" w:rsidRDefault="00BE3446" w:rsidP="00BE3446">
      <w:pPr>
        <w:ind w:left="0" w:firstLine="0"/>
        <w:rPr>
          <w:ins w:id="1267" w:author="Pervova 21.1" w:date="2020-03-24T23:13:00Z"/>
        </w:rPr>
      </w:pPr>
      <w:ins w:id="1268" w:author="Pervova 21.1" w:date="2020-03-24T23:13:00Z">
        <w:r>
          <w:t>Легенда: Сообщение связано с МТ564 и содержит бюллетень.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BE3446" w14:paraId="53B93832" w14:textId="77777777" w:rsidTr="00BE3446">
        <w:trPr>
          <w:ins w:id="1269" w:author="Pervova 21.1" w:date="2020-03-24T23:13:00Z"/>
        </w:trPr>
        <w:tc>
          <w:tcPr>
            <w:tcW w:w="4921" w:type="dxa"/>
            <w:shd w:val="clear" w:color="auto" w:fill="F2F2F2" w:themeFill="background1" w:themeFillShade="F2"/>
          </w:tcPr>
          <w:p w14:paraId="51D76B7F" w14:textId="77777777" w:rsidR="00BE3446" w:rsidRPr="00445088" w:rsidRDefault="00BE3446" w:rsidP="00BE3446">
            <w:pPr>
              <w:pStyle w:val="a3"/>
              <w:ind w:left="0"/>
              <w:rPr>
                <w:ins w:id="1270" w:author="Pervova 21.1" w:date="2020-03-24T23:13:00Z"/>
              </w:rPr>
            </w:pPr>
            <w:ins w:id="1271" w:author="Pervova 21.1" w:date="2020-03-24T23:13:00Z">
              <w:r>
                <w:t>Пример сообщения</w:t>
              </w:r>
            </w:ins>
          </w:p>
        </w:tc>
        <w:tc>
          <w:tcPr>
            <w:tcW w:w="5329" w:type="dxa"/>
            <w:shd w:val="clear" w:color="auto" w:fill="F2F2F2" w:themeFill="background1" w:themeFillShade="F2"/>
          </w:tcPr>
          <w:p w14:paraId="5043CA6B" w14:textId="77777777" w:rsidR="00BE3446" w:rsidRDefault="00BE3446" w:rsidP="00BE3446">
            <w:pPr>
              <w:pStyle w:val="a3"/>
              <w:ind w:left="0"/>
              <w:rPr>
                <w:ins w:id="1272" w:author="Pervova 21.1" w:date="2020-03-24T23:13:00Z"/>
              </w:rPr>
            </w:pPr>
            <w:ins w:id="1273" w:author="Pervova 21.1" w:date="2020-03-24T23:13:00Z">
              <w:r>
                <w:t>Комментарии</w:t>
              </w:r>
            </w:ins>
          </w:p>
        </w:tc>
      </w:tr>
      <w:tr w:rsidR="00BE3446" w14:paraId="39B3714B" w14:textId="77777777" w:rsidTr="00BE3446">
        <w:trPr>
          <w:ins w:id="1274" w:author="Pervova 21.1" w:date="2020-03-24T23:13:00Z"/>
        </w:trPr>
        <w:tc>
          <w:tcPr>
            <w:tcW w:w="4921" w:type="dxa"/>
          </w:tcPr>
          <w:p w14:paraId="03ADC164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75" w:author="Pervova 21.1" w:date="2020-03-24T23:13:00Z"/>
              </w:rPr>
            </w:pPr>
            <w:ins w:id="1276" w:author="Pervova 21.1" w:date="2020-03-24T23:13:00Z">
              <w:r w:rsidRPr="001664E4">
                <w:t>:16R:GENL</w:t>
              </w:r>
            </w:ins>
          </w:p>
        </w:tc>
        <w:tc>
          <w:tcPr>
            <w:tcW w:w="5329" w:type="dxa"/>
          </w:tcPr>
          <w:p w14:paraId="3BE0CA08" w14:textId="77777777" w:rsidR="00BE3446" w:rsidRDefault="00BE3446" w:rsidP="00BE3446">
            <w:pPr>
              <w:ind w:left="0" w:firstLine="0"/>
              <w:rPr>
                <w:ins w:id="1277" w:author="Pervova 21.1" w:date="2020-03-24T23:13:00Z"/>
              </w:rPr>
            </w:pPr>
          </w:p>
        </w:tc>
      </w:tr>
      <w:tr w:rsidR="00BE3446" w14:paraId="50C34439" w14:textId="77777777" w:rsidTr="00BE3446">
        <w:trPr>
          <w:ins w:id="1278" w:author="Pervova 21.1" w:date="2020-03-24T23:13:00Z"/>
        </w:trPr>
        <w:tc>
          <w:tcPr>
            <w:tcW w:w="4921" w:type="dxa"/>
          </w:tcPr>
          <w:p w14:paraId="340E22AA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79" w:author="Pervova 21.1" w:date="2020-03-24T23:13:00Z"/>
              </w:rPr>
            </w:pPr>
            <w:ins w:id="1280" w:author="Pervova 21.1" w:date="2020-03-24T23:13:00Z">
              <w:r w:rsidRPr="001664E4">
                <w:t>:28E:1/ONLY</w:t>
              </w:r>
            </w:ins>
          </w:p>
        </w:tc>
        <w:tc>
          <w:tcPr>
            <w:tcW w:w="5329" w:type="dxa"/>
          </w:tcPr>
          <w:p w14:paraId="1D549420" w14:textId="77777777" w:rsidR="00BE3446" w:rsidRDefault="00BE3446" w:rsidP="00BE3446">
            <w:pPr>
              <w:ind w:left="0" w:firstLine="0"/>
              <w:rPr>
                <w:ins w:id="1281" w:author="Pervova 21.1" w:date="2020-03-24T23:13:00Z"/>
              </w:rPr>
            </w:pPr>
          </w:p>
        </w:tc>
      </w:tr>
      <w:tr w:rsidR="00BE3446" w14:paraId="2E508E27" w14:textId="77777777" w:rsidTr="00BE3446">
        <w:trPr>
          <w:ins w:id="1282" w:author="Pervova 21.1" w:date="2020-03-24T23:13:00Z"/>
        </w:trPr>
        <w:tc>
          <w:tcPr>
            <w:tcW w:w="4921" w:type="dxa"/>
          </w:tcPr>
          <w:p w14:paraId="6E1D2C2D" w14:textId="77777777" w:rsidR="00BE3446" w:rsidRPr="00445088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83" w:author="Pervova 21.1" w:date="2020-03-24T23:13:00Z"/>
              </w:rPr>
            </w:pPr>
            <w:ins w:id="1284" w:author="Pervova 21.1" w:date="2020-03-24T23:13:00Z">
              <w:r>
                <w:t>:20C::CORP//000</w:t>
              </w:r>
              <w:r w:rsidRPr="001664E4">
                <w:t>00</w:t>
              </w:r>
              <w:r w:rsidRPr="001E28E9">
                <w:t>1</w:t>
              </w:r>
              <w:r w:rsidRPr="001664E4">
                <w:t>X1</w:t>
              </w:r>
            </w:ins>
          </w:p>
        </w:tc>
        <w:tc>
          <w:tcPr>
            <w:tcW w:w="5329" w:type="dxa"/>
          </w:tcPr>
          <w:p w14:paraId="7034A2A5" w14:textId="77777777" w:rsidR="00BE3446" w:rsidRDefault="00BE3446" w:rsidP="00BE3446">
            <w:pPr>
              <w:ind w:left="0" w:firstLine="0"/>
              <w:rPr>
                <w:ins w:id="1285" w:author="Pervova 21.1" w:date="2020-03-24T23:13:00Z"/>
              </w:rPr>
            </w:pPr>
            <w:ins w:id="1286" w:author="Pervova 21.1" w:date="2020-03-24T23:13:00Z">
              <w:r w:rsidRPr="00393CC1">
                <w:t xml:space="preserve">Референс КД </w:t>
              </w:r>
            </w:ins>
          </w:p>
        </w:tc>
      </w:tr>
      <w:tr w:rsidR="00BE3446" w14:paraId="6E6961FD" w14:textId="77777777" w:rsidTr="00BE3446">
        <w:trPr>
          <w:ins w:id="1287" w:author="Pervova 21.1" w:date="2020-03-24T23:13:00Z"/>
        </w:trPr>
        <w:tc>
          <w:tcPr>
            <w:tcW w:w="4921" w:type="dxa"/>
          </w:tcPr>
          <w:p w14:paraId="636A2B88" w14:textId="28F3B849" w:rsidR="00BE3446" w:rsidRDefault="00BE3446" w:rsidP="002E22B7">
            <w:pPr>
              <w:numPr>
                <w:ilvl w:val="0"/>
                <w:numId w:val="1"/>
              </w:numPr>
              <w:ind w:left="0" w:firstLine="0"/>
              <w:rPr>
                <w:ins w:id="1288" w:author="Pervova 21.1" w:date="2020-03-24T23:13:00Z"/>
              </w:rPr>
            </w:pPr>
            <w:ins w:id="1289" w:author="Pervova 21.1" w:date="2020-03-24T23:13:00Z">
              <w:r w:rsidRPr="001664E4">
                <w:t>:20C::SEME//N</w:t>
              </w:r>
            </w:ins>
            <w:ins w:id="1290" w:author="Pervova 21.1" w:date="2020-03-24T23:41:00Z">
              <w:r w:rsidR="002E22B7">
                <w:rPr>
                  <w:lang w:val="en-US"/>
                </w:rPr>
                <w:t>2</w:t>
              </w:r>
            </w:ins>
          </w:p>
        </w:tc>
        <w:tc>
          <w:tcPr>
            <w:tcW w:w="5329" w:type="dxa"/>
          </w:tcPr>
          <w:p w14:paraId="7B14F78A" w14:textId="0F3C56C1" w:rsidR="00BE3446" w:rsidRDefault="00BE3446" w:rsidP="002E22B7">
            <w:pPr>
              <w:ind w:left="0" w:firstLine="0"/>
              <w:rPr>
                <w:ins w:id="1291" w:author="Pervova 21.1" w:date="2020-03-24T23:13:00Z"/>
              </w:rPr>
            </w:pPr>
            <w:ins w:id="1292" w:author="Pervova 21.1" w:date="2020-03-24T23:1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BE3446" w14:paraId="5D7C102B" w14:textId="77777777" w:rsidTr="00BE3446">
        <w:trPr>
          <w:ins w:id="1293" w:author="Pervova 21.1" w:date="2020-03-24T23:13:00Z"/>
        </w:trPr>
        <w:tc>
          <w:tcPr>
            <w:tcW w:w="4921" w:type="dxa"/>
          </w:tcPr>
          <w:p w14:paraId="5BE126A9" w14:textId="6A64EC12" w:rsidR="00BE3446" w:rsidRDefault="00BE3446" w:rsidP="000C5BDA">
            <w:pPr>
              <w:numPr>
                <w:ilvl w:val="0"/>
                <w:numId w:val="1"/>
              </w:numPr>
              <w:ind w:left="0" w:firstLine="0"/>
              <w:rPr>
                <w:ins w:id="1294" w:author="Pervova 21.1" w:date="2020-03-24T23:13:00Z"/>
              </w:rPr>
            </w:pPr>
            <w:ins w:id="1295" w:author="Pervova 21.1" w:date="2020-03-24T23:13:00Z">
              <w:r w:rsidRPr="001664E4">
                <w:t>:23G:</w:t>
              </w:r>
            </w:ins>
            <w:ins w:id="1296" w:author="Pervova 21.1" w:date="2020-03-24T23:40:00Z">
              <w:r w:rsidR="000C5BDA">
                <w:rPr>
                  <w:lang w:val="en-US"/>
                </w:rPr>
                <w:t>REPL</w:t>
              </w:r>
            </w:ins>
          </w:p>
        </w:tc>
        <w:tc>
          <w:tcPr>
            <w:tcW w:w="5329" w:type="dxa"/>
          </w:tcPr>
          <w:p w14:paraId="6795160E" w14:textId="77777777" w:rsidR="00BE3446" w:rsidRDefault="00BE3446" w:rsidP="00BE3446">
            <w:pPr>
              <w:ind w:left="0" w:firstLine="0"/>
              <w:rPr>
                <w:ins w:id="1297" w:author="Pervova 21.1" w:date="2020-03-24T23:13:00Z"/>
              </w:rPr>
            </w:pPr>
          </w:p>
        </w:tc>
      </w:tr>
      <w:tr w:rsidR="00BE3446" w14:paraId="0C77BCC9" w14:textId="77777777" w:rsidTr="00BE3446">
        <w:trPr>
          <w:ins w:id="1298" w:author="Pervova 21.1" w:date="2020-03-24T23:13:00Z"/>
        </w:trPr>
        <w:tc>
          <w:tcPr>
            <w:tcW w:w="4921" w:type="dxa"/>
          </w:tcPr>
          <w:p w14:paraId="7B852FD6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299" w:author="Pervova 21.1" w:date="2020-03-24T23:13:00Z"/>
              </w:rPr>
            </w:pPr>
            <w:ins w:id="1300" w:author="Pervova 21.1" w:date="2020-03-24T23:13:00Z">
              <w:r w:rsidRPr="001664E4">
                <w:t>:22F::CAEV//</w:t>
              </w:r>
              <w:r>
                <w:t>MEET</w:t>
              </w:r>
            </w:ins>
          </w:p>
        </w:tc>
        <w:tc>
          <w:tcPr>
            <w:tcW w:w="5329" w:type="dxa"/>
          </w:tcPr>
          <w:p w14:paraId="3F892C5D" w14:textId="77777777" w:rsidR="00BE3446" w:rsidRDefault="00BE3446" w:rsidP="00BE3446">
            <w:pPr>
              <w:ind w:left="0" w:firstLine="0"/>
              <w:rPr>
                <w:ins w:id="1301" w:author="Pervova 21.1" w:date="2020-03-24T23:13:00Z"/>
              </w:rPr>
            </w:pPr>
            <w:ins w:id="1302" w:author="Pervova 21.1" w:date="2020-03-24T23:13:00Z">
              <w:r>
                <w:t>Код типа КД</w:t>
              </w:r>
            </w:ins>
          </w:p>
        </w:tc>
      </w:tr>
      <w:tr w:rsidR="00BE3446" w14:paraId="049C1FCD" w14:textId="77777777" w:rsidTr="00BE3446">
        <w:trPr>
          <w:ins w:id="1303" w:author="Pervova 21.1" w:date="2020-03-24T23:13:00Z"/>
        </w:trPr>
        <w:tc>
          <w:tcPr>
            <w:tcW w:w="4921" w:type="dxa"/>
          </w:tcPr>
          <w:p w14:paraId="68922C0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04" w:author="Pervova 21.1" w:date="2020-03-24T23:13:00Z"/>
              </w:rPr>
            </w:pPr>
            <w:ins w:id="1305" w:author="Pervova 21.1" w:date="2020-03-24T23:13:00Z">
              <w:r>
                <w:t>:98C::PREP//201</w:t>
              </w:r>
              <w:r w:rsidRPr="001E28E9">
                <w:t>7030515</w:t>
              </w:r>
              <w:r w:rsidRPr="00B21DB5">
                <w:t>0000</w:t>
              </w:r>
            </w:ins>
          </w:p>
        </w:tc>
        <w:tc>
          <w:tcPr>
            <w:tcW w:w="5329" w:type="dxa"/>
          </w:tcPr>
          <w:p w14:paraId="4AB10866" w14:textId="77777777" w:rsidR="00BE3446" w:rsidRDefault="00BE3446" w:rsidP="00BE3446">
            <w:pPr>
              <w:ind w:left="0" w:firstLine="0"/>
              <w:rPr>
                <w:ins w:id="1306" w:author="Pervova 21.1" w:date="2020-03-24T23:13:00Z"/>
              </w:rPr>
            </w:pPr>
            <w:ins w:id="1307" w:author="Pervova 21.1" w:date="2020-03-24T23:13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BE3446" w14:paraId="24A6C2A6" w14:textId="77777777" w:rsidTr="00BE3446">
        <w:trPr>
          <w:ins w:id="1308" w:author="Pervova 21.1" w:date="2020-03-24T23:13:00Z"/>
        </w:trPr>
        <w:tc>
          <w:tcPr>
            <w:tcW w:w="4921" w:type="dxa"/>
          </w:tcPr>
          <w:p w14:paraId="747CC0C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09" w:author="Pervova 21.1" w:date="2020-03-24T23:13:00Z"/>
              </w:rPr>
            </w:pPr>
            <w:ins w:id="1310" w:author="Pervova 21.1" w:date="2020-03-24T23:13:00Z">
              <w:r w:rsidRPr="001664E4">
                <w:t>:16R:LINK</w:t>
              </w:r>
            </w:ins>
          </w:p>
        </w:tc>
        <w:tc>
          <w:tcPr>
            <w:tcW w:w="5329" w:type="dxa"/>
          </w:tcPr>
          <w:p w14:paraId="70FC932B" w14:textId="77777777" w:rsidR="00BE3446" w:rsidRDefault="00BE3446" w:rsidP="00BE3446">
            <w:pPr>
              <w:ind w:left="0" w:firstLine="0"/>
              <w:rPr>
                <w:ins w:id="1311" w:author="Pervova 21.1" w:date="2020-03-24T23:13:00Z"/>
              </w:rPr>
            </w:pPr>
          </w:p>
        </w:tc>
      </w:tr>
      <w:tr w:rsidR="00BE3446" w14:paraId="1EC6FD98" w14:textId="77777777" w:rsidTr="00BE3446">
        <w:trPr>
          <w:ins w:id="1312" w:author="Pervova 21.1" w:date="2020-03-24T23:13:00Z"/>
        </w:trPr>
        <w:tc>
          <w:tcPr>
            <w:tcW w:w="4921" w:type="dxa"/>
          </w:tcPr>
          <w:p w14:paraId="2C860EA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13" w:author="Pervova 21.1" w:date="2020-03-24T23:13:00Z"/>
              </w:rPr>
            </w:pPr>
            <w:ins w:id="1314" w:author="Pervova 21.1" w:date="2020-03-24T23:13:00Z">
              <w:r w:rsidRPr="001664E4">
                <w:t>:22F::LINK//WITH</w:t>
              </w:r>
            </w:ins>
          </w:p>
        </w:tc>
        <w:tc>
          <w:tcPr>
            <w:tcW w:w="5329" w:type="dxa"/>
          </w:tcPr>
          <w:p w14:paraId="2DEE01C7" w14:textId="77777777" w:rsidR="00BE3446" w:rsidRDefault="00BE3446" w:rsidP="00BE3446">
            <w:pPr>
              <w:ind w:left="0" w:firstLine="0"/>
              <w:rPr>
                <w:ins w:id="1315" w:author="Pervova 21.1" w:date="2020-03-24T23:13:00Z"/>
              </w:rPr>
            </w:pPr>
            <w:ins w:id="1316" w:author="Pervova 21.1" w:date="2020-03-24T23:13:00Z">
              <w:r>
                <w:t>Тип связки – обрабатывать одновременно</w:t>
              </w:r>
            </w:ins>
          </w:p>
        </w:tc>
      </w:tr>
      <w:tr w:rsidR="00BE3446" w14:paraId="1250BA0B" w14:textId="77777777" w:rsidTr="00BE3446">
        <w:trPr>
          <w:ins w:id="1317" w:author="Pervova 21.1" w:date="2020-03-24T23:13:00Z"/>
        </w:trPr>
        <w:tc>
          <w:tcPr>
            <w:tcW w:w="4921" w:type="dxa"/>
          </w:tcPr>
          <w:p w14:paraId="52FB82F0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18" w:author="Pervova 21.1" w:date="2020-03-24T23:13:00Z"/>
              </w:rPr>
            </w:pPr>
            <w:ins w:id="1319" w:author="Pervova 21.1" w:date="2020-03-24T23:13:00Z">
              <w:r w:rsidRPr="001664E4">
                <w:t>:13A::LINK//564</w:t>
              </w:r>
            </w:ins>
          </w:p>
        </w:tc>
        <w:tc>
          <w:tcPr>
            <w:tcW w:w="5329" w:type="dxa"/>
          </w:tcPr>
          <w:p w14:paraId="15DB1F69" w14:textId="77777777" w:rsidR="00BE3446" w:rsidRDefault="00BE3446" w:rsidP="00BE3446">
            <w:pPr>
              <w:ind w:left="0" w:firstLine="0"/>
              <w:rPr>
                <w:ins w:id="1320" w:author="Pervova 21.1" w:date="2020-03-24T23:13:00Z"/>
              </w:rPr>
            </w:pPr>
            <w:ins w:id="1321" w:author="Pervova 21.1" w:date="2020-03-24T23:13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BE3446" w14:paraId="30DCF4C8" w14:textId="77777777" w:rsidTr="00BE3446">
        <w:trPr>
          <w:ins w:id="1322" w:author="Pervova 21.1" w:date="2020-03-24T23:13:00Z"/>
        </w:trPr>
        <w:tc>
          <w:tcPr>
            <w:tcW w:w="4921" w:type="dxa"/>
          </w:tcPr>
          <w:p w14:paraId="3DFDE2A1" w14:textId="5F41948E" w:rsidR="00BE3446" w:rsidRDefault="00BE3446" w:rsidP="000C5BDA">
            <w:pPr>
              <w:numPr>
                <w:ilvl w:val="0"/>
                <w:numId w:val="1"/>
              </w:numPr>
              <w:ind w:left="0" w:firstLine="0"/>
              <w:rPr>
                <w:ins w:id="1323" w:author="Pervova 21.1" w:date="2020-03-24T23:13:00Z"/>
              </w:rPr>
            </w:pPr>
            <w:ins w:id="1324" w:author="Pervova 21.1" w:date="2020-03-24T23:13:00Z">
              <w:r w:rsidRPr="001664E4">
                <w:t>:20C::PREV//</w:t>
              </w:r>
            </w:ins>
            <w:ins w:id="1325" w:author="Pervova 21.1" w:date="2020-03-24T23:40:00Z">
              <w:r w:rsidR="000C5BDA">
                <w:rPr>
                  <w:lang w:val="en-US"/>
                </w:rPr>
                <w:t>2</w:t>
              </w:r>
            </w:ins>
          </w:p>
        </w:tc>
        <w:tc>
          <w:tcPr>
            <w:tcW w:w="5329" w:type="dxa"/>
          </w:tcPr>
          <w:p w14:paraId="4FEC21E4" w14:textId="77777777" w:rsidR="00BE3446" w:rsidRDefault="00BE3446" w:rsidP="00BE3446">
            <w:pPr>
              <w:rPr>
                <w:ins w:id="1326" w:author="Pervova 21.1" w:date="2020-03-24T23:13:00Z"/>
              </w:rPr>
            </w:pPr>
            <w:ins w:id="1327" w:author="Pervova 21.1" w:date="2020-03-24T23:13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BE3446" w14:paraId="2076F911" w14:textId="77777777" w:rsidTr="00BE3446">
        <w:trPr>
          <w:ins w:id="1328" w:author="Pervova 21.1" w:date="2020-03-24T23:13:00Z"/>
        </w:trPr>
        <w:tc>
          <w:tcPr>
            <w:tcW w:w="4921" w:type="dxa"/>
          </w:tcPr>
          <w:p w14:paraId="27A7650A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29" w:author="Pervova 21.1" w:date="2020-03-24T23:13:00Z"/>
              </w:rPr>
            </w:pPr>
            <w:ins w:id="1330" w:author="Pervova 21.1" w:date="2020-03-24T23:13:00Z">
              <w:r w:rsidRPr="001664E4">
                <w:t>:16S:LINK</w:t>
              </w:r>
            </w:ins>
          </w:p>
        </w:tc>
        <w:tc>
          <w:tcPr>
            <w:tcW w:w="5329" w:type="dxa"/>
          </w:tcPr>
          <w:p w14:paraId="5BDBF5F1" w14:textId="77777777" w:rsidR="00BE3446" w:rsidRDefault="00BE3446" w:rsidP="00BE3446">
            <w:pPr>
              <w:ind w:left="0" w:firstLine="0"/>
              <w:rPr>
                <w:ins w:id="1331" w:author="Pervova 21.1" w:date="2020-03-24T23:13:00Z"/>
              </w:rPr>
            </w:pPr>
          </w:p>
        </w:tc>
      </w:tr>
      <w:tr w:rsidR="00BE3446" w14:paraId="72A90760" w14:textId="77777777" w:rsidTr="00BE3446">
        <w:trPr>
          <w:ins w:id="1332" w:author="Pervova 21.1" w:date="2020-03-24T23:13:00Z"/>
        </w:trPr>
        <w:tc>
          <w:tcPr>
            <w:tcW w:w="4921" w:type="dxa"/>
          </w:tcPr>
          <w:p w14:paraId="0F3DC4D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33" w:author="Pervova 21.1" w:date="2020-03-24T23:13:00Z"/>
              </w:rPr>
            </w:pPr>
            <w:ins w:id="1334" w:author="Pervova 21.1" w:date="2020-03-24T23:13:00Z">
              <w:r w:rsidRPr="001664E4">
                <w:lastRenderedPageBreak/>
                <w:t>:16S:GENL</w:t>
              </w:r>
            </w:ins>
          </w:p>
        </w:tc>
        <w:tc>
          <w:tcPr>
            <w:tcW w:w="5329" w:type="dxa"/>
          </w:tcPr>
          <w:p w14:paraId="4FB52068" w14:textId="77777777" w:rsidR="00BE3446" w:rsidRDefault="00BE3446" w:rsidP="00BE3446">
            <w:pPr>
              <w:ind w:left="0" w:firstLine="0"/>
              <w:rPr>
                <w:ins w:id="1335" w:author="Pervova 21.1" w:date="2020-03-24T23:13:00Z"/>
              </w:rPr>
            </w:pPr>
          </w:p>
        </w:tc>
      </w:tr>
      <w:tr w:rsidR="00BE3446" w14:paraId="10F14B68" w14:textId="77777777" w:rsidTr="00BE3446">
        <w:trPr>
          <w:ins w:id="1336" w:author="Pervova 21.1" w:date="2020-03-24T23:13:00Z"/>
        </w:trPr>
        <w:tc>
          <w:tcPr>
            <w:tcW w:w="4921" w:type="dxa"/>
          </w:tcPr>
          <w:p w14:paraId="598CE6A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37" w:author="Pervova 21.1" w:date="2020-03-24T23:13:00Z"/>
              </w:rPr>
            </w:pPr>
            <w:ins w:id="1338" w:author="Pervova 21.1" w:date="2020-03-24T23:13:00Z">
              <w:r w:rsidRPr="001664E4">
                <w:t>:16R:USECU</w:t>
              </w:r>
            </w:ins>
          </w:p>
        </w:tc>
        <w:tc>
          <w:tcPr>
            <w:tcW w:w="5329" w:type="dxa"/>
          </w:tcPr>
          <w:p w14:paraId="0D79B3BE" w14:textId="77777777" w:rsidR="00BE3446" w:rsidRDefault="00BE3446" w:rsidP="00BE3446">
            <w:pPr>
              <w:ind w:left="0" w:firstLine="0"/>
              <w:rPr>
                <w:ins w:id="1339" w:author="Pervova 21.1" w:date="2020-03-24T23:13:00Z"/>
              </w:rPr>
            </w:pPr>
          </w:p>
        </w:tc>
      </w:tr>
      <w:tr w:rsidR="00BE3446" w14:paraId="29B72DC9" w14:textId="77777777" w:rsidTr="00BE3446">
        <w:trPr>
          <w:ins w:id="1340" w:author="Pervova 21.1" w:date="2020-03-24T23:13:00Z"/>
        </w:trPr>
        <w:tc>
          <w:tcPr>
            <w:tcW w:w="4921" w:type="dxa"/>
          </w:tcPr>
          <w:p w14:paraId="13E67DE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41" w:author="Pervova 21.1" w:date="2020-03-24T23:13:00Z"/>
              </w:rPr>
            </w:pPr>
            <w:ins w:id="1342" w:author="Pervova 21.1" w:date="2020-03-24T23:13:00Z">
              <w:r>
                <w:t>:97A::SAFE//M</w:t>
              </w:r>
              <w:r w:rsidRPr="001E28E9">
                <w:t>L</w:t>
              </w:r>
              <w:r w:rsidRPr="001664E4">
                <w:t>1111111111</w:t>
              </w:r>
            </w:ins>
          </w:p>
        </w:tc>
        <w:tc>
          <w:tcPr>
            <w:tcW w:w="5329" w:type="dxa"/>
          </w:tcPr>
          <w:p w14:paraId="0C796F80" w14:textId="77777777" w:rsidR="00BE3446" w:rsidRDefault="00BE3446" w:rsidP="00BE3446">
            <w:pPr>
              <w:rPr>
                <w:ins w:id="1343" w:author="Pervova 21.1" w:date="2020-03-24T23:13:00Z"/>
              </w:rPr>
            </w:pPr>
            <w:ins w:id="1344" w:author="Pervova 21.1" w:date="2020-03-24T23:13:00Z">
              <w:r w:rsidRPr="00BE3C71">
                <w:t>Номер счета депонента в НРД</w:t>
              </w:r>
            </w:ins>
          </w:p>
        </w:tc>
      </w:tr>
      <w:tr w:rsidR="00BE3446" w14:paraId="6D948117" w14:textId="77777777" w:rsidTr="00BE3446">
        <w:trPr>
          <w:ins w:id="1345" w:author="Pervova 21.1" w:date="2020-03-24T23:13:00Z"/>
        </w:trPr>
        <w:tc>
          <w:tcPr>
            <w:tcW w:w="4921" w:type="dxa"/>
          </w:tcPr>
          <w:p w14:paraId="736438E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46" w:author="Pervova 21.1" w:date="2020-03-24T23:13:00Z"/>
              </w:rPr>
            </w:pPr>
            <w:ins w:id="1347" w:author="Pervova 21.1" w:date="2020-03-24T23:13:00Z">
              <w:r w:rsidRPr="001664E4">
                <w:t>:35B:ISIN RU1111111111</w:t>
              </w:r>
            </w:ins>
          </w:p>
        </w:tc>
        <w:tc>
          <w:tcPr>
            <w:tcW w:w="5329" w:type="dxa"/>
          </w:tcPr>
          <w:p w14:paraId="66E801A8" w14:textId="77777777" w:rsidR="00BE3446" w:rsidRDefault="00BE3446" w:rsidP="00BE3446">
            <w:pPr>
              <w:ind w:left="0" w:firstLine="0"/>
              <w:rPr>
                <w:ins w:id="1348" w:author="Pervova 21.1" w:date="2020-03-24T23:13:00Z"/>
              </w:rPr>
            </w:pPr>
            <w:ins w:id="1349" w:author="Pervova 21.1" w:date="2020-03-24T23:13:00Z">
              <w:r>
                <w:t>ISIN</w:t>
              </w:r>
            </w:ins>
          </w:p>
        </w:tc>
      </w:tr>
      <w:tr w:rsidR="00BE3446" w14:paraId="3328961C" w14:textId="77777777" w:rsidTr="00BE3446">
        <w:trPr>
          <w:ins w:id="1350" w:author="Pervova 21.1" w:date="2020-03-24T23:13:00Z"/>
        </w:trPr>
        <w:tc>
          <w:tcPr>
            <w:tcW w:w="4921" w:type="dxa"/>
          </w:tcPr>
          <w:p w14:paraId="7529413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51" w:author="Pervova 21.1" w:date="2020-03-24T23:13:00Z"/>
              </w:rPr>
            </w:pPr>
            <w:ins w:id="1352" w:author="Pervova 21.1" w:date="2020-03-24T23:13:00Z">
              <w:r w:rsidRPr="001664E4">
                <w:t>/XX/CORP/NADC/RU1111111111</w:t>
              </w:r>
            </w:ins>
          </w:p>
        </w:tc>
        <w:tc>
          <w:tcPr>
            <w:tcW w:w="5329" w:type="dxa"/>
          </w:tcPr>
          <w:p w14:paraId="4AB8EB52" w14:textId="77777777" w:rsidR="00BE3446" w:rsidRDefault="00BE3446" w:rsidP="00BE3446">
            <w:pPr>
              <w:ind w:left="0" w:firstLine="0"/>
              <w:rPr>
                <w:ins w:id="1353" w:author="Pervova 21.1" w:date="2020-03-24T23:13:00Z"/>
              </w:rPr>
            </w:pPr>
            <w:proofErr w:type="gramStart"/>
            <w:ins w:id="1354" w:author="Pervova 21.1" w:date="2020-03-24T23:1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BE3446" w14:paraId="0C3A0578" w14:textId="77777777" w:rsidTr="00BE3446">
        <w:trPr>
          <w:ins w:id="1355" w:author="Pervova 21.1" w:date="2020-03-24T23:13:00Z"/>
        </w:trPr>
        <w:tc>
          <w:tcPr>
            <w:tcW w:w="4921" w:type="dxa"/>
          </w:tcPr>
          <w:p w14:paraId="37138A8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56" w:author="Pervova 21.1" w:date="2020-03-24T23:13:00Z"/>
              </w:rPr>
            </w:pPr>
            <w:ins w:id="1357" w:author="Pervova 21.1" w:date="2020-03-24T23:13:00Z">
              <w:r w:rsidRPr="001664E4">
                <w:t>/RU/1-11-00111-A</w:t>
              </w:r>
            </w:ins>
          </w:p>
        </w:tc>
        <w:tc>
          <w:tcPr>
            <w:tcW w:w="5329" w:type="dxa"/>
          </w:tcPr>
          <w:p w14:paraId="03B685DC" w14:textId="77777777" w:rsidR="00BE3446" w:rsidRDefault="00BE3446" w:rsidP="00BE3446">
            <w:pPr>
              <w:ind w:left="0" w:firstLine="0"/>
              <w:rPr>
                <w:ins w:id="1358" w:author="Pervova 21.1" w:date="2020-03-24T23:13:00Z"/>
              </w:rPr>
            </w:pPr>
            <w:ins w:id="1359" w:author="Pervova 21.1" w:date="2020-03-24T23:1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BE3446" w14:paraId="3FA2C221" w14:textId="77777777" w:rsidTr="00BE3446">
        <w:trPr>
          <w:ins w:id="1360" w:author="Pervova 21.1" w:date="2020-03-24T23:13:00Z"/>
        </w:trPr>
        <w:tc>
          <w:tcPr>
            <w:tcW w:w="4921" w:type="dxa"/>
          </w:tcPr>
          <w:p w14:paraId="28F07714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61" w:author="Pervova 21.1" w:date="2020-03-24T23:13:00Z"/>
              </w:rPr>
            </w:pPr>
            <w:ins w:id="1362" w:author="Pervova 21.1" w:date="2020-03-24T23:13:00Z">
              <w:r>
                <w:rPr>
                  <w:lang w:val="en-US"/>
                </w:rPr>
                <w:t>e</w:t>
              </w:r>
              <w:r>
                <w:t>'ENERGONEFTEGAZ''</w:t>
              </w:r>
              <w:r w:rsidRPr="001E28E9">
                <w:t xml:space="preserve"> VYP1</w:t>
              </w:r>
            </w:ins>
          </w:p>
        </w:tc>
        <w:tc>
          <w:tcPr>
            <w:tcW w:w="5329" w:type="dxa"/>
          </w:tcPr>
          <w:p w14:paraId="2C1513BB" w14:textId="77777777" w:rsidR="00BE3446" w:rsidRDefault="00BE3446" w:rsidP="00BE3446">
            <w:pPr>
              <w:ind w:left="0" w:firstLine="0"/>
              <w:rPr>
                <w:ins w:id="1363" w:author="Pervova 21.1" w:date="2020-03-24T23:13:00Z"/>
              </w:rPr>
            </w:pPr>
            <w:proofErr w:type="gramStart"/>
            <w:ins w:id="1364" w:author="Pervova 21.1" w:date="2020-03-24T23:1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BE3446" w14:paraId="105C60E6" w14:textId="77777777" w:rsidTr="00BE3446">
        <w:trPr>
          <w:ins w:id="1365" w:author="Pervova 21.1" w:date="2020-03-24T23:13:00Z"/>
        </w:trPr>
        <w:tc>
          <w:tcPr>
            <w:tcW w:w="4921" w:type="dxa"/>
          </w:tcPr>
          <w:p w14:paraId="61FE339E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66" w:author="Pervova 21.1" w:date="2020-03-24T23:13:00Z"/>
              </w:rPr>
            </w:pPr>
            <w:ins w:id="1367" w:author="Pervova 21.1" w:date="2020-03-24T23:13:00Z">
              <w:r>
                <w:t>:93B::ELIG//UNIT/24</w:t>
              </w:r>
              <w:r w:rsidRPr="001664E4">
                <w:t>00,</w:t>
              </w:r>
            </w:ins>
          </w:p>
        </w:tc>
        <w:tc>
          <w:tcPr>
            <w:tcW w:w="5329" w:type="dxa"/>
          </w:tcPr>
          <w:p w14:paraId="700F271C" w14:textId="77777777" w:rsidR="00BE3446" w:rsidRDefault="00BE3446" w:rsidP="00BE3446">
            <w:pPr>
              <w:ind w:left="0" w:firstLine="0"/>
              <w:rPr>
                <w:ins w:id="1368" w:author="Pervova 21.1" w:date="2020-03-24T23:13:00Z"/>
              </w:rPr>
            </w:pPr>
            <w:ins w:id="1369" w:author="Pervova 21.1" w:date="2020-03-24T23:13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BE3446" w14:paraId="6210C801" w14:textId="77777777" w:rsidTr="00BE3446">
        <w:trPr>
          <w:ins w:id="1370" w:author="Pervova 21.1" w:date="2020-03-24T23:13:00Z"/>
        </w:trPr>
        <w:tc>
          <w:tcPr>
            <w:tcW w:w="4921" w:type="dxa"/>
          </w:tcPr>
          <w:p w14:paraId="42FE1778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71" w:author="Pervova 21.1" w:date="2020-03-24T23:13:00Z"/>
              </w:rPr>
            </w:pPr>
            <w:ins w:id="1372" w:author="Pervova 21.1" w:date="2020-03-24T23:13:00Z">
              <w:r w:rsidRPr="001664E4">
                <w:t>:16S:USECU</w:t>
              </w:r>
            </w:ins>
          </w:p>
        </w:tc>
        <w:tc>
          <w:tcPr>
            <w:tcW w:w="5329" w:type="dxa"/>
          </w:tcPr>
          <w:p w14:paraId="28D72E1D" w14:textId="77777777" w:rsidR="00BE3446" w:rsidRDefault="00BE3446" w:rsidP="00BE3446">
            <w:pPr>
              <w:ind w:left="0" w:firstLine="0"/>
              <w:rPr>
                <w:ins w:id="1373" w:author="Pervova 21.1" w:date="2020-03-24T23:13:00Z"/>
              </w:rPr>
            </w:pPr>
          </w:p>
        </w:tc>
      </w:tr>
      <w:tr w:rsidR="00BE3446" w14:paraId="6C656DE1" w14:textId="77777777" w:rsidTr="00BE3446">
        <w:trPr>
          <w:ins w:id="1374" w:author="Pervova 21.1" w:date="2020-03-24T23:13:00Z"/>
        </w:trPr>
        <w:tc>
          <w:tcPr>
            <w:tcW w:w="4921" w:type="dxa"/>
          </w:tcPr>
          <w:p w14:paraId="38D5B46B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75" w:author="Pervova 21.1" w:date="2020-03-24T23:13:00Z"/>
              </w:rPr>
            </w:pPr>
            <w:ins w:id="1376" w:author="Pervova 21.1" w:date="2020-03-24T23:13:00Z">
              <w:r w:rsidRPr="001664E4">
                <w:t>:16R:ADDINFO</w:t>
              </w:r>
            </w:ins>
          </w:p>
        </w:tc>
        <w:tc>
          <w:tcPr>
            <w:tcW w:w="5329" w:type="dxa"/>
          </w:tcPr>
          <w:p w14:paraId="79772F7B" w14:textId="77777777" w:rsidR="00BE3446" w:rsidRDefault="00BE3446" w:rsidP="00BE3446">
            <w:pPr>
              <w:ind w:left="0" w:firstLine="0"/>
              <w:rPr>
                <w:ins w:id="1377" w:author="Pervova 21.1" w:date="2020-03-24T23:13:00Z"/>
              </w:rPr>
            </w:pPr>
          </w:p>
        </w:tc>
      </w:tr>
      <w:tr w:rsidR="00BE3446" w:rsidRPr="00802507" w14:paraId="02F689FE" w14:textId="77777777" w:rsidTr="00BE3446">
        <w:trPr>
          <w:ins w:id="1378" w:author="Pervova 21.1" w:date="2020-03-24T23:13:00Z"/>
        </w:trPr>
        <w:tc>
          <w:tcPr>
            <w:tcW w:w="4921" w:type="dxa"/>
          </w:tcPr>
          <w:p w14:paraId="0A3535AC" w14:textId="77777777" w:rsidR="00BE3446" w:rsidRPr="00BA1ED2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79" w:author="Pervova 21.1" w:date="2020-03-24T23:13:00Z"/>
                <w:lang w:val="en-US"/>
              </w:rPr>
            </w:pPr>
            <w:ins w:id="1380" w:author="Pervova 21.1" w:date="2020-03-24T23:13:00Z">
              <w:r w:rsidRPr="00BA1ED2">
                <w:rPr>
                  <w:lang w:val="en-US"/>
                </w:rPr>
                <w:t>:70F::ADTX//'POVESTKA DNa SOBRANIa</w:t>
              </w:r>
            </w:ins>
          </w:p>
          <w:p w14:paraId="3658AE60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81" w:author="Pervova 21.1" w:date="2020-03-24T23:13:00Z"/>
              </w:rPr>
            </w:pPr>
            <w:ins w:id="1382" w:author="Pervova 21.1" w:date="2020-03-24T23:13:00Z">
              <w:r w:rsidRPr="001E28E9">
                <w:t>.</w:t>
              </w:r>
            </w:ins>
          </w:p>
          <w:p w14:paraId="032656C5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83" w:author="Pervova 21.1" w:date="2020-03-24T23:13:00Z"/>
              </w:rPr>
            </w:pPr>
            <w:ins w:id="1384" w:author="Pervova 21.1" w:date="2020-03-24T23:13:00Z">
              <w:r w:rsidRPr="001E28E9">
                <w:t>/ISLB/1.1/DESC/'VYBRATX V REVIZIO</w:t>
              </w:r>
            </w:ins>
          </w:p>
          <w:p w14:paraId="70DB7863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85" w:author="Pervova 21.1" w:date="2020-03-24T23:13:00Z"/>
              </w:rPr>
            </w:pPr>
            <w:proofErr w:type="spellStart"/>
            <w:ins w:id="1386" w:author="Pervova 21.1" w:date="2020-03-24T23:13:00Z">
              <w:r w:rsidRPr="001E28E9">
                <w:t>NNUu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KOMISSIu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OBqESTVA</w:t>
              </w:r>
              <w:proofErr w:type="spellEnd"/>
              <w:r w:rsidRPr="001E28E9">
                <w:t xml:space="preserve"> IVANO</w:t>
              </w:r>
            </w:ins>
          </w:p>
          <w:p w14:paraId="2EA67058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87" w:author="Pervova 21.1" w:date="2020-03-24T23:13:00Z"/>
              </w:rPr>
            </w:pPr>
            <w:ins w:id="1388" w:author="Pervova 21.1" w:date="2020-03-24T23:13:00Z">
              <w:r w:rsidRPr="001E28E9">
                <w:t xml:space="preserve">VA PETRA </w:t>
              </w:r>
              <w:proofErr w:type="spellStart"/>
              <w:r w:rsidRPr="001E28E9">
                <w:t>IVANOVIcA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resolution</w:t>
              </w:r>
              <w:proofErr w:type="spellEnd"/>
            </w:ins>
          </w:p>
          <w:p w14:paraId="4230AC79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89" w:author="Pervova 21.1" w:date="2020-03-24T23:13:00Z"/>
                <w:lang w:val="en-US"/>
              </w:rPr>
            </w:pPr>
            <w:ins w:id="1390" w:author="Pervova 21.1" w:date="2020-03-24T23:13:00Z">
              <w:r w:rsidRPr="00E0214A">
                <w:rPr>
                  <w:lang w:val="en-US"/>
                </w:rPr>
                <w:t>/RSTP/ORDI/RSTS/ACTV/RSLT/CONY/RSLT/CONN/RSLT/ABST/RQRT/'</w:t>
              </w:r>
              <w:proofErr w:type="spellStart"/>
              <w:r w:rsidRPr="00E0214A">
                <w:rPr>
                  <w:lang w:val="en-US"/>
                </w:rPr>
                <w:t>cISLO</w:t>
              </w:r>
              <w:proofErr w:type="spellEnd"/>
              <w:r w:rsidRPr="00E0214A">
                <w:rPr>
                  <w:lang w:val="en-US"/>
                </w:rPr>
                <w:t xml:space="preserve"> LIC, </w:t>
              </w:r>
            </w:ins>
          </w:p>
          <w:p w14:paraId="605562E4" w14:textId="77777777" w:rsidR="00BE3446" w:rsidRPr="00BE3446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ins w:id="1391" w:author="Pervova 21.1" w:date="2020-03-24T23:13:00Z"/>
                <w:lang w:val="en-US"/>
              </w:rPr>
            </w:pPr>
            <w:ins w:id="1392" w:author="Pervova 21.1" w:date="2020-03-24T23:13:00Z">
              <w:r w:rsidRPr="00BE3446">
                <w:rPr>
                  <w:lang w:val="en-US"/>
                </w:rPr>
                <w:t xml:space="preserve">IZBIRAEMYH V </w:t>
              </w:r>
              <w:proofErr w:type="spellStart"/>
              <w:r w:rsidRPr="00BE3446">
                <w:rPr>
                  <w:lang w:val="en-US"/>
                </w:rPr>
                <w:t>REVIZIONNUu</w:t>
              </w:r>
              <w:proofErr w:type="spellEnd"/>
              <w:r w:rsidRPr="00BE3446">
                <w:rPr>
                  <w:lang w:val="en-US"/>
                </w:rPr>
                <w:t xml:space="preserve"> </w:t>
              </w:r>
              <w:proofErr w:type="spellStart"/>
              <w:r w:rsidRPr="00BE3446">
                <w:rPr>
                  <w:lang w:val="en-US"/>
                </w:rPr>
                <w:t>KOMISSIu</w:t>
              </w:r>
              <w:proofErr w:type="spellEnd"/>
              <w:r w:rsidRPr="00BE3446">
                <w:rPr>
                  <w:lang w:val="en-US"/>
                </w:rPr>
                <w:t xml:space="preserve">           - 2'/TYPE/ORDN</w:t>
              </w:r>
            </w:ins>
          </w:p>
          <w:p w14:paraId="46BFA2DD" w14:textId="77777777" w:rsidR="00BE3446" w:rsidRPr="001E28E9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277"/>
              </w:tabs>
              <w:ind w:left="135" w:hanging="135"/>
              <w:rPr>
                <w:ins w:id="1393" w:author="Pervova 21.1" w:date="2020-03-24T23:13:00Z"/>
              </w:rPr>
            </w:pPr>
            <w:ins w:id="1394" w:author="Pervova 21.1" w:date="2020-03-24T23:13:00Z">
              <w:r>
                <w:t>.</w:t>
              </w:r>
            </w:ins>
          </w:p>
          <w:p w14:paraId="40D7D08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95" w:author="Pervova 21.1" w:date="2020-03-24T23:13:00Z"/>
              </w:rPr>
            </w:pPr>
            <w:ins w:id="1396" w:author="Pervova 21.1" w:date="2020-03-24T23:13:00Z">
              <w:r w:rsidRPr="001E28E9">
                <w:t>/ISLB/1.2/DESC/'VYBRATX V REVIZIO</w:t>
              </w:r>
            </w:ins>
          </w:p>
          <w:p w14:paraId="32688A04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97" w:author="Pervova 21.1" w:date="2020-03-24T23:13:00Z"/>
              </w:rPr>
            </w:pPr>
            <w:proofErr w:type="spellStart"/>
            <w:ins w:id="1398" w:author="Pervova 21.1" w:date="2020-03-24T23:13:00Z">
              <w:r w:rsidRPr="001E28E9">
                <w:t>NNUu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KOMISSIu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OBqESTVA</w:t>
              </w:r>
              <w:proofErr w:type="spellEnd"/>
              <w:r w:rsidRPr="001E28E9">
                <w:t xml:space="preserve"> PETROVA </w:t>
              </w:r>
            </w:ins>
          </w:p>
          <w:p w14:paraId="6F83784B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399" w:author="Pervova 21.1" w:date="2020-03-24T23:13:00Z"/>
              </w:rPr>
            </w:pPr>
            <w:ins w:id="1400" w:author="Pervova 21.1" w:date="2020-03-24T23:13:00Z">
              <w:r w:rsidRPr="001E28E9">
                <w:t xml:space="preserve">IVANA </w:t>
              </w:r>
              <w:proofErr w:type="spellStart"/>
              <w:r w:rsidRPr="001E28E9">
                <w:t>FEDOROVIcA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resolution</w:t>
              </w:r>
              <w:proofErr w:type="spellEnd"/>
            </w:ins>
          </w:p>
          <w:p w14:paraId="21AAC1F8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01" w:author="Pervova 21.1" w:date="2020-03-24T23:13:00Z"/>
                <w:lang w:val="en-US"/>
              </w:rPr>
            </w:pPr>
            <w:ins w:id="1402" w:author="Pervova 21.1" w:date="2020-03-24T23:13:00Z">
              <w:r w:rsidRPr="00E0214A">
                <w:rPr>
                  <w:lang w:val="en-US"/>
                </w:rPr>
                <w:t>/RSTP/ORDI/RSTS/ACTV/RSLT/CONY/RSLT/CONN/RSLT/ABST/RQRT/'</w:t>
              </w:r>
              <w:proofErr w:type="spellStart"/>
              <w:r w:rsidRPr="00E0214A">
                <w:rPr>
                  <w:lang w:val="en-US"/>
                </w:rPr>
                <w:t>cISLO</w:t>
              </w:r>
              <w:proofErr w:type="spellEnd"/>
              <w:r w:rsidRPr="00E0214A">
                <w:rPr>
                  <w:lang w:val="en-US"/>
                </w:rPr>
                <w:t xml:space="preserve"> LIC, </w:t>
              </w:r>
            </w:ins>
          </w:p>
          <w:p w14:paraId="2EE01026" w14:textId="77777777" w:rsidR="00BE3446" w:rsidRPr="00BE3446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ins w:id="1403" w:author="Pervova 21.1" w:date="2020-03-24T23:13:00Z"/>
                <w:lang w:val="en-US"/>
              </w:rPr>
            </w:pPr>
            <w:ins w:id="1404" w:author="Pervova 21.1" w:date="2020-03-24T23:13:00Z">
              <w:r w:rsidRPr="00BE3446">
                <w:rPr>
                  <w:lang w:val="en-US"/>
                </w:rPr>
                <w:t xml:space="preserve">IZBIRAEMYH V </w:t>
              </w:r>
              <w:proofErr w:type="spellStart"/>
              <w:r w:rsidRPr="00BE3446">
                <w:rPr>
                  <w:lang w:val="en-US"/>
                </w:rPr>
                <w:t>REVIZIONNUu</w:t>
              </w:r>
              <w:proofErr w:type="spellEnd"/>
              <w:r w:rsidRPr="00BE3446">
                <w:rPr>
                  <w:lang w:val="en-US"/>
                </w:rPr>
                <w:t xml:space="preserve"> </w:t>
              </w:r>
              <w:proofErr w:type="spellStart"/>
              <w:r w:rsidRPr="00BE3446">
                <w:rPr>
                  <w:lang w:val="en-US"/>
                </w:rPr>
                <w:t>KOMISSIu</w:t>
              </w:r>
              <w:proofErr w:type="spellEnd"/>
              <w:r w:rsidRPr="00BE3446">
                <w:rPr>
                  <w:lang w:val="en-US"/>
                </w:rPr>
                <w:t xml:space="preserve"> - 2'/TYPE/ORDN</w:t>
              </w:r>
            </w:ins>
          </w:p>
          <w:p w14:paraId="64D85F77" w14:textId="77777777" w:rsidR="00BE3446" w:rsidRPr="001E28E9" w:rsidRDefault="00BE3446" w:rsidP="00BE3446">
            <w:pPr>
              <w:numPr>
                <w:ilvl w:val="0"/>
                <w:numId w:val="1"/>
              </w:numPr>
              <w:tabs>
                <w:tab w:val="clear" w:pos="0"/>
                <w:tab w:val="num" w:pos="135"/>
              </w:tabs>
              <w:ind w:left="135" w:hanging="135"/>
              <w:rPr>
                <w:ins w:id="1405" w:author="Pervova 21.1" w:date="2020-03-24T23:13:00Z"/>
              </w:rPr>
            </w:pPr>
            <w:ins w:id="1406" w:author="Pervova 21.1" w:date="2020-03-24T23:13:00Z">
              <w:r>
                <w:t>.</w:t>
              </w:r>
            </w:ins>
          </w:p>
          <w:p w14:paraId="5BD33404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07" w:author="Pervova 21.1" w:date="2020-03-24T23:13:00Z"/>
              </w:rPr>
            </w:pPr>
            <w:ins w:id="1408" w:author="Pervova 21.1" w:date="2020-03-24T23:13:00Z">
              <w:r w:rsidRPr="001E28E9">
                <w:t>/ISLB/2.1/DESC/'</w:t>
              </w:r>
              <w:proofErr w:type="spellStart"/>
              <w:r w:rsidRPr="001E28E9">
                <w:t>cLENY</w:t>
              </w:r>
              <w:proofErr w:type="spellEnd"/>
              <w:r w:rsidRPr="001E28E9">
                <w:t xml:space="preserve"> SOVETA DIRE</w:t>
              </w:r>
            </w:ins>
          </w:p>
          <w:p w14:paraId="507F6AD9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09" w:author="Pervova 21.1" w:date="2020-03-24T23:13:00Z"/>
              </w:rPr>
            </w:pPr>
            <w:proofErr w:type="gramStart"/>
            <w:ins w:id="1410" w:author="Pervova 21.1" w:date="2020-03-24T23:13:00Z">
              <w:r w:rsidRPr="001E28E9">
                <w:t>KTOROV(</w:t>
              </w:r>
              <w:proofErr w:type="spellStart"/>
              <w:r w:rsidRPr="001E28E9">
                <w:t>NABLuDATELXNOGO</w:t>
              </w:r>
              <w:proofErr w:type="spellEnd"/>
              <w:r w:rsidRPr="001E28E9">
                <w:t xml:space="preserve"> S</w:t>
              </w:r>
              <w:proofErr w:type="gramEnd"/>
            </w:ins>
          </w:p>
          <w:p w14:paraId="4332E82A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11" w:author="Pervova 21.1" w:date="2020-03-24T23:13:00Z"/>
                <w:lang w:val="en-US"/>
              </w:rPr>
            </w:pPr>
            <w:ins w:id="1412" w:author="Pervova 21.1" w:date="2020-03-24T23:13:00Z">
              <w:r w:rsidRPr="008C7DCB">
                <w:rPr>
                  <w:lang w:val="en-US"/>
                </w:rPr>
                <w:t>OVETA)'/TITL/resolution/RSTP/ORDI</w:t>
              </w:r>
            </w:ins>
          </w:p>
          <w:p w14:paraId="13016B3A" w14:textId="77777777" w:rsidR="00BE3446" w:rsidRP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13" w:author="Pervova 21.1" w:date="2020-03-24T23:13:00Z"/>
                <w:lang w:val="en-US"/>
              </w:rPr>
            </w:pPr>
            <w:ins w:id="1414" w:author="Pervova 21.1" w:date="2020-03-24T23:13:00Z">
              <w:r w:rsidRPr="00E0214A">
                <w:rPr>
                  <w:lang w:val="en-US"/>
                </w:rPr>
                <w:t>/RSTS/ACTV/RSLT/CONY/RSLT/CONN/RSLT</w:t>
              </w:r>
              <w:r w:rsidRPr="00BE3446">
                <w:rPr>
                  <w:lang w:val="en-US"/>
                </w:rPr>
                <w:t>/ABST/TYPE/CMLT/MLTP/3</w:t>
              </w:r>
            </w:ins>
          </w:p>
          <w:p w14:paraId="387B4CFD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15" w:author="Pervova 21.1" w:date="2020-03-24T23:13:00Z"/>
              </w:rPr>
            </w:pPr>
            <w:ins w:id="1416" w:author="Pervova 21.1" w:date="2020-03-24T23:13:00Z">
              <w:r>
                <w:t>.</w:t>
              </w:r>
            </w:ins>
          </w:p>
          <w:p w14:paraId="6D45533C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17" w:author="Pervova 21.1" w:date="2020-03-24T23:13:00Z"/>
              </w:rPr>
            </w:pPr>
            <w:ins w:id="1418" w:author="Pervova 21.1" w:date="2020-03-24T23:13:00Z">
              <w:r w:rsidRPr="001E28E9">
                <w:t>/ISLB/2.1.1/DESC/'SIDOROV PETR PET</w:t>
              </w:r>
            </w:ins>
          </w:p>
          <w:p w14:paraId="17971006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19" w:author="Pervova 21.1" w:date="2020-03-24T23:13:00Z"/>
              </w:rPr>
            </w:pPr>
            <w:ins w:id="1420" w:author="Pervova 21.1" w:date="2020-03-24T23:13:00Z">
              <w:r w:rsidRPr="001E28E9">
                <w:t>ROVIC'/TITL/</w:t>
              </w:r>
              <w:proofErr w:type="spellStart"/>
              <w:r w:rsidRPr="001E28E9">
                <w:t>candidate</w:t>
              </w:r>
              <w:proofErr w:type="spellEnd"/>
              <w:r w:rsidRPr="001E28E9">
                <w:t>/RSTP/ORDI</w:t>
              </w:r>
            </w:ins>
          </w:p>
          <w:p w14:paraId="194E66F6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21" w:author="Pervova 21.1" w:date="2020-03-24T23:13:00Z"/>
                <w:lang w:val="en-US"/>
              </w:rPr>
            </w:pPr>
            <w:ins w:id="1422" w:author="Pervova 21.1" w:date="2020-03-24T23:13:00Z">
              <w:r w:rsidRPr="008C7DCB">
                <w:rPr>
                  <w:lang w:val="en-US"/>
                </w:rPr>
                <w:t>/RSTS/ACTV/RSLT/CONY/TYPE/CMLT/MLTP/3</w:t>
              </w:r>
            </w:ins>
          </w:p>
          <w:p w14:paraId="6FD0A85B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23" w:author="Pervova 21.1" w:date="2020-03-24T23:13:00Z"/>
                <w:lang w:val="en-US"/>
              </w:rPr>
            </w:pPr>
            <w:ins w:id="1424" w:author="Pervova 21.1" w:date="2020-03-24T23:13:00Z">
              <w:r>
                <w:t>.</w:t>
              </w:r>
            </w:ins>
          </w:p>
          <w:p w14:paraId="32D7A5B8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25" w:author="Pervova 21.1" w:date="2020-03-24T23:13:00Z"/>
              </w:rPr>
            </w:pPr>
            <w:ins w:id="1426" w:author="Pervova 21.1" w:date="2020-03-24T23:13:00Z">
              <w:r w:rsidRPr="001E28E9">
                <w:t>/ISLB/2.1.2/DESC/'FEDOROV IVAN NI</w:t>
              </w:r>
            </w:ins>
          </w:p>
          <w:p w14:paraId="15FD44A9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27" w:author="Pervova 21.1" w:date="2020-03-24T23:13:00Z"/>
              </w:rPr>
            </w:pPr>
            <w:proofErr w:type="spellStart"/>
            <w:ins w:id="1428" w:author="Pervova 21.1" w:date="2020-03-24T23:13:00Z">
              <w:r w:rsidRPr="001E28E9">
                <w:t>KOLAEVIc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candidate</w:t>
              </w:r>
              <w:proofErr w:type="spellEnd"/>
              <w:r w:rsidRPr="001E28E9">
                <w:t>/RSTP/ORDI</w:t>
              </w:r>
            </w:ins>
          </w:p>
          <w:p w14:paraId="303FBF71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29" w:author="Pervova 21.1" w:date="2020-03-24T23:13:00Z"/>
                <w:lang w:val="en-US"/>
              </w:rPr>
            </w:pPr>
            <w:ins w:id="1430" w:author="Pervova 21.1" w:date="2020-03-24T23:13:00Z">
              <w:r w:rsidRPr="008C7DCB">
                <w:rPr>
                  <w:lang w:val="en-US"/>
                </w:rPr>
                <w:t>/RSTS/ACTV/RSLT/CONY/TYPE/CMLT/MLTP/3</w:t>
              </w:r>
            </w:ins>
          </w:p>
          <w:p w14:paraId="18A026CC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31" w:author="Pervova 21.1" w:date="2020-03-24T23:13:00Z"/>
                <w:lang w:val="en-US"/>
              </w:rPr>
            </w:pPr>
            <w:ins w:id="1432" w:author="Pervova 21.1" w:date="2020-03-24T23:13:00Z">
              <w:r>
                <w:t>.</w:t>
              </w:r>
            </w:ins>
          </w:p>
          <w:p w14:paraId="52FD244B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33" w:author="Pervova 21.1" w:date="2020-03-24T23:13:00Z"/>
              </w:rPr>
            </w:pPr>
            <w:ins w:id="1434" w:author="Pervova 21.1" w:date="2020-03-24T23:13:00Z">
              <w:r w:rsidRPr="001E28E9">
                <w:t>/ISLB/2.1.3/DESC/'</w:t>
              </w:r>
              <w:proofErr w:type="spellStart"/>
              <w:r w:rsidRPr="001E28E9">
                <w:t>uRXEV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ALEKSEi</w:t>
              </w:r>
              <w:proofErr w:type="spellEnd"/>
              <w:r w:rsidRPr="001E28E9">
                <w:t xml:space="preserve"> A</w:t>
              </w:r>
            </w:ins>
          </w:p>
          <w:p w14:paraId="54663653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35" w:author="Pervova 21.1" w:date="2020-03-24T23:13:00Z"/>
              </w:rPr>
            </w:pPr>
            <w:proofErr w:type="spellStart"/>
            <w:ins w:id="1436" w:author="Pervova 21.1" w:date="2020-03-24T23:13:00Z">
              <w:r w:rsidRPr="001E28E9">
                <w:t>LEKSEEVIc</w:t>
              </w:r>
              <w:proofErr w:type="spellEnd"/>
              <w:r w:rsidRPr="001E28E9">
                <w:t>'/TITL/</w:t>
              </w:r>
              <w:proofErr w:type="spellStart"/>
              <w:r w:rsidRPr="001E28E9">
                <w:t>candidate</w:t>
              </w:r>
              <w:proofErr w:type="spellEnd"/>
              <w:r w:rsidRPr="001E28E9">
                <w:t>/RSTP/ORDI</w:t>
              </w:r>
            </w:ins>
          </w:p>
          <w:p w14:paraId="703EE943" w14:textId="77777777" w:rsidR="00BE3446" w:rsidRPr="00E0214A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37" w:author="Pervova 21.1" w:date="2020-03-24T23:13:00Z"/>
                <w:lang w:val="en-US"/>
              </w:rPr>
            </w:pPr>
            <w:ins w:id="1438" w:author="Pervova 21.1" w:date="2020-03-24T23:13:00Z">
              <w:r w:rsidRPr="008C7DCB">
                <w:rPr>
                  <w:lang w:val="en-US"/>
                </w:rPr>
                <w:t>/RSTS/ACTV/RSLT/CONY/TYPE/CMLT/MLTP/3</w:t>
              </w:r>
            </w:ins>
          </w:p>
          <w:p w14:paraId="3887AABF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39" w:author="Pervova 21.1" w:date="2020-03-24T23:13:00Z"/>
                <w:lang w:val="en-US"/>
              </w:rPr>
            </w:pPr>
            <w:ins w:id="1440" w:author="Pervova 21.1" w:date="2020-03-24T23:13:00Z">
              <w:r>
                <w:t>.</w:t>
              </w:r>
            </w:ins>
          </w:p>
          <w:p w14:paraId="47AE4185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41" w:author="Pervova 21.1" w:date="2020-03-24T23:13:00Z"/>
              </w:rPr>
            </w:pPr>
            <w:ins w:id="1442" w:author="Pervova 21.1" w:date="2020-03-24T23:13:00Z">
              <w:r w:rsidRPr="001E28E9">
                <w:t xml:space="preserve">/ISLB/3.1/DESC/'UTVERDITX </w:t>
              </w:r>
              <w:proofErr w:type="spellStart"/>
              <w:r w:rsidRPr="001E28E9">
                <w:t>GODOVOi</w:t>
              </w:r>
              <w:proofErr w:type="spellEnd"/>
              <w:r w:rsidRPr="001E28E9">
                <w:t xml:space="preserve"> O</w:t>
              </w:r>
            </w:ins>
          </w:p>
          <w:p w14:paraId="031466E2" w14:textId="77777777" w:rsidR="00BE3446" w:rsidRPr="001E28E9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43" w:author="Pervova 21.1" w:date="2020-03-24T23:13:00Z"/>
              </w:rPr>
            </w:pPr>
            <w:proofErr w:type="spellStart"/>
            <w:ins w:id="1444" w:author="Pervova 21.1" w:date="2020-03-24T23:13:00Z">
              <w:r w:rsidRPr="001E28E9">
                <w:t>TcET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OBqESTVA</w:t>
              </w:r>
              <w:proofErr w:type="spellEnd"/>
              <w:r w:rsidRPr="001E28E9">
                <w:t xml:space="preserve"> ZA 2016 GOD, GODOV</w:t>
              </w:r>
            </w:ins>
          </w:p>
          <w:p w14:paraId="40BB9E3B" w14:textId="77777777" w:rsidR="00BE3446" w:rsidRPr="008C7DCB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45" w:author="Pervova 21.1" w:date="2020-03-24T23:13:00Z"/>
                <w:lang w:val="en-US"/>
              </w:rPr>
            </w:pPr>
            <w:ins w:id="1446" w:author="Pervova 21.1" w:date="2020-03-24T23:13:00Z">
              <w:r w:rsidRPr="008C7DCB">
                <w:rPr>
                  <w:lang w:val="en-US"/>
                </w:rPr>
                <w:lastRenderedPageBreak/>
                <w:t xml:space="preserve">Oi </w:t>
              </w:r>
              <w:proofErr w:type="spellStart"/>
              <w:r w:rsidRPr="008C7DCB">
                <w:rPr>
                  <w:lang w:val="en-US"/>
                </w:rPr>
                <w:t>BUHGALTERSKIi</w:t>
              </w:r>
              <w:proofErr w:type="spellEnd"/>
              <w:r w:rsidRPr="008C7DCB">
                <w:rPr>
                  <w:lang w:val="en-US"/>
                </w:rPr>
                <w:t xml:space="preserve"> BALANS I </w:t>
              </w:r>
              <w:proofErr w:type="spellStart"/>
              <w:r w:rsidRPr="008C7DCB">
                <w:rPr>
                  <w:lang w:val="en-US"/>
                </w:rPr>
                <w:t>ScET</w:t>
              </w:r>
              <w:proofErr w:type="spellEnd"/>
              <w:r w:rsidRPr="008C7DCB">
                <w:rPr>
                  <w:lang w:val="en-US"/>
                </w:rPr>
                <w:t xml:space="preserve"> PRI</w:t>
              </w:r>
            </w:ins>
          </w:p>
          <w:p w14:paraId="78B204C4" w14:textId="77777777" w:rsidR="00BE3446" w:rsidRP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47" w:author="Pervova 21.1" w:date="2020-03-24T23:13:00Z"/>
                <w:lang w:val="en-US"/>
              </w:rPr>
            </w:pPr>
            <w:proofErr w:type="spellStart"/>
            <w:ins w:id="1448" w:author="Pervova 21.1" w:date="2020-03-24T23:13:00Z">
              <w:r w:rsidRPr="00E0214A">
                <w:rPr>
                  <w:lang w:val="en-US"/>
                </w:rPr>
                <w:t>BYLEi</w:t>
              </w:r>
              <w:proofErr w:type="spellEnd"/>
              <w:r w:rsidRPr="00E0214A">
                <w:rPr>
                  <w:lang w:val="en-US"/>
                </w:rPr>
                <w:t xml:space="preserve"> I UBYTKOV </w:t>
              </w:r>
              <w:proofErr w:type="spellStart"/>
              <w:r w:rsidRPr="00E0214A">
                <w:rPr>
                  <w:lang w:val="en-US"/>
                </w:rPr>
                <w:t>OBqESTVA</w:t>
              </w:r>
              <w:proofErr w:type="spellEnd"/>
              <w:r w:rsidRPr="00E0214A">
                <w:rPr>
                  <w:lang w:val="en-US"/>
                </w:rPr>
                <w:t xml:space="preserve"> ZA 2016 GOD'</w:t>
              </w:r>
              <w:r w:rsidRPr="00BE3446">
                <w:rPr>
                  <w:lang w:val="en-US"/>
                </w:rPr>
                <w:t>/TITL/resolution/RSTP/ORDI/RSTS</w:t>
              </w:r>
            </w:ins>
          </w:p>
          <w:p w14:paraId="606DC10C" w14:textId="77777777" w:rsidR="00BE3446" w:rsidRP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49" w:author="Pervova 21.1" w:date="2020-03-24T23:13:00Z"/>
                <w:lang w:val="en-US"/>
              </w:rPr>
            </w:pPr>
            <w:ins w:id="1450" w:author="Pervova 21.1" w:date="2020-03-24T23:13:00Z">
              <w:r w:rsidRPr="008C7DCB">
                <w:rPr>
                  <w:lang w:val="en-US"/>
                </w:rPr>
                <w:t>/ACTV/RSLT/CONY/RSLT/CONN/RSLT/ABST</w:t>
              </w:r>
              <w:r w:rsidRPr="00BE3446">
                <w:rPr>
                  <w:lang w:val="en-US"/>
                </w:rPr>
                <w:t>/TYPE/ORDN/ARGH/BIDS</w:t>
              </w:r>
            </w:ins>
          </w:p>
        </w:tc>
        <w:tc>
          <w:tcPr>
            <w:tcW w:w="5329" w:type="dxa"/>
          </w:tcPr>
          <w:p w14:paraId="6D93CE23" w14:textId="77777777" w:rsidR="00BE3446" w:rsidRPr="00CE36BA" w:rsidRDefault="00BE3446" w:rsidP="00BE3446">
            <w:pPr>
              <w:ind w:left="0" w:firstLine="0"/>
              <w:rPr>
                <w:ins w:id="1451" w:author="Pervova 21.1" w:date="2020-03-24T23:13:00Z"/>
                <w:lang w:val="en-US"/>
              </w:rPr>
            </w:pPr>
            <w:ins w:id="1452" w:author="Pervova 21.1" w:date="2020-03-24T23:13:00Z">
              <w:r w:rsidRPr="00432EF2">
                <w:rPr>
                  <w:lang w:val="en-US"/>
                </w:rPr>
                <w:lastRenderedPageBreak/>
                <w:t>/ISLB/</w:t>
              </w:r>
              <w:r w:rsidRPr="00CE36BA">
                <w:rPr>
                  <w:lang w:val="en-US"/>
                </w:rPr>
                <w:t xml:space="preserve">номер </w:t>
              </w:r>
              <w:proofErr w:type="spellStart"/>
              <w:r w:rsidRPr="00CE36BA">
                <w:rPr>
                  <w:lang w:val="en-US"/>
                </w:rPr>
                <w:t>вопроса</w:t>
              </w:r>
              <w:proofErr w:type="spellEnd"/>
            </w:ins>
          </w:p>
          <w:p w14:paraId="5A57FA51" w14:textId="77777777" w:rsidR="00BE3446" w:rsidRPr="00CE36BA" w:rsidRDefault="00BE3446" w:rsidP="00BE3446">
            <w:pPr>
              <w:ind w:left="0" w:firstLine="0"/>
              <w:rPr>
                <w:ins w:id="1453" w:author="Pervova 21.1" w:date="2020-03-24T23:13:00Z"/>
                <w:lang w:val="en-US"/>
              </w:rPr>
            </w:pPr>
            <w:ins w:id="1454" w:author="Pervova 21.1" w:date="2020-03-24T23:13:00Z">
              <w:r w:rsidRPr="00CE36BA">
                <w:rPr>
                  <w:lang w:val="en-US"/>
                </w:rPr>
                <w:t>/</w:t>
              </w:r>
              <w:r w:rsidRPr="00432EF2">
                <w:rPr>
                  <w:lang w:val="en-US"/>
                </w:rPr>
                <w:t>DESC</w:t>
              </w:r>
              <w:r w:rsidRPr="00CE36BA">
                <w:rPr>
                  <w:lang w:val="en-US"/>
                </w:rPr>
                <w:t>/</w:t>
              </w:r>
              <w:proofErr w:type="spellStart"/>
              <w:r w:rsidRPr="00CE36BA">
                <w:rPr>
                  <w:lang w:val="en-US"/>
                </w:rPr>
                <w:t>содержание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пункта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повестки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дня</w:t>
              </w:r>
              <w:proofErr w:type="spellEnd"/>
            </w:ins>
          </w:p>
          <w:p w14:paraId="7C2ADAF3" w14:textId="77777777" w:rsidR="00BE3446" w:rsidRPr="00EB3BCF" w:rsidRDefault="00BE3446" w:rsidP="00BE3446">
            <w:pPr>
              <w:ind w:left="0" w:firstLine="0"/>
              <w:rPr>
                <w:ins w:id="1455" w:author="Pervova 21.1" w:date="2020-03-24T23:13:00Z"/>
              </w:rPr>
            </w:pPr>
            <w:ins w:id="1456" w:author="Pervova 21.1" w:date="2020-03-24T23:13:00Z">
              <w:r w:rsidRPr="00EB3BCF">
                <w:t>/</w:t>
              </w:r>
              <w:r w:rsidRPr="00432EF2">
                <w:rPr>
                  <w:lang w:val="en-US"/>
                </w:rPr>
                <w:t>TITL</w:t>
              </w:r>
              <w:r w:rsidRPr="00EB3BCF">
                <w:t>/краткое содержание пункта повестки дня</w:t>
              </w:r>
            </w:ins>
          </w:p>
          <w:p w14:paraId="131EA134" w14:textId="77777777" w:rsidR="00BE3446" w:rsidRPr="00CE36BA" w:rsidRDefault="00BE3446" w:rsidP="00BE3446">
            <w:pPr>
              <w:ind w:left="0" w:firstLine="0"/>
              <w:rPr>
                <w:ins w:id="1457" w:author="Pervova 21.1" w:date="2020-03-24T23:13:00Z"/>
                <w:lang w:val="en-US"/>
              </w:rPr>
            </w:pPr>
            <w:ins w:id="1458" w:author="Pervova 21.1" w:date="2020-03-24T23:13:00Z">
              <w:r w:rsidRPr="00F72221">
                <w:rPr>
                  <w:lang w:val="en-US"/>
                </w:rPr>
                <w:t>/RSTP/</w:t>
              </w:r>
              <w:r w:rsidRPr="00CE36BA">
                <w:rPr>
                  <w:lang w:val="en-US"/>
                </w:rPr>
                <w:t xml:space="preserve">тип </w:t>
              </w:r>
              <w:proofErr w:type="spellStart"/>
              <w:r w:rsidRPr="00CE36BA">
                <w:rPr>
                  <w:lang w:val="en-US"/>
                </w:rPr>
                <w:t>решения</w:t>
              </w:r>
              <w:proofErr w:type="spellEnd"/>
            </w:ins>
          </w:p>
          <w:p w14:paraId="191B0436" w14:textId="77777777" w:rsidR="00BE3446" w:rsidRPr="00CE36BA" w:rsidRDefault="00BE3446" w:rsidP="00BE3446">
            <w:pPr>
              <w:ind w:left="0" w:firstLine="0"/>
              <w:rPr>
                <w:ins w:id="1459" w:author="Pervova 21.1" w:date="2020-03-24T23:13:00Z"/>
                <w:lang w:val="en-US"/>
              </w:rPr>
            </w:pPr>
            <w:ins w:id="1460" w:author="Pervova 21.1" w:date="2020-03-24T23:13:00Z">
              <w:r w:rsidRPr="00CE36BA">
                <w:rPr>
                  <w:lang w:val="en-US"/>
                </w:rPr>
                <w:t>/</w:t>
              </w:r>
              <w:r w:rsidRPr="00F72221">
                <w:rPr>
                  <w:lang w:val="en-US"/>
                </w:rPr>
                <w:t>RSTS/</w:t>
              </w:r>
              <w:proofErr w:type="spellStart"/>
              <w:r w:rsidRPr="00CE36BA">
                <w:rPr>
                  <w:lang w:val="en-US"/>
                </w:rPr>
                <w:t>статус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решения</w:t>
              </w:r>
              <w:proofErr w:type="spellEnd"/>
            </w:ins>
          </w:p>
          <w:p w14:paraId="3C7D478F" w14:textId="77777777" w:rsidR="00BE3446" w:rsidRPr="00CE36BA" w:rsidRDefault="00BE3446" w:rsidP="00BE3446">
            <w:pPr>
              <w:ind w:left="0" w:firstLine="0"/>
              <w:rPr>
                <w:ins w:id="1461" w:author="Pervova 21.1" w:date="2020-03-24T23:13:00Z"/>
                <w:lang w:val="en-US"/>
              </w:rPr>
            </w:pPr>
            <w:ins w:id="1462" w:author="Pervova 21.1" w:date="2020-03-24T23:13:00Z">
              <w:r w:rsidRPr="00CE36BA">
                <w:rPr>
                  <w:lang w:val="en-US"/>
                </w:rPr>
                <w:t>/</w:t>
              </w:r>
              <w:r w:rsidRPr="00F72221">
                <w:rPr>
                  <w:lang w:val="en-US"/>
                </w:rPr>
                <w:t>RSLT/</w:t>
              </w:r>
              <w:r w:rsidRPr="00CE36BA">
                <w:rPr>
                  <w:lang w:val="en-US"/>
                </w:rPr>
                <w:t xml:space="preserve">код варианта </w:t>
              </w:r>
              <w:proofErr w:type="spellStart"/>
              <w:r w:rsidRPr="00CE36BA">
                <w:rPr>
                  <w:lang w:val="en-US"/>
                </w:rPr>
                <w:t>голосования</w:t>
              </w:r>
              <w:proofErr w:type="spellEnd"/>
            </w:ins>
          </w:p>
          <w:p w14:paraId="2D2F1EC7" w14:textId="77777777" w:rsidR="00BE3446" w:rsidRPr="00802507" w:rsidRDefault="00BE3446" w:rsidP="00BE3446">
            <w:pPr>
              <w:ind w:left="0" w:firstLine="0"/>
              <w:rPr>
                <w:ins w:id="1463" w:author="Pervova 21.1" w:date="2020-03-24T23:13:00Z"/>
              </w:rPr>
            </w:pPr>
            <w:ins w:id="1464" w:author="Pervova 21.1" w:date="2020-03-24T23:13:00Z">
              <w:r w:rsidRPr="00EB3BCF">
                <w:t>/</w:t>
              </w:r>
              <w:r w:rsidRPr="00AF7360">
                <w:rPr>
                  <w:lang w:val="en-US"/>
                </w:rPr>
                <w:t>RQRT</w:t>
              </w:r>
              <w:r w:rsidRPr="00EB3BCF">
                <w:t>/дополнительные требования по голосованию /</w:t>
              </w:r>
              <w:r w:rsidRPr="00AF7360">
                <w:rPr>
                  <w:lang w:val="en-US"/>
                </w:rPr>
                <w:t>TYPE</w:t>
              </w:r>
              <w:r w:rsidRPr="00EB3BCF">
                <w:t>/тип голосования</w:t>
              </w:r>
            </w:ins>
          </w:p>
          <w:p w14:paraId="03BC8C5E" w14:textId="77777777" w:rsidR="00BE3446" w:rsidRPr="00802507" w:rsidRDefault="00BE3446" w:rsidP="00BE3446">
            <w:pPr>
              <w:ind w:left="0" w:firstLine="0"/>
              <w:rPr>
                <w:ins w:id="1465" w:author="Pervova 21.1" w:date="2020-03-24T23:13:00Z"/>
              </w:rPr>
            </w:pPr>
            <w:ins w:id="1466" w:author="Pervova 21.1" w:date="2020-03-24T23:13:00Z">
              <w:r w:rsidRPr="00AF7360">
                <w:rPr>
                  <w:lang w:val="en-US"/>
                </w:rPr>
                <w:t>/MLTP/</w:t>
              </w:r>
              <w:proofErr w:type="spellStart"/>
              <w:r w:rsidRPr="008175C9">
                <w:rPr>
                  <w:lang w:val="en-US"/>
                </w:rPr>
                <w:t>коэффициент</w:t>
              </w:r>
              <w:proofErr w:type="spellEnd"/>
              <w:r w:rsidRPr="008175C9">
                <w:rPr>
                  <w:lang w:val="en-US"/>
                </w:rPr>
                <w:t xml:space="preserve"> </w:t>
              </w:r>
              <w:proofErr w:type="spellStart"/>
              <w:r w:rsidRPr="008175C9">
                <w:rPr>
                  <w:lang w:val="en-US"/>
                </w:rPr>
                <w:t>умножения</w:t>
              </w:r>
              <w:proofErr w:type="spellEnd"/>
            </w:ins>
          </w:p>
          <w:p w14:paraId="73619DFB" w14:textId="77777777" w:rsidR="00BE3446" w:rsidRPr="00802507" w:rsidRDefault="00BE3446" w:rsidP="00BE3446">
            <w:pPr>
              <w:numPr>
                <w:ilvl w:val="0"/>
                <w:numId w:val="0"/>
              </w:numPr>
              <w:ind w:left="432" w:hanging="432"/>
              <w:rPr>
                <w:ins w:id="1467" w:author="Pervova 21.1" w:date="2020-03-24T23:13:00Z"/>
              </w:rPr>
            </w:pPr>
            <w:ins w:id="1468" w:author="Pervova 21.1" w:date="2020-03-24T23:13:00Z">
              <w:r w:rsidRPr="000E500F">
                <w:t>/</w:t>
              </w:r>
              <w:r w:rsidRPr="00CE36BA">
                <w:rPr>
                  <w:lang w:val="en-US"/>
                </w:rPr>
                <w:t>ARGH</w:t>
              </w:r>
              <w:r w:rsidRPr="000E500F">
                <w:t>/дополнительные права, которые могут возникнуть у владельца</w:t>
              </w:r>
            </w:ins>
          </w:p>
        </w:tc>
      </w:tr>
      <w:tr w:rsidR="00BE3446" w14:paraId="7C9A2DAF" w14:textId="77777777" w:rsidTr="00BE3446">
        <w:trPr>
          <w:ins w:id="1469" w:author="Pervova 21.1" w:date="2020-03-24T23:13:00Z"/>
        </w:trPr>
        <w:tc>
          <w:tcPr>
            <w:tcW w:w="4921" w:type="dxa"/>
          </w:tcPr>
          <w:p w14:paraId="471886A7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70" w:author="Pervova 21.1" w:date="2020-03-24T23:13:00Z"/>
              </w:rPr>
            </w:pPr>
            <w:ins w:id="1471" w:author="Pervova 21.1" w:date="2020-03-24T23:13:00Z">
              <w:r w:rsidRPr="001664E4">
                <w:lastRenderedPageBreak/>
                <w:t>.</w:t>
              </w:r>
            </w:ins>
          </w:p>
        </w:tc>
        <w:tc>
          <w:tcPr>
            <w:tcW w:w="5329" w:type="dxa"/>
          </w:tcPr>
          <w:p w14:paraId="12F2830C" w14:textId="77777777" w:rsidR="00BE3446" w:rsidRDefault="00BE3446" w:rsidP="00BE3446">
            <w:pPr>
              <w:ind w:left="0" w:firstLine="0"/>
              <w:rPr>
                <w:ins w:id="1472" w:author="Pervova 21.1" w:date="2020-03-24T23:13:00Z"/>
              </w:rPr>
            </w:pPr>
          </w:p>
        </w:tc>
      </w:tr>
      <w:tr w:rsidR="00BE3446" w14:paraId="6F574B7E" w14:textId="77777777" w:rsidTr="00BE3446">
        <w:trPr>
          <w:ins w:id="1473" w:author="Pervova 21.1" w:date="2020-03-24T23:13:00Z"/>
        </w:trPr>
        <w:tc>
          <w:tcPr>
            <w:tcW w:w="4921" w:type="dxa"/>
          </w:tcPr>
          <w:p w14:paraId="41D799F8" w14:textId="77777777" w:rsidR="00BE3446" w:rsidRPr="004C1E11" w:rsidRDefault="00BE3446" w:rsidP="00BE3446">
            <w:pPr>
              <w:numPr>
                <w:ilvl w:val="0"/>
                <w:numId w:val="1"/>
              </w:numPr>
              <w:ind w:left="0" w:firstLine="0"/>
              <w:jc w:val="left"/>
              <w:rPr>
                <w:ins w:id="1474" w:author="Pervova 21.1" w:date="2020-03-24T23:13:00Z"/>
              </w:rPr>
            </w:pPr>
            <w:ins w:id="1475" w:author="Pervova 21.1" w:date="2020-03-24T23:13:00Z">
              <w:r w:rsidRPr="004C1E11">
                <w:t>:70</w:t>
              </w:r>
              <w:r w:rsidRPr="00363FEE">
                <w:rPr>
                  <w:lang w:val="en-US"/>
                </w:rPr>
                <w:t>F</w:t>
              </w:r>
              <w:r w:rsidRPr="004C1E11">
                <w:t>::</w:t>
              </w:r>
              <w:r w:rsidRPr="00363FEE">
                <w:rPr>
                  <w:lang w:val="en-US"/>
                </w:rPr>
                <w:t>ADTX</w:t>
              </w:r>
              <w:r w:rsidRPr="004C1E11">
                <w:t>//</w:t>
              </w:r>
              <w:r w:rsidRPr="00363FEE">
                <w:rPr>
                  <w:lang w:val="en-US"/>
                </w:rPr>
                <w:t>PRFM</w:t>
              </w:r>
              <w:r w:rsidRPr="004C1E11">
                <w:t xml:space="preserve">/' </w:t>
              </w:r>
              <w:r w:rsidRPr="00363FEE">
                <w:rPr>
                  <w:lang w:val="en-US"/>
                </w:rPr>
                <w:t>PORaDOK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OZNAKOMLENIa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S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INFORMACIEi</w:t>
              </w:r>
              <w:r>
                <w:t>,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PODLEJAqEi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PREDOSTAVLENIu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PRI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PODGOTOVKE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K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PROVEDENIu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OBqEGO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SOBRANIa</w:t>
              </w:r>
              <w:r w:rsidRPr="004C1E11">
                <w:t xml:space="preserve"> </w:t>
              </w:r>
              <w:r w:rsidRPr="00363FEE">
                <w:rPr>
                  <w:lang w:val="en-US"/>
                </w:rPr>
                <w:t>AKCIONEROV</w:t>
              </w:r>
              <w:r w:rsidRPr="004C1E11">
                <w:t xml:space="preserve"> </w:t>
              </w:r>
              <w:r w:rsidRPr="00572C28">
                <w:rPr>
                  <w:lang w:val="en-US"/>
                </w:rPr>
                <w:t>EMITENTA</w:t>
              </w:r>
              <w:r w:rsidRPr="004C1E11">
                <w:t>'</w:t>
              </w:r>
            </w:ins>
          </w:p>
        </w:tc>
        <w:tc>
          <w:tcPr>
            <w:tcW w:w="5329" w:type="dxa"/>
          </w:tcPr>
          <w:p w14:paraId="073AA1A1" w14:textId="77777777" w:rsidR="00BE3446" w:rsidRDefault="00BE3446" w:rsidP="00BE3446">
            <w:pPr>
              <w:ind w:left="0" w:firstLine="0"/>
              <w:rPr>
                <w:ins w:id="1476" w:author="Pervova 21.1" w:date="2020-03-24T23:13:00Z"/>
              </w:rPr>
            </w:pPr>
            <w:ins w:id="1477" w:author="Pervova 21.1" w:date="2020-03-24T23:13:00Z">
              <w:r>
                <w:t>Описание порядка</w:t>
              </w:r>
              <w:r w:rsidRPr="00363FEE">
                <w:t xml:space="preserve"> ознакомления с информацией (материалами), подлежащей (подлежащими) предоставлению при подготовке к проведению общего собрания акционеров эмитента</w:t>
              </w:r>
            </w:ins>
          </w:p>
        </w:tc>
      </w:tr>
      <w:tr w:rsidR="00BE3446" w14:paraId="18F7C980" w14:textId="77777777" w:rsidTr="00BE3446">
        <w:trPr>
          <w:ins w:id="1478" w:author="Pervova 21.1" w:date="2020-03-24T23:13:00Z"/>
        </w:trPr>
        <w:tc>
          <w:tcPr>
            <w:tcW w:w="4921" w:type="dxa"/>
          </w:tcPr>
          <w:p w14:paraId="02F80ED9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79" w:author="Pervova 21.1" w:date="2020-03-24T23:13:00Z"/>
              </w:rPr>
            </w:pPr>
            <w:ins w:id="1480" w:author="Pervova 21.1" w:date="2020-03-24T23:13:00Z">
              <w:r w:rsidRPr="00363FEE">
                <w:rPr>
                  <w:lang w:val="en-US"/>
                </w:rPr>
                <w:t>:70F::ADTX//SBLW/MX01</w:t>
              </w:r>
            </w:ins>
          </w:p>
        </w:tc>
        <w:tc>
          <w:tcPr>
            <w:tcW w:w="5329" w:type="dxa"/>
          </w:tcPr>
          <w:p w14:paraId="015E47DE" w14:textId="77777777" w:rsidR="00BE3446" w:rsidRDefault="00BE3446" w:rsidP="00BE3446">
            <w:pPr>
              <w:ind w:left="0" w:firstLine="0"/>
              <w:rPr>
                <w:ins w:id="1481" w:author="Pervova 21.1" w:date="2020-03-24T23:13:00Z"/>
              </w:rPr>
            </w:pPr>
            <w:ins w:id="1482" w:author="Pervova 21.1" w:date="2020-03-24T23:13:00Z">
              <w:r w:rsidRPr="00363FEE">
                <w:t>Информация о созыве общего собрания акционеров эмитента в соответствии с п. 4.2. Положения Банка России от 01.06.2016 № 546-П</w:t>
              </w:r>
            </w:ins>
          </w:p>
        </w:tc>
      </w:tr>
      <w:tr w:rsidR="00F53DFE" w14:paraId="4A1C18F4" w14:textId="77777777" w:rsidTr="00BE3446">
        <w:trPr>
          <w:ins w:id="1483" w:author="Pervova 21.1" w:date="2020-03-24T23:32:00Z"/>
        </w:trPr>
        <w:tc>
          <w:tcPr>
            <w:tcW w:w="4921" w:type="dxa"/>
          </w:tcPr>
          <w:p w14:paraId="12DF10B3" w14:textId="01CF37EA" w:rsidR="00F53DFE" w:rsidRPr="00363FEE" w:rsidRDefault="00F53DFE" w:rsidP="00F53DFE">
            <w:pPr>
              <w:numPr>
                <w:ilvl w:val="0"/>
                <w:numId w:val="1"/>
              </w:numPr>
              <w:ind w:left="0" w:firstLine="0"/>
              <w:rPr>
                <w:ins w:id="1484" w:author="Pervova 21.1" w:date="2020-03-24T23:32:00Z"/>
                <w:lang w:val="en-US"/>
              </w:rPr>
            </w:pPr>
            <w:ins w:id="1485" w:author="Pervova 21.1" w:date="2020-03-24T23:33:00Z">
              <w:r w:rsidRPr="00363FEE">
                <w:rPr>
                  <w:lang w:val="en-US"/>
                </w:rPr>
                <w:t>:70F::ADTX//SBLW/</w:t>
              </w:r>
            </w:ins>
            <w:ins w:id="1486" w:author="Pervova 21.1" w:date="2020-03-24T23:34:00Z">
              <w:r>
                <w:rPr>
                  <w:lang w:val="en-US"/>
                </w:rPr>
                <w:t>CH</w:t>
              </w:r>
              <w:r>
                <w:t>01</w:t>
              </w:r>
            </w:ins>
          </w:p>
        </w:tc>
        <w:tc>
          <w:tcPr>
            <w:tcW w:w="5329" w:type="dxa"/>
          </w:tcPr>
          <w:p w14:paraId="12906FC2" w14:textId="0122763A" w:rsidR="00F53DFE" w:rsidRPr="00363FEE" w:rsidRDefault="00F53DFE" w:rsidP="00F53DFE">
            <w:pPr>
              <w:ind w:left="0" w:firstLine="0"/>
              <w:rPr>
                <w:ins w:id="1487" w:author="Pervova 21.1" w:date="2020-03-24T23:32:00Z"/>
              </w:rPr>
            </w:pPr>
            <w:ins w:id="1488" w:author="Pervova 21.1" w:date="2020-03-24T23:35:00Z">
              <w:r w:rsidRPr="00F53DFE">
                <w:t xml:space="preserve">Информация об изменении ранее </w:t>
              </w:r>
              <w:proofErr w:type="gramStart"/>
              <w:r w:rsidRPr="00F53DFE">
                <w:t>предоставленной</w:t>
              </w:r>
              <w:proofErr w:type="gramEnd"/>
              <w:r w:rsidRPr="00F53DFE">
                <w:t xml:space="preserve"> информации в случае обнаружения (выявления) неточных, неполных и (или) недостоверных сведений в соответствии с п. 2.4. Положения ЦБ 546-П</w:t>
              </w:r>
            </w:ins>
          </w:p>
        </w:tc>
      </w:tr>
      <w:tr w:rsidR="00BE3446" w14:paraId="04FF3411" w14:textId="77777777" w:rsidTr="00BE3446">
        <w:trPr>
          <w:ins w:id="1489" w:author="Pervova 21.1" w:date="2020-03-24T23:13:00Z"/>
        </w:trPr>
        <w:tc>
          <w:tcPr>
            <w:tcW w:w="4921" w:type="dxa"/>
          </w:tcPr>
          <w:p w14:paraId="74F9E04C" w14:textId="77777777" w:rsidR="00BE3446" w:rsidRDefault="00BE3446" w:rsidP="00BE3446">
            <w:pPr>
              <w:numPr>
                <w:ilvl w:val="0"/>
                <w:numId w:val="1"/>
              </w:numPr>
              <w:ind w:left="0" w:firstLine="0"/>
              <w:rPr>
                <w:ins w:id="1490" w:author="Pervova 21.1" w:date="2020-03-24T23:13:00Z"/>
              </w:rPr>
            </w:pPr>
            <w:ins w:id="1491" w:author="Pervova 21.1" w:date="2020-03-24T23:13:00Z">
              <w:r w:rsidRPr="001664E4">
                <w:t>:16S:ADDINFO</w:t>
              </w:r>
            </w:ins>
          </w:p>
        </w:tc>
        <w:tc>
          <w:tcPr>
            <w:tcW w:w="5329" w:type="dxa"/>
          </w:tcPr>
          <w:p w14:paraId="311EC884" w14:textId="77777777" w:rsidR="00BE3446" w:rsidRDefault="00BE3446" w:rsidP="00BE3446">
            <w:pPr>
              <w:ind w:left="0" w:firstLine="0"/>
              <w:rPr>
                <w:ins w:id="1492" w:author="Pervova 21.1" w:date="2020-03-24T23:13:00Z"/>
              </w:rPr>
            </w:pPr>
          </w:p>
        </w:tc>
      </w:tr>
    </w:tbl>
    <w:p w14:paraId="0A5A9C2C" w14:textId="77777777" w:rsidR="00BE3446" w:rsidRDefault="00BE3446" w:rsidP="00BE3446">
      <w:pPr>
        <w:rPr>
          <w:ins w:id="1493" w:author="Pervova 21.1" w:date="2020-03-24T23:12:00Z"/>
        </w:rPr>
      </w:pPr>
    </w:p>
    <w:p w14:paraId="1D426C93" w14:textId="0875D98D" w:rsidR="00404577" w:rsidRPr="008A44AD" w:rsidRDefault="00404577" w:rsidP="00A2642A">
      <w:pPr>
        <w:pStyle w:val="1"/>
        <w:numPr>
          <w:ilvl w:val="0"/>
          <w:numId w:val="5"/>
        </w:numPr>
        <w:ind w:left="0" w:firstLine="0"/>
        <w:rPr>
          <w:ins w:id="1494" w:author="Pervova 21.1" w:date="2020-03-11T20:17:00Z"/>
        </w:rPr>
      </w:pPr>
      <w:bookmarkStart w:id="1495" w:name="_Toc35984216"/>
      <w:bookmarkStart w:id="1496" w:name="_Toc36031402"/>
      <w:ins w:id="1497" w:author="Pervova 21.1" w:date="2020-03-11T20:17:00Z">
        <w:r w:rsidRPr="000866A5">
          <w:t>Сообщение</w:t>
        </w:r>
        <w:r>
          <w:t xml:space="preserve"> </w:t>
        </w:r>
        <w:r w:rsidRPr="008A44AD">
          <w:t>564 и 568</w:t>
        </w:r>
        <w:r>
          <w:t xml:space="preserve"> </w:t>
        </w:r>
        <w:r w:rsidRPr="008A44AD">
          <w:t xml:space="preserve">о проведении </w:t>
        </w:r>
        <w:r>
          <w:t>собрания</w:t>
        </w:r>
      </w:ins>
      <w:ins w:id="1498" w:author="Pervova 21.1" w:date="2020-03-11T20:18:00Z">
        <w:r>
          <w:t xml:space="preserve"> с описанием судебного решения</w:t>
        </w:r>
      </w:ins>
      <w:ins w:id="1499" w:author="Pervova 21.1" w:date="2020-03-11T20:17:00Z">
        <w:r>
          <w:t xml:space="preserve">, материалы к собранию, </w:t>
        </w:r>
        <w:r w:rsidRPr="008A44AD">
          <w:t>бюллетень</w:t>
        </w:r>
        <w:r>
          <w:t>.</w:t>
        </w:r>
        <w:bookmarkEnd w:id="1495"/>
        <w:bookmarkEnd w:id="1496"/>
      </w:ins>
    </w:p>
    <w:p w14:paraId="36141E5C" w14:textId="77777777" w:rsidR="00404577" w:rsidRDefault="00404577" w:rsidP="00404577">
      <w:pPr>
        <w:ind w:left="0" w:firstLine="0"/>
        <w:rPr>
          <w:ins w:id="1500" w:author="Pervova 21.1" w:date="2020-03-11T20:17:00Z"/>
        </w:rPr>
      </w:pPr>
    </w:p>
    <w:p w14:paraId="3CDD74E2" w14:textId="77777777" w:rsidR="00404577" w:rsidRDefault="00404577" w:rsidP="00404577">
      <w:pPr>
        <w:ind w:left="0" w:firstLine="0"/>
        <w:rPr>
          <w:ins w:id="1501" w:author="Pervova 21.1" w:date="2020-03-11T20:17:00Z"/>
        </w:rPr>
      </w:pPr>
      <w:ins w:id="1502" w:author="Pervova 21.1" w:date="2020-03-11T20:17:00Z">
        <w:r>
          <w:t xml:space="preserve">Легенда: </w:t>
        </w:r>
      </w:ins>
    </w:p>
    <w:p w14:paraId="16D9C431" w14:textId="4D4CC874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1503" w:author="Pervova 21.1" w:date="2020-03-11T20:17:00Z"/>
        </w:rPr>
      </w:pPr>
      <w:ins w:id="1504" w:author="Pervova 21.1" w:date="2020-03-11T20:17:00Z">
        <w:r w:rsidRPr="009052E2">
          <w:t xml:space="preserve">Планируется проведение </w:t>
        </w:r>
      </w:ins>
      <w:ins w:id="1505" w:author="Pervova 21.1" w:date="2020-03-11T20:23:00Z">
        <w:r>
          <w:t xml:space="preserve">внеочередного </w:t>
        </w:r>
      </w:ins>
      <w:ins w:id="1506" w:author="Pervova 21.1" w:date="2020-03-11T20:24:00Z">
        <w:r w:rsidRPr="00404577">
          <w:t xml:space="preserve">собрания акционеров на </w:t>
        </w:r>
        <w:proofErr w:type="gramStart"/>
        <w:r w:rsidRPr="00404577">
          <w:t>основании</w:t>
        </w:r>
        <w:proofErr w:type="gramEnd"/>
        <w:r w:rsidRPr="00404577">
          <w:t xml:space="preserve"> решения суда, КД XMET</w:t>
        </w:r>
      </w:ins>
      <w:ins w:id="1507" w:author="Pervova 21.1" w:date="2020-03-11T20:17:00Z">
        <w:r w:rsidRPr="009052E2">
          <w:t>.</w:t>
        </w:r>
      </w:ins>
    </w:p>
    <w:p w14:paraId="3B484738" w14:textId="15B2DE23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1508" w:author="Pervova 21.1" w:date="2020-03-11T20:17:00Z"/>
        </w:rPr>
      </w:pPr>
      <w:ins w:id="1509" w:author="Pervova 21.1" w:date="2020-03-11T20:24:00Z">
        <w:r>
          <w:t>1</w:t>
        </w:r>
      </w:ins>
      <w:ins w:id="1510" w:author="Pervova 21.1" w:date="2020-03-11T20:17:00Z">
        <w:r w:rsidRPr="009052E2">
          <w:t xml:space="preserve">5.03.2017 Регистратор присылает в адрес НРД сообщение о </w:t>
        </w:r>
        <w:proofErr w:type="gramStart"/>
        <w:r w:rsidRPr="009052E2">
          <w:t>планируемом</w:t>
        </w:r>
        <w:proofErr w:type="gramEnd"/>
        <w:r w:rsidRPr="009052E2">
          <w:t xml:space="preserve"> КД.</w:t>
        </w:r>
      </w:ins>
    </w:p>
    <w:p w14:paraId="5EE10AC1" w14:textId="77777777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1511" w:author="Pervova 21.1" w:date="2020-03-11T20:17:00Z"/>
        </w:rPr>
      </w:pPr>
      <w:ins w:id="1512" w:author="Pervova 21.1" w:date="2020-03-11T20:17:00Z">
        <w:r w:rsidRPr="009052E2">
          <w:t xml:space="preserve">НРД транслирует сообщение о КД в адрес депонентов.  </w:t>
        </w:r>
      </w:ins>
    </w:p>
    <w:p w14:paraId="7A667F07" w14:textId="50F8CCD5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1513" w:author="Pervova 21.1" w:date="2020-03-11T20:17:00Z"/>
        </w:rPr>
      </w:pPr>
      <w:ins w:id="1514" w:author="Pervova 21.1" w:date="2020-03-11T20:17:00Z">
        <w:r w:rsidRPr="009052E2">
          <w:t xml:space="preserve">Референс КД, </w:t>
        </w:r>
        <w:proofErr w:type="gramStart"/>
        <w:r w:rsidRPr="009052E2">
          <w:t>присвоенный</w:t>
        </w:r>
        <w:proofErr w:type="gramEnd"/>
        <w:r w:rsidRPr="009052E2">
          <w:t xml:space="preserve"> НРД - 0000</w:t>
        </w:r>
      </w:ins>
      <w:ins w:id="1515" w:author="Pervova 21.1" w:date="2020-03-11T20:25:00Z">
        <w:r>
          <w:t>1</w:t>
        </w:r>
      </w:ins>
      <w:ins w:id="1516" w:author="Pervova 21.1" w:date="2020-03-11T20:17:00Z">
        <w:r w:rsidRPr="009052E2">
          <w:t>1.</w:t>
        </w:r>
      </w:ins>
    </w:p>
    <w:p w14:paraId="4924257B" w14:textId="77777777" w:rsidR="00404577" w:rsidRPr="009052E2" w:rsidRDefault="00404577" w:rsidP="00404577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1517" w:author="Pervova 21.1" w:date="2020-03-11T20:17:00Z"/>
        </w:rPr>
      </w:pPr>
      <w:ins w:id="1518" w:author="Pervova 21.1" w:date="2020-03-11T20:17:00Z">
        <w:r w:rsidRPr="009052E2">
          <w:t xml:space="preserve">Дата проведения КД - 30.03.2017. </w:t>
        </w:r>
      </w:ins>
    </w:p>
    <w:p w14:paraId="0ABEB5C8" w14:textId="77777777" w:rsidR="00404577" w:rsidRDefault="00404577" w:rsidP="00404577">
      <w:pPr>
        <w:ind w:left="0" w:firstLine="0"/>
        <w:rPr>
          <w:ins w:id="1519" w:author="Pervova 21.1" w:date="2020-03-11T20:18:00Z"/>
        </w:rPr>
      </w:pPr>
      <w:ins w:id="1520" w:author="Pervova 21.1" w:date="2020-03-11T20:17:00Z">
        <w:r w:rsidRPr="009052E2">
          <w:t>Дата фиксации - 1.03.2017.</w:t>
        </w:r>
      </w:ins>
    </w:p>
    <w:p w14:paraId="2C27A9DA" w14:textId="2E1DE74F" w:rsidR="00404577" w:rsidRDefault="00404577" w:rsidP="00363FEE">
      <w:pPr>
        <w:numPr>
          <w:ilvl w:val="0"/>
          <w:numId w:val="0"/>
        </w:numPr>
        <w:ind w:left="432" w:hanging="432"/>
        <w:rPr>
          <w:ins w:id="1521" w:author="Pervova 21.1" w:date="2020-03-11T21:23:00Z"/>
        </w:rPr>
      </w:pPr>
    </w:p>
    <w:p w14:paraId="74A5E2F8" w14:textId="7DEDB9DF" w:rsidR="00363FEE" w:rsidRDefault="002F7AC7" w:rsidP="00363FEE">
      <w:pPr>
        <w:pStyle w:val="20"/>
        <w:numPr>
          <w:ilvl w:val="0"/>
          <w:numId w:val="0"/>
        </w:numPr>
        <w:rPr>
          <w:ins w:id="1522" w:author="Pervova 21.1" w:date="2020-03-11T21:23:00Z"/>
        </w:rPr>
      </w:pPr>
      <w:bookmarkStart w:id="1523" w:name="_Toc35984217"/>
      <w:bookmarkStart w:id="1524" w:name="_Toc36031403"/>
      <w:ins w:id="1525" w:author="Pervova 21.1" w:date="2020-03-25T02:01:00Z">
        <w:r>
          <w:rPr>
            <w:lang w:val="en-US"/>
          </w:rPr>
          <w:t>4</w:t>
        </w:r>
      </w:ins>
      <w:ins w:id="1526" w:author="Pervova 21.1" w:date="2020-03-11T21:23:00Z">
        <w:r w:rsidR="00363FEE">
          <w:rPr>
            <w:lang w:val="ru-RU"/>
          </w:rPr>
          <w:t xml:space="preserve">.1 </w:t>
        </w:r>
        <w:r w:rsidR="00363FEE" w:rsidRPr="00DA579E">
          <w:t>Сообщение МТ564</w:t>
        </w:r>
        <w:bookmarkEnd w:id="1523"/>
        <w:bookmarkEnd w:id="1524"/>
      </w:ins>
    </w:p>
    <w:p w14:paraId="6AC1F697" w14:textId="77777777" w:rsidR="00363FEE" w:rsidRPr="00573402" w:rsidRDefault="00363FEE" w:rsidP="00363FEE">
      <w:pPr>
        <w:numPr>
          <w:ilvl w:val="0"/>
          <w:numId w:val="0"/>
        </w:numPr>
        <w:ind w:left="432" w:hanging="432"/>
        <w:rPr>
          <w:ins w:id="1527" w:author="Pervova 21.1" w:date="2020-03-11T20:17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245"/>
      </w:tblGrid>
      <w:tr w:rsidR="00404577" w14:paraId="1961E115" w14:textId="77777777" w:rsidTr="004C1E11">
        <w:trPr>
          <w:ins w:id="1528" w:author="Pervova 21.1" w:date="2020-03-11T20:17:00Z"/>
        </w:trPr>
        <w:tc>
          <w:tcPr>
            <w:tcW w:w="4921" w:type="dxa"/>
            <w:shd w:val="clear" w:color="auto" w:fill="F2F2F2" w:themeFill="background1" w:themeFillShade="F2"/>
          </w:tcPr>
          <w:p w14:paraId="515061D1" w14:textId="77777777" w:rsidR="00404577" w:rsidRPr="00445088" w:rsidRDefault="00404577" w:rsidP="009421E2">
            <w:pPr>
              <w:pStyle w:val="a3"/>
              <w:ind w:left="0"/>
              <w:rPr>
                <w:ins w:id="1529" w:author="Pervova 21.1" w:date="2020-03-11T20:17:00Z"/>
              </w:rPr>
            </w:pPr>
            <w:ins w:id="1530" w:author="Pervova 21.1" w:date="2020-03-11T20:17:00Z">
              <w:r>
                <w:t>Пример сообщения</w:t>
              </w:r>
            </w:ins>
          </w:p>
        </w:tc>
        <w:tc>
          <w:tcPr>
            <w:tcW w:w="5245" w:type="dxa"/>
            <w:shd w:val="clear" w:color="auto" w:fill="F2F2F2" w:themeFill="background1" w:themeFillShade="F2"/>
          </w:tcPr>
          <w:p w14:paraId="13C5768E" w14:textId="77777777" w:rsidR="00404577" w:rsidRDefault="00404577" w:rsidP="009421E2">
            <w:pPr>
              <w:pStyle w:val="a3"/>
              <w:ind w:left="0"/>
              <w:rPr>
                <w:ins w:id="1531" w:author="Pervova 21.1" w:date="2020-03-11T20:17:00Z"/>
              </w:rPr>
            </w:pPr>
            <w:ins w:id="1532" w:author="Pervova 21.1" w:date="2020-03-11T20:17:00Z">
              <w:r>
                <w:t>Комментарии</w:t>
              </w:r>
            </w:ins>
          </w:p>
        </w:tc>
      </w:tr>
      <w:tr w:rsidR="00404577" w14:paraId="4FC07E9C" w14:textId="77777777" w:rsidTr="004C1E11">
        <w:trPr>
          <w:ins w:id="1533" w:author="Pervova 21.1" w:date="2020-03-11T20:17:00Z"/>
        </w:trPr>
        <w:tc>
          <w:tcPr>
            <w:tcW w:w="4921" w:type="dxa"/>
          </w:tcPr>
          <w:p w14:paraId="5B049EA5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34" w:author="Pervova 21.1" w:date="2020-03-11T20:17:00Z"/>
              </w:rPr>
            </w:pPr>
            <w:ins w:id="1535" w:author="Pervova 21.1" w:date="2020-03-11T20:17:00Z">
              <w:r w:rsidRPr="00B21DB5">
                <w:t>:16R:GENL</w:t>
              </w:r>
            </w:ins>
          </w:p>
        </w:tc>
        <w:tc>
          <w:tcPr>
            <w:tcW w:w="5245" w:type="dxa"/>
          </w:tcPr>
          <w:p w14:paraId="5B470CBC" w14:textId="77777777" w:rsidR="00404577" w:rsidRDefault="00404577" w:rsidP="009421E2">
            <w:pPr>
              <w:ind w:left="0" w:firstLine="0"/>
              <w:rPr>
                <w:ins w:id="1536" w:author="Pervova 21.1" w:date="2020-03-11T20:17:00Z"/>
              </w:rPr>
            </w:pPr>
          </w:p>
        </w:tc>
      </w:tr>
      <w:tr w:rsidR="00404577" w14:paraId="1DBA8B56" w14:textId="77777777" w:rsidTr="004C1E11">
        <w:trPr>
          <w:ins w:id="1537" w:author="Pervova 21.1" w:date="2020-03-11T20:17:00Z"/>
        </w:trPr>
        <w:tc>
          <w:tcPr>
            <w:tcW w:w="4921" w:type="dxa"/>
          </w:tcPr>
          <w:p w14:paraId="26C5F93F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38" w:author="Pervova 21.1" w:date="2020-03-11T20:17:00Z"/>
              </w:rPr>
            </w:pPr>
            <w:ins w:id="1539" w:author="Pervova 21.1" w:date="2020-03-11T20:17:00Z">
              <w:r w:rsidRPr="00B21DB5">
                <w:t>:28E:1/ONLY</w:t>
              </w:r>
            </w:ins>
          </w:p>
        </w:tc>
        <w:tc>
          <w:tcPr>
            <w:tcW w:w="5245" w:type="dxa"/>
          </w:tcPr>
          <w:p w14:paraId="13F79FCF" w14:textId="77777777" w:rsidR="00404577" w:rsidRDefault="00404577" w:rsidP="009421E2">
            <w:pPr>
              <w:ind w:left="0" w:firstLine="0"/>
              <w:rPr>
                <w:ins w:id="1540" w:author="Pervova 21.1" w:date="2020-03-11T20:17:00Z"/>
              </w:rPr>
            </w:pPr>
          </w:p>
        </w:tc>
      </w:tr>
      <w:tr w:rsidR="00404577" w14:paraId="5855485B" w14:textId="77777777" w:rsidTr="004C1E11">
        <w:trPr>
          <w:ins w:id="1541" w:author="Pervova 21.1" w:date="2020-03-11T20:17:00Z"/>
        </w:trPr>
        <w:tc>
          <w:tcPr>
            <w:tcW w:w="4921" w:type="dxa"/>
          </w:tcPr>
          <w:p w14:paraId="1880327E" w14:textId="55E1330C" w:rsidR="00404577" w:rsidRPr="00445088" w:rsidRDefault="00404577" w:rsidP="00D12004">
            <w:pPr>
              <w:numPr>
                <w:ilvl w:val="0"/>
                <w:numId w:val="1"/>
              </w:numPr>
              <w:ind w:left="0" w:firstLine="0"/>
              <w:rPr>
                <w:ins w:id="1542" w:author="Pervova 21.1" w:date="2020-03-11T20:17:00Z"/>
              </w:rPr>
            </w:pPr>
            <w:ins w:id="1543" w:author="Pervova 21.1" w:date="2020-03-11T20:17:00Z">
              <w:r w:rsidRPr="00B21DB5">
                <w:t>:20C::CORP//000</w:t>
              </w:r>
              <w:r>
                <w:t>0</w:t>
              </w:r>
            </w:ins>
            <w:ins w:id="1544" w:author="Pervova 21.1" w:date="2020-03-11T20:25:00Z">
              <w:r>
                <w:t>1</w:t>
              </w:r>
            </w:ins>
            <w:ins w:id="1545" w:author="Pervova 21.1" w:date="2020-03-11T20:17:00Z">
              <w:r>
                <w:t>1</w:t>
              </w:r>
              <w:r w:rsidRPr="00B21DB5">
                <w:t>X</w:t>
              </w:r>
            </w:ins>
            <w:ins w:id="1546" w:author="Pervova 21.1" w:date="2020-03-11T20:37:00Z">
              <w:r w:rsidR="00D12004">
                <w:t>2</w:t>
              </w:r>
            </w:ins>
          </w:p>
        </w:tc>
        <w:tc>
          <w:tcPr>
            <w:tcW w:w="5245" w:type="dxa"/>
          </w:tcPr>
          <w:p w14:paraId="091DD3DC" w14:textId="77777777" w:rsidR="00404577" w:rsidRDefault="00404577" w:rsidP="009421E2">
            <w:pPr>
              <w:ind w:left="0" w:firstLine="0"/>
              <w:rPr>
                <w:ins w:id="1547" w:author="Pervova 21.1" w:date="2020-03-11T20:17:00Z"/>
              </w:rPr>
            </w:pPr>
            <w:ins w:id="1548" w:author="Pervova 21.1" w:date="2020-03-11T20:17:00Z">
              <w:r w:rsidRPr="00393CC1">
                <w:t xml:space="preserve">Референс КД </w:t>
              </w:r>
            </w:ins>
          </w:p>
        </w:tc>
      </w:tr>
      <w:tr w:rsidR="00404577" w14:paraId="30578C6C" w14:textId="77777777" w:rsidTr="004C1E11">
        <w:trPr>
          <w:ins w:id="1549" w:author="Pervova 21.1" w:date="2020-03-11T20:17:00Z"/>
        </w:trPr>
        <w:tc>
          <w:tcPr>
            <w:tcW w:w="4921" w:type="dxa"/>
          </w:tcPr>
          <w:p w14:paraId="5AC5B60E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50" w:author="Pervova 21.1" w:date="2020-03-11T20:17:00Z"/>
              </w:rPr>
            </w:pPr>
            <w:ins w:id="1551" w:author="Pervova 21.1" w:date="2020-03-11T20:17:00Z">
              <w:r w:rsidRPr="00B21DB5">
                <w:t>:20C::SEME//1</w:t>
              </w:r>
            </w:ins>
          </w:p>
        </w:tc>
        <w:tc>
          <w:tcPr>
            <w:tcW w:w="5245" w:type="dxa"/>
          </w:tcPr>
          <w:p w14:paraId="6DE61F9C" w14:textId="77777777" w:rsidR="00404577" w:rsidRDefault="00404577" w:rsidP="009421E2">
            <w:pPr>
              <w:ind w:left="0" w:firstLine="0"/>
              <w:rPr>
                <w:ins w:id="1552" w:author="Pervova 21.1" w:date="2020-03-11T20:17:00Z"/>
              </w:rPr>
            </w:pPr>
            <w:ins w:id="1553" w:author="Pervova 21.1" w:date="2020-03-11T20:17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404577" w14:paraId="493C5F82" w14:textId="77777777" w:rsidTr="004C1E11">
        <w:trPr>
          <w:ins w:id="1554" w:author="Pervova 21.1" w:date="2020-03-11T20:17:00Z"/>
        </w:trPr>
        <w:tc>
          <w:tcPr>
            <w:tcW w:w="4921" w:type="dxa"/>
          </w:tcPr>
          <w:p w14:paraId="29B2E28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55" w:author="Pervova 21.1" w:date="2020-03-11T20:17:00Z"/>
              </w:rPr>
            </w:pPr>
            <w:ins w:id="1556" w:author="Pervova 21.1" w:date="2020-03-11T20:17:00Z">
              <w:r w:rsidRPr="00B21DB5">
                <w:t>:23G:NEWM</w:t>
              </w:r>
            </w:ins>
          </w:p>
        </w:tc>
        <w:tc>
          <w:tcPr>
            <w:tcW w:w="5245" w:type="dxa"/>
          </w:tcPr>
          <w:p w14:paraId="4EA91FF8" w14:textId="77777777" w:rsidR="00404577" w:rsidRDefault="00404577" w:rsidP="009421E2">
            <w:pPr>
              <w:ind w:left="0" w:firstLine="0"/>
              <w:rPr>
                <w:ins w:id="1557" w:author="Pervova 21.1" w:date="2020-03-11T20:17:00Z"/>
              </w:rPr>
            </w:pPr>
          </w:p>
        </w:tc>
      </w:tr>
      <w:tr w:rsidR="00404577" w14:paraId="408918C7" w14:textId="77777777" w:rsidTr="004C1E11">
        <w:trPr>
          <w:ins w:id="1558" w:author="Pervova 21.1" w:date="2020-03-11T20:17:00Z"/>
        </w:trPr>
        <w:tc>
          <w:tcPr>
            <w:tcW w:w="4921" w:type="dxa"/>
          </w:tcPr>
          <w:p w14:paraId="2C28E61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59" w:author="Pervova 21.1" w:date="2020-03-11T20:17:00Z"/>
              </w:rPr>
            </w:pPr>
            <w:ins w:id="1560" w:author="Pervova 21.1" w:date="2020-03-11T20:17:00Z">
              <w:r>
                <w:t>:22F::CAEV//</w:t>
              </w:r>
              <w:r w:rsidRPr="00B21DB5">
                <w:t>M</w:t>
              </w:r>
              <w:r w:rsidRPr="001E28E9">
                <w:t>E</w:t>
              </w:r>
              <w:r w:rsidRPr="00B21DB5">
                <w:t>ET</w:t>
              </w:r>
            </w:ins>
          </w:p>
        </w:tc>
        <w:tc>
          <w:tcPr>
            <w:tcW w:w="5245" w:type="dxa"/>
          </w:tcPr>
          <w:p w14:paraId="380F5DAA" w14:textId="77777777" w:rsidR="00404577" w:rsidRDefault="00404577" w:rsidP="009421E2">
            <w:pPr>
              <w:ind w:left="0" w:firstLine="0"/>
              <w:rPr>
                <w:ins w:id="1561" w:author="Pervova 21.1" w:date="2020-03-11T20:17:00Z"/>
              </w:rPr>
            </w:pPr>
            <w:ins w:id="1562" w:author="Pervova 21.1" w:date="2020-03-11T20:17:00Z">
              <w:r>
                <w:t>Код типа КД</w:t>
              </w:r>
            </w:ins>
          </w:p>
        </w:tc>
      </w:tr>
      <w:tr w:rsidR="00404577" w14:paraId="4D19583F" w14:textId="77777777" w:rsidTr="004C1E11">
        <w:trPr>
          <w:ins w:id="1563" w:author="Pervova 21.1" w:date="2020-03-11T20:17:00Z"/>
        </w:trPr>
        <w:tc>
          <w:tcPr>
            <w:tcW w:w="4921" w:type="dxa"/>
          </w:tcPr>
          <w:p w14:paraId="668851D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64" w:author="Pervova 21.1" w:date="2020-03-11T20:17:00Z"/>
              </w:rPr>
            </w:pPr>
            <w:ins w:id="1565" w:author="Pervova 21.1" w:date="2020-03-11T20:17:00Z">
              <w:r w:rsidRPr="00B21DB5">
                <w:t>:22F::CAMV//VOLU</w:t>
              </w:r>
            </w:ins>
          </w:p>
        </w:tc>
        <w:tc>
          <w:tcPr>
            <w:tcW w:w="5245" w:type="dxa"/>
          </w:tcPr>
          <w:p w14:paraId="16B8DD95" w14:textId="77777777" w:rsidR="00404577" w:rsidRDefault="00404577" w:rsidP="009421E2">
            <w:pPr>
              <w:ind w:left="0" w:firstLine="0"/>
              <w:rPr>
                <w:ins w:id="1566" w:author="Pervova 21.1" w:date="2020-03-11T20:17:00Z"/>
              </w:rPr>
            </w:pPr>
          </w:p>
        </w:tc>
      </w:tr>
      <w:tr w:rsidR="00404577" w14:paraId="22CDDB50" w14:textId="77777777" w:rsidTr="004C1E11">
        <w:trPr>
          <w:ins w:id="1567" w:author="Pervova 21.1" w:date="2020-03-11T20:17:00Z"/>
        </w:trPr>
        <w:tc>
          <w:tcPr>
            <w:tcW w:w="4921" w:type="dxa"/>
          </w:tcPr>
          <w:p w14:paraId="605B4ECA" w14:textId="576A987A" w:rsidR="00404577" w:rsidRDefault="00404577" w:rsidP="00404577">
            <w:pPr>
              <w:numPr>
                <w:ilvl w:val="0"/>
                <w:numId w:val="1"/>
              </w:numPr>
              <w:ind w:left="0" w:firstLine="0"/>
              <w:rPr>
                <w:ins w:id="1568" w:author="Pervova 21.1" w:date="2020-03-11T20:17:00Z"/>
              </w:rPr>
            </w:pPr>
            <w:ins w:id="1569" w:author="Pervova 21.1" w:date="2020-03-11T20:17:00Z">
              <w:r>
                <w:t>:98C::PREP//201</w:t>
              </w:r>
              <w:r w:rsidRPr="001E28E9">
                <w:t>703</w:t>
              </w:r>
            </w:ins>
            <w:ins w:id="1570" w:author="Pervova 21.1" w:date="2020-03-11T20:25:00Z">
              <w:r>
                <w:t>1</w:t>
              </w:r>
            </w:ins>
            <w:ins w:id="1571" w:author="Pervova 21.1" w:date="2020-03-11T20:17:00Z">
              <w:r w:rsidRPr="001E28E9">
                <w:t>515</w:t>
              </w:r>
              <w:r w:rsidRPr="00B21DB5">
                <w:t>0000</w:t>
              </w:r>
            </w:ins>
          </w:p>
        </w:tc>
        <w:tc>
          <w:tcPr>
            <w:tcW w:w="5245" w:type="dxa"/>
          </w:tcPr>
          <w:p w14:paraId="29EA766C" w14:textId="77777777" w:rsidR="00404577" w:rsidRDefault="00404577" w:rsidP="009421E2">
            <w:pPr>
              <w:ind w:left="0" w:firstLine="0"/>
              <w:rPr>
                <w:ins w:id="1572" w:author="Pervova 21.1" w:date="2020-03-11T20:17:00Z"/>
              </w:rPr>
            </w:pPr>
            <w:ins w:id="1573" w:author="Pervova 21.1" w:date="2020-03-11T20:17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404577" w14:paraId="33956723" w14:textId="77777777" w:rsidTr="004C1E11">
        <w:trPr>
          <w:ins w:id="1574" w:author="Pervova 21.1" w:date="2020-03-11T20:17:00Z"/>
        </w:trPr>
        <w:tc>
          <w:tcPr>
            <w:tcW w:w="4921" w:type="dxa"/>
          </w:tcPr>
          <w:p w14:paraId="4E6349E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75" w:author="Pervova 21.1" w:date="2020-03-11T20:17:00Z"/>
              </w:rPr>
            </w:pPr>
            <w:ins w:id="1576" w:author="Pervova 21.1" w:date="2020-03-11T20:17:00Z">
              <w:r w:rsidRPr="00B21DB5">
                <w:t>:25D::PROC//COMP</w:t>
              </w:r>
            </w:ins>
          </w:p>
        </w:tc>
        <w:tc>
          <w:tcPr>
            <w:tcW w:w="5245" w:type="dxa"/>
          </w:tcPr>
          <w:p w14:paraId="521610F5" w14:textId="77777777" w:rsidR="00404577" w:rsidRDefault="00404577" w:rsidP="009421E2">
            <w:pPr>
              <w:ind w:left="0" w:firstLine="0"/>
              <w:rPr>
                <w:ins w:id="1577" w:author="Pervova 21.1" w:date="2020-03-11T20:17:00Z"/>
              </w:rPr>
            </w:pPr>
          </w:p>
        </w:tc>
      </w:tr>
      <w:tr w:rsidR="00404577" w14:paraId="12D330DB" w14:textId="77777777" w:rsidTr="004C1E11">
        <w:trPr>
          <w:ins w:id="1578" w:author="Pervova 21.1" w:date="2020-03-11T20:17:00Z"/>
        </w:trPr>
        <w:tc>
          <w:tcPr>
            <w:tcW w:w="4921" w:type="dxa"/>
          </w:tcPr>
          <w:p w14:paraId="05A28548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79" w:author="Pervova 21.1" w:date="2020-03-11T20:17:00Z"/>
              </w:rPr>
            </w:pPr>
            <w:ins w:id="1580" w:author="Pervova 21.1" w:date="2020-03-11T20:17:00Z">
              <w:r w:rsidRPr="00B21DB5">
                <w:t>:16R:LINK</w:t>
              </w:r>
            </w:ins>
          </w:p>
        </w:tc>
        <w:tc>
          <w:tcPr>
            <w:tcW w:w="5245" w:type="dxa"/>
          </w:tcPr>
          <w:p w14:paraId="46DFCD48" w14:textId="77777777" w:rsidR="00404577" w:rsidRDefault="00404577" w:rsidP="009421E2">
            <w:pPr>
              <w:ind w:left="0" w:firstLine="0"/>
              <w:rPr>
                <w:ins w:id="1581" w:author="Pervova 21.1" w:date="2020-03-11T20:17:00Z"/>
              </w:rPr>
            </w:pPr>
          </w:p>
        </w:tc>
      </w:tr>
      <w:tr w:rsidR="00404577" w14:paraId="67200A50" w14:textId="77777777" w:rsidTr="004C1E11">
        <w:trPr>
          <w:ins w:id="1582" w:author="Pervova 21.1" w:date="2020-03-11T20:17:00Z"/>
        </w:trPr>
        <w:tc>
          <w:tcPr>
            <w:tcW w:w="4921" w:type="dxa"/>
          </w:tcPr>
          <w:p w14:paraId="4B05F209" w14:textId="3EDFC8EC" w:rsidR="00404577" w:rsidRDefault="00404577" w:rsidP="00404577">
            <w:pPr>
              <w:numPr>
                <w:ilvl w:val="0"/>
                <w:numId w:val="1"/>
              </w:numPr>
              <w:ind w:left="0" w:firstLine="0"/>
              <w:rPr>
                <w:ins w:id="1583" w:author="Pervova 21.1" w:date="2020-03-11T20:17:00Z"/>
              </w:rPr>
            </w:pPr>
            <w:ins w:id="1584" w:author="Pervova 21.1" w:date="2020-03-11T20:17:00Z">
              <w:r>
                <w:t>:20C::CORP//000</w:t>
              </w:r>
              <w:r w:rsidRPr="001E28E9">
                <w:t>0</w:t>
              </w:r>
            </w:ins>
            <w:ins w:id="1585" w:author="Pervova 21.1" w:date="2020-03-11T20:25:00Z">
              <w:r>
                <w:t>1</w:t>
              </w:r>
            </w:ins>
            <w:ins w:id="1586" w:author="Pervova 21.1" w:date="2020-03-11T20:17:00Z">
              <w:r w:rsidRPr="001E28E9">
                <w:t>1</w:t>
              </w:r>
            </w:ins>
          </w:p>
        </w:tc>
        <w:tc>
          <w:tcPr>
            <w:tcW w:w="5245" w:type="dxa"/>
          </w:tcPr>
          <w:p w14:paraId="3E23311D" w14:textId="77777777" w:rsidR="00404577" w:rsidRDefault="00404577" w:rsidP="009421E2">
            <w:pPr>
              <w:ind w:left="0" w:firstLine="0"/>
              <w:rPr>
                <w:ins w:id="1587" w:author="Pervova 21.1" w:date="2020-03-11T20:17:00Z"/>
              </w:rPr>
            </w:pPr>
            <w:proofErr w:type="gramStart"/>
            <w:ins w:id="1588" w:author="Pervova 21.1" w:date="2020-03-11T20:17:00Z">
              <w:r>
                <w:t>Связанный</w:t>
              </w:r>
              <w:proofErr w:type="gramEnd"/>
              <w:r>
                <w:t xml:space="preserve"> референс КД</w:t>
              </w:r>
            </w:ins>
          </w:p>
        </w:tc>
      </w:tr>
      <w:tr w:rsidR="00404577" w14:paraId="36F5F614" w14:textId="77777777" w:rsidTr="004C1E11">
        <w:trPr>
          <w:ins w:id="1589" w:author="Pervova 21.1" w:date="2020-03-11T20:17:00Z"/>
        </w:trPr>
        <w:tc>
          <w:tcPr>
            <w:tcW w:w="4921" w:type="dxa"/>
          </w:tcPr>
          <w:p w14:paraId="533884AA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90" w:author="Pervova 21.1" w:date="2020-03-11T20:17:00Z"/>
              </w:rPr>
            </w:pPr>
            <w:ins w:id="1591" w:author="Pervova 21.1" w:date="2020-03-11T20:17:00Z">
              <w:r w:rsidRPr="00B21DB5">
                <w:t>:16S:LINK</w:t>
              </w:r>
            </w:ins>
          </w:p>
        </w:tc>
        <w:tc>
          <w:tcPr>
            <w:tcW w:w="5245" w:type="dxa"/>
          </w:tcPr>
          <w:p w14:paraId="3A465349" w14:textId="77777777" w:rsidR="00404577" w:rsidRDefault="00404577" w:rsidP="009421E2">
            <w:pPr>
              <w:ind w:left="0" w:firstLine="0"/>
              <w:rPr>
                <w:ins w:id="1592" w:author="Pervova 21.1" w:date="2020-03-11T20:17:00Z"/>
              </w:rPr>
            </w:pPr>
          </w:p>
        </w:tc>
      </w:tr>
      <w:tr w:rsidR="00404577" w14:paraId="1C268F2C" w14:textId="77777777" w:rsidTr="004C1E11">
        <w:trPr>
          <w:ins w:id="1593" w:author="Pervova 21.1" w:date="2020-03-11T20:17:00Z"/>
        </w:trPr>
        <w:tc>
          <w:tcPr>
            <w:tcW w:w="4921" w:type="dxa"/>
          </w:tcPr>
          <w:p w14:paraId="14EE3FF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94" w:author="Pervova 21.1" w:date="2020-03-11T20:17:00Z"/>
              </w:rPr>
            </w:pPr>
            <w:ins w:id="1595" w:author="Pervova 21.1" w:date="2020-03-11T20:17:00Z">
              <w:r w:rsidRPr="00B21DB5">
                <w:t>:16R:LINK</w:t>
              </w:r>
            </w:ins>
          </w:p>
        </w:tc>
        <w:tc>
          <w:tcPr>
            <w:tcW w:w="5245" w:type="dxa"/>
          </w:tcPr>
          <w:p w14:paraId="13180939" w14:textId="77777777" w:rsidR="00404577" w:rsidRDefault="00404577" w:rsidP="009421E2">
            <w:pPr>
              <w:ind w:left="0" w:firstLine="0"/>
              <w:rPr>
                <w:ins w:id="1596" w:author="Pervova 21.1" w:date="2020-03-11T20:17:00Z"/>
              </w:rPr>
            </w:pPr>
          </w:p>
        </w:tc>
      </w:tr>
      <w:tr w:rsidR="00404577" w14:paraId="5CD9A3F6" w14:textId="77777777" w:rsidTr="004C1E11">
        <w:trPr>
          <w:ins w:id="1597" w:author="Pervova 21.1" w:date="2020-03-11T20:17:00Z"/>
        </w:trPr>
        <w:tc>
          <w:tcPr>
            <w:tcW w:w="4921" w:type="dxa"/>
          </w:tcPr>
          <w:p w14:paraId="0E4F5F0F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598" w:author="Pervova 21.1" w:date="2020-03-11T20:17:00Z"/>
              </w:rPr>
            </w:pPr>
            <w:ins w:id="1599" w:author="Pervova 21.1" w:date="2020-03-11T20:17:00Z">
              <w:r w:rsidRPr="00B21DB5">
                <w:lastRenderedPageBreak/>
                <w:t>:22F::LINK//WITH</w:t>
              </w:r>
            </w:ins>
          </w:p>
        </w:tc>
        <w:tc>
          <w:tcPr>
            <w:tcW w:w="5245" w:type="dxa"/>
          </w:tcPr>
          <w:p w14:paraId="15FE6E49" w14:textId="77777777" w:rsidR="00404577" w:rsidRDefault="00404577" w:rsidP="009421E2">
            <w:pPr>
              <w:ind w:left="0" w:firstLine="0"/>
              <w:rPr>
                <w:ins w:id="1600" w:author="Pervova 21.1" w:date="2020-03-11T20:17:00Z"/>
              </w:rPr>
            </w:pPr>
            <w:ins w:id="1601" w:author="Pervova 21.1" w:date="2020-03-11T20:17:00Z">
              <w:r>
                <w:t>Тип связки – обрабатывать одновременно</w:t>
              </w:r>
            </w:ins>
          </w:p>
        </w:tc>
      </w:tr>
      <w:tr w:rsidR="00404577" w14:paraId="3E8F208D" w14:textId="77777777" w:rsidTr="004C1E11">
        <w:trPr>
          <w:ins w:id="1602" w:author="Pervova 21.1" w:date="2020-03-11T20:17:00Z"/>
        </w:trPr>
        <w:tc>
          <w:tcPr>
            <w:tcW w:w="4921" w:type="dxa"/>
          </w:tcPr>
          <w:p w14:paraId="2473EC1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03" w:author="Pervova 21.1" w:date="2020-03-11T20:17:00Z"/>
              </w:rPr>
            </w:pPr>
            <w:ins w:id="1604" w:author="Pervova 21.1" w:date="2020-03-11T20:17:00Z">
              <w:r w:rsidRPr="00B21DB5">
                <w:t>:13A::LINK//568</w:t>
              </w:r>
            </w:ins>
          </w:p>
        </w:tc>
        <w:tc>
          <w:tcPr>
            <w:tcW w:w="5245" w:type="dxa"/>
          </w:tcPr>
          <w:p w14:paraId="0E35BC8D" w14:textId="77777777" w:rsidR="00404577" w:rsidRDefault="00404577" w:rsidP="009421E2">
            <w:pPr>
              <w:ind w:left="0" w:firstLine="0"/>
              <w:rPr>
                <w:ins w:id="1605" w:author="Pervova 21.1" w:date="2020-03-11T20:17:00Z"/>
              </w:rPr>
            </w:pPr>
            <w:ins w:id="1606" w:author="Pervova 21.1" w:date="2020-03-11T20:17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404577" w14:paraId="317516B1" w14:textId="77777777" w:rsidTr="004C1E11">
        <w:trPr>
          <w:ins w:id="1607" w:author="Pervova 21.1" w:date="2020-03-11T20:17:00Z"/>
        </w:trPr>
        <w:tc>
          <w:tcPr>
            <w:tcW w:w="4921" w:type="dxa"/>
          </w:tcPr>
          <w:p w14:paraId="13E084F6" w14:textId="37883C12" w:rsidR="00404577" w:rsidRDefault="00404577" w:rsidP="00D12004">
            <w:pPr>
              <w:numPr>
                <w:ilvl w:val="0"/>
                <w:numId w:val="1"/>
              </w:numPr>
              <w:ind w:left="0" w:firstLine="0"/>
              <w:rPr>
                <w:ins w:id="1608" w:author="Pervova 21.1" w:date="2020-03-11T20:17:00Z"/>
              </w:rPr>
            </w:pPr>
            <w:ins w:id="1609" w:author="Pervova 21.1" w:date="2020-03-11T20:17:00Z">
              <w:r>
                <w:t>:20C::CORP//000</w:t>
              </w:r>
              <w:r w:rsidRPr="001E28E9">
                <w:t>0</w:t>
              </w:r>
            </w:ins>
            <w:ins w:id="1610" w:author="Pervova 21.1" w:date="2020-03-11T20:25:00Z">
              <w:r>
                <w:t>1</w:t>
              </w:r>
            </w:ins>
            <w:ins w:id="1611" w:author="Pervova 21.1" w:date="2020-03-11T20:17:00Z">
              <w:r w:rsidRPr="001E28E9">
                <w:t>1</w:t>
              </w:r>
              <w:r w:rsidRPr="00B21DB5">
                <w:t>X</w:t>
              </w:r>
            </w:ins>
            <w:ins w:id="1612" w:author="Pervova 21.1" w:date="2020-03-11T20:33:00Z">
              <w:r w:rsidR="00D12004">
                <w:t>2</w:t>
              </w:r>
            </w:ins>
          </w:p>
        </w:tc>
        <w:tc>
          <w:tcPr>
            <w:tcW w:w="5245" w:type="dxa"/>
          </w:tcPr>
          <w:p w14:paraId="27598CA3" w14:textId="77777777" w:rsidR="00404577" w:rsidRDefault="00404577" w:rsidP="009421E2">
            <w:pPr>
              <w:rPr>
                <w:ins w:id="1613" w:author="Pervova 21.1" w:date="2020-03-11T20:17:00Z"/>
              </w:rPr>
            </w:pPr>
            <w:proofErr w:type="gramStart"/>
            <w:ins w:id="1614" w:author="Pervova 21.1" w:date="2020-03-11T20:17:00Z">
              <w:r w:rsidRPr="00EF7E68">
                <w:t>Связанный</w:t>
              </w:r>
              <w:proofErr w:type="gramEnd"/>
              <w:r w:rsidRPr="00EF7E68">
                <w:t xml:space="preserve"> референс КД</w:t>
              </w:r>
            </w:ins>
          </w:p>
        </w:tc>
      </w:tr>
      <w:tr w:rsidR="00404577" w14:paraId="3D34296B" w14:textId="77777777" w:rsidTr="004C1E11">
        <w:trPr>
          <w:ins w:id="1615" w:author="Pervova 21.1" w:date="2020-03-11T20:17:00Z"/>
        </w:trPr>
        <w:tc>
          <w:tcPr>
            <w:tcW w:w="4921" w:type="dxa"/>
          </w:tcPr>
          <w:p w14:paraId="73F45718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16" w:author="Pervova 21.1" w:date="2020-03-11T20:17:00Z"/>
              </w:rPr>
            </w:pPr>
            <w:ins w:id="1617" w:author="Pervova 21.1" w:date="2020-03-11T20:17:00Z">
              <w:r w:rsidRPr="00B21DB5">
                <w:t>:16S:LINK</w:t>
              </w:r>
            </w:ins>
          </w:p>
        </w:tc>
        <w:tc>
          <w:tcPr>
            <w:tcW w:w="5245" w:type="dxa"/>
          </w:tcPr>
          <w:p w14:paraId="7FBE28E7" w14:textId="77777777" w:rsidR="00404577" w:rsidRDefault="00404577" w:rsidP="009421E2">
            <w:pPr>
              <w:ind w:left="0" w:firstLine="0"/>
              <w:rPr>
                <w:ins w:id="1618" w:author="Pervova 21.1" w:date="2020-03-11T20:17:00Z"/>
              </w:rPr>
            </w:pPr>
          </w:p>
        </w:tc>
      </w:tr>
      <w:tr w:rsidR="00404577" w14:paraId="24EB6505" w14:textId="77777777" w:rsidTr="004C1E11">
        <w:trPr>
          <w:ins w:id="1619" w:author="Pervova 21.1" w:date="2020-03-11T20:17:00Z"/>
        </w:trPr>
        <w:tc>
          <w:tcPr>
            <w:tcW w:w="4921" w:type="dxa"/>
          </w:tcPr>
          <w:p w14:paraId="1525BF5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20" w:author="Pervova 21.1" w:date="2020-03-11T20:17:00Z"/>
              </w:rPr>
            </w:pPr>
            <w:ins w:id="1621" w:author="Pervova 21.1" w:date="2020-03-11T20:17:00Z">
              <w:r w:rsidRPr="00B21DB5">
                <w:t>:16S:GENL</w:t>
              </w:r>
            </w:ins>
          </w:p>
        </w:tc>
        <w:tc>
          <w:tcPr>
            <w:tcW w:w="5245" w:type="dxa"/>
          </w:tcPr>
          <w:p w14:paraId="64297146" w14:textId="77777777" w:rsidR="00404577" w:rsidRDefault="00404577" w:rsidP="009421E2">
            <w:pPr>
              <w:ind w:left="0" w:firstLine="0"/>
              <w:rPr>
                <w:ins w:id="1622" w:author="Pervova 21.1" w:date="2020-03-11T20:17:00Z"/>
              </w:rPr>
            </w:pPr>
          </w:p>
        </w:tc>
      </w:tr>
      <w:tr w:rsidR="00404577" w14:paraId="76F63B0C" w14:textId="77777777" w:rsidTr="004C1E11">
        <w:trPr>
          <w:ins w:id="1623" w:author="Pervova 21.1" w:date="2020-03-11T20:17:00Z"/>
        </w:trPr>
        <w:tc>
          <w:tcPr>
            <w:tcW w:w="4921" w:type="dxa"/>
          </w:tcPr>
          <w:p w14:paraId="758F3B7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24" w:author="Pervova 21.1" w:date="2020-03-11T20:17:00Z"/>
              </w:rPr>
            </w:pPr>
            <w:ins w:id="1625" w:author="Pervova 21.1" w:date="2020-03-11T20:17:00Z">
              <w:r w:rsidRPr="00B21DB5">
                <w:t>:16R:USECU</w:t>
              </w:r>
            </w:ins>
          </w:p>
        </w:tc>
        <w:tc>
          <w:tcPr>
            <w:tcW w:w="5245" w:type="dxa"/>
          </w:tcPr>
          <w:p w14:paraId="12E85AF6" w14:textId="77777777" w:rsidR="00404577" w:rsidRDefault="00404577" w:rsidP="009421E2">
            <w:pPr>
              <w:ind w:left="0" w:firstLine="0"/>
              <w:rPr>
                <w:ins w:id="1626" w:author="Pervova 21.1" w:date="2020-03-11T20:17:00Z"/>
              </w:rPr>
            </w:pPr>
          </w:p>
        </w:tc>
      </w:tr>
      <w:tr w:rsidR="00404577" w14:paraId="6E3CB4BB" w14:textId="77777777" w:rsidTr="004C1E11">
        <w:trPr>
          <w:ins w:id="1627" w:author="Pervova 21.1" w:date="2020-03-11T20:17:00Z"/>
        </w:trPr>
        <w:tc>
          <w:tcPr>
            <w:tcW w:w="4921" w:type="dxa"/>
          </w:tcPr>
          <w:p w14:paraId="5F443797" w14:textId="7D670E1A" w:rsidR="00404577" w:rsidRDefault="00404577" w:rsidP="00D12004">
            <w:pPr>
              <w:rPr>
                <w:ins w:id="1628" w:author="Pervova 21.1" w:date="2020-03-11T20:17:00Z"/>
              </w:rPr>
            </w:pPr>
            <w:ins w:id="1629" w:author="Pervova 21.1" w:date="2020-03-11T20:17:00Z">
              <w:r w:rsidRPr="00B21DB5">
                <w:t xml:space="preserve">:35B:ISIN </w:t>
              </w:r>
            </w:ins>
            <w:ins w:id="1630" w:author="Pervova 21.1" w:date="2020-03-11T20:34:00Z">
              <w:r w:rsidR="00D12004" w:rsidRPr="005F20DE">
                <w:t>RU2222222222</w:t>
              </w:r>
            </w:ins>
          </w:p>
        </w:tc>
        <w:tc>
          <w:tcPr>
            <w:tcW w:w="5245" w:type="dxa"/>
          </w:tcPr>
          <w:p w14:paraId="57157BD6" w14:textId="77777777" w:rsidR="00404577" w:rsidRDefault="00404577" w:rsidP="009421E2">
            <w:pPr>
              <w:ind w:left="0" w:firstLine="0"/>
              <w:rPr>
                <w:ins w:id="1631" w:author="Pervova 21.1" w:date="2020-03-11T20:17:00Z"/>
              </w:rPr>
            </w:pPr>
            <w:ins w:id="1632" w:author="Pervova 21.1" w:date="2020-03-11T20:17:00Z">
              <w:r>
                <w:t>ISIN</w:t>
              </w:r>
            </w:ins>
          </w:p>
        </w:tc>
      </w:tr>
      <w:tr w:rsidR="00404577" w14:paraId="39FBDF26" w14:textId="77777777" w:rsidTr="004C1E11">
        <w:trPr>
          <w:ins w:id="1633" w:author="Pervova 21.1" w:date="2020-03-11T20:17:00Z"/>
        </w:trPr>
        <w:tc>
          <w:tcPr>
            <w:tcW w:w="4921" w:type="dxa"/>
          </w:tcPr>
          <w:p w14:paraId="29EE4AAB" w14:textId="67CB5AAD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34" w:author="Pervova 21.1" w:date="2020-03-11T20:17:00Z"/>
              </w:rPr>
            </w:pPr>
            <w:ins w:id="1635" w:author="Pervova 21.1" w:date="2020-03-11T20:17:00Z">
              <w:r w:rsidRPr="00B21DB5">
                <w:t>/XX/CORP/NADC/</w:t>
              </w:r>
            </w:ins>
            <w:ins w:id="1636" w:author="Pervova 21.1" w:date="2020-03-11T20:34:00Z">
              <w:r w:rsidR="00D12004" w:rsidRPr="005F20DE">
                <w:t>RU2222222222</w:t>
              </w:r>
            </w:ins>
          </w:p>
        </w:tc>
        <w:tc>
          <w:tcPr>
            <w:tcW w:w="5245" w:type="dxa"/>
          </w:tcPr>
          <w:p w14:paraId="35B348C8" w14:textId="77777777" w:rsidR="00404577" w:rsidRDefault="00404577" w:rsidP="009421E2">
            <w:pPr>
              <w:ind w:left="0" w:firstLine="0"/>
              <w:rPr>
                <w:ins w:id="1637" w:author="Pervova 21.1" w:date="2020-03-11T20:17:00Z"/>
              </w:rPr>
            </w:pPr>
            <w:proofErr w:type="gramStart"/>
            <w:ins w:id="1638" w:author="Pervova 21.1" w:date="2020-03-11T20:17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404577" w14:paraId="0AAAFE13" w14:textId="77777777" w:rsidTr="004C1E11">
        <w:trPr>
          <w:ins w:id="1639" w:author="Pervova 21.1" w:date="2020-03-11T20:17:00Z"/>
        </w:trPr>
        <w:tc>
          <w:tcPr>
            <w:tcW w:w="4921" w:type="dxa"/>
          </w:tcPr>
          <w:p w14:paraId="0EAC7B04" w14:textId="07D4906C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40" w:author="Pervova 21.1" w:date="2020-03-11T20:17:00Z"/>
              </w:rPr>
            </w:pPr>
            <w:ins w:id="1641" w:author="Pervova 21.1" w:date="2020-03-11T20:17:00Z">
              <w:r w:rsidRPr="00B21DB5">
                <w:t>/RU/</w:t>
              </w:r>
            </w:ins>
            <w:ins w:id="1642" w:author="Pervova 21.1" w:date="2020-03-11T20:34:00Z">
              <w:r w:rsidR="00D12004" w:rsidRPr="005F20DE">
                <w:t>2-2-00222</w:t>
              </w:r>
            </w:ins>
            <w:ins w:id="1643" w:author="Pervova 21.1" w:date="2020-03-11T20:17:00Z">
              <w:r w:rsidRPr="00B21DB5">
                <w:t>-A</w:t>
              </w:r>
            </w:ins>
          </w:p>
        </w:tc>
        <w:tc>
          <w:tcPr>
            <w:tcW w:w="5245" w:type="dxa"/>
          </w:tcPr>
          <w:p w14:paraId="09F80380" w14:textId="77777777" w:rsidR="00404577" w:rsidRDefault="00404577" w:rsidP="009421E2">
            <w:pPr>
              <w:ind w:left="0" w:firstLine="0"/>
              <w:rPr>
                <w:ins w:id="1644" w:author="Pervova 21.1" w:date="2020-03-11T20:17:00Z"/>
              </w:rPr>
            </w:pPr>
            <w:ins w:id="1645" w:author="Pervova 21.1" w:date="2020-03-11T20:17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404577" w14:paraId="6C5AB645" w14:textId="77777777" w:rsidTr="004C1E11">
        <w:trPr>
          <w:ins w:id="1646" w:author="Pervova 21.1" w:date="2020-03-11T20:17:00Z"/>
        </w:trPr>
        <w:tc>
          <w:tcPr>
            <w:tcW w:w="4921" w:type="dxa"/>
          </w:tcPr>
          <w:p w14:paraId="5CE1D7B2" w14:textId="6AA02818" w:rsidR="00404577" w:rsidRDefault="00A61DC5" w:rsidP="00D12004">
            <w:pPr>
              <w:numPr>
                <w:ilvl w:val="0"/>
                <w:numId w:val="1"/>
              </w:numPr>
              <w:ind w:left="0" w:firstLine="0"/>
              <w:rPr>
                <w:ins w:id="1647" w:author="Pervova 21.1" w:date="2020-03-11T20:17:00Z"/>
              </w:rPr>
            </w:pPr>
            <w:ins w:id="1648" w:author="Pervova 21.1" w:date="2020-03-11T20:17:00Z">
              <w:r>
                <w:t>'</w:t>
              </w:r>
              <w:r w:rsidR="00404577">
                <w:t>AO ''</w:t>
              </w:r>
            </w:ins>
            <w:ins w:id="1649" w:author="Pervova 21.1" w:date="2020-03-12T16:48:00Z">
              <w:r>
                <w:rPr>
                  <w:lang w:val="en-US"/>
                </w:rPr>
                <w:t>e</w:t>
              </w:r>
            </w:ins>
            <w:ins w:id="1650" w:author="Pervova 21.1" w:date="2020-03-12T16:44:00Z">
              <w:r>
                <w:t>NERGONEFTEGAZ</w:t>
              </w:r>
            </w:ins>
            <w:ins w:id="1651" w:author="Pervova 21.1" w:date="2020-03-11T20:17:00Z">
              <w:r w:rsidR="00404577">
                <w:t>''</w:t>
              </w:r>
              <w:r w:rsidR="00404577" w:rsidRPr="001E28E9">
                <w:t xml:space="preserve"> VYP</w:t>
              </w:r>
            </w:ins>
            <w:ins w:id="1652" w:author="Pervova 21.1" w:date="2020-03-11T20:37:00Z">
              <w:r w:rsidR="00D12004">
                <w:t>2</w:t>
              </w:r>
            </w:ins>
          </w:p>
        </w:tc>
        <w:tc>
          <w:tcPr>
            <w:tcW w:w="5245" w:type="dxa"/>
          </w:tcPr>
          <w:p w14:paraId="5F1CBBBA" w14:textId="77777777" w:rsidR="00404577" w:rsidRPr="00187259" w:rsidRDefault="00404577" w:rsidP="009421E2">
            <w:pPr>
              <w:numPr>
                <w:ilvl w:val="0"/>
                <w:numId w:val="0"/>
              </w:numPr>
              <w:rPr>
                <w:ins w:id="1653" w:author="Pervova 21.1" w:date="2020-03-11T20:17:00Z"/>
                <w:lang w:val="en-US"/>
              </w:rPr>
            </w:pPr>
            <w:proofErr w:type="gramStart"/>
            <w:ins w:id="1654" w:author="Pervova 21.1" w:date="2020-03-11T20:17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404577" w14:paraId="6438631B" w14:textId="77777777" w:rsidTr="004C1E11">
        <w:trPr>
          <w:ins w:id="1655" w:author="Pervova 21.1" w:date="2020-03-11T20:17:00Z"/>
        </w:trPr>
        <w:tc>
          <w:tcPr>
            <w:tcW w:w="4921" w:type="dxa"/>
          </w:tcPr>
          <w:p w14:paraId="6F0F5DE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56" w:author="Pervova 21.1" w:date="2020-03-11T20:17:00Z"/>
              </w:rPr>
            </w:pPr>
            <w:ins w:id="1657" w:author="Pervova 21.1" w:date="2020-03-11T20:17:00Z">
              <w:r w:rsidRPr="00B21DB5">
                <w:t>:16R:ACCTINFO</w:t>
              </w:r>
            </w:ins>
          </w:p>
        </w:tc>
        <w:tc>
          <w:tcPr>
            <w:tcW w:w="5245" w:type="dxa"/>
          </w:tcPr>
          <w:p w14:paraId="3B91D22A" w14:textId="77777777" w:rsidR="00404577" w:rsidRDefault="00404577" w:rsidP="009421E2">
            <w:pPr>
              <w:ind w:left="0" w:firstLine="0"/>
              <w:rPr>
                <w:ins w:id="1658" w:author="Pervova 21.1" w:date="2020-03-11T20:17:00Z"/>
              </w:rPr>
            </w:pPr>
          </w:p>
        </w:tc>
      </w:tr>
      <w:tr w:rsidR="00404577" w14:paraId="0FFBCEA6" w14:textId="77777777" w:rsidTr="004C1E11">
        <w:trPr>
          <w:ins w:id="1659" w:author="Pervova 21.1" w:date="2020-03-11T20:17:00Z"/>
        </w:trPr>
        <w:tc>
          <w:tcPr>
            <w:tcW w:w="4921" w:type="dxa"/>
          </w:tcPr>
          <w:p w14:paraId="623EF87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60" w:author="Pervova 21.1" w:date="2020-03-11T20:17:00Z"/>
              </w:rPr>
            </w:pPr>
            <w:ins w:id="1661" w:author="Pervova 21.1" w:date="2020-03-11T20:17:00Z">
              <w:r>
                <w:t>:97A::SAFE//M</w:t>
              </w:r>
              <w:r w:rsidRPr="001E28E9">
                <w:t>L</w:t>
              </w:r>
              <w:r w:rsidRPr="00B21DB5">
                <w:t>1111111111</w:t>
              </w:r>
            </w:ins>
          </w:p>
        </w:tc>
        <w:tc>
          <w:tcPr>
            <w:tcW w:w="5245" w:type="dxa"/>
          </w:tcPr>
          <w:p w14:paraId="24CE0E00" w14:textId="77777777" w:rsidR="00404577" w:rsidRDefault="00404577" w:rsidP="009421E2">
            <w:pPr>
              <w:rPr>
                <w:ins w:id="1662" w:author="Pervova 21.1" w:date="2020-03-11T20:17:00Z"/>
              </w:rPr>
            </w:pPr>
            <w:ins w:id="1663" w:author="Pervova 21.1" w:date="2020-03-11T20:17:00Z">
              <w:r w:rsidRPr="00BE3C71">
                <w:t>Номер счета депонента в НРД</w:t>
              </w:r>
            </w:ins>
          </w:p>
        </w:tc>
      </w:tr>
      <w:tr w:rsidR="00404577" w14:paraId="069F18FA" w14:textId="77777777" w:rsidTr="004C1E11">
        <w:trPr>
          <w:ins w:id="1664" w:author="Pervova 21.1" w:date="2020-03-11T20:17:00Z"/>
        </w:trPr>
        <w:tc>
          <w:tcPr>
            <w:tcW w:w="4921" w:type="dxa"/>
          </w:tcPr>
          <w:p w14:paraId="4A337612" w14:textId="1F90DD75" w:rsidR="00404577" w:rsidRDefault="00404577" w:rsidP="00D12004">
            <w:pPr>
              <w:numPr>
                <w:ilvl w:val="0"/>
                <w:numId w:val="1"/>
              </w:numPr>
              <w:ind w:left="0" w:firstLine="0"/>
              <w:rPr>
                <w:ins w:id="1665" w:author="Pervova 21.1" w:date="2020-03-11T20:17:00Z"/>
              </w:rPr>
            </w:pPr>
            <w:ins w:id="1666" w:author="Pervova 21.1" w:date="2020-03-11T20:17:00Z">
              <w:r w:rsidRPr="00B21DB5">
                <w:t>:93B::ELIG//UNIT/</w:t>
              </w:r>
            </w:ins>
            <w:ins w:id="1667" w:author="Pervova 21.1" w:date="2020-03-11T20:34:00Z">
              <w:r w:rsidR="00D12004">
                <w:t>500</w:t>
              </w:r>
            </w:ins>
            <w:ins w:id="1668" w:author="Pervova 21.1" w:date="2020-03-11T20:17:00Z">
              <w:r w:rsidRPr="00B21DB5">
                <w:t>,</w:t>
              </w:r>
            </w:ins>
          </w:p>
        </w:tc>
        <w:tc>
          <w:tcPr>
            <w:tcW w:w="5245" w:type="dxa"/>
          </w:tcPr>
          <w:p w14:paraId="33455A1F" w14:textId="77777777" w:rsidR="00404577" w:rsidRDefault="00404577" w:rsidP="009421E2">
            <w:pPr>
              <w:ind w:left="0" w:firstLine="0"/>
              <w:rPr>
                <w:ins w:id="1669" w:author="Pervova 21.1" w:date="2020-03-11T20:17:00Z"/>
              </w:rPr>
            </w:pPr>
            <w:ins w:id="1670" w:author="Pervova 21.1" w:date="2020-03-11T20:17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404577" w14:paraId="60169FD1" w14:textId="77777777" w:rsidTr="004C1E11">
        <w:trPr>
          <w:ins w:id="1671" w:author="Pervova 21.1" w:date="2020-03-11T20:17:00Z"/>
        </w:trPr>
        <w:tc>
          <w:tcPr>
            <w:tcW w:w="4921" w:type="dxa"/>
          </w:tcPr>
          <w:p w14:paraId="208DEDC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72" w:author="Pervova 21.1" w:date="2020-03-11T20:17:00Z"/>
              </w:rPr>
            </w:pPr>
            <w:ins w:id="1673" w:author="Pervova 21.1" w:date="2020-03-11T20:17:00Z">
              <w:r w:rsidRPr="00B21DB5">
                <w:t>:16S:ACCTINFO</w:t>
              </w:r>
            </w:ins>
          </w:p>
        </w:tc>
        <w:tc>
          <w:tcPr>
            <w:tcW w:w="5245" w:type="dxa"/>
          </w:tcPr>
          <w:p w14:paraId="7FE71B7E" w14:textId="77777777" w:rsidR="00404577" w:rsidRDefault="00404577" w:rsidP="009421E2">
            <w:pPr>
              <w:ind w:left="0" w:firstLine="0"/>
              <w:rPr>
                <w:ins w:id="1674" w:author="Pervova 21.1" w:date="2020-03-11T20:17:00Z"/>
              </w:rPr>
            </w:pPr>
          </w:p>
        </w:tc>
      </w:tr>
      <w:tr w:rsidR="00404577" w14:paraId="13AC420D" w14:textId="77777777" w:rsidTr="004C1E11">
        <w:trPr>
          <w:ins w:id="1675" w:author="Pervova 21.1" w:date="2020-03-11T20:17:00Z"/>
        </w:trPr>
        <w:tc>
          <w:tcPr>
            <w:tcW w:w="4921" w:type="dxa"/>
          </w:tcPr>
          <w:p w14:paraId="5EFDF61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76" w:author="Pervova 21.1" w:date="2020-03-11T20:17:00Z"/>
              </w:rPr>
            </w:pPr>
            <w:ins w:id="1677" w:author="Pervova 21.1" w:date="2020-03-11T20:17:00Z">
              <w:r w:rsidRPr="00B21DB5">
                <w:t>:16S:USECU</w:t>
              </w:r>
            </w:ins>
          </w:p>
        </w:tc>
        <w:tc>
          <w:tcPr>
            <w:tcW w:w="5245" w:type="dxa"/>
          </w:tcPr>
          <w:p w14:paraId="4FD75A33" w14:textId="77777777" w:rsidR="00404577" w:rsidRDefault="00404577" w:rsidP="009421E2">
            <w:pPr>
              <w:ind w:left="0" w:firstLine="0"/>
              <w:rPr>
                <w:ins w:id="1678" w:author="Pervova 21.1" w:date="2020-03-11T20:17:00Z"/>
              </w:rPr>
            </w:pPr>
          </w:p>
        </w:tc>
      </w:tr>
      <w:tr w:rsidR="00404577" w14:paraId="0E278D4B" w14:textId="77777777" w:rsidTr="004C1E11">
        <w:trPr>
          <w:ins w:id="1679" w:author="Pervova 21.1" w:date="2020-03-11T20:17:00Z"/>
        </w:trPr>
        <w:tc>
          <w:tcPr>
            <w:tcW w:w="4921" w:type="dxa"/>
          </w:tcPr>
          <w:p w14:paraId="526EB94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80" w:author="Pervova 21.1" w:date="2020-03-11T20:17:00Z"/>
              </w:rPr>
            </w:pPr>
            <w:ins w:id="1681" w:author="Pervova 21.1" w:date="2020-03-11T20:17:00Z">
              <w:r w:rsidRPr="00B21DB5">
                <w:t>:16R:CADETL</w:t>
              </w:r>
            </w:ins>
          </w:p>
        </w:tc>
        <w:tc>
          <w:tcPr>
            <w:tcW w:w="5245" w:type="dxa"/>
          </w:tcPr>
          <w:p w14:paraId="7CC78ADF" w14:textId="77777777" w:rsidR="00404577" w:rsidRDefault="00404577" w:rsidP="009421E2">
            <w:pPr>
              <w:ind w:left="0" w:firstLine="0"/>
              <w:rPr>
                <w:ins w:id="1682" w:author="Pervova 21.1" w:date="2020-03-11T20:17:00Z"/>
              </w:rPr>
            </w:pPr>
          </w:p>
        </w:tc>
      </w:tr>
      <w:tr w:rsidR="00404577" w14:paraId="7EE745E0" w14:textId="77777777" w:rsidTr="004C1E11">
        <w:trPr>
          <w:ins w:id="1683" w:author="Pervova 21.1" w:date="2020-03-11T20:17:00Z"/>
        </w:trPr>
        <w:tc>
          <w:tcPr>
            <w:tcW w:w="4921" w:type="dxa"/>
          </w:tcPr>
          <w:p w14:paraId="1E64288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84" w:author="Pervova 21.1" w:date="2020-03-11T20:17:00Z"/>
              </w:rPr>
            </w:pPr>
            <w:ins w:id="1685" w:author="Pervova 21.1" w:date="2020-03-11T20:17:00Z">
              <w:r>
                <w:t>:98C::MEET//201</w:t>
              </w:r>
              <w:r w:rsidRPr="001E28E9">
                <w:t>70330</w:t>
              </w:r>
              <w:r w:rsidRPr="00B21DB5">
                <w:t>120000</w:t>
              </w:r>
            </w:ins>
          </w:p>
        </w:tc>
        <w:tc>
          <w:tcPr>
            <w:tcW w:w="5245" w:type="dxa"/>
          </w:tcPr>
          <w:p w14:paraId="037371F4" w14:textId="77777777" w:rsidR="00404577" w:rsidRDefault="00404577" w:rsidP="009421E2">
            <w:pPr>
              <w:ind w:left="0" w:firstLine="0"/>
              <w:rPr>
                <w:ins w:id="1686" w:author="Pervova 21.1" w:date="2020-03-11T20:17:00Z"/>
              </w:rPr>
            </w:pPr>
            <w:ins w:id="1687" w:author="Pervova 21.1" w:date="2020-03-11T20:17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404577" w14:paraId="5D1442C5" w14:textId="77777777" w:rsidTr="004C1E11">
        <w:trPr>
          <w:ins w:id="1688" w:author="Pervova 21.1" w:date="2020-03-11T20:17:00Z"/>
        </w:trPr>
        <w:tc>
          <w:tcPr>
            <w:tcW w:w="4921" w:type="dxa"/>
          </w:tcPr>
          <w:p w14:paraId="097090F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89" w:author="Pervova 21.1" w:date="2020-03-11T20:17:00Z"/>
              </w:rPr>
            </w:pPr>
            <w:ins w:id="1690" w:author="Pervova 21.1" w:date="2020-03-11T20:17:00Z">
              <w:r w:rsidRPr="00B21DB5">
                <w:t>:98A::RDTE//201</w:t>
              </w:r>
              <w:r w:rsidRPr="001E28E9">
                <w:t>70301</w:t>
              </w:r>
            </w:ins>
          </w:p>
        </w:tc>
        <w:tc>
          <w:tcPr>
            <w:tcW w:w="5245" w:type="dxa"/>
          </w:tcPr>
          <w:p w14:paraId="3E7657D4" w14:textId="77777777" w:rsidR="00404577" w:rsidRDefault="00404577" w:rsidP="009421E2">
            <w:pPr>
              <w:ind w:left="0" w:firstLine="0"/>
              <w:rPr>
                <w:ins w:id="1691" w:author="Pervova 21.1" w:date="2020-03-11T20:17:00Z"/>
              </w:rPr>
            </w:pPr>
            <w:ins w:id="1692" w:author="Pervova 21.1" w:date="2020-03-11T20:17:00Z">
              <w:r>
                <w:t>Дата фиксации</w:t>
              </w:r>
            </w:ins>
          </w:p>
        </w:tc>
      </w:tr>
      <w:tr w:rsidR="00404577" w:rsidRPr="005476B1" w14:paraId="70BFBD01" w14:textId="77777777" w:rsidTr="004C1E11">
        <w:trPr>
          <w:ins w:id="1693" w:author="Pervova 21.1" w:date="2020-03-11T20:17:00Z"/>
        </w:trPr>
        <w:tc>
          <w:tcPr>
            <w:tcW w:w="4921" w:type="dxa"/>
          </w:tcPr>
          <w:p w14:paraId="6D5268D7" w14:textId="77777777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94" w:author="Pervova 21.1" w:date="2020-03-11T20:17:00Z"/>
                <w:lang w:val="en-US"/>
              </w:rPr>
            </w:pPr>
            <w:ins w:id="1695" w:author="Pervova 21.1" w:date="2020-03-11T20:17:00Z">
              <w:r w:rsidRPr="00BA1ED2">
                <w:rPr>
                  <w:lang w:val="en-US"/>
                </w:rPr>
                <w:t xml:space="preserve">:94E::MEET//'MOSKVA, UL </w:t>
              </w:r>
              <w:proofErr w:type="spellStart"/>
              <w:r w:rsidRPr="00BA1ED2">
                <w:rPr>
                  <w:lang w:val="en-US"/>
                </w:rPr>
                <w:t>BALcUG</w:t>
              </w:r>
              <w:proofErr w:type="spellEnd"/>
              <w:r w:rsidRPr="00BA1ED2">
                <w:rPr>
                  <w:lang w:val="en-US"/>
                </w:rPr>
                <w:t>, D.1</w:t>
              </w:r>
            </w:ins>
          </w:p>
        </w:tc>
        <w:tc>
          <w:tcPr>
            <w:tcW w:w="5245" w:type="dxa"/>
          </w:tcPr>
          <w:p w14:paraId="0D8CE1D1" w14:textId="77777777" w:rsidR="00404577" w:rsidRPr="00FF297E" w:rsidRDefault="00404577" w:rsidP="009421E2">
            <w:pPr>
              <w:ind w:left="0" w:firstLine="0"/>
              <w:rPr>
                <w:ins w:id="1696" w:author="Pervova 21.1" w:date="2020-03-11T20:17:00Z"/>
                <w:lang w:val="en-US"/>
              </w:rPr>
            </w:pPr>
            <w:ins w:id="1697" w:author="Pervova 21.1" w:date="2020-03-11T20:17:00Z">
              <w:r>
                <w:t>Место проведения собрания</w:t>
              </w:r>
            </w:ins>
          </w:p>
        </w:tc>
      </w:tr>
      <w:tr w:rsidR="00404577" w:rsidRPr="009052E2" w14:paraId="1F3CE339" w14:textId="77777777" w:rsidTr="004C1E11">
        <w:trPr>
          <w:ins w:id="1698" w:author="Pervova 21.1" w:date="2020-03-11T20:17:00Z"/>
        </w:trPr>
        <w:tc>
          <w:tcPr>
            <w:tcW w:w="4921" w:type="dxa"/>
          </w:tcPr>
          <w:p w14:paraId="06C2C468" w14:textId="77777777" w:rsidR="00404577" w:rsidRPr="008C7DCB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699" w:author="Pervova 21.1" w:date="2020-03-11T20:17:00Z"/>
              </w:rPr>
            </w:pPr>
            <w:ins w:id="1700" w:author="Pervova 21.1" w:date="2020-03-11T20:17:00Z">
              <w:r w:rsidRPr="008C7DCB">
                <w:t>:70</w:t>
              </w:r>
              <w:r w:rsidRPr="00BA1ED2">
                <w:rPr>
                  <w:lang w:val="en-US"/>
                </w:rPr>
                <w:t>G</w:t>
              </w:r>
              <w:r w:rsidRPr="008C7DCB">
                <w:t>::</w:t>
              </w:r>
              <w:r w:rsidRPr="00BA1ED2">
                <w:rPr>
                  <w:lang w:val="en-US"/>
                </w:rPr>
                <w:t>WEBB</w:t>
              </w:r>
              <w:r w:rsidRPr="008C7DCB">
                <w:t>//</w:t>
              </w:r>
              <w:r w:rsidRPr="00BA1ED2">
                <w:rPr>
                  <w:lang w:val="en-US"/>
                </w:rPr>
                <w:t>http</w:t>
              </w:r>
              <w:r w:rsidRPr="008C7DCB">
                <w:t>://</w:t>
              </w:r>
              <w:proofErr w:type="spellStart"/>
              <w:r w:rsidRPr="00BA1ED2">
                <w:rPr>
                  <w:lang w:val="en-US"/>
                </w:rPr>
                <w:t>cadocs</w:t>
              </w:r>
              <w:proofErr w:type="spellEnd"/>
              <w:r w:rsidRPr="008C7DCB">
                <w:t>-</w:t>
              </w:r>
              <w:r w:rsidRPr="00BA1ED2">
                <w:rPr>
                  <w:lang w:val="en-US"/>
                </w:rPr>
                <w:t>test</w:t>
              </w:r>
              <w:r w:rsidRPr="008C7DCB">
                <w:t>.</w:t>
              </w:r>
              <w:r w:rsidRPr="00BA1ED2">
                <w:rPr>
                  <w:lang w:val="en-US"/>
                </w:rPr>
                <w:t>nsd</w:t>
              </w:r>
              <w:r w:rsidRPr="008C7DCB">
                <w:t>.</w:t>
              </w:r>
              <w:r w:rsidRPr="00BA1ED2">
                <w:rPr>
                  <w:lang w:val="en-US"/>
                </w:rPr>
                <w:t>ru</w:t>
              </w:r>
              <w:r w:rsidRPr="008C7DCB">
                <w:t>/</w:t>
              </w:r>
              <w:r w:rsidRPr="00BA1ED2">
                <w:rPr>
                  <w:lang w:val="en-US"/>
                </w:rPr>
                <w:t>cd</w:t>
              </w:r>
              <w:r w:rsidRPr="008C7DCB">
                <w:t>7</w:t>
              </w:r>
              <w:proofErr w:type="spellStart"/>
              <w:r w:rsidRPr="00BA1ED2">
                <w:rPr>
                  <w:lang w:val="en-US"/>
                </w:rPr>
                <w:t>ec</w:t>
              </w:r>
              <w:proofErr w:type="spellEnd"/>
              <w:r w:rsidRPr="008C7DCB">
                <w:t>523</w:t>
              </w:r>
            </w:ins>
          </w:p>
          <w:p w14:paraId="78F5729D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01" w:author="Pervova 21.1" w:date="2020-03-11T20:17:00Z"/>
              </w:rPr>
            </w:pPr>
            <w:ins w:id="1702" w:author="Pervova 21.1" w:date="2020-03-11T20:17:00Z">
              <w:r w:rsidRPr="001E28E9">
                <w:t>d2674881868a0d6818624648</w:t>
              </w:r>
            </w:ins>
          </w:p>
        </w:tc>
        <w:tc>
          <w:tcPr>
            <w:tcW w:w="5245" w:type="dxa"/>
          </w:tcPr>
          <w:p w14:paraId="7B3AF102" w14:textId="77777777" w:rsidR="00404577" w:rsidRPr="0093284B" w:rsidRDefault="00404577" w:rsidP="009421E2">
            <w:pPr>
              <w:ind w:left="0" w:firstLine="0"/>
              <w:rPr>
                <w:ins w:id="1703" w:author="Pervova 21.1" w:date="2020-03-11T20:17:00Z"/>
              </w:rPr>
            </w:pPr>
            <w:ins w:id="1704" w:author="Pervova 21.1" w:date="2020-03-11T20:17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404577" w14:paraId="4B06B048" w14:textId="77777777" w:rsidTr="004C1E11">
        <w:trPr>
          <w:ins w:id="1705" w:author="Pervova 21.1" w:date="2020-03-11T20:17:00Z"/>
        </w:trPr>
        <w:tc>
          <w:tcPr>
            <w:tcW w:w="4921" w:type="dxa"/>
          </w:tcPr>
          <w:p w14:paraId="7DE5C12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06" w:author="Pervova 21.1" w:date="2020-03-11T20:17:00Z"/>
              </w:rPr>
            </w:pPr>
            <w:ins w:id="1707" w:author="Pervova 21.1" w:date="2020-03-11T20:17:00Z">
              <w:r w:rsidRPr="00B21DB5">
                <w:t>:16S:CADETL</w:t>
              </w:r>
            </w:ins>
          </w:p>
        </w:tc>
        <w:tc>
          <w:tcPr>
            <w:tcW w:w="5245" w:type="dxa"/>
          </w:tcPr>
          <w:p w14:paraId="7230890D" w14:textId="77777777" w:rsidR="00404577" w:rsidRDefault="00404577" w:rsidP="009421E2">
            <w:pPr>
              <w:ind w:left="0" w:firstLine="0"/>
              <w:rPr>
                <w:ins w:id="1708" w:author="Pervova 21.1" w:date="2020-03-11T20:17:00Z"/>
              </w:rPr>
            </w:pPr>
          </w:p>
        </w:tc>
      </w:tr>
      <w:tr w:rsidR="00404577" w14:paraId="5F357070" w14:textId="77777777" w:rsidTr="004C1E11">
        <w:trPr>
          <w:ins w:id="1709" w:author="Pervova 21.1" w:date="2020-03-11T20:17:00Z"/>
        </w:trPr>
        <w:tc>
          <w:tcPr>
            <w:tcW w:w="4921" w:type="dxa"/>
          </w:tcPr>
          <w:p w14:paraId="5AA59E0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10" w:author="Pervova 21.1" w:date="2020-03-11T20:17:00Z"/>
              </w:rPr>
            </w:pPr>
            <w:ins w:id="1711" w:author="Pervova 21.1" w:date="2020-03-11T20:17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1EAC9DFB" w14:textId="77777777" w:rsidR="00404577" w:rsidRDefault="00404577" w:rsidP="009421E2">
            <w:pPr>
              <w:ind w:left="0" w:firstLine="0"/>
              <w:rPr>
                <w:ins w:id="1712" w:author="Pervova 21.1" w:date="2020-03-11T20:17:00Z"/>
              </w:rPr>
            </w:pPr>
          </w:p>
        </w:tc>
      </w:tr>
      <w:tr w:rsidR="00404577" w14:paraId="1D2E418B" w14:textId="77777777" w:rsidTr="004C1E11">
        <w:trPr>
          <w:ins w:id="1713" w:author="Pervova 21.1" w:date="2020-03-11T20:17:00Z"/>
        </w:trPr>
        <w:tc>
          <w:tcPr>
            <w:tcW w:w="4921" w:type="dxa"/>
          </w:tcPr>
          <w:p w14:paraId="202752C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14" w:author="Pervova 21.1" w:date="2020-03-11T20:17:00Z"/>
              </w:rPr>
            </w:pPr>
            <w:ins w:id="1715" w:author="Pervova 21.1" w:date="2020-03-11T20:17:00Z">
              <w:r w:rsidRPr="00B21DB5">
                <w:t>:13A::CAON//001</w:t>
              </w:r>
            </w:ins>
          </w:p>
        </w:tc>
        <w:tc>
          <w:tcPr>
            <w:tcW w:w="5245" w:type="dxa"/>
          </w:tcPr>
          <w:p w14:paraId="1F9E7654" w14:textId="77777777" w:rsidR="00404577" w:rsidRDefault="00404577" w:rsidP="009421E2">
            <w:pPr>
              <w:ind w:left="0" w:firstLine="0"/>
              <w:rPr>
                <w:ins w:id="1716" w:author="Pervova 21.1" w:date="2020-03-11T20:17:00Z"/>
              </w:rPr>
            </w:pPr>
            <w:ins w:id="1717" w:author="Pervova 21.1" w:date="2020-03-11T20:17:00Z">
              <w:r>
                <w:t>Номер опции (варианта голосования)</w:t>
              </w:r>
            </w:ins>
          </w:p>
        </w:tc>
      </w:tr>
      <w:tr w:rsidR="00404577" w14:paraId="3A5348B5" w14:textId="77777777" w:rsidTr="004C1E11">
        <w:trPr>
          <w:ins w:id="1718" w:author="Pervova 21.1" w:date="2020-03-11T20:17:00Z"/>
        </w:trPr>
        <w:tc>
          <w:tcPr>
            <w:tcW w:w="4921" w:type="dxa"/>
          </w:tcPr>
          <w:p w14:paraId="129540D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19" w:author="Pervova 21.1" w:date="2020-03-11T20:17:00Z"/>
              </w:rPr>
            </w:pPr>
            <w:ins w:id="1720" w:author="Pervova 21.1" w:date="2020-03-11T20:17:00Z">
              <w:r w:rsidRPr="00B21DB5">
                <w:t>:22F::CAOP//CONY</w:t>
              </w:r>
            </w:ins>
          </w:p>
        </w:tc>
        <w:tc>
          <w:tcPr>
            <w:tcW w:w="5245" w:type="dxa"/>
          </w:tcPr>
          <w:p w14:paraId="02E58606" w14:textId="77777777" w:rsidR="00404577" w:rsidRDefault="00404577" w:rsidP="009421E2">
            <w:pPr>
              <w:rPr>
                <w:ins w:id="1721" w:author="Pervova 21.1" w:date="2020-03-11T20:17:00Z"/>
              </w:rPr>
            </w:pPr>
            <w:ins w:id="1722" w:author="Pervova 21.1" w:date="2020-03-11T20:17:00Z">
              <w:r w:rsidRPr="009F0163">
                <w:t>Голосование по вопросу "За"</w:t>
              </w:r>
            </w:ins>
          </w:p>
        </w:tc>
      </w:tr>
      <w:tr w:rsidR="00404577" w14:paraId="2ADFBD05" w14:textId="77777777" w:rsidTr="004C1E11">
        <w:trPr>
          <w:ins w:id="1723" w:author="Pervova 21.1" w:date="2020-03-11T20:17:00Z"/>
        </w:trPr>
        <w:tc>
          <w:tcPr>
            <w:tcW w:w="4921" w:type="dxa"/>
          </w:tcPr>
          <w:p w14:paraId="281907E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24" w:author="Pervova 21.1" w:date="2020-03-11T20:17:00Z"/>
              </w:rPr>
            </w:pPr>
            <w:ins w:id="1725" w:author="Pervova 21.1" w:date="2020-03-11T20:17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6350B940" w14:textId="77777777" w:rsidR="00404577" w:rsidRDefault="00404577" w:rsidP="009421E2">
            <w:pPr>
              <w:ind w:left="0" w:firstLine="0"/>
              <w:rPr>
                <w:ins w:id="1726" w:author="Pervova 21.1" w:date="2020-03-11T20:17:00Z"/>
              </w:rPr>
            </w:pPr>
            <w:ins w:id="1727" w:author="Pervova 21.1" w:date="2020-03-11T20:17:00Z">
              <w:r>
                <w:t>Обработка по умолчанию не применяется</w:t>
              </w:r>
            </w:ins>
          </w:p>
        </w:tc>
      </w:tr>
      <w:tr w:rsidR="00404577" w14:paraId="507A5018" w14:textId="77777777" w:rsidTr="004C1E11">
        <w:trPr>
          <w:ins w:id="1728" w:author="Pervova 21.1" w:date="2020-03-11T20:17:00Z"/>
        </w:trPr>
        <w:tc>
          <w:tcPr>
            <w:tcW w:w="4921" w:type="dxa"/>
          </w:tcPr>
          <w:p w14:paraId="64632A7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29" w:author="Pervova 21.1" w:date="2020-03-11T20:17:00Z"/>
              </w:rPr>
            </w:pPr>
            <w:ins w:id="1730" w:author="Pervova 21.1" w:date="2020-03-11T20:17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4B60827A" w14:textId="77777777" w:rsidR="00404577" w:rsidRDefault="00404577" w:rsidP="009421E2">
            <w:pPr>
              <w:ind w:left="0" w:firstLine="0"/>
              <w:rPr>
                <w:ins w:id="1731" w:author="Pervova 21.1" w:date="2020-03-11T20:17:00Z"/>
              </w:rPr>
            </w:pPr>
            <w:ins w:id="1732" w:author="Pervova 21.1" w:date="2020-03-11T20:17:00Z">
              <w:r>
                <w:t>Признак необходимости раскрытия</w:t>
              </w:r>
            </w:ins>
          </w:p>
        </w:tc>
      </w:tr>
      <w:tr w:rsidR="00404577" w14:paraId="4F5D9FC1" w14:textId="77777777" w:rsidTr="004C1E11">
        <w:trPr>
          <w:ins w:id="1733" w:author="Pervova 21.1" w:date="2020-03-11T20:17:00Z"/>
        </w:trPr>
        <w:tc>
          <w:tcPr>
            <w:tcW w:w="4921" w:type="dxa"/>
          </w:tcPr>
          <w:p w14:paraId="7F5F976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34" w:author="Pervova 21.1" w:date="2020-03-11T20:17:00Z"/>
              </w:rPr>
            </w:pPr>
            <w:ins w:id="1735" w:author="Pervova 21.1" w:date="2020-03-11T20:17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113F95AC" w14:textId="77777777" w:rsidR="00404577" w:rsidRDefault="00404577" w:rsidP="009421E2">
            <w:pPr>
              <w:ind w:left="0" w:firstLine="0"/>
              <w:rPr>
                <w:ins w:id="1736" w:author="Pervova 21.1" w:date="2020-03-11T20:17:00Z"/>
              </w:rPr>
            </w:pPr>
            <w:ins w:id="1737" w:author="Pervova 21.1" w:date="2020-03-11T20:17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404577" w14:paraId="17E77F62" w14:textId="77777777" w:rsidTr="004C1E11">
        <w:trPr>
          <w:ins w:id="1738" w:author="Pervova 21.1" w:date="2020-03-11T20:17:00Z"/>
        </w:trPr>
        <w:tc>
          <w:tcPr>
            <w:tcW w:w="4921" w:type="dxa"/>
          </w:tcPr>
          <w:p w14:paraId="55C698C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39" w:author="Pervova 21.1" w:date="2020-03-11T20:17:00Z"/>
              </w:rPr>
            </w:pPr>
            <w:ins w:id="1740" w:author="Pervova 21.1" w:date="2020-03-11T20:17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3EDF4F06" w14:textId="77777777" w:rsidR="00404577" w:rsidRDefault="00404577" w:rsidP="009421E2">
            <w:pPr>
              <w:ind w:left="0" w:firstLine="0"/>
              <w:rPr>
                <w:ins w:id="1741" w:author="Pervova 21.1" w:date="2020-03-11T20:17:00Z"/>
              </w:rPr>
            </w:pPr>
            <w:ins w:id="1742" w:author="Pervova 21.1" w:date="2020-03-11T20:17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404577" w14:paraId="48DD1427" w14:textId="77777777" w:rsidTr="004C1E11">
        <w:trPr>
          <w:ins w:id="1743" w:author="Pervova 21.1" w:date="2020-03-11T20:17:00Z"/>
        </w:trPr>
        <w:tc>
          <w:tcPr>
            <w:tcW w:w="4921" w:type="dxa"/>
          </w:tcPr>
          <w:p w14:paraId="270EA32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44" w:author="Pervova 21.1" w:date="2020-03-11T20:17:00Z"/>
              </w:rPr>
            </w:pPr>
            <w:ins w:id="1745" w:author="Pervova 21.1" w:date="2020-03-11T20:17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7795CCC2" w14:textId="77777777" w:rsidR="00404577" w:rsidRDefault="00404577" w:rsidP="009421E2">
            <w:pPr>
              <w:ind w:left="0" w:firstLine="0"/>
              <w:rPr>
                <w:ins w:id="1746" w:author="Pervova 21.1" w:date="2020-03-11T20:17:00Z"/>
              </w:rPr>
            </w:pPr>
          </w:p>
        </w:tc>
      </w:tr>
      <w:tr w:rsidR="00404577" w14:paraId="0F20971D" w14:textId="77777777" w:rsidTr="004C1E11">
        <w:trPr>
          <w:ins w:id="1747" w:author="Pervova 21.1" w:date="2020-03-11T20:17:00Z"/>
        </w:trPr>
        <w:tc>
          <w:tcPr>
            <w:tcW w:w="4921" w:type="dxa"/>
          </w:tcPr>
          <w:p w14:paraId="645B08BD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48" w:author="Pervova 21.1" w:date="2020-03-11T20:17:00Z"/>
              </w:rPr>
            </w:pPr>
            <w:ins w:id="1749" w:author="Pervova 21.1" w:date="2020-03-11T20:17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136B1C12" w14:textId="77777777" w:rsidR="00404577" w:rsidRDefault="00404577" w:rsidP="009421E2">
            <w:pPr>
              <w:ind w:left="0" w:firstLine="0"/>
              <w:rPr>
                <w:ins w:id="1750" w:author="Pervova 21.1" w:date="2020-03-11T20:17:00Z"/>
              </w:rPr>
            </w:pPr>
          </w:p>
        </w:tc>
      </w:tr>
      <w:tr w:rsidR="00404577" w14:paraId="7D74838A" w14:textId="77777777" w:rsidTr="004C1E11">
        <w:trPr>
          <w:ins w:id="1751" w:author="Pervova 21.1" w:date="2020-03-11T20:17:00Z"/>
        </w:trPr>
        <w:tc>
          <w:tcPr>
            <w:tcW w:w="4921" w:type="dxa"/>
          </w:tcPr>
          <w:p w14:paraId="7051EC5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52" w:author="Pervova 21.1" w:date="2020-03-11T20:17:00Z"/>
              </w:rPr>
            </w:pPr>
            <w:ins w:id="1753" w:author="Pervova 21.1" w:date="2020-03-11T20:17:00Z">
              <w:r w:rsidRPr="00B21DB5">
                <w:t>:13A::CAON//002</w:t>
              </w:r>
            </w:ins>
          </w:p>
        </w:tc>
        <w:tc>
          <w:tcPr>
            <w:tcW w:w="5245" w:type="dxa"/>
          </w:tcPr>
          <w:p w14:paraId="11E44695" w14:textId="77777777" w:rsidR="00404577" w:rsidRDefault="00404577" w:rsidP="009421E2">
            <w:pPr>
              <w:ind w:left="0" w:firstLine="0"/>
              <w:rPr>
                <w:ins w:id="1754" w:author="Pervova 21.1" w:date="2020-03-11T20:17:00Z"/>
              </w:rPr>
            </w:pPr>
            <w:ins w:id="1755" w:author="Pervova 21.1" w:date="2020-03-11T20:17:00Z">
              <w:r>
                <w:t>Номер опции (варианта голосования)</w:t>
              </w:r>
            </w:ins>
          </w:p>
        </w:tc>
      </w:tr>
      <w:tr w:rsidR="00404577" w14:paraId="5D87E56A" w14:textId="77777777" w:rsidTr="004C1E11">
        <w:trPr>
          <w:ins w:id="1756" w:author="Pervova 21.1" w:date="2020-03-11T20:17:00Z"/>
        </w:trPr>
        <w:tc>
          <w:tcPr>
            <w:tcW w:w="4921" w:type="dxa"/>
          </w:tcPr>
          <w:p w14:paraId="79E734E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57" w:author="Pervova 21.1" w:date="2020-03-11T20:17:00Z"/>
              </w:rPr>
            </w:pPr>
            <w:ins w:id="1758" w:author="Pervova 21.1" w:date="2020-03-11T20:17:00Z">
              <w:r w:rsidRPr="00B21DB5">
                <w:t>:22F::CAOP//CONN</w:t>
              </w:r>
            </w:ins>
          </w:p>
        </w:tc>
        <w:tc>
          <w:tcPr>
            <w:tcW w:w="5245" w:type="dxa"/>
          </w:tcPr>
          <w:p w14:paraId="35E6423D" w14:textId="77777777" w:rsidR="00404577" w:rsidRDefault="00404577" w:rsidP="009421E2">
            <w:pPr>
              <w:rPr>
                <w:ins w:id="1759" w:author="Pervova 21.1" w:date="2020-03-11T20:17:00Z"/>
              </w:rPr>
            </w:pPr>
            <w:ins w:id="1760" w:author="Pervova 21.1" w:date="2020-03-11T20:17:00Z">
              <w:r w:rsidRPr="009F0163">
                <w:t>Голосование по вопросу "Против"</w:t>
              </w:r>
            </w:ins>
          </w:p>
        </w:tc>
      </w:tr>
      <w:tr w:rsidR="00404577" w14:paraId="19A76151" w14:textId="77777777" w:rsidTr="004C1E11">
        <w:trPr>
          <w:ins w:id="1761" w:author="Pervova 21.1" w:date="2020-03-11T20:17:00Z"/>
        </w:trPr>
        <w:tc>
          <w:tcPr>
            <w:tcW w:w="4921" w:type="dxa"/>
          </w:tcPr>
          <w:p w14:paraId="417909BF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62" w:author="Pervova 21.1" w:date="2020-03-11T20:17:00Z"/>
              </w:rPr>
            </w:pPr>
            <w:ins w:id="1763" w:author="Pervova 21.1" w:date="2020-03-11T20:17:00Z">
              <w:r w:rsidRPr="00B21DB5">
                <w:t>:17B::DFLT//N</w:t>
              </w:r>
            </w:ins>
          </w:p>
        </w:tc>
        <w:tc>
          <w:tcPr>
            <w:tcW w:w="5245" w:type="dxa"/>
          </w:tcPr>
          <w:p w14:paraId="5B77AFFD" w14:textId="77777777" w:rsidR="00404577" w:rsidRDefault="00404577" w:rsidP="009421E2">
            <w:pPr>
              <w:ind w:left="0" w:firstLine="0"/>
              <w:rPr>
                <w:ins w:id="1764" w:author="Pervova 21.1" w:date="2020-03-11T20:17:00Z"/>
              </w:rPr>
            </w:pPr>
            <w:ins w:id="1765" w:author="Pervova 21.1" w:date="2020-03-11T20:17:00Z">
              <w:r>
                <w:t>Обработка по умолчанию не применяется</w:t>
              </w:r>
            </w:ins>
          </w:p>
        </w:tc>
      </w:tr>
      <w:tr w:rsidR="00404577" w14:paraId="638019F0" w14:textId="77777777" w:rsidTr="004C1E11">
        <w:trPr>
          <w:ins w:id="1766" w:author="Pervova 21.1" w:date="2020-03-11T20:17:00Z"/>
        </w:trPr>
        <w:tc>
          <w:tcPr>
            <w:tcW w:w="4921" w:type="dxa"/>
          </w:tcPr>
          <w:p w14:paraId="454D2330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67" w:author="Pervova 21.1" w:date="2020-03-11T20:17:00Z"/>
              </w:rPr>
            </w:pPr>
            <w:ins w:id="1768" w:author="Pervova 21.1" w:date="2020-03-11T20:17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3B4BBC35" w14:textId="77777777" w:rsidR="00404577" w:rsidRDefault="00404577" w:rsidP="009421E2">
            <w:pPr>
              <w:ind w:left="0" w:firstLine="0"/>
              <w:rPr>
                <w:ins w:id="1769" w:author="Pervova 21.1" w:date="2020-03-11T20:17:00Z"/>
              </w:rPr>
            </w:pPr>
            <w:ins w:id="1770" w:author="Pervova 21.1" w:date="2020-03-11T20:17:00Z">
              <w:r>
                <w:t>Признак необходимости раскрытия</w:t>
              </w:r>
            </w:ins>
          </w:p>
        </w:tc>
      </w:tr>
      <w:tr w:rsidR="00404577" w14:paraId="7FD456C5" w14:textId="77777777" w:rsidTr="004C1E11">
        <w:trPr>
          <w:ins w:id="1771" w:author="Pervova 21.1" w:date="2020-03-11T20:17:00Z"/>
        </w:trPr>
        <w:tc>
          <w:tcPr>
            <w:tcW w:w="4921" w:type="dxa"/>
          </w:tcPr>
          <w:p w14:paraId="4470007A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72" w:author="Pervova 21.1" w:date="2020-03-11T20:17:00Z"/>
              </w:rPr>
            </w:pPr>
            <w:ins w:id="1773" w:author="Pervova 21.1" w:date="2020-03-11T20:17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17CF1E91" w14:textId="77777777" w:rsidR="00404577" w:rsidRDefault="00404577" w:rsidP="009421E2">
            <w:pPr>
              <w:ind w:left="0" w:firstLine="0"/>
              <w:rPr>
                <w:ins w:id="1774" w:author="Pervova 21.1" w:date="2020-03-11T20:17:00Z"/>
              </w:rPr>
            </w:pPr>
            <w:ins w:id="1775" w:author="Pervova 21.1" w:date="2020-03-11T20:17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404577" w14:paraId="5AA82F54" w14:textId="77777777" w:rsidTr="004C1E11">
        <w:trPr>
          <w:ins w:id="1776" w:author="Pervova 21.1" w:date="2020-03-11T20:17:00Z"/>
        </w:trPr>
        <w:tc>
          <w:tcPr>
            <w:tcW w:w="4921" w:type="dxa"/>
          </w:tcPr>
          <w:p w14:paraId="1011C951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77" w:author="Pervova 21.1" w:date="2020-03-11T20:17:00Z"/>
              </w:rPr>
            </w:pPr>
            <w:ins w:id="1778" w:author="Pervova 21.1" w:date="2020-03-11T20:17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1564E4BF" w14:textId="77777777" w:rsidR="00404577" w:rsidRDefault="00404577" w:rsidP="009421E2">
            <w:pPr>
              <w:ind w:left="0" w:firstLine="0"/>
              <w:rPr>
                <w:ins w:id="1779" w:author="Pervova 21.1" w:date="2020-03-11T20:17:00Z"/>
              </w:rPr>
            </w:pPr>
            <w:ins w:id="1780" w:author="Pervova 21.1" w:date="2020-03-11T20:17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404577" w14:paraId="52A90CD4" w14:textId="77777777" w:rsidTr="004C1E11">
        <w:trPr>
          <w:ins w:id="1781" w:author="Pervova 21.1" w:date="2020-03-11T20:17:00Z"/>
        </w:trPr>
        <w:tc>
          <w:tcPr>
            <w:tcW w:w="4921" w:type="dxa"/>
          </w:tcPr>
          <w:p w14:paraId="012C8F59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82" w:author="Pervova 21.1" w:date="2020-03-11T20:17:00Z"/>
              </w:rPr>
            </w:pPr>
            <w:ins w:id="1783" w:author="Pervova 21.1" w:date="2020-03-11T20:17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2583F70A" w14:textId="77777777" w:rsidR="00404577" w:rsidRDefault="00404577" w:rsidP="009421E2">
            <w:pPr>
              <w:ind w:left="0" w:firstLine="0"/>
              <w:rPr>
                <w:ins w:id="1784" w:author="Pervova 21.1" w:date="2020-03-11T20:17:00Z"/>
              </w:rPr>
            </w:pPr>
          </w:p>
        </w:tc>
      </w:tr>
      <w:tr w:rsidR="00404577" w14:paraId="6606236E" w14:textId="77777777" w:rsidTr="004C1E11">
        <w:trPr>
          <w:ins w:id="1785" w:author="Pervova 21.1" w:date="2020-03-11T20:17:00Z"/>
        </w:trPr>
        <w:tc>
          <w:tcPr>
            <w:tcW w:w="4921" w:type="dxa"/>
          </w:tcPr>
          <w:p w14:paraId="3A5E105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86" w:author="Pervova 21.1" w:date="2020-03-11T20:17:00Z"/>
              </w:rPr>
            </w:pPr>
            <w:ins w:id="1787" w:author="Pervova 21.1" w:date="2020-03-11T20:17:00Z">
              <w:r w:rsidRPr="00B21DB5">
                <w:t>:16R:CAOPTN</w:t>
              </w:r>
            </w:ins>
          </w:p>
        </w:tc>
        <w:tc>
          <w:tcPr>
            <w:tcW w:w="5245" w:type="dxa"/>
          </w:tcPr>
          <w:p w14:paraId="45A50037" w14:textId="77777777" w:rsidR="00404577" w:rsidRDefault="00404577" w:rsidP="009421E2">
            <w:pPr>
              <w:ind w:left="0" w:firstLine="0"/>
              <w:rPr>
                <w:ins w:id="1788" w:author="Pervova 21.1" w:date="2020-03-11T20:17:00Z"/>
              </w:rPr>
            </w:pPr>
          </w:p>
        </w:tc>
      </w:tr>
      <w:tr w:rsidR="00404577" w14:paraId="10325222" w14:textId="77777777" w:rsidTr="004C1E11">
        <w:trPr>
          <w:ins w:id="1789" w:author="Pervova 21.1" w:date="2020-03-11T20:17:00Z"/>
        </w:trPr>
        <w:tc>
          <w:tcPr>
            <w:tcW w:w="4921" w:type="dxa"/>
          </w:tcPr>
          <w:p w14:paraId="148A30E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90" w:author="Pervova 21.1" w:date="2020-03-11T20:17:00Z"/>
              </w:rPr>
            </w:pPr>
            <w:ins w:id="1791" w:author="Pervova 21.1" w:date="2020-03-11T20:17:00Z">
              <w:r w:rsidRPr="00B21DB5">
                <w:t>:13A::CAON//003</w:t>
              </w:r>
            </w:ins>
          </w:p>
        </w:tc>
        <w:tc>
          <w:tcPr>
            <w:tcW w:w="5245" w:type="dxa"/>
          </w:tcPr>
          <w:p w14:paraId="148367D0" w14:textId="77777777" w:rsidR="00404577" w:rsidRDefault="00404577" w:rsidP="009421E2">
            <w:pPr>
              <w:ind w:left="0" w:firstLine="0"/>
              <w:rPr>
                <w:ins w:id="1792" w:author="Pervova 21.1" w:date="2020-03-11T20:17:00Z"/>
              </w:rPr>
            </w:pPr>
            <w:ins w:id="1793" w:author="Pervova 21.1" w:date="2020-03-11T20:17:00Z">
              <w:r>
                <w:t>Номер опции (варианта голосования)</w:t>
              </w:r>
            </w:ins>
          </w:p>
        </w:tc>
      </w:tr>
      <w:tr w:rsidR="00404577" w14:paraId="537053C5" w14:textId="77777777" w:rsidTr="004C1E11">
        <w:trPr>
          <w:ins w:id="1794" w:author="Pervova 21.1" w:date="2020-03-11T20:17:00Z"/>
        </w:trPr>
        <w:tc>
          <w:tcPr>
            <w:tcW w:w="4921" w:type="dxa"/>
          </w:tcPr>
          <w:p w14:paraId="7585A55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795" w:author="Pervova 21.1" w:date="2020-03-11T20:17:00Z"/>
              </w:rPr>
            </w:pPr>
            <w:ins w:id="1796" w:author="Pervova 21.1" w:date="2020-03-11T20:17:00Z">
              <w:r w:rsidRPr="00B21DB5">
                <w:t>:22F::CAOP//ABST</w:t>
              </w:r>
            </w:ins>
          </w:p>
        </w:tc>
        <w:tc>
          <w:tcPr>
            <w:tcW w:w="5245" w:type="dxa"/>
          </w:tcPr>
          <w:p w14:paraId="2324BCEB" w14:textId="77777777" w:rsidR="00404577" w:rsidRDefault="00404577" w:rsidP="009421E2">
            <w:pPr>
              <w:rPr>
                <w:ins w:id="1797" w:author="Pervova 21.1" w:date="2020-03-11T20:17:00Z"/>
              </w:rPr>
            </w:pPr>
            <w:ins w:id="1798" w:author="Pervova 21.1" w:date="2020-03-11T20:17:00Z">
              <w:r w:rsidRPr="004F6EB4">
                <w:t>Голосование по вопросу "</w:t>
              </w:r>
              <w:r>
                <w:t>Воздержаться</w:t>
              </w:r>
              <w:r w:rsidRPr="004F6EB4">
                <w:t>"</w:t>
              </w:r>
            </w:ins>
          </w:p>
        </w:tc>
      </w:tr>
      <w:tr w:rsidR="00404577" w14:paraId="7C23C41A" w14:textId="77777777" w:rsidTr="004C1E11">
        <w:trPr>
          <w:ins w:id="1799" w:author="Pervova 21.1" w:date="2020-03-11T20:17:00Z"/>
        </w:trPr>
        <w:tc>
          <w:tcPr>
            <w:tcW w:w="4921" w:type="dxa"/>
          </w:tcPr>
          <w:p w14:paraId="174A829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00" w:author="Pervova 21.1" w:date="2020-03-11T20:17:00Z"/>
              </w:rPr>
            </w:pPr>
            <w:ins w:id="1801" w:author="Pervova 21.1" w:date="2020-03-11T20:17:00Z">
              <w:r w:rsidRPr="00B21DB5">
                <w:lastRenderedPageBreak/>
                <w:t>:17B::DFLT//N</w:t>
              </w:r>
            </w:ins>
          </w:p>
        </w:tc>
        <w:tc>
          <w:tcPr>
            <w:tcW w:w="5245" w:type="dxa"/>
          </w:tcPr>
          <w:p w14:paraId="20807C0D" w14:textId="77777777" w:rsidR="00404577" w:rsidRDefault="00404577" w:rsidP="009421E2">
            <w:pPr>
              <w:ind w:left="0" w:firstLine="0"/>
              <w:rPr>
                <w:ins w:id="1802" w:author="Pervova 21.1" w:date="2020-03-11T20:17:00Z"/>
              </w:rPr>
            </w:pPr>
            <w:ins w:id="1803" w:author="Pervova 21.1" w:date="2020-03-11T20:17:00Z">
              <w:r>
                <w:t>Обработка по умолчанию не применяется</w:t>
              </w:r>
            </w:ins>
          </w:p>
        </w:tc>
      </w:tr>
      <w:tr w:rsidR="00404577" w14:paraId="7E624EED" w14:textId="77777777" w:rsidTr="004C1E11">
        <w:trPr>
          <w:ins w:id="1804" w:author="Pervova 21.1" w:date="2020-03-11T20:17:00Z"/>
        </w:trPr>
        <w:tc>
          <w:tcPr>
            <w:tcW w:w="4921" w:type="dxa"/>
          </w:tcPr>
          <w:p w14:paraId="0327214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05" w:author="Pervova 21.1" w:date="2020-03-11T20:17:00Z"/>
              </w:rPr>
            </w:pPr>
            <w:ins w:id="1806" w:author="Pervova 21.1" w:date="2020-03-11T20:17:00Z">
              <w:r w:rsidRPr="00B21DB5">
                <w:t>:17B::CERT//Y</w:t>
              </w:r>
            </w:ins>
          </w:p>
        </w:tc>
        <w:tc>
          <w:tcPr>
            <w:tcW w:w="5245" w:type="dxa"/>
          </w:tcPr>
          <w:p w14:paraId="0F34F9DD" w14:textId="77777777" w:rsidR="00404577" w:rsidRDefault="00404577" w:rsidP="009421E2">
            <w:pPr>
              <w:ind w:left="0" w:firstLine="0"/>
              <w:rPr>
                <w:ins w:id="1807" w:author="Pervova 21.1" w:date="2020-03-11T20:17:00Z"/>
              </w:rPr>
            </w:pPr>
            <w:ins w:id="1808" w:author="Pervova 21.1" w:date="2020-03-11T20:17:00Z">
              <w:r>
                <w:t>Признак необходимости раскрытия</w:t>
              </w:r>
            </w:ins>
          </w:p>
        </w:tc>
      </w:tr>
      <w:tr w:rsidR="00404577" w14:paraId="320917F2" w14:textId="77777777" w:rsidTr="004C1E11">
        <w:trPr>
          <w:ins w:id="1809" w:author="Pervova 21.1" w:date="2020-03-11T20:17:00Z"/>
        </w:trPr>
        <w:tc>
          <w:tcPr>
            <w:tcW w:w="4921" w:type="dxa"/>
          </w:tcPr>
          <w:p w14:paraId="1C7AE16C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10" w:author="Pervova 21.1" w:date="2020-03-11T20:17:00Z"/>
              </w:rPr>
            </w:pPr>
            <w:ins w:id="1811" w:author="Pervova 21.1" w:date="2020-03-11T20:17:00Z">
              <w:r>
                <w:t>:98C::RDDT//201</w:t>
              </w:r>
              <w:r w:rsidRPr="001E28E9">
                <w:t>70324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3126A15C" w14:textId="77777777" w:rsidR="00404577" w:rsidRDefault="00404577" w:rsidP="009421E2">
            <w:pPr>
              <w:ind w:left="0" w:firstLine="0"/>
              <w:rPr>
                <w:ins w:id="1812" w:author="Pervova 21.1" w:date="2020-03-11T20:17:00Z"/>
              </w:rPr>
            </w:pPr>
            <w:ins w:id="1813" w:author="Pervova 21.1" w:date="2020-03-11T20:17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404577" w14:paraId="3EB16E67" w14:textId="77777777" w:rsidTr="004C1E11">
        <w:trPr>
          <w:ins w:id="1814" w:author="Pervova 21.1" w:date="2020-03-11T20:17:00Z"/>
        </w:trPr>
        <w:tc>
          <w:tcPr>
            <w:tcW w:w="4921" w:type="dxa"/>
          </w:tcPr>
          <w:p w14:paraId="21E86A5E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15" w:author="Pervova 21.1" w:date="2020-03-11T20:17:00Z"/>
              </w:rPr>
            </w:pPr>
            <w:ins w:id="1816" w:author="Pervova 21.1" w:date="2020-03-11T20:17:00Z">
              <w:r>
                <w:t>:98C::MKDT//201</w:t>
              </w:r>
              <w:r w:rsidRPr="001E28E9">
                <w:t>70325</w:t>
              </w:r>
              <w:r w:rsidRPr="00B21DB5">
                <w:t>210000</w:t>
              </w:r>
            </w:ins>
          </w:p>
        </w:tc>
        <w:tc>
          <w:tcPr>
            <w:tcW w:w="5245" w:type="dxa"/>
          </w:tcPr>
          <w:p w14:paraId="6C456E9D" w14:textId="77777777" w:rsidR="00404577" w:rsidRDefault="00404577" w:rsidP="009421E2">
            <w:pPr>
              <w:ind w:left="0" w:firstLine="0"/>
              <w:rPr>
                <w:ins w:id="1817" w:author="Pervova 21.1" w:date="2020-03-11T20:17:00Z"/>
              </w:rPr>
            </w:pPr>
            <w:ins w:id="1818" w:author="Pervova 21.1" w:date="2020-03-11T20:17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404577" w14:paraId="3003B789" w14:textId="77777777" w:rsidTr="004C1E11">
        <w:trPr>
          <w:ins w:id="1819" w:author="Pervova 21.1" w:date="2020-03-11T20:17:00Z"/>
        </w:trPr>
        <w:tc>
          <w:tcPr>
            <w:tcW w:w="4921" w:type="dxa"/>
          </w:tcPr>
          <w:p w14:paraId="37E53884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20" w:author="Pervova 21.1" w:date="2020-03-11T20:17:00Z"/>
              </w:rPr>
            </w:pPr>
            <w:ins w:id="1821" w:author="Pervova 21.1" w:date="2020-03-11T20:17:00Z">
              <w:r w:rsidRPr="00B21DB5">
                <w:t>:16S:CAOPTN</w:t>
              </w:r>
            </w:ins>
          </w:p>
        </w:tc>
        <w:tc>
          <w:tcPr>
            <w:tcW w:w="5245" w:type="dxa"/>
          </w:tcPr>
          <w:p w14:paraId="6FB5E449" w14:textId="77777777" w:rsidR="00404577" w:rsidRDefault="00404577" w:rsidP="009421E2">
            <w:pPr>
              <w:ind w:left="0" w:firstLine="0"/>
              <w:rPr>
                <w:ins w:id="1822" w:author="Pervova 21.1" w:date="2020-03-11T20:17:00Z"/>
              </w:rPr>
            </w:pPr>
          </w:p>
        </w:tc>
      </w:tr>
      <w:tr w:rsidR="00404577" w14:paraId="323AE16B" w14:textId="77777777" w:rsidTr="004C1E11">
        <w:trPr>
          <w:ins w:id="1823" w:author="Pervova 21.1" w:date="2020-03-11T20:17:00Z"/>
        </w:trPr>
        <w:tc>
          <w:tcPr>
            <w:tcW w:w="4921" w:type="dxa"/>
          </w:tcPr>
          <w:p w14:paraId="19A4D5B8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24" w:author="Pervova 21.1" w:date="2020-03-11T20:17:00Z"/>
              </w:rPr>
            </w:pPr>
            <w:ins w:id="1825" w:author="Pervova 21.1" w:date="2020-03-11T20:17:00Z">
              <w:r w:rsidRPr="00B21DB5">
                <w:t>:16R:ADDINFO</w:t>
              </w:r>
            </w:ins>
          </w:p>
        </w:tc>
        <w:tc>
          <w:tcPr>
            <w:tcW w:w="5245" w:type="dxa"/>
          </w:tcPr>
          <w:p w14:paraId="63A7AA3D" w14:textId="77777777" w:rsidR="00404577" w:rsidRDefault="00404577" w:rsidP="009421E2">
            <w:pPr>
              <w:ind w:left="0" w:firstLine="0"/>
              <w:rPr>
                <w:ins w:id="1826" w:author="Pervova 21.1" w:date="2020-03-11T20:17:00Z"/>
              </w:rPr>
            </w:pPr>
          </w:p>
        </w:tc>
      </w:tr>
      <w:tr w:rsidR="00404577" w:rsidRPr="009052E2" w14:paraId="3646B609" w14:textId="77777777" w:rsidTr="004C1E11">
        <w:trPr>
          <w:ins w:id="1827" w:author="Pervova 21.1" w:date="2020-03-11T20:17:00Z"/>
        </w:trPr>
        <w:tc>
          <w:tcPr>
            <w:tcW w:w="4921" w:type="dxa"/>
          </w:tcPr>
          <w:p w14:paraId="17E697FF" w14:textId="77777777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28" w:author="Pervova 21.1" w:date="2020-03-11T20:17:00Z"/>
                <w:lang w:val="en-US"/>
              </w:rPr>
            </w:pPr>
            <w:ins w:id="1829" w:author="Pervova 21.1" w:date="2020-03-11T20:17:00Z">
              <w:r w:rsidRPr="00BA1ED2">
                <w:rPr>
                  <w:lang w:val="en-US"/>
                </w:rPr>
                <w:t>:70E::ADTX//ISSR/NAME/'eNERGONEFTEGAZ</w:t>
              </w:r>
            </w:ins>
          </w:p>
        </w:tc>
        <w:tc>
          <w:tcPr>
            <w:tcW w:w="5245" w:type="dxa"/>
          </w:tcPr>
          <w:p w14:paraId="0461C81D" w14:textId="77777777" w:rsidR="00404577" w:rsidRPr="00FF297E" w:rsidRDefault="00404577" w:rsidP="009421E2">
            <w:pPr>
              <w:ind w:left="0" w:firstLine="0"/>
              <w:rPr>
                <w:ins w:id="1830" w:author="Pervova 21.1" w:date="2020-03-11T20:17:00Z"/>
                <w:lang w:val="en-US"/>
              </w:rPr>
            </w:pPr>
            <w:ins w:id="1831" w:author="Pervova 21.1" w:date="2020-03-11T20:17:00Z">
              <w:r>
                <w:t>Наименование эмитента</w:t>
              </w:r>
            </w:ins>
          </w:p>
        </w:tc>
      </w:tr>
      <w:tr w:rsidR="00404577" w:rsidRPr="009052E2" w14:paraId="7DB68D21" w14:textId="77777777" w:rsidTr="004C1E11">
        <w:trPr>
          <w:ins w:id="1832" w:author="Pervova 21.1" w:date="2020-03-11T20:17:00Z"/>
        </w:trPr>
        <w:tc>
          <w:tcPr>
            <w:tcW w:w="4921" w:type="dxa"/>
          </w:tcPr>
          <w:p w14:paraId="51C24545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33" w:author="Pervova 21.1" w:date="2020-03-11T20:17:00Z"/>
              </w:rPr>
            </w:pPr>
            <w:ins w:id="1834" w:author="Pervova 21.1" w:date="2020-03-11T20:17:00Z">
              <w:r w:rsidRPr="001E28E9">
                <w:t>:70E::ADTX//RGST/20170330120000</w:t>
              </w:r>
            </w:ins>
          </w:p>
        </w:tc>
        <w:tc>
          <w:tcPr>
            <w:tcW w:w="5245" w:type="dxa"/>
          </w:tcPr>
          <w:p w14:paraId="24E84547" w14:textId="77777777" w:rsidR="00404577" w:rsidRDefault="00404577" w:rsidP="009421E2">
            <w:pPr>
              <w:ind w:left="0" w:firstLine="0"/>
              <w:rPr>
                <w:ins w:id="1835" w:author="Pervova 21.1" w:date="2020-03-11T20:17:00Z"/>
              </w:rPr>
            </w:pPr>
            <w:ins w:id="1836" w:author="Pervova 21.1" w:date="2020-03-11T20:17:00Z">
              <w:r>
                <w:t>Время начала регистрации участников собрания</w:t>
              </w:r>
            </w:ins>
          </w:p>
        </w:tc>
      </w:tr>
      <w:tr w:rsidR="0075036B" w:rsidRPr="009052E2" w14:paraId="71B3126D" w14:textId="77777777" w:rsidTr="004C1E11">
        <w:trPr>
          <w:ins w:id="1837" w:author="Pervova 21.1" w:date="2020-03-12T22:17:00Z"/>
        </w:trPr>
        <w:tc>
          <w:tcPr>
            <w:tcW w:w="4921" w:type="dxa"/>
          </w:tcPr>
          <w:p w14:paraId="04A9D91E" w14:textId="7ABD63CA" w:rsidR="0075036B" w:rsidRPr="001E28E9" w:rsidRDefault="0075036B" w:rsidP="009421E2">
            <w:pPr>
              <w:numPr>
                <w:ilvl w:val="0"/>
                <w:numId w:val="1"/>
              </w:numPr>
              <w:ind w:left="0" w:firstLine="0"/>
              <w:rPr>
                <w:ins w:id="1838" w:author="Pervova 21.1" w:date="2020-03-12T22:17:00Z"/>
              </w:rPr>
            </w:pPr>
            <w:ins w:id="1839" w:author="Pervova 21.1" w:date="2020-03-13T13:09:00Z">
              <w:r>
                <w:t xml:space="preserve">:70E::ADTX//ADTL/'SOVET DIREKTOROV </w:t>
              </w:r>
              <w:proofErr w:type="spellStart"/>
              <w:r>
                <w:t>OBqESTVA</w:t>
              </w:r>
              <w:proofErr w:type="spellEnd"/>
              <w:r>
                <w:t>'/CNDT/</w:t>
              </w:r>
              <w:r w:rsidRPr="0075036B">
                <w:t>20170305</w:t>
              </w:r>
              <w:r>
                <w:t>/PCNB/</w:t>
              </w:r>
              <w:r w:rsidRPr="0075036B">
                <w:t>05/03/2017</w:t>
              </w:r>
              <w:r>
                <w:t>/PCDT/</w:t>
              </w:r>
              <w:r w:rsidRPr="0075036B">
                <w:t>20170305</w:t>
              </w:r>
              <w:r>
                <w:t xml:space="preserve"> </w:t>
              </w:r>
            </w:ins>
          </w:p>
        </w:tc>
        <w:tc>
          <w:tcPr>
            <w:tcW w:w="5245" w:type="dxa"/>
          </w:tcPr>
          <w:p w14:paraId="02FAFC70" w14:textId="4EAA304C" w:rsidR="0075036B" w:rsidRDefault="0075036B" w:rsidP="009421E2">
            <w:pPr>
              <w:ind w:left="0" w:firstLine="0"/>
              <w:rPr>
                <w:ins w:id="1840" w:author="Pervova 21.1" w:date="2020-03-12T22:17:00Z"/>
              </w:rPr>
            </w:pPr>
            <w:ins w:id="1841" w:author="Pervova 21.1" w:date="2020-03-13T13:09:00Z">
              <w:r>
                <w:t>О</w:t>
              </w:r>
              <w:r w:rsidRPr="0075036B">
                <w:t>писание органа или лица, созывающего собрание</w:t>
              </w:r>
              <w:r>
                <w:t>, д</w:t>
              </w:r>
              <w:r w:rsidRPr="0075036B">
                <w:t>ата принятия решения о созыве</w:t>
              </w:r>
              <w:r>
                <w:t>,</w:t>
              </w:r>
              <w:r w:rsidRPr="0075036B">
                <w:t xml:space="preserve"> </w:t>
              </w:r>
              <w:r>
                <w:t>н</w:t>
              </w:r>
              <w:r w:rsidRPr="0075036B">
                <w:t>омер протокола</w:t>
              </w:r>
              <w:r>
                <w:t>, д</w:t>
              </w:r>
              <w:r w:rsidRPr="0075036B">
                <w:t>ата подписания протокола</w:t>
              </w:r>
            </w:ins>
          </w:p>
        </w:tc>
      </w:tr>
      <w:tr w:rsidR="00363FEE" w:rsidRPr="009052E2" w14:paraId="23D7D38C" w14:textId="77777777" w:rsidTr="004C1E11">
        <w:trPr>
          <w:ins w:id="1842" w:author="Pervova 21.1" w:date="2020-03-11T21:03:00Z"/>
        </w:trPr>
        <w:tc>
          <w:tcPr>
            <w:tcW w:w="4921" w:type="dxa"/>
          </w:tcPr>
          <w:p w14:paraId="00E4B084" w14:textId="0B09CCDD" w:rsidR="00363FEE" w:rsidRPr="001E28E9" w:rsidRDefault="00363FEE" w:rsidP="00673E26">
            <w:pPr>
              <w:ind w:left="0" w:firstLine="0"/>
              <w:jc w:val="left"/>
              <w:rPr>
                <w:ins w:id="1843" w:author="Pervova 21.1" w:date="2020-03-11T21:03:00Z"/>
              </w:rPr>
            </w:pPr>
            <w:ins w:id="1844" w:author="Pervova 21.1" w:date="2020-03-11T21:03:00Z">
              <w:r w:rsidRPr="00755252">
                <w:rPr>
                  <w:lang w:eastAsia="ru-RU"/>
                </w:rPr>
                <w:t>:70</w:t>
              </w:r>
              <w:r>
                <w:rPr>
                  <w:lang w:eastAsia="ru-RU"/>
                </w:rPr>
                <w:t>E</w:t>
              </w:r>
              <w:r w:rsidRPr="00755252">
                <w:rPr>
                  <w:lang w:eastAsia="ru-RU"/>
                </w:rPr>
                <w:t>::</w:t>
              </w:r>
              <w:r w:rsidRPr="00755252">
                <w:rPr>
                  <w:lang w:val="en-US" w:eastAsia="ru-RU"/>
                </w:rPr>
                <w:t>ADTX</w:t>
              </w:r>
              <w:r w:rsidRPr="00755252">
                <w:rPr>
                  <w:lang w:eastAsia="ru-RU"/>
                </w:rPr>
                <w:t>//</w:t>
              </w:r>
              <w:r w:rsidRPr="00755252">
                <w:rPr>
                  <w:lang w:val="en-US" w:eastAsia="ru-RU"/>
                </w:rPr>
                <w:t>CRNM</w:t>
              </w:r>
              <w:r w:rsidRPr="00755252">
                <w:rPr>
                  <w:lang w:eastAsia="ru-RU"/>
                </w:rPr>
                <w:t>/</w:t>
              </w:r>
            </w:ins>
            <w:ins w:id="1845" w:author="Pervova 21.1" w:date="2020-03-11T22:24:00Z">
              <w:r w:rsidR="00F13AA5">
                <w:rPr>
                  <w:lang w:eastAsia="ru-RU"/>
                </w:rPr>
                <w:t>'</w:t>
              </w:r>
              <w:proofErr w:type="spellStart"/>
              <w:r w:rsidR="00F13AA5">
                <w:rPr>
                  <w:lang w:eastAsia="ru-RU"/>
                </w:rPr>
                <w:t>FEDERALXN</w:t>
              </w:r>
            </w:ins>
            <w:ins w:id="1846" w:author="Pervova 21.1" w:date="2020-03-11T22:25:00Z">
              <w:r w:rsidR="00F13AA5">
                <w:rPr>
                  <w:lang w:eastAsia="ru-RU"/>
                </w:rPr>
                <w:t>Yi</w:t>
              </w:r>
              <w:proofErr w:type="spellEnd"/>
              <w:r w:rsidR="00F13AA5">
                <w:rPr>
                  <w:lang w:eastAsia="ru-RU"/>
                </w:rPr>
                <w:t xml:space="preserve"> </w:t>
              </w:r>
              <w:proofErr w:type="spellStart"/>
              <w:r w:rsidR="00F13AA5">
                <w:rPr>
                  <w:lang w:eastAsia="ru-RU"/>
                </w:rPr>
                <w:t>ARBITRAJNYi</w:t>
              </w:r>
              <w:proofErr w:type="spellEnd"/>
              <w:r w:rsidR="00F13AA5">
                <w:rPr>
                  <w:lang w:eastAsia="ru-RU"/>
                </w:rPr>
                <w:t xml:space="preserve"> SUD URALXSKOGO OKRUGA</w:t>
              </w:r>
            </w:ins>
            <w:ins w:id="1847" w:author="Pervova 21.1" w:date="2020-03-11T22:46:00Z">
              <w:r w:rsidR="00572C28">
                <w:rPr>
                  <w:lang w:eastAsia="ru-RU"/>
                </w:rPr>
                <w:t>'</w:t>
              </w:r>
            </w:ins>
            <w:ins w:id="1848" w:author="Pervova 21.1" w:date="2020-03-11T21:03:00Z">
              <w:r w:rsidRPr="00755252">
                <w:rPr>
                  <w:lang w:eastAsia="ru-RU"/>
                </w:rPr>
                <w:t>/</w:t>
              </w:r>
              <w:r w:rsidRPr="00755252">
                <w:rPr>
                  <w:lang w:val="en-US" w:eastAsia="ru-RU"/>
                </w:rPr>
                <w:t>CRDT</w:t>
              </w:r>
              <w:r w:rsidRPr="00755252">
                <w:rPr>
                  <w:lang w:eastAsia="ru-RU"/>
                </w:rPr>
                <w:t>/</w:t>
              </w:r>
            </w:ins>
            <w:ins w:id="1849" w:author="Pervova 21.1" w:date="2020-03-11T21:06:00Z">
              <w:r w:rsidRPr="00363FEE">
                <w:rPr>
                  <w:lang w:eastAsia="ru-RU"/>
                </w:rPr>
                <w:t>20170301</w:t>
              </w:r>
            </w:ins>
            <w:ins w:id="1850" w:author="Pervova 21.1" w:date="2020-03-11T21:03:00Z">
              <w:r w:rsidRPr="00755252">
                <w:rPr>
                  <w:lang w:eastAsia="ru-RU"/>
                </w:rPr>
                <w:t>/</w:t>
              </w:r>
              <w:r w:rsidRPr="00755252">
                <w:rPr>
                  <w:lang w:val="en-US" w:eastAsia="ru-RU"/>
                </w:rPr>
                <w:t>CRNB</w:t>
              </w:r>
              <w:r w:rsidRPr="00755252">
                <w:rPr>
                  <w:lang w:eastAsia="ru-RU"/>
                </w:rPr>
                <w:t>/</w:t>
              </w:r>
            </w:ins>
            <w:ins w:id="1851" w:author="Pervova 21.1" w:date="2020-03-11T21:07:00Z">
              <w:r w:rsidRPr="00363FEE">
                <w:rPr>
                  <w:lang w:eastAsia="ru-RU"/>
                </w:rPr>
                <w:t>А50-36549/2017</w:t>
              </w:r>
            </w:ins>
            <w:ins w:id="1852" w:author="Pervova 21.1" w:date="2020-03-11T21:03:00Z">
              <w:r>
                <w:rPr>
                  <w:lang w:eastAsia="ru-RU"/>
                </w:rPr>
                <w:t>/ADNF/</w:t>
              </w:r>
            </w:ins>
            <w:ins w:id="1853" w:author="Pervova 21.1" w:date="2020-03-11T22:26:00Z">
              <w:r w:rsidR="00F13AA5">
                <w:rPr>
                  <w:lang w:eastAsia="ru-RU"/>
                </w:rPr>
                <w:t xml:space="preserve">ISKOVYE </w:t>
              </w:r>
              <w:proofErr w:type="spellStart"/>
              <w:r w:rsidR="00F13AA5">
                <w:rPr>
                  <w:lang w:eastAsia="ru-RU"/>
                </w:rPr>
                <w:t>TREBOVANIa</w:t>
              </w:r>
              <w:proofErr w:type="spellEnd"/>
              <w:r w:rsidR="00F13AA5">
                <w:rPr>
                  <w:lang w:eastAsia="ru-RU"/>
                </w:rPr>
                <w:t xml:space="preserve"> UDOVLETVORENY </w:t>
              </w:r>
              <w:proofErr w:type="spellStart"/>
              <w:r w:rsidR="00F13AA5">
                <w:rPr>
                  <w:lang w:eastAsia="ru-RU"/>
                </w:rPr>
                <w:t>cASTIcNO</w:t>
              </w:r>
            </w:ins>
            <w:proofErr w:type="spellEnd"/>
            <w:ins w:id="1854" w:author="Pervova 21.1" w:date="2020-03-11T22:29:00Z">
              <w:r w:rsidR="00F13AA5">
                <w:rPr>
                  <w:lang w:eastAsia="ru-RU"/>
                </w:rPr>
                <w:t xml:space="preserve"> SUD </w:t>
              </w:r>
              <w:proofErr w:type="spellStart"/>
              <w:r w:rsidR="00F13AA5">
                <w:rPr>
                  <w:lang w:eastAsia="ru-RU"/>
                </w:rPr>
                <w:t>OBaZAL</w:t>
              </w:r>
              <w:proofErr w:type="spellEnd"/>
              <w:r w:rsidR="00F13AA5">
                <w:rPr>
                  <w:lang w:eastAsia="ru-RU"/>
                </w:rPr>
                <w:t xml:space="preserve"> OBqESTVO PROVESTI </w:t>
              </w:r>
              <w:proofErr w:type="spellStart"/>
              <w:r w:rsidR="00F13AA5">
                <w:rPr>
                  <w:lang w:eastAsia="ru-RU"/>
                </w:rPr>
                <w:t>VNEOcEREDNOE</w:t>
              </w:r>
              <w:proofErr w:type="spellEnd"/>
              <w:r w:rsidR="00F13AA5">
                <w:rPr>
                  <w:lang w:eastAsia="ru-RU"/>
                </w:rPr>
                <w:t xml:space="preserve"> SOBRANIE AKCIONEROV S </w:t>
              </w:r>
              <w:proofErr w:type="spellStart"/>
              <w:r w:rsidR="00F13AA5">
                <w:rPr>
                  <w:lang w:eastAsia="ru-RU"/>
                </w:rPr>
                <w:t>POVESTKOi</w:t>
              </w:r>
              <w:proofErr w:type="spellEnd"/>
              <w:r w:rsidR="00F13AA5">
                <w:rPr>
                  <w:lang w:eastAsia="ru-RU"/>
                </w:rPr>
                <w:t xml:space="preserve"> DNa </w:t>
              </w:r>
            </w:ins>
            <w:ins w:id="1855" w:author="Pervova 21.1" w:date="2020-03-11T22:33:00Z">
              <w:r w:rsidR="00F13AA5">
                <w:rPr>
                  <w:lang w:eastAsia="ru-RU"/>
                </w:rPr>
                <w:t xml:space="preserve"> </w:t>
              </w:r>
            </w:ins>
            <w:ins w:id="1856" w:author="Pervova 21.1" w:date="2020-03-11T22:32:00Z">
              <w:r w:rsidR="00F13AA5">
                <w:rPr>
                  <w:lang w:eastAsia="ru-RU"/>
                </w:rPr>
                <w:t>– ''</w:t>
              </w:r>
            </w:ins>
            <w:proofErr w:type="spellStart"/>
            <w:ins w:id="1857" w:author="Pervova 21.1" w:date="2020-03-11T22:33:00Z">
              <w:r w:rsidR="00F13AA5">
                <w:rPr>
                  <w:lang w:eastAsia="ru-RU"/>
                </w:rPr>
                <w:t>PREKRAqENIE</w:t>
              </w:r>
              <w:proofErr w:type="spellEnd"/>
              <w:r w:rsidR="00F13AA5">
                <w:rPr>
                  <w:lang w:eastAsia="ru-RU"/>
                </w:rPr>
                <w:t xml:space="preserve"> </w:t>
              </w:r>
              <w:proofErr w:type="spellStart"/>
              <w:r w:rsidR="00F13AA5">
                <w:rPr>
                  <w:lang w:eastAsia="ru-RU"/>
                </w:rPr>
                <w:t>POLNOMOcIi</w:t>
              </w:r>
              <w:proofErr w:type="spellEnd"/>
              <w:r w:rsidR="00F13AA5">
                <w:rPr>
                  <w:lang w:eastAsia="ru-RU"/>
                </w:rPr>
                <w:t xml:space="preserve"> </w:t>
              </w:r>
            </w:ins>
            <w:proofErr w:type="spellStart"/>
            <w:ins w:id="1858" w:author="Pervova 21.1" w:date="2020-03-11T22:34:00Z">
              <w:r w:rsidR="00F13AA5">
                <w:rPr>
                  <w:lang w:eastAsia="ru-RU"/>
                </w:rPr>
                <w:t>NABLuDATEL</w:t>
              </w:r>
            </w:ins>
            <w:ins w:id="1859" w:author="Pervova 21.1" w:date="2020-03-11T22:33:00Z">
              <w:r w:rsidR="00F13AA5">
                <w:rPr>
                  <w:lang w:eastAsia="ru-RU"/>
                </w:rPr>
                <w:t>XNOGO</w:t>
              </w:r>
              <w:proofErr w:type="spellEnd"/>
              <w:r w:rsidR="00F13AA5">
                <w:rPr>
                  <w:lang w:eastAsia="ru-RU"/>
                </w:rPr>
                <w:t xml:space="preserve"> SOVETA </w:t>
              </w:r>
            </w:ins>
            <w:proofErr w:type="spellStart"/>
            <w:ins w:id="1860" w:author="Pervova 21.1" w:date="2020-03-11T22:35:00Z">
              <w:r w:rsidR="00673E26" w:rsidRPr="00673E26">
                <w:rPr>
                  <w:lang w:eastAsia="ru-RU"/>
                </w:rPr>
                <w:t>OBqESTV</w:t>
              </w:r>
              <w:r w:rsidR="00673E26">
                <w:rPr>
                  <w:lang w:eastAsia="ru-RU"/>
                </w:rPr>
                <w:t>A</w:t>
              </w:r>
              <w:proofErr w:type="spellEnd"/>
              <w:r w:rsidR="00673E26">
                <w:rPr>
                  <w:lang w:eastAsia="ru-RU"/>
                </w:rPr>
                <w:t xml:space="preserve">'', 30.03.2017, V </w:t>
              </w:r>
              <w:proofErr w:type="spellStart"/>
              <w:r w:rsidR="00673E26">
                <w:rPr>
                  <w:lang w:eastAsia="ru-RU"/>
                </w:rPr>
                <w:t>PORaDKE</w:t>
              </w:r>
              <w:proofErr w:type="spellEnd"/>
              <w:r w:rsidR="00673E26">
                <w:rPr>
                  <w:lang w:eastAsia="ru-RU"/>
                </w:rPr>
                <w:t xml:space="preserve">, </w:t>
              </w:r>
            </w:ins>
            <w:ins w:id="1861" w:author="Pervova 21.1" w:date="2020-03-11T22:46:00Z">
              <w:r w:rsidR="00572C28">
                <w:rPr>
                  <w:lang w:eastAsia="ru-RU"/>
                </w:rPr>
                <w:t>'</w:t>
              </w:r>
            </w:ins>
          </w:p>
        </w:tc>
        <w:tc>
          <w:tcPr>
            <w:tcW w:w="5245" w:type="dxa"/>
          </w:tcPr>
          <w:p w14:paraId="605479F7" w14:textId="45B9E643" w:rsidR="00363FEE" w:rsidRDefault="00363FEE" w:rsidP="00363FEE">
            <w:pPr>
              <w:ind w:left="0" w:firstLine="0"/>
              <w:rPr>
                <w:ins w:id="1862" w:author="Pervova 21.1" w:date="2020-03-11T21:03:00Z"/>
              </w:rPr>
            </w:pPr>
            <w:ins w:id="1863" w:author="Pervova 21.1" w:date="2020-03-11T21:12:00Z">
              <w:r w:rsidRPr="00363FEE">
                <w:t>Информация о решении суда</w:t>
              </w:r>
              <w:r>
                <w:t>: н</w:t>
              </w:r>
            </w:ins>
            <w:ins w:id="1864" w:author="Pervova 21.1" w:date="2020-03-11T21:09:00Z">
              <w:r w:rsidRPr="00363FEE">
                <w:t>аименование суда, вынесшего решение</w:t>
              </w:r>
              <w:r>
                <w:t>, д</w:t>
              </w:r>
              <w:r w:rsidRPr="00363FEE">
                <w:t>ата</w:t>
              </w:r>
              <w:r>
                <w:t xml:space="preserve"> и номер </w:t>
              </w:r>
              <w:r w:rsidRPr="00363FEE">
                <w:t xml:space="preserve"> судебного решения</w:t>
              </w:r>
              <w:r>
                <w:t>, д</w:t>
              </w:r>
              <w:r w:rsidRPr="00363FEE">
                <w:t>ополнительная информация о судебном решении</w:t>
              </w:r>
            </w:ins>
          </w:p>
        </w:tc>
      </w:tr>
      <w:tr w:rsidR="00673E26" w:rsidRPr="009052E2" w14:paraId="31F4346C" w14:textId="77777777" w:rsidTr="004C1E11">
        <w:trPr>
          <w:ins w:id="1865" w:author="Pervova 21.1" w:date="2020-03-11T22:43:00Z"/>
        </w:trPr>
        <w:tc>
          <w:tcPr>
            <w:tcW w:w="4921" w:type="dxa"/>
          </w:tcPr>
          <w:p w14:paraId="6AAB8D1C" w14:textId="79674D34" w:rsidR="00673E26" w:rsidRPr="00673E26" w:rsidRDefault="00673E26" w:rsidP="00673E26">
            <w:pPr>
              <w:ind w:left="0" w:firstLine="0"/>
              <w:jc w:val="left"/>
              <w:rPr>
                <w:ins w:id="1866" w:author="Pervova 21.1" w:date="2020-03-11T22:44:00Z"/>
                <w:lang w:val="en-US"/>
              </w:rPr>
            </w:pPr>
            <w:ins w:id="1867" w:author="Pervova 21.1" w:date="2020-03-11T22:43:00Z">
              <w:r w:rsidRPr="00673E26">
                <w:rPr>
                  <w:lang w:val="en-US" w:eastAsia="ru-RU"/>
                </w:rPr>
                <w:t>:70E::</w:t>
              </w:r>
              <w:r w:rsidRPr="00755252">
                <w:rPr>
                  <w:lang w:val="en-US" w:eastAsia="ru-RU"/>
                </w:rPr>
                <w:t>ADTX</w:t>
              </w:r>
              <w:r w:rsidRPr="00673E26">
                <w:rPr>
                  <w:lang w:val="en-US" w:eastAsia="ru-RU"/>
                </w:rPr>
                <w:t>//</w:t>
              </w:r>
            </w:ins>
            <w:ins w:id="1868" w:author="Pervova 21.1" w:date="2020-03-11T22:46:00Z">
              <w:r w:rsidR="00572C28" w:rsidRPr="00572C28">
                <w:rPr>
                  <w:lang w:val="en-US" w:eastAsia="ru-RU"/>
                </w:rPr>
                <w:t>'</w:t>
              </w:r>
            </w:ins>
            <w:ins w:id="1869" w:author="Pervova 21.1" w:date="2020-03-11T22:44:00Z">
              <w:r w:rsidRPr="00673E26">
                <w:rPr>
                  <w:lang w:val="en-US" w:eastAsia="ru-RU"/>
                </w:rPr>
                <w:t xml:space="preserve">PREDUSMOTRENNOM USTAVOM </w:t>
              </w:r>
              <w:proofErr w:type="spellStart"/>
              <w:r w:rsidRPr="00673E26">
                <w:rPr>
                  <w:lang w:val="en-US" w:eastAsia="ru-RU"/>
                </w:rPr>
                <w:t>OBqESTVA</w:t>
              </w:r>
              <w:proofErr w:type="spellEnd"/>
              <w:r w:rsidRPr="00673E26">
                <w:rPr>
                  <w:lang w:val="en-US" w:eastAsia="ru-RU"/>
                </w:rPr>
                <w:t xml:space="preserve">, S </w:t>
              </w:r>
              <w:proofErr w:type="spellStart"/>
              <w:r w:rsidRPr="00673E26">
                <w:rPr>
                  <w:lang w:val="en-US" w:eastAsia="ru-RU"/>
                </w:rPr>
                <w:t>PRIVLEcENIEM</w:t>
              </w:r>
              <w:proofErr w:type="spellEnd"/>
              <w:r w:rsidRPr="00673E26">
                <w:rPr>
                  <w:lang w:val="en-US" w:eastAsia="ru-RU"/>
                </w:rPr>
                <w:t xml:space="preserve"> </w:t>
              </w:r>
              <w:proofErr w:type="spellStart"/>
              <w:r w:rsidRPr="00673E26">
                <w:rPr>
                  <w:lang w:val="en-US" w:eastAsia="ru-RU"/>
                </w:rPr>
                <w:t>ScoTNOi</w:t>
              </w:r>
              <w:proofErr w:type="spellEnd"/>
              <w:r w:rsidRPr="00673E26">
                <w:rPr>
                  <w:lang w:val="en-US" w:eastAsia="ru-RU"/>
                </w:rPr>
                <w:t xml:space="preserve"> KOMISSII V LICE REGISTRATORA </w:t>
              </w:r>
              <w:proofErr w:type="spellStart"/>
              <w:r w:rsidRPr="00673E26">
                <w:rPr>
                  <w:lang w:val="en-US" w:eastAsia="ru-RU"/>
                </w:rPr>
                <w:t>OBqESTVA</w:t>
              </w:r>
              <w:proofErr w:type="spellEnd"/>
              <w:r w:rsidRPr="00673E26">
                <w:rPr>
                  <w:lang w:val="en-US" w:eastAsia="ru-RU"/>
                </w:rPr>
                <w:t xml:space="preserve"> AO RK ''REGISTRATOR'' V UDOVLETVORENII </w:t>
              </w:r>
              <w:proofErr w:type="spellStart"/>
              <w:r w:rsidRPr="00673E26">
                <w:rPr>
                  <w:lang w:val="en-US" w:eastAsia="ru-RU"/>
                </w:rPr>
                <w:t>OSTALXNOi</w:t>
              </w:r>
              <w:proofErr w:type="spellEnd"/>
              <w:r w:rsidRPr="00673E26">
                <w:rPr>
                  <w:lang w:val="en-US" w:eastAsia="ru-RU"/>
                </w:rPr>
                <w:t xml:space="preserve"> </w:t>
              </w:r>
              <w:proofErr w:type="spellStart"/>
              <w:r w:rsidRPr="00673E26">
                <w:rPr>
                  <w:lang w:val="en-US" w:eastAsia="ru-RU"/>
                </w:rPr>
                <w:t>cASTI</w:t>
              </w:r>
              <w:proofErr w:type="spellEnd"/>
              <w:r w:rsidRPr="00673E26">
                <w:rPr>
                  <w:lang w:val="en-US" w:eastAsia="ru-RU"/>
                </w:rPr>
                <w:t xml:space="preserve"> </w:t>
              </w:r>
            </w:ins>
          </w:p>
          <w:p w14:paraId="7B145965" w14:textId="7BE9A0DD" w:rsidR="00673E26" w:rsidRDefault="00673E26" w:rsidP="00673E26">
            <w:pPr>
              <w:ind w:left="0" w:firstLine="0"/>
              <w:jc w:val="left"/>
              <w:rPr>
                <w:ins w:id="1870" w:author="Pervova 21.1" w:date="2020-03-11T22:43:00Z"/>
                <w:lang w:eastAsia="ru-RU"/>
              </w:rPr>
            </w:pPr>
            <w:ins w:id="1871" w:author="Pervova 21.1" w:date="2020-03-11T22:44:00Z">
              <w:r w:rsidRPr="00673E26">
                <w:t>OTKAZANO</w:t>
              </w:r>
            </w:ins>
            <w:ins w:id="1872" w:author="Pervova 21.1" w:date="2020-03-11T22:46:00Z">
              <w:r w:rsidR="00572C28">
                <w:t>'</w:t>
              </w:r>
            </w:ins>
          </w:p>
        </w:tc>
        <w:tc>
          <w:tcPr>
            <w:tcW w:w="5245" w:type="dxa"/>
          </w:tcPr>
          <w:p w14:paraId="56B67D5D" w14:textId="68025698" w:rsidR="00673E26" w:rsidRPr="00363FEE" w:rsidRDefault="00673E26" w:rsidP="00673E26">
            <w:pPr>
              <w:numPr>
                <w:ilvl w:val="0"/>
                <w:numId w:val="0"/>
              </w:numPr>
              <w:rPr>
                <w:ins w:id="1873" w:author="Pervova 21.1" w:date="2020-03-11T22:43:00Z"/>
              </w:rPr>
            </w:pPr>
            <w:ins w:id="1874" w:author="Pervova 21.1" w:date="2020-03-11T22:44:00Z">
              <w:r>
                <w:t>Продолжение информации о судебном решении</w:t>
              </w:r>
            </w:ins>
          </w:p>
        </w:tc>
      </w:tr>
      <w:tr w:rsidR="00404577" w:rsidRPr="00B3701A" w14:paraId="0299F5FF" w14:textId="77777777" w:rsidTr="004C1E11">
        <w:trPr>
          <w:ins w:id="1875" w:author="Pervova 21.1" w:date="2020-03-11T20:17:00Z"/>
        </w:trPr>
        <w:tc>
          <w:tcPr>
            <w:tcW w:w="4921" w:type="dxa"/>
          </w:tcPr>
          <w:p w14:paraId="5F51311C" w14:textId="77777777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76" w:author="Pervova 21.1" w:date="2020-03-11T20:17:00Z"/>
                <w:lang w:val="en-US"/>
              </w:rPr>
            </w:pPr>
            <w:ins w:id="1877" w:author="Pervova 21.1" w:date="2020-03-11T20:17:00Z">
              <w:r w:rsidRPr="00BA1ED2">
                <w:rPr>
                  <w:lang w:val="en-US"/>
                </w:rPr>
                <w:t>:70E::PACO//'PO VSEM VOPROSAM,</w:t>
              </w:r>
            </w:ins>
          </w:p>
          <w:p w14:paraId="48D5DE41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78" w:author="Pervova 21.1" w:date="2020-03-11T20:17:00Z"/>
              </w:rPr>
            </w:pPr>
            <w:ins w:id="1879" w:author="Pervova 21.1" w:date="2020-03-11T20:17:00Z">
              <w:r w:rsidRPr="00BA1ED2">
                <w:rPr>
                  <w:lang w:val="en-US"/>
                </w:rPr>
                <w:t xml:space="preserve"> </w:t>
              </w:r>
              <w:r w:rsidRPr="001E28E9">
                <w:t>SVaZANNYM S NAST</w:t>
              </w:r>
            </w:ins>
          </w:p>
          <w:p w14:paraId="4FBC50B5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80" w:author="Pervova 21.1" w:date="2020-03-11T20:17:00Z"/>
              </w:rPr>
            </w:pPr>
            <w:ins w:id="1881" w:author="Pervova 21.1" w:date="2020-03-11T20:17:00Z">
              <w:r w:rsidRPr="001E28E9">
                <w:t xml:space="preserve">OaqIM </w:t>
              </w:r>
              <w:proofErr w:type="spellStart"/>
              <w:r w:rsidRPr="001E28E9">
                <w:t>SOOBqENIEM</w:t>
              </w:r>
              <w:proofErr w:type="spellEnd"/>
              <w:r w:rsidRPr="001E28E9">
                <w:t>, VY MOJETE</w:t>
              </w:r>
            </w:ins>
          </w:p>
          <w:p w14:paraId="06711B94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82" w:author="Pervova 21.1" w:date="2020-03-11T20:17:00Z"/>
              </w:rPr>
            </w:pPr>
            <w:ins w:id="1883" w:author="Pervova 21.1" w:date="2020-03-11T20:17:00Z">
              <w:r w:rsidRPr="001E28E9">
                <w:t xml:space="preserve"> </w:t>
              </w:r>
              <w:proofErr w:type="spellStart"/>
              <w:r w:rsidRPr="001E28E9">
                <w:t>OBRAqATXSa</w:t>
              </w:r>
              <w:proofErr w:type="spellEnd"/>
              <w:r w:rsidRPr="001E28E9">
                <w:t xml:space="preserve"> K VAQIM PERSONAL</w:t>
              </w:r>
            </w:ins>
          </w:p>
          <w:p w14:paraId="3C3BBEDA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84" w:author="Pervova 21.1" w:date="2020-03-11T20:17:00Z"/>
              </w:rPr>
            </w:pPr>
            <w:ins w:id="1885" w:author="Pervova 21.1" w:date="2020-03-11T20:17:00Z">
              <w:r w:rsidRPr="001E28E9">
                <w:t>XNYM MENEDJERAM</w:t>
              </w:r>
            </w:ins>
          </w:p>
          <w:p w14:paraId="5B1592FA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86" w:author="Pervova 21.1" w:date="2020-03-11T20:17:00Z"/>
              </w:rPr>
            </w:pPr>
            <w:ins w:id="1887" w:author="Pervova 21.1" w:date="2020-03-11T20:17:00Z">
              <w:r w:rsidRPr="001E28E9">
                <w:t>PO TELEFONAM': (495) 956-27-90</w:t>
              </w:r>
            </w:ins>
          </w:p>
          <w:p w14:paraId="65B45C3B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88" w:author="Pervova 21.1" w:date="2020-03-11T20:17:00Z"/>
              </w:rPr>
            </w:pPr>
            <w:ins w:id="1889" w:author="Pervova 21.1" w:date="2020-03-11T20:17:00Z">
              <w:r w:rsidRPr="001E28E9">
                <w:t>, (495) 956-27-91</w:t>
              </w:r>
            </w:ins>
          </w:p>
          <w:p w14:paraId="5343345A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90" w:author="Pervova 21.1" w:date="2020-03-11T20:17:00Z"/>
              </w:rPr>
            </w:pPr>
            <w:ins w:id="1891" w:author="Pervova 21.1" w:date="2020-03-11T20:17:00Z">
              <w:r w:rsidRPr="001E28E9">
                <w:t xml:space="preserve">/ For details </w:t>
              </w:r>
              <w:proofErr w:type="spellStart"/>
              <w:r w:rsidRPr="001E28E9">
                <w:t>please</w:t>
              </w:r>
              <w:proofErr w:type="spellEnd"/>
              <w:r w:rsidRPr="001E28E9">
                <w:t xml:space="preserve"> </w:t>
              </w:r>
              <w:proofErr w:type="spellStart"/>
              <w:r w:rsidRPr="001E28E9">
                <w:t>contact</w:t>
              </w:r>
              <w:proofErr w:type="spellEnd"/>
            </w:ins>
          </w:p>
          <w:p w14:paraId="543C3045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92" w:author="Pervova 21.1" w:date="2020-03-11T20:17:00Z"/>
              </w:rPr>
            </w:pPr>
            <w:ins w:id="1893" w:author="Pervova 21.1" w:date="2020-03-11T20:17:00Z">
              <w:r w:rsidRPr="001E28E9">
                <w:t xml:space="preserve"> </w:t>
              </w:r>
              <w:proofErr w:type="spellStart"/>
              <w:r w:rsidRPr="001E28E9">
                <w:t>your</w:t>
              </w:r>
              <w:proofErr w:type="spellEnd"/>
              <w:r w:rsidRPr="001E28E9">
                <w:t xml:space="preserve"> account  </w:t>
              </w:r>
              <w:proofErr w:type="spellStart"/>
              <w:r w:rsidRPr="001E28E9">
                <w:t>manager</w:t>
              </w:r>
              <w:proofErr w:type="spellEnd"/>
              <w:r w:rsidRPr="001E28E9">
                <w:t xml:space="preserve"> </w:t>
              </w:r>
            </w:ins>
          </w:p>
          <w:p w14:paraId="24149D29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894" w:author="Pervova 21.1" w:date="2020-03-11T20:17:00Z"/>
              </w:rPr>
            </w:pPr>
            <w:ins w:id="1895" w:author="Pervova 21.1" w:date="2020-03-11T20:17:00Z">
              <w:r w:rsidRPr="001E28E9">
                <w:t>(495) 956-27-90, (495) 956-27-91</w:t>
              </w:r>
            </w:ins>
          </w:p>
        </w:tc>
        <w:tc>
          <w:tcPr>
            <w:tcW w:w="5245" w:type="dxa"/>
          </w:tcPr>
          <w:p w14:paraId="45DDFC6B" w14:textId="77777777" w:rsidR="00404577" w:rsidRDefault="00404577" w:rsidP="009421E2">
            <w:pPr>
              <w:ind w:left="0" w:firstLine="0"/>
              <w:rPr>
                <w:ins w:id="1896" w:author="Pervova 21.1" w:date="2020-03-11T20:17:00Z"/>
                <w:lang w:val="en-US"/>
              </w:rPr>
            </w:pPr>
            <w:ins w:id="1897" w:author="Pervova 21.1" w:date="2020-03-11T20:17:00Z">
              <w:r>
                <w:t>Контактная информация</w:t>
              </w:r>
            </w:ins>
          </w:p>
          <w:p w14:paraId="70297C7F" w14:textId="77777777" w:rsidR="00404577" w:rsidRPr="004F6EB4" w:rsidRDefault="00404577" w:rsidP="009421E2">
            <w:pPr>
              <w:rPr>
                <w:ins w:id="1898" w:author="Pervova 21.1" w:date="2020-03-11T20:17:00Z"/>
                <w:lang w:val="en-US"/>
              </w:rPr>
            </w:pPr>
          </w:p>
        </w:tc>
      </w:tr>
      <w:tr w:rsidR="00404577" w14:paraId="630DCE2E" w14:textId="77777777" w:rsidTr="004C1E11">
        <w:trPr>
          <w:ins w:id="1899" w:author="Pervova 21.1" w:date="2020-03-11T20:17:00Z"/>
        </w:trPr>
        <w:tc>
          <w:tcPr>
            <w:tcW w:w="4921" w:type="dxa"/>
          </w:tcPr>
          <w:p w14:paraId="677EF3A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00" w:author="Pervova 21.1" w:date="2020-03-11T20:17:00Z"/>
              </w:rPr>
            </w:pPr>
            <w:ins w:id="1901" w:author="Pervova 21.1" w:date="2020-03-11T20:17:00Z">
              <w:r w:rsidRPr="00B21DB5">
                <w:t>:16S:ADDINFO</w:t>
              </w:r>
            </w:ins>
          </w:p>
        </w:tc>
        <w:tc>
          <w:tcPr>
            <w:tcW w:w="5245" w:type="dxa"/>
          </w:tcPr>
          <w:p w14:paraId="0C563A78" w14:textId="77777777" w:rsidR="00404577" w:rsidRDefault="00404577" w:rsidP="009421E2">
            <w:pPr>
              <w:ind w:left="0" w:firstLine="0"/>
              <w:rPr>
                <w:ins w:id="1902" w:author="Pervova 21.1" w:date="2020-03-11T20:17:00Z"/>
              </w:rPr>
            </w:pPr>
          </w:p>
        </w:tc>
      </w:tr>
    </w:tbl>
    <w:p w14:paraId="23ABAA95" w14:textId="099A4518" w:rsidR="00404577" w:rsidRPr="00DA579E" w:rsidRDefault="002F7AC7" w:rsidP="00363FEE">
      <w:pPr>
        <w:pStyle w:val="20"/>
        <w:numPr>
          <w:ilvl w:val="0"/>
          <w:numId w:val="0"/>
        </w:numPr>
        <w:rPr>
          <w:ins w:id="1903" w:author="Pervova 21.1" w:date="2020-03-11T20:17:00Z"/>
          <w:lang w:val="en-US"/>
        </w:rPr>
      </w:pPr>
      <w:bookmarkStart w:id="1904" w:name="_Toc35984218"/>
      <w:bookmarkStart w:id="1905" w:name="_Toc36031404"/>
      <w:ins w:id="1906" w:author="Pervova 21.1" w:date="2020-03-25T02:01:00Z">
        <w:r>
          <w:rPr>
            <w:lang w:val="en-US"/>
          </w:rPr>
          <w:t>4</w:t>
        </w:r>
      </w:ins>
      <w:ins w:id="1907" w:author="Pervova 21.1" w:date="2020-03-11T21:23:00Z">
        <w:r w:rsidR="00363FEE">
          <w:rPr>
            <w:lang w:val="ru-RU"/>
          </w:rPr>
          <w:t xml:space="preserve">.2 </w:t>
        </w:r>
      </w:ins>
      <w:ins w:id="1908" w:author="Pervova 21.1" w:date="2020-03-11T20:17:00Z">
        <w:r w:rsidR="00404577" w:rsidRPr="00DA579E">
          <w:t>Сообщение МТ56</w:t>
        </w:r>
        <w:r w:rsidR="00404577" w:rsidRPr="00DA579E">
          <w:rPr>
            <w:lang w:val="en-US"/>
          </w:rPr>
          <w:t>8</w:t>
        </w:r>
        <w:bookmarkEnd w:id="1904"/>
        <w:bookmarkEnd w:id="1905"/>
      </w:ins>
    </w:p>
    <w:p w14:paraId="0BBBD0E0" w14:textId="77777777" w:rsidR="00404577" w:rsidRDefault="00404577" w:rsidP="00404577">
      <w:pPr>
        <w:ind w:left="0" w:firstLine="0"/>
        <w:rPr>
          <w:ins w:id="1909" w:author="Pervova 21.1" w:date="2020-03-11T20:17:00Z"/>
        </w:rPr>
      </w:pPr>
    </w:p>
    <w:p w14:paraId="3F48E470" w14:textId="77777777" w:rsidR="00404577" w:rsidRDefault="00404577" w:rsidP="00404577">
      <w:pPr>
        <w:ind w:left="0" w:firstLine="0"/>
        <w:rPr>
          <w:ins w:id="1910" w:author="Pervova 21.1" w:date="2020-03-11T20:17:00Z"/>
        </w:rPr>
      </w:pPr>
      <w:ins w:id="1911" w:author="Pervova 21.1" w:date="2020-03-11T20:17:00Z">
        <w:r>
          <w:t>Легенда: Сообщение связано с МТ564 и содержит бюллетень.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404577" w14:paraId="4E92DE08" w14:textId="77777777" w:rsidTr="009421E2">
        <w:trPr>
          <w:ins w:id="1912" w:author="Pervova 21.1" w:date="2020-03-11T20:17:00Z"/>
        </w:trPr>
        <w:tc>
          <w:tcPr>
            <w:tcW w:w="4921" w:type="dxa"/>
            <w:shd w:val="clear" w:color="auto" w:fill="F2F2F2" w:themeFill="background1" w:themeFillShade="F2"/>
          </w:tcPr>
          <w:p w14:paraId="6A7065F7" w14:textId="77777777" w:rsidR="00404577" w:rsidRPr="00445088" w:rsidRDefault="00404577" w:rsidP="009421E2">
            <w:pPr>
              <w:pStyle w:val="a3"/>
              <w:ind w:left="0"/>
              <w:rPr>
                <w:ins w:id="1913" w:author="Pervova 21.1" w:date="2020-03-11T20:17:00Z"/>
              </w:rPr>
            </w:pPr>
            <w:ins w:id="1914" w:author="Pervova 21.1" w:date="2020-03-11T20:17:00Z">
              <w:r>
                <w:t>Пример сообщения</w:t>
              </w:r>
            </w:ins>
          </w:p>
        </w:tc>
        <w:tc>
          <w:tcPr>
            <w:tcW w:w="5329" w:type="dxa"/>
            <w:shd w:val="clear" w:color="auto" w:fill="F2F2F2" w:themeFill="background1" w:themeFillShade="F2"/>
          </w:tcPr>
          <w:p w14:paraId="7504A74B" w14:textId="77777777" w:rsidR="00404577" w:rsidRDefault="00404577" w:rsidP="009421E2">
            <w:pPr>
              <w:pStyle w:val="a3"/>
              <w:ind w:left="0"/>
              <w:rPr>
                <w:ins w:id="1915" w:author="Pervova 21.1" w:date="2020-03-11T20:17:00Z"/>
              </w:rPr>
            </w:pPr>
            <w:ins w:id="1916" w:author="Pervova 21.1" w:date="2020-03-11T20:17:00Z">
              <w:r>
                <w:t>Комментарии</w:t>
              </w:r>
            </w:ins>
          </w:p>
        </w:tc>
      </w:tr>
      <w:tr w:rsidR="00404577" w14:paraId="54FF11A9" w14:textId="77777777" w:rsidTr="009421E2">
        <w:trPr>
          <w:ins w:id="1917" w:author="Pervova 21.1" w:date="2020-03-11T20:17:00Z"/>
        </w:trPr>
        <w:tc>
          <w:tcPr>
            <w:tcW w:w="4921" w:type="dxa"/>
          </w:tcPr>
          <w:p w14:paraId="735CC76C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18" w:author="Pervova 21.1" w:date="2020-03-11T20:17:00Z"/>
              </w:rPr>
            </w:pPr>
            <w:ins w:id="1919" w:author="Pervova 21.1" w:date="2020-03-11T20:17:00Z">
              <w:r w:rsidRPr="001664E4">
                <w:t>:16R:GENL</w:t>
              </w:r>
            </w:ins>
          </w:p>
        </w:tc>
        <w:tc>
          <w:tcPr>
            <w:tcW w:w="5329" w:type="dxa"/>
          </w:tcPr>
          <w:p w14:paraId="495B775D" w14:textId="77777777" w:rsidR="00404577" w:rsidRDefault="00404577" w:rsidP="009421E2">
            <w:pPr>
              <w:ind w:left="0" w:firstLine="0"/>
              <w:rPr>
                <w:ins w:id="1920" w:author="Pervova 21.1" w:date="2020-03-11T20:17:00Z"/>
              </w:rPr>
            </w:pPr>
          </w:p>
        </w:tc>
      </w:tr>
      <w:tr w:rsidR="00404577" w14:paraId="4883D602" w14:textId="77777777" w:rsidTr="009421E2">
        <w:trPr>
          <w:ins w:id="1921" w:author="Pervova 21.1" w:date="2020-03-11T20:17:00Z"/>
        </w:trPr>
        <w:tc>
          <w:tcPr>
            <w:tcW w:w="4921" w:type="dxa"/>
          </w:tcPr>
          <w:p w14:paraId="5855694B" w14:textId="77777777" w:rsidR="00404577" w:rsidRPr="00445088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22" w:author="Pervova 21.1" w:date="2020-03-11T20:17:00Z"/>
              </w:rPr>
            </w:pPr>
            <w:ins w:id="1923" w:author="Pervova 21.1" w:date="2020-03-11T20:17:00Z">
              <w:r w:rsidRPr="001664E4">
                <w:t>:28E:1/ONLY</w:t>
              </w:r>
            </w:ins>
          </w:p>
        </w:tc>
        <w:tc>
          <w:tcPr>
            <w:tcW w:w="5329" w:type="dxa"/>
          </w:tcPr>
          <w:p w14:paraId="5FB54779" w14:textId="77777777" w:rsidR="00404577" w:rsidRDefault="00404577" w:rsidP="009421E2">
            <w:pPr>
              <w:ind w:left="0" w:firstLine="0"/>
              <w:rPr>
                <w:ins w:id="1924" w:author="Pervova 21.1" w:date="2020-03-11T20:17:00Z"/>
              </w:rPr>
            </w:pPr>
          </w:p>
        </w:tc>
      </w:tr>
      <w:tr w:rsidR="00404577" w14:paraId="3BB716BF" w14:textId="77777777" w:rsidTr="009421E2">
        <w:trPr>
          <w:ins w:id="1925" w:author="Pervova 21.1" w:date="2020-03-11T20:17:00Z"/>
        </w:trPr>
        <w:tc>
          <w:tcPr>
            <w:tcW w:w="4921" w:type="dxa"/>
          </w:tcPr>
          <w:p w14:paraId="04B5D788" w14:textId="5C3ABB9C" w:rsidR="00404577" w:rsidRPr="00445088" w:rsidRDefault="00404577" w:rsidP="009C314D">
            <w:pPr>
              <w:numPr>
                <w:ilvl w:val="0"/>
                <w:numId w:val="1"/>
              </w:numPr>
              <w:ind w:left="0" w:firstLine="0"/>
              <w:rPr>
                <w:ins w:id="1926" w:author="Pervova 21.1" w:date="2020-03-11T20:17:00Z"/>
              </w:rPr>
            </w:pPr>
            <w:ins w:id="1927" w:author="Pervova 21.1" w:date="2020-03-11T20:17:00Z">
              <w:r>
                <w:lastRenderedPageBreak/>
                <w:t>:20C::CORP//000</w:t>
              </w:r>
              <w:r w:rsidRPr="001664E4">
                <w:t>0</w:t>
              </w:r>
            </w:ins>
            <w:ins w:id="1928" w:author="Pervova 21.1" w:date="2020-03-11T20:26:00Z">
              <w:r>
                <w:t>1</w:t>
              </w:r>
            </w:ins>
            <w:ins w:id="1929" w:author="Pervova 21.1" w:date="2020-03-11T20:17:00Z">
              <w:r w:rsidRPr="001E28E9">
                <w:t>1</w:t>
              </w:r>
              <w:r w:rsidRPr="001664E4">
                <w:t>X</w:t>
              </w:r>
            </w:ins>
            <w:ins w:id="1930" w:author="Pervova 21.1" w:date="2020-03-11T20:37:00Z">
              <w:r w:rsidR="009C314D">
                <w:t>2</w:t>
              </w:r>
            </w:ins>
          </w:p>
        </w:tc>
        <w:tc>
          <w:tcPr>
            <w:tcW w:w="5329" w:type="dxa"/>
          </w:tcPr>
          <w:p w14:paraId="4F1A36DA" w14:textId="77777777" w:rsidR="00404577" w:rsidRDefault="00404577" w:rsidP="009421E2">
            <w:pPr>
              <w:ind w:left="0" w:firstLine="0"/>
              <w:rPr>
                <w:ins w:id="1931" w:author="Pervova 21.1" w:date="2020-03-11T20:17:00Z"/>
              </w:rPr>
            </w:pPr>
            <w:ins w:id="1932" w:author="Pervova 21.1" w:date="2020-03-11T20:17:00Z">
              <w:r w:rsidRPr="00393CC1">
                <w:t xml:space="preserve">Референс КД </w:t>
              </w:r>
            </w:ins>
          </w:p>
        </w:tc>
      </w:tr>
      <w:tr w:rsidR="00404577" w14:paraId="43A79199" w14:textId="77777777" w:rsidTr="009421E2">
        <w:trPr>
          <w:ins w:id="1933" w:author="Pervova 21.1" w:date="2020-03-11T20:17:00Z"/>
        </w:trPr>
        <w:tc>
          <w:tcPr>
            <w:tcW w:w="4921" w:type="dxa"/>
          </w:tcPr>
          <w:p w14:paraId="79F0772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34" w:author="Pervova 21.1" w:date="2020-03-11T20:17:00Z"/>
              </w:rPr>
            </w:pPr>
            <w:ins w:id="1935" w:author="Pervova 21.1" w:date="2020-03-11T20:17:00Z">
              <w:r w:rsidRPr="001664E4">
                <w:t>:20C::SEME//N1</w:t>
              </w:r>
            </w:ins>
          </w:p>
        </w:tc>
        <w:tc>
          <w:tcPr>
            <w:tcW w:w="5329" w:type="dxa"/>
          </w:tcPr>
          <w:p w14:paraId="1917DDE0" w14:textId="496B2C6C" w:rsidR="00404577" w:rsidRDefault="00404577" w:rsidP="002E22B7">
            <w:pPr>
              <w:ind w:left="0" w:firstLine="0"/>
              <w:rPr>
                <w:ins w:id="1936" w:author="Pervova 21.1" w:date="2020-03-11T20:17:00Z"/>
              </w:rPr>
            </w:pPr>
            <w:ins w:id="1937" w:author="Pervova 21.1" w:date="2020-03-11T20:17:00Z">
              <w:r>
                <w:t>Идентификатор</w:t>
              </w:r>
              <w:r w:rsidRPr="00A20E85">
                <w:t xml:space="preserve"> </w:t>
              </w:r>
              <w:r>
                <w:t xml:space="preserve">сообщения </w:t>
              </w:r>
            </w:ins>
          </w:p>
        </w:tc>
      </w:tr>
      <w:tr w:rsidR="00404577" w14:paraId="56DAFAFF" w14:textId="77777777" w:rsidTr="009421E2">
        <w:trPr>
          <w:ins w:id="1938" w:author="Pervova 21.1" w:date="2020-03-11T20:17:00Z"/>
        </w:trPr>
        <w:tc>
          <w:tcPr>
            <w:tcW w:w="4921" w:type="dxa"/>
          </w:tcPr>
          <w:p w14:paraId="0E896F67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39" w:author="Pervova 21.1" w:date="2020-03-11T20:17:00Z"/>
              </w:rPr>
            </w:pPr>
            <w:ins w:id="1940" w:author="Pervova 21.1" w:date="2020-03-11T20:17:00Z">
              <w:r w:rsidRPr="001664E4">
                <w:t>:23G:NEWM</w:t>
              </w:r>
            </w:ins>
          </w:p>
        </w:tc>
        <w:tc>
          <w:tcPr>
            <w:tcW w:w="5329" w:type="dxa"/>
          </w:tcPr>
          <w:p w14:paraId="49838D92" w14:textId="77777777" w:rsidR="00404577" w:rsidRDefault="00404577" w:rsidP="009421E2">
            <w:pPr>
              <w:ind w:left="0" w:firstLine="0"/>
              <w:rPr>
                <w:ins w:id="1941" w:author="Pervova 21.1" w:date="2020-03-11T20:17:00Z"/>
              </w:rPr>
            </w:pPr>
          </w:p>
        </w:tc>
      </w:tr>
      <w:tr w:rsidR="00404577" w14:paraId="5EC08A42" w14:textId="77777777" w:rsidTr="009421E2">
        <w:trPr>
          <w:ins w:id="1942" w:author="Pervova 21.1" w:date="2020-03-11T20:17:00Z"/>
        </w:trPr>
        <w:tc>
          <w:tcPr>
            <w:tcW w:w="4921" w:type="dxa"/>
          </w:tcPr>
          <w:p w14:paraId="29DBE420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43" w:author="Pervova 21.1" w:date="2020-03-11T20:17:00Z"/>
              </w:rPr>
            </w:pPr>
            <w:ins w:id="1944" w:author="Pervova 21.1" w:date="2020-03-11T20:17:00Z">
              <w:r w:rsidRPr="001664E4">
                <w:t>:22F::CAEV//</w:t>
              </w:r>
              <w:r>
                <w:t>MEET</w:t>
              </w:r>
            </w:ins>
          </w:p>
        </w:tc>
        <w:tc>
          <w:tcPr>
            <w:tcW w:w="5329" w:type="dxa"/>
          </w:tcPr>
          <w:p w14:paraId="73CB7125" w14:textId="77777777" w:rsidR="00404577" w:rsidRDefault="00404577" w:rsidP="009421E2">
            <w:pPr>
              <w:ind w:left="0" w:firstLine="0"/>
              <w:rPr>
                <w:ins w:id="1945" w:author="Pervova 21.1" w:date="2020-03-11T20:17:00Z"/>
              </w:rPr>
            </w:pPr>
            <w:ins w:id="1946" w:author="Pervova 21.1" w:date="2020-03-11T20:17:00Z">
              <w:r>
                <w:t>Код типа КД</w:t>
              </w:r>
            </w:ins>
          </w:p>
        </w:tc>
      </w:tr>
      <w:tr w:rsidR="00404577" w14:paraId="283A61C9" w14:textId="77777777" w:rsidTr="009421E2">
        <w:trPr>
          <w:ins w:id="1947" w:author="Pervova 21.1" w:date="2020-03-11T20:17:00Z"/>
        </w:trPr>
        <w:tc>
          <w:tcPr>
            <w:tcW w:w="4921" w:type="dxa"/>
          </w:tcPr>
          <w:p w14:paraId="1B84DC85" w14:textId="24EE82CC" w:rsidR="00404577" w:rsidRDefault="00404577" w:rsidP="009C314D">
            <w:pPr>
              <w:numPr>
                <w:ilvl w:val="0"/>
                <w:numId w:val="1"/>
              </w:numPr>
              <w:ind w:left="0" w:firstLine="0"/>
              <w:rPr>
                <w:ins w:id="1948" w:author="Pervova 21.1" w:date="2020-03-11T20:17:00Z"/>
              </w:rPr>
            </w:pPr>
            <w:ins w:id="1949" w:author="Pervova 21.1" w:date="2020-03-11T20:17:00Z">
              <w:r>
                <w:t>:98C::PREP//201</w:t>
              </w:r>
              <w:r w:rsidRPr="001E28E9">
                <w:t>703</w:t>
              </w:r>
            </w:ins>
            <w:ins w:id="1950" w:author="Pervova 21.1" w:date="2020-03-11T20:37:00Z">
              <w:r w:rsidR="009C314D">
                <w:t>1</w:t>
              </w:r>
            </w:ins>
            <w:ins w:id="1951" w:author="Pervova 21.1" w:date="2020-03-11T20:17:00Z">
              <w:r w:rsidRPr="001E28E9">
                <w:t>515</w:t>
              </w:r>
              <w:r w:rsidRPr="00B21DB5">
                <w:t>0000</w:t>
              </w:r>
            </w:ins>
          </w:p>
        </w:tc>
        <w:tc>
          <w:tcPr>
            <w:tcW w:w="5329" w:type="dxa"/>
          </w:tcPr>
          <w:p w14:paraId="530CAC4A" w14:textId="77777777" w:rsidR="00404577" w:rsidRDefault="00404577" w:rsidP="009421E2">
            <w:pPr>
              <w:ind w:left="0" w:firstLine="0"/>
              <w:rPr>
                <w:ins w:id="1952" w:author="Pervova 21.1" w:date="2020-03-11T20:17:00Z"/>
              </w:rPr>
            </w:pPr>
            <w:ins w:id="1953" w:author="Pervova 21.1" w:date="2020-03-11T20:17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404577" w14:paraId="2B37259C" w14:textId="77777777" w:rsidTr="009421E2">
        <w:trPr>
          <w:ins w:id="1954" w:author="Pervova 21.1" w:date="2020-03-11T20:17:00Z"/>
        </w:trPr>
        <w:tc>
          <w:tcPr>
            <w:tcW w:w="4921" w:type="dxa"/>
          </w:tcPr>
          <w:p w14:paraId="62C619C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55" w:author="Pervova 21.1" w:date="2020-03-11T20:17:00Z"/>
              </w:rPr>
            </w:pPr>
            <w:ins w:id="1956" w:author="Pervova 21.1" w:date="2020-03-11T20:17:00Z">
              <w:r w:rsidRPr="001664E4">
                <w:t>:16R:LINK</w:t>
              </w:r>
            </w:ins>
          </w:p>
        </w:tc>
        <w:tc>
          <w:tcPr>
            <w:tcW w:w="5329" w:type="dxa"/>
          </w:tcPr>
          <w:p w14:paraId="64D71B17" w14:textId="77777777" w:rsidR="00404577" w:rsidRDefault="00404577" w:rsidP="009421E2">
            <w:pPr>
              <w:ind w:left="0" w:firstLine="0"/>
              <w:rPr>
                <w:ins w:id="1957" w:author="Pervova 21.1" w:date="2020-03-11T20:17:00Z"/>
              </w:rPr>
            </w:pPr>
          </w:p>
        </w:tc>
      </w:tr>
      <w:tr w:rsidR="00404577" w14:paraId="48255FC3" w14:textId="77777777" w:rsidTr="009421E2">
        <w:trPr>
          <w:ins w:id="1958" w:author="Pervova 21.1" w:date="2020-03-11T20:17:00Z"/>
        </w:trPr>
        <w:tc>
          <w:tcPr>
            <w:tcW w:w="4921" w:type="dxa"/>
          </w:tcPr>
          <w:p w14:paraId="7DAAACD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59" w:author="Pervova 21.1" w:date="2020-03-11T20:17:00Z"/>
              </w:rPr>
            </w:pPr>
            <w:ins w:id="1960" w:author="Pervova 21.1" w:date="2020-03-11T20:17:00Z">
              <w:r w:rsidRPr="001664E4">
                <w:t>:22F::LINK//WITH</w:t>
              </w:r>
            </w:ins>
          </w:p>
        </w:tc>
        <w:tc>
          <w:tcPr>
            <w:tcW w:w="5329" w:type="dxa"/>
          </w:tcPr>
          <w:p w14:paraId="17B64FF0" w14:textId="77777777" w:rsidR="00404577" w:rsidRDefault="00404577" w:rsidP="009421E2">
            <w:pPr>
              <w:ind w:left="0" w:firstLine="0"/>
              <w:rPr>
                <w:ins w:id="1961" w:author="Pervova 21.1" w:date="2020-03-11T20:17:00Z"/>
              </w:rPr>
            </w:pPr>
            <w:ins w:id="1962" w:author="Pervova 21.1" w:date="2020-03-11T20:17:00Z">
              <w:r>
                <w:t>Тип связки – обрабатывать одновременно</w:t>
              </w:r>
            </w:ins>
          </w:p>
        </w:tc>
      </w:tr>
      <w:tr w:rsidR="00404577" w14:paraId="778BA598" w14:textId="77777777" w:rsidTr="009421E2">
        <w:trPr>
          <w:ins w:id="1963" w:author="Pervova 21.1" w:date="2020-03-11T20:17:00Z"/>
        </w:trPr>
        <w:tc>
          <w:tcPr>
            <w:tcW w:w="4921" w:type="dxa"/>
          </w:tcPr>
          <w:p w14:paraId="5CD790CF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64" w:author="Pervova 21.1" w:date="2020-03-11T20:17:00Z"/>
              </w:rPr>
            </w:pPr>
            <w:ins w:id="1965" w:author="Pervova 21.1" w:date="2020-03-11T20:17:00Z">
              <w:r w:rsidRPr="001664E4">
                <w:t>:13A::LINK//564</w:t>
              </w:r>
            </w:ins>
          </w:p>
        </w:tc>
        <w:tc>
          <w:tcPr>
            <w:tcW w:w="5329" w:type="dxa"/>
          </w:tcPr>
          <w:p w14:paraId="54DB2E4A" w14:textId="77777777" w:rsidR="00404577" w:rsidRDefault="00404577" w:rsidP="009421E2">
            <w:pPr>
              <w:ind w:left="0" w:firstLine="0"/>
              <w:rPr>
                <w:ins w:id="1966" w:author="Pervova 21.1" w:date="2020-03-11T20:17:00Z"/>
              </w:rPr>
            </w:pPr>
            <w:ins w:id="1967" w:author="Pervova 21.1" w:date="2020-03-11T20:17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404577" w14:paraId="2B2D320B" w14:textId="77777777" w:rsidTr="009421E2">
        <w:trPr>
          <w:ins w:id="1968" w:author="Pervova 21.1" w:date="2020-03-11T20:17:00Z"/>
        </w:trPr>
        <w:tc>
          <w:tcPr>
            <w:tcW w:w="4921" w:type="dxa"/>
          </w:tcPr>
          <w:p w14:paraId="435CBAD2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69" w:author="Pervova 21.1" w:date="2020-03-11T20:17:00Z"/>
              </w:rPr>
            </w:pPr>
            <w:ins w:id="1970" w:author="Pervova 21.1" w:date="2020-03-11T20:17:00Z">
              <w:r w:rsidRPr="001664E4">
                <w:t>:20C::PREV//1</w:t>
              </w:r>
            </w:ins>
          </w:p>
        </w:tc>
        <w:tc>
          <w:tcPr>
            <w:tcW w:w="5329" w:type="dxa"/>
          </w:tcPr>
          <w:p w14:paraId="5777D4D7" w14:textId="77777777" w:rsidR="00404577" w:rsidRDefault="00404577" w:rsidP="009421E2">
            <w:pPr>
              <w:rPr>
                <w:ins w:id="1971" w:author="Pervova 21.1" w:date="2020-03-11T20:17:00Z"/>
              </w:rPr>
            </w:pPr>
            <w:ins w:id="1972" w:author="Pervova 21.1" w:date="2020-03-11T20:17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404577" w14:paraId="2A73355E" w14:textId="77777777" w:rsidTr="009421E2">
        <w:trPr>
          <w:ins w:id="1973" w:author="Pervova 21.1" w:date="2020-03-11T20:17:00Z"/>
        </w:trPr>
        <w:tc>
          <w:tcPr>
            <w:tcW w:w="4921" w:type="dxa"/>
          </w:tcPr>
          <w:p w14:paraId="7FE5A61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74" w:author="Pervova 21.1" w:date="2020-03-11T20:17:00Z"/>
              </w:rPr>
            </w:pPr>
            <w:ins w:id="1975" w:author="Pervova 21.1" w:date="2020-03-11T20:17:00Z">
              <w:r w:rsidRPr="001664E4">
                <w:t>:16S:LINK</w:t>
              </w:r>
            </w:ins>
          </w:p>
        </w:tc>
        <w:tc>
          <w:tcPr>
            <w:tcW w:w="5329" w:type="dxa"/>
          </w:tcPr>
          <w:p w14:paraId="28218EE2" w14:textId="77777777" w:rsidR="00404577" w:rsidRDefault="00404577" w:rsidP="009421E2">
            <w:pPr>
              <w:ind w:left="0" w:firstLine="0"/>
              <w:rPr>
                <w:ins w:id="1976" w:author="Pervova 21.1" w:date="2020-03-11T20:17:00Z"/>
              </w:rPr>
            </w:pPr>
          </w:p>
        </w:tc>
      </w:tr>
      <w:tr w:rsidR="00404577" w14:paraId="0F2E46CE" w14:textId="77777777" w:rsidTr="009421E2">
        <w:trPr>
          <w:ins w:id="1977" w:author="Pervova 21.1" w:date="2020-03-11T20:17:00Z"/>
        </w:trPr>
        <w:tc>
          <w:tcPr>
            <w:tcW w:w="4921" w:type="dxa"/>
          </w:tcPr>
          <w:p w14:paraId="20D312A5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78" w:author="Pervova 21.1" w:date="2020-03-11T20:17:00Z"/>
              </w:rPr>
            </w:pPr>
            <w:ins w:id="1979" w:author="Pervova 21.1" w:date="2020-03-11T20:17:00Z">
              <w:r w:rsidRPr="001664E4">
                <w:t>:16S:GENL</w:t>
              </w:r>
            </w:ins>
          </w:p>
        </w:tc>
        <w:tc>
          <w:tcPr>
            <w:tcW w:w="5329" w:type="dxa"/>
          </w:tcPr>
          <w:p w14:paraId="5C7EFFF5" w14:textId="77777777" w:rsidR="00404577" w:rsidRDefault="00404577" w:rsidP="009421E2">
            <w:pPr>
              <w:ind w:left="0" w:firstLine="0"/>
              <w:rPr>
                <w:ins w:id="1980" w:author="Pervova 21.1" w:date="2020-03-11T20:17:00Z"/>
              </w:rPr>
            </w:pPr>
          </w:p>
        </w:tc>
      </w:tr>
      <w:tr w:rsidR="00404577" w14:paraId="5808421E" w14:textId="77777777" w:rsidTr="009421E2">
        <w:trPr>
          <w:ins w:id="1981" w:author="Pervova 21.1" w:date="2020-03-11T20:17:00Z"/>
        </w:trPr>
        <w:tc>
          <w:tcPr>
            <w:tcW w:w="4921" w:type="dxa"/>
          </w:tcPr>
          <w:p w14:paraId="7D5EF66B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82" w:author="Pervova 21.1" w:date="2020-03-11T20:17:00Z"/>
              </w:rPr>
            </w:pPr>
            <w:ins w:id="1983" w:author="Pervova 21.1" w:date="2020-03-11T20:17:00Z">
              <w:r w:rsidRPr="001664E4">
                <w:t>:16R:USECU</w:t>
              </w:r>
            </w:ins>
          </w:p>
        </w:tc>
        <w:tc>
          <w:tcPr>
            <w:tcW w:w="5329" w:type="dxa"/>
          </w:tcPr>
          <w:p w14:paraId="3F205FCE" w14:textId="77777777" w:rsidR="00404577" w:rsidRDefault="00404577" w:rsidP="009421E2">
            <w:pPr>
              <w:ind w:left="0" w:firstLine="0"/>
              <w:rPr>
                <w:ins w:id="1984" w:author="Pervova 21.1" w:date="2020-03-11T20:17:00Z"/>
              </w:rPr>
            </w:pPr>
          </w:p>
        </w:tc>
      </w:tr>
      <w:tr w:rsidR="00404577" w14:paraId="642F7F6A" w14:textId="77777777" w:rsidTr="009421E2">
        <w:trPr>
          <w:ins w:id="1985" w:author="Pervova 21.1" w:date="2020-03-11T20:17:00Z"/>
        </w:trPr>
        <w:tc>
          <w:tcPr>
            <w:tcW w:w="4921" w:type="dxa"/>
          </w:tcPr>
          <w:p w14:paraId="4FDD626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1986" w:author="Pervova 21.1" w:date="2020-03-11T20:17:00Z"/>
              </w:rPr>
            </w:pPr>
            <w:ins w:id="1987" w:author="Pervova 21.1" w:date="2020-03-11T20:17:00Z">
              <w:r>
                <w:t>:97A::SAFE//M</w:t>
              </w:r>
              <w:r w:rsidRPr="001E28E9">
                <w:t>L</w:t>
              </w:r>
              <w:r w:rsidRPr="001664E4">
                <w:t>1111111111</w:t>
              </w:r>
            </w:ins>
          </w:p>
        </w:tc>
        <w:tc>
          <w:tcPr>
            <w:tcW w:w="5329" w:type="dxa"/>
          </w:tcPr>
          <w:p w14:paraId="7B14B34D" w14:textId="77777777" w:rsidR="00404577" w:rsidRDefault="00404577" w:rsidP="009421E2">
            <w:pPr>
              <w:rPr>
                <w:ins w:id="1988" w:author="Pervova 21.1" w:date="2020-03-11T20:17:00Z"/>
              </w:rPr>
            </w:pPr>
            <w:ins w:id="1989" w:author="Pervova 21.1" w:date="2020-03-11T20:17:00Z">
              <w:r w:rsidRPr="00BE3C71">
                <w:t>Номер счета депонента в НРД</w:t>
              </w:r>
            </w:ins>
          </w:p>
        </w:tc>
      </w:tr>
      <w:tr w:rsidR="009C314D" w14:paraId="2AF6F96D" w14:textId="77777777" w:rsidTr="009421E2">
        <w:trPr>
          <w:ins w:id="1990" w:author="Pervova 21.1" w:date="2020-03-11T20:17:00Z"/>
        </w:trPr>
        <w:tc>
          <w:tcPr>
            <w:tcW w:w="4921" w:type="dxa"/>
          </w:tcPr>
          <w:p w14:paraId="0D37FBAC" w14:textId="16DAA1B7" w:rsidR="009C314D" w:rsidRDefault="009C314D" w:rsidP="009421E2">
            <w:pPr>
              <w:numPr>
                <w:ilvl w:val="0"/>
                <w:numId w:val="1"/>
              </w:numPr>
              <w:ind w:left="0" w:firstLine="0"/>
              <w:rPr>
                <w:ins w:id="1991" w:author="Pervova 21.1" w:date="2020-03-11T20:17:00Z"/>
              </w:rPr>
            </w:pPr>
            <w:ins w:id="1992" w:author="Pervova 21.1" w:date="2020-03-11T20:39:00Z">
              <w:r w:rsidRPr="00B21DB5">
                <w:t xml:space="preserve">:35B:ISIN </w:t>
              </w:r>
              <w:r w:rsidRPr="005F20DE">
                <w:t>RU2222222222</w:t>
              </w:r>
            </w:ins>
          </w:p>
        </w:tc>
        <w:tc>
          <w:tcPr>
            <w:tcW w:w="5329" w:type="dxa"/>
          </w:tcPr>
          <w:p w14:paraId="37BEBA1F" w14:textId="77777777" w:rsidR="009C314D" w:rsidRDefault="009C314D" w:rsidP="009421E2">
            <w:pPr>
              <w:ind w:left="0" w:firstLine="0"/>
              <w:rPr>
                <w:ins w:id="1993" w:author="Pervova 21.1" w:date="2020-03-11T20:17:00Z"/>
              </w:rPr>
            </w:pPr>
            <w:ins w:id="1994" w:author="Pervova 21.1" w:date="2020-03-11T20:17:00Z">
              <w:r>
                <w:t>ISIN</w:t>
              </w:r>
            </w:ins>
          </w:p>
        </w:tc>
      </w:tr>
      <w:tr w:rsidR="009C314D" w14:paraId="7097E108" w14:textId="77777777" w:rsidTr="009421E2">
        <w:trPr>
          <w:ins w:id="1995" w:author="Pervova 21.1" w:date="2020-03-11T20:17:00Z"/>
        </w:trPr>
        <w:tc>
          <w:tcPr>
            <w:tcW w:w="4921" w:type="dxa"/>
          </w:tcPr>
          <w:p w14:paraId="5FCB8CFC" w14:textId="6854241F" w:rsidR="009C314D" w:rsidRDefault="009C314D" w:rsidP="009421E2">
            <w:pPr>
              <w:numPr>
                <w:ilvl w:val="0"/>
                <w:numId w:val="1"/>
              </w:numPr>
              <w:ind w:left="0" w:firstLine="0"/>
              <w:rPr>
                <w:ins w:id="1996" w:author="Pervova 21.1" w:date="2020-03-11T20:17:00Z"/>
              </w:rPr>
            </w:pPr>
            <w:ins w:id="1997" w:author="Pervova 21.1" w:date="2020-03-11T20:39:00Z">
              <w:r w:rsidRPr="00B21DB5">
                <w:t>/XX/CORP/NADC/</w:t>
              </w:r>
              <w:r w:rsidRPr="005F20DE">
                <w:t>RU2222222222</w:t>
              </w:r>
            </w:ins>
          </w:p>
        </w:tc>
        <w:tc>
          <w:tcPr>
            <w:tcW w:w="5329" w:type="dxa"/>
          </w:tcPr>
          <w:p w14:paraId="1EEC76D7" w14:textId="77777777" w:rsidR="009C314D" w:rsidRDefault="009C314D" w:rsidP="009421E2">
            <w:pPr>
              <w:ind w:left="0" w:firstLine="0"/>
              <w:rPr>
                <w:ins w:id="1998" w:author="Pervova 21.1" w:date="2020-03-11T20:17:00Z"/>
              </w:rPr>
            </w:pPr>
            <w:proofErr w:type="gramStart"/>
            <w:ins w:id="1999" w:author="Pervova 21.1" w:date="2020-03-11T20:17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9C314D" w14:paraId="48C082D9" w14:textId="77777777" w:rsidTr="009421E2">
        <w:trPr>
          <w:ins w:id="2000" w:author="Pervova 21.1" w:date="2020-03-11T20:17:00Z"/>
        </w:trPr>
        <w:tc>
          <w:tcPr>
            <w:tcW w:w="4921" w:type="dxa"/>
          </w:tcPr>
          <w:p w14:paraId="0DA0E253" w14:textId="6F48CE56" w:rsidR="009C314D" w:rsidRDefault="009C314D" w:rsidP="009421E2">
            <w:pPr>
              <w:numPr>
                <w:ilvl w:val="0"/>
                <w:numId w:val="1"/>
              </w:numPr>
              <w:ind w:left="0" w:firstLine="0"/>
              <w:rPr>
                <w:ins w:id="2001" w:author="Pervova 21.1" w:date="2020-03-11T20:17:00Z"/>
              </w:rPr>
            </w:pPr>
            <w:ins w:id="2002" w:author="Pervova 21.1" w:date="2020-03-11T20:39:00Z">
              <w:r w:rsidRPr="00B21DB5">
                <w:t>/RU/</w:t>
              </w:r>
              <w:r w:rsidRPr="005F20DE">
                <w:t>2-2-00222</w:t>
              </w:r>
              <w:r w:rsidRPr="00B21DB5">
                <w:t>-A</w:t>
              </w:r>
            </w:ins>
          </w:p>
        </w:tc>
        <w:tc>
          <w:tcPr>
            <w:tcW w:w="5329" w:type="dxa"/>
          </w:tcPr>
          <w:p w14:paraId="70174BB6" w14:textId="77777777" w:rsidR="009C314D" w:rsidRDefault="009C314D" w:rsidP="009421E2">
            <w:pPr>
              <w:ind w:left="0" w:firstLine="0"/>
              <w:rPr>
                <w:ins w:id="2003" w:author="Pervova 21.1" w:date="2020-03-11T20:17:00Z"/>
              </w:rPr>
            </w:pPr>
            <w:ins w:id="2004" w:author="Pervova 21.1" w:date="2020-03-11T20:17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9C314D" w14:paraId="77D78F82" w14:textId="77777777" w:rsidTr="009421E2">
        <w:trPr>
          <w:ins w:id="2005" w:author="Pervova 21.1" w:date="2020-03-11T20:17:00Z"/>
        </w:trPr>
        <w:tc>
          <w:tcPr>
            <w:tcW w:w="4921" w:type="dxa"/>
          </w:tcPr>
          <w:p w14:paraId="1C6890BB" w14:textId="31402FBD" w:rsidR="009C314D" w:rsidRDefault="00A61DC5" w:rsidP="009C314D">
            <w:pPr>
              <w:numPr>
                <w:ilvl w:val="0"/>
                <w:numId w:val="1"/>
              </w:numPr>
              <w:ind w:left="0" w:firstLine="0"/>
              <w:rPr>
                <w:ins w:id="2006" w:author="Pervova 21.1" w:date="2020-03-11T20:17:00Z"/>
              </w:rPr>
            </w:pPr>
            <w:ins w:id="2007" w:author="Pervova 21.1" w:date="2020-03-11T20:39:00Z">
              <w:r>
                <w:t>'</w:t>
              </w:r>
              <w:r w:rsidR="009C314D">
                <w:t>AO ''</w:t>
              </w:r>
            </w:ins>
            <w:ins w:id="2008" w:author="Pervova 21.1" w:date="2020-03-12T16:48:00Z">
              <w:r w:rsidRPr="005F20DE">
                <w:t>e</w:t>
              </w:r>
            </w:ins>
            <w:ins w:id="2009" w:author="Pervova 21.1" w:date="2020-03-12T16:44:00Z">
              <w:r>
                <w:t>NERGONEFTEGAZ</w:t>
              </w:r>
            </w:ins>
            <w:ins w:id="2010" w:author="Pervova 21.1" w:date="2020-03-11T20:39:00Z">
              <w:r w:rsidR="009C314D">
                <w:t>''</w:t>
              </w:r>
              <w:r w:rsidR="009C314D" w:rsidRPr="001E28E9">
                <w:t xml:space="preserve"> VYP</w:t>
              </w:r>
              <w:r w:rsidR="009C314D">
                <w:t>2</w:t>
              </w:r>
            </w:ins>
          </w:p>
        </w:tc>
        <w:tc>
          <w:tcPr>
            <w:tcW w:w="5329" w:type="dxa"/>
          </w:tcPr>
          <w:p w14:paraId="72851DDD" w14:textId="77777777" w:rsidR="009C314D" w:rsidRDefault="009C314D" w:rsidP="009421E2">
            <w:pPr>
              <w:ind w:left="0" w:firstLine="0"/>
              <w:rPr>
                <w:ins w:id="2011" w:author="Pervova 21.1" w:date="2020-03-11T20:17:00Z"/>
              </w:rPr>
            </w:pPr>
            <w:proofErr w:type="gramStart"/>
            <w:ins w:id="2012" w:author="Pervova 21.1" w:date="2020-03-11T20:17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404577" w14:paraId="5F2931EB" w14:textId="77777777" w:rsidTr="009421E2">
        <w:trPr>
          <w:ins w:id="2013" w:author="Pervova 21.1" w:date="2020-03-11T20:17:00Z"/>
        </w:trPr>
        <w:tc>
          <w:tcPr>
            <w:tcW w:w="4921" w:type="dxa"/>
          </w:tcPr>
          <w:p w14:paraId="23A9618B" w14:textId="0BF3FF8D" w:rsidR="00404577" w:rsidRDefault="00404577" w:rsidP="009C314D">
            <w:pPr>
              <w:numPr>
                <w:ilvl w:val="0"/>
                <w:numId w:val="1"/>
              </w:numPr>
              <w:ind w:left="0" w:firstLine="0"/>
              <w:rPr>
                <w:ins w:id="2014" w:author="Pervova 21.1" w:date="2020-03-11T20:17:00Z"/>
              </w:rPr>
            </w:pPr>
            <w:ins w:id="2015" w:author="Pervova 21.1" w:date="2020-03-11T20:17:00Z">
              <w:r>
                <w:t>:93B::ELIG//UNIT/</w:t>
              </w:r>
            </w:ins>
            <w:ins w:id="2016" w:author="Pervova 21.1" w:date="2020-03-11T20:38:00Z">
              <w:r w:rsidR="009C314D">
                <w:t>500</w:t>
              </w:r>
            </w:ins>
            <w:ins w:id="2017" w:author="Pervova 21.1" w:date="2020-03-11T20:17:00Z">
              <w:r w:rsidRPr="001664E4">
                <w:t>,</w:t>
              </w:r>
            </w:ins>
          </w:p>
        </w:tc>
        <w:tc>
          <w:tcPr>
            <w:tcW w:w="5329" w:type="dxa"/>
          </w:tcPr>
          <w:p w14:paraId="340FD9F4" w14:textId="77777777" w:rsidR="00404577" w:rsidRDefault="00404577" w:rsidP="009421E2">
            <w:pPr>
              <w:ind w:left="0" w:firstLine="0"/>
              <w:rPr>
                <w:ins w:id="2018" w:author="Pervova 21.1" w:date="2020-03-11T20:17:00Z"/>
              </w:rPr>
            </w:pPr>
            <w:ins w:id="2019" w:author="Pervova 21.1" w:date="2020-03-11T20:17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404577" w14:paraId="2CFFDC4E" w14:textId="77777777" w:rsidTr="009421E2">
        <w:trPr>
          <w:ins w:id="2020" w:author="Pervova 21.1" w:date="2020-03-11T20:17:00Z"/>
        </w:trPr>
        <w:tc>
          <w:tcPr>
            <w:tcW w:w="4921" w:type="dxa"/>
          </w:tcPr>
          <w:p w14:paraId="4A6CDAC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2021" w:author="Pervova 21.1" w:date="2020-03-11T20:17:00Z"/>
              </w:rPr>
            </w:pPr>
            <w:ins w:id="2022" w:author="Pervova 21.1" w:date="2020-03-11T20:17:00Z">
              <w:r w:rsidRPr="001664E4">
                <w:t>:16S:USECU</w:t>
              </w:r>
            </w:ins>
          </w:p>
        </w:tc>
        <w:tc>
          <w:tcPr>
            <w:tcW w:w="5329" w:type="dxa"/>
          </w:tcPr>
          <w:p w14:paraId="4D11553D" w14:textId="77777777" w:rsidR="00404577" w:rsidRDefault="00404577" w:rsidP="009421E2">
            <w:pPr>
              <w:ind w:left="0" w:firstLine="0"/>
              <w:rPr>
                <w:ins w:id="2023" w:author="Pervova 21.1" w:date="2020-03-11T20:17:00Z"/>
              </w:rPr>
            </w:pPr>
          </w:p>
        </w:tc>
      </w:tr>
      <w:tr w:rsidR="00404577" w14:paraId="73A94F5F" w14:textId="77777777" w:rsidTr="009421E2">
        <w:trPr>
          <w:ins w:id="2024" w:author="Pervova 21.1" w:date="2020-03-11T20:17:00Z"/>
        </w:trPr>
        <w:tc>
          <w:tcPr>
            <w:tcW w:w="4921" w:type="dxa"/>
          </w:tcPr>
          <w:p w14:paraId="6EB35953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2025" w:author="Pervova 21.1" w:date="2020-03-11T20:17:00Z"/>
              </w:rPr>
            </w:pPr>
            <w:ins w:id="2026" w:author="Pervova 21.1" w:date="2020-03-11T20:17:00Z">
              <w:r w:rsidRPr="001664E4">
                <w:t>:16R:ADDINFO</w:t>
              </w:r>
            </w:ins>
          </w:p>
        </w:tc>
        <w:tc>
          <w:tcPr>
            <w:tcW w:w="5329" w:type="dxa"/>
          </w:tcPr>
          <w:p w14:paraId="7176BFCF" w14:textId="77777777" w:rsidR="00404577" w:rsidRDefault="00404577" w:rsidP="009421E2">
            <w:pPr>
              <w:ind w:left="0" w:firstLine="0"/>
              <w:rPr>
                <w:ins w:id="2027" w:author="Pervova 21.1" w:date="2020-03-11T20:17:00Z"/>
              </w:rPr>
            </w:pPr>
          </w:p>
        </w:tc>
      </w:tr>
      <w:tr w:rsidR="00404577" w:rsidRPr="00802507" w14:paraId="0B67A78A" w14:textId="77777777" w:rsidTr="009421E2">
        <w:trPr>
          <w:ins w:id="2028" w:author="Pervova 21.1" w:date="2020-03-11T20:17:00Z"/>
        </w:trPr>
        <w:tc>
          <w:tcPr>
            <w:tcW w:w="4921" w:type="dxa"/>
          </w:tcPr>
          <w:p w14:paraId="4156F45C" w14:textId="66A11048" w:rsidR="00404577" w:rsidRPr="00BA1ED2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2029" w:author="Pervova 21.1" w:date="2020-03-11T20:17:00Z"/>
                <w:lang w:val="en-US"/>
              </w:rPr>
            </w:pPr>
            <w:ins w:id="2030" w:author="Pervova 21.1" w:date="2020-03-11T20:17:00Z">
              <w:r w:rsidRPr="00BA1ED2">
                <w:rPr>
                  <w:lang w:val="en-US"/>
                </w:rPr>
                <w:t>:70F::ADTX//'POVESTKA DNa SOBRANIa</w:t>
              </w:r>
            </w:ins>
          </w:p>
          <w:p w14:paraId="3FE94936" w14:textId="77777777" w:rsidR="00404577" w:rsidRPr="001E28E9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2031" w:author="Pervova 21.1" w:date="2020-03-11T20:17:00Z"/>
              </w:rPr>
            </w:pPr>
            <w:ins w:id="2032" w:author="Pervova 21.1" w:date="2020-03-11T20:17:00Z">
              <w:r w:rsidRPr="001E28E9">
                <w:t>.</w:t>
              </w:r>
            </w:ins>
          </w:p>
          <w:p w14:paraId="0B611D42" w14:textId="075CD036" w:rsidR="00404577" w:rsidRPr="00363FEE" w:rsidRDefault="00404577" w:rsidP="00363FEE">
            <w:pPr>
              <w:numPr>
                <w:ilvl w:val="0"/>
                <w:numId w:val="1"/>
              </w:numPr>
              <w:ind w:left="0" w:firstLine="0"/>
              <w:jc w:val="left"/>
              <w:rPr>
                <w:ins w:id="2033" w:author="Pervova 21.1" w:date="2020-03-11T20:17:00Z"/>
                <w:lang w:val="en-US"/>
              </w:rPr>
            </w:pPr>
            <w:ins w:id="2034" w:author="Pervova 21.1" w:date="2020-03-11T20:17:00Z">
              <w:r w:rsidRPr="00363FEE">
                <w:rPr>
                  <w:lang w:val="en-US"/>
                </w:rPr>
                <w:t>/ISLB/1.1/DESC/'</w:t>
              </w:r>
            </w:ins>
            <w:ins w:id="2035" w:author="Pervova 21.1" w:date="2020-03-11T21:30:00Z">
              <w:r w:rsidR="00363FEE" w:rsidRPr="00363FEE">
                <w:rPr>
                  <w:lang w:val="en-US"/>
                </w:rPr>
                <w:t xml:space="preserve">O </w:t>
              </w:r>
              <w:proofErr w:type="spellStart"/>
              <w:r w:rsidR="00363FEE" w:rsidRPr="00363FEE">
                <w:rPr>
                  <w:lang w:val="en-US"/>
                </w:rPr>
                <w:t>DOSROcNOM</w:t>
              </w:r>
              <w:proofErr w:type="spellEnd"/>
              <w:r w:rsidR="00363FEE" w:rsidRPr="00363FEE">
                <w:rPr>
                  <w:lang w:val="en-US"/>
                </w:rPr>
                <w:t xml:space="preserve"> </w:t>
              </w:r>
              <w:proofErr w:type="spellStart"/>
              <w:r w:rsidR="00363FEE" w:rsidRPr="00363FEE">
                <w:rPr>
                  <w:lang w:val="en-US"/>
                </w:rPr>
                <w:t>PREKRAqENII</w:t>
              </w:r>
              <w:proofErr w:type="spellEnd"/>
              <w:r w:rsidR="00363FEE" w:rsidRPr="00363FEE">
                <w:rPr>
                  <w:lang w:val="en-US"/>
                </w:rPr>
                <w:t xml:space="preserve"> </w:t>
              </w:r>
              <w:proofErr w:type="spellStart"/>
              <w:r w:rsidR="00363FEE" w:rsidRPr="00363FEE">
                <w:rPr>
                  <w:lang w:val="en-US"/>
                </w:rPr>
                <w:t>POLNOMOcIi</w:t>
              </w:r>
              <w:proofErr w:type="spellEnd"/>
              <w:r w:rsidR="00363FEE" w:rsidRPr="00363FEE">
                <w:rPr>
                  <w:lang w:val="en-US"/>
                </w:rPr>
                <w:t xml:space="preserve"> </w:t>
              </w:r>
            </w:ins>
            <w:proofErr w:type="spellStart"/>
            <w:ins w:id="2036" w:author="Pervova 21.1" w:date="2020-03-11T21:36:00Z">
              <w:r w:rsidR="00363FEE" w:rsidRPr="00363FEE">
                <w:rPr>
                  <w:lang w:val="en-US"/>
                </w:rPr>
                <w:t>NABLuDATEL</w:t>
              </w:r>
            </w:ins>
            <w:ins w:id="2037" w:author="Pervova 21.1" w:date="2020-03-11T21:56:00Z">
              <w:r w:rsidR="00363FEE" w:rsidRPr="00363FEE">
                <w:rPr>
                  <w:lang w:val="en-US"/>
                </w:rPr>
                <w:t>X</w:t>
              </w:r>
            </w:ins>
            <w:ins w:id="2038" w:author="Pervova 21.1" w:date="2020-03-11T21:36:00Z">
              <w:r w:rsidR="00363FEE" w:rsidRPr="00363FEE">
                <w:rPr>
                  <w:lang w:val="en-US"/>
                </w:rPr>
                <w:t>NOGO</w:t>
              </w:r>
              <w:proofErr w:type="spellEnd"/>
              <w:r w:rsidR="00363FEE" w:rsidRPr="00363FEE">
                <w:rPr>
                  <w:lang w:val="en-US"/>
                </w:rPr>
                <w:t xml:space="preserve"> SOVETA</w:t>
              </w:r>
            </w:ins>
            <w:ins w:id="2039" w:author="Pervova 21.1" w:date="2020-03-11T20:17:00Z">
              <w:r w:rsidRPr="00363FEE">
                <w:rPr>
                  <w:lang w:val="en-US"/>
                </w:rPr>
                <w:t>'/TITL/resolution</w:t>
              </w:r>
            </w:ins>
          </w:p>
          <w:p w14:paraId="27AC30DD" w14:textId="77777777" w:rsidR="00404577" w:rsidRPr="008C7DCB" w:rsidRDefault="00404577" w:rsidP="00363FEE">
            <w:pPr>
              <w:numPr>
                <w:ilvl w:val="0"/>
                <w:numId w:val="1"/>
              </w:numPr>
              <w:ind w:left="0" w:right="-108" w:firstLine="0"/>
              <w:rPr>
                <w:ins w:id="2040" w:author="Pervova 21.1" w:date="2020-03-11T20:17:00Z"/>
                <w:lang w:val="en-US"/>
              </w:rPr>
            </w:pPr>
            <w:ins w:id="2041" w:author="Pervova 21.1" w:date="2020-03-11T20:17:00Z">
              <w:r w:rsidRPr="008C7DCB">
                <w:rPr>
                  <w:lang w:val="en-US"/>
                </w:rPr>
                <w:t>/RSTP/ORDI/RSTS/ACTV/RSLT/CONY/RSLT</w:t>
              </w:r>
            </w:ins>
          </w:p>
          <w:p w14:paraId="6C33B5C1" w14:textId="079C5D76" w:rsidR="00404577" w:rsidRPr="00363FEE" w:rsidRDefault="00404577" w:rsidP="00363FEE">
            <w:pPr>
              <w:ind w:left="0" w:firstLine="0"/>
              <w:rPr>
                <w:ins w:id="2042" w:author="Pervova 21.1" w:date="2020-03-11T20:17:00Z"/>
                <w:lang w:val="en-US"/>
              </w:rPr>
            </w:pPr>
            <w:ins w:id="2043" w:author="Pervova 21.1" w:date="2020-03-11T20:17:00Z">
              <w:r w:rsidRPr="00363FEE">
                <w:rPr>
                  <w:lang w:val="en-US"/>
                </w:rPr>
                <w:t>/CONN/RSLT/ABST/RQRT/'</w:t>
              </w:r>
            </w:ins>
            <w:proofErr w:type="spellStart"/>
            <w:ins w:id="2044" w:author="Pervova 21.1" w:date="2020-03-11T21:38:00Z">
              <w:r w:rsidR="00363FEE" w:rsidRPr="00363FEE">
                <w:rPr>
                  <w:lang w:val="en-US"/>
                </w:rPr>
                <w:t>TEKSTOVAa</w:t>
              </w:r>
              <w:proofErr w:type="spellEnd"/>
              <w:r w:rsidR="00363FEE" w:rsidRPr="00363FEE">
                <w:rPr>
                  <w:lang w:val="en-US"/>
                </w:rPr>
                <w:t xml:space="preserve"> INFORMACIa</w:t>
              </w:r>
            </w:ins>
            <w:ins w:id="2045" w:author="Pervova 21.1" w:date="2020-03-11T21:56:00Z">
              <w:r w:rsidR="00363FEE" w:rsidRPr="00363FEE">
                <w:rPr>
                  <w:lang w:val="en-US"/>
                </w:rPr>
                <w:t>'</w:t>
              </w:r>
            </w:ins>
            <w:ins w:id="2046" w:author="Pervova 21.1" w:date="2020-03-11T21:47:00Z">
              <w:r w:rsidR="00363FEE" w:rsidRPr="00363FEE">
                <w:rPr>
                  <w:lang w:val="en-US"/>
                </w:rPr>
                <w:t>/TYPE/ORDN/</w:t>
              </w:r>
            </w:ins>
            <w:ins w:id="2047" w:author="Pervova 21.1" w:date="2020-03-11T21:20:00Z">
              <w:r w:rsidR="00363FEE" w:rsidRPr="00363FEE">
                <w:rPr>
                  <w:lang w:val="en-US"/>
                </w:rPr>
                <w:t>ARGH/BIDS</w:t>
              </w:r>
            </w:ins>
          </w:p>
        </w:tc>
        <w:tc>
          <w:tcPr>
            <w:tcW w:w="5329" w:type="dxa"/>
          </w:tcPr>
          <w:p w14:paraId="16D09318" w14:textId="77777777" w:rsidR="00404577" w:rsidRPr="00CE36BA" w:rsidRDefault="00404577" w:rsidP="009421E2">
            <w:pPr>
              <w:ind w:left="0" w:firstLine="0"/>
              <w:rPr>
                <w:ins w:id="2048" w:author="Pervova 21.1" w:date="2020-03-11T20:17:00Z"/>
                <w:lang w:val="en-US"/>
              </w:rPr>
            </w:pPr>
            <w:ins w:id="2049" w:author="Pervova 21.1" w:date="2020-03-11T20:17:00Z">
              <w:r w:rsidRPr="00432EF2">
                <w:rPr>
                  <w:lang w:val="en-US"/>
                </w:rPr>
                <w:t>/ISLB/</w:t>
              </w:r>
              <w:r w:rsidRPr="00CE36BA">
                <w:rPr>
                  <w:lang w:val="en-US"/>
                </w:rPr>
                <w:t xml:space="preserve">номер </w:t>
              </w:r>
              <w:proofErr w:type="spellStart"/>
              <w:r w:rsidRPr="00CE36BA">
                <w:rPr>
                  <w:lang w:val="en-US"/>
                </w:rPr>
                <w:t>вопроса</w:t>
              </w:r>
              <w:proofErr w:type="spellEnd"/>
            </w:ins>
          </w:p>
          <w:p w14:paraId="5AA7BB6F" w14:textId="77777777" w:rsidR="00404577" w:rsidRPr="00CE36BA" w:rsidRDefault="00404577" w:rsidP="009421E2">
            <w:pPr>
              <w:ind w:left="0" w:firstLine="0"/>
              <w:rPr>
                <w:ins w:id="2050" w:author="Pervova 21.1" w:date="2020-03-11T20:17:00Z"/>
                <w:lang w:val="en-US"/>
              </w:rPr>
            </w:pPr>
            <w:ins w:id="2051" w:author="Pervova 21.1" w:date="2020-03-11T20:17:00Z">
              <w:r w:rsidRPr="00CE36BA">
                <w:rPr>
                  <w:lang w:val="en-US"/>
                </w:rPr>
                <w:t>/</w:t>
              </w:r>
              <w:r w:rsidRPr="00432EF2">
                <w:rPr>
                  <w:lang w:val="en-US"/>
                </w:rPr>
                <w:t>DESC</w:t>
              </w:r>
              <w:r w:rsidRPr="00CE36BA">
                <w:rPr>
                  <w:lang w:val="en-US"/>
                </w:rPr>
                <w:t>/</w:t>
              </w:r>
              <w:proofErr w:type="spellStart"/>
              <w:r w:rsidRPr="00CE36BA">
                <w:rPr>
                  <w:lang w:val="en-US"/>
                </w:rPr>
                <w:t>содержание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пункта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повестки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дня</w:t>
              </w:r>
              <w:proofErr w:type="spellEnd"/>
            </w:ins>
          </w:p>
          <w:p w14:paraId="6FCE889C" w14:textId="77777777" w:rsidR="00404577" w:rsidRPr="00EB3BCF" w:rsidRDefault="00404577" w:rsidP="009421E2">
            <w:pPr>
              <w:ind w:left="0" w:firstLine="0"/>
              <w:rPr>
                <w:ins w:id="2052" w:author="Pervova 21.1" w:date="2020-03-11T20:17:00Z"/>
              </w:rPr>
            </w:pPr>
            <w:ins w:id="2053" w:author="Pervova 21.1" w:date="2020-03-11T20:17:00Z">
              <w:r w:rsidRPr="00EB3BCF">
                <w:t>/</w:t>
              </w:r>
              <w:r w:rsidRPr="00432EF2">
                <w:rPr>
                  <w:lang w:val="en-US"/>
                </w:rPr>
                <w:t>TITL</w:t>
              </w:r>
              <w:r w:rsidRPr="00EB3BCF">
                <w:t>/краткое содержание пункта повестки дня</w:t>
              </w:r>
            </w:ins>
          </w:p>
          <w:p w14:paraId="615BA91A" w14:textId="77777777" w:rsidR="00404577" w:rsidRPr="00CE36BA" w:rsidRDefault="00404577" w:rsidP="009421E2">
            <w:pPr>
              <w:ind w:left="0" w:firstLine="0"/>
              <w:rPr>
                <w:ins w:id="2054" w:author="Pervova 21.1" w:date="2020-03-11T20:17:00Z"/>
                <w:lang w:val="en-US"/>
              </w:rPr>
            </w:pPr>
            <w:ins w:id="2055" w:author="Pervova 21.1" w:date="2020-03-11T20:17:00Z">
              <w:r w:rsidRPr="00F72221">
                <w:rPr>
                  <w:lang w:val="en-US"/>
                </w:rPr>
                <w:t>/RSTP/</w:t>
              </w:r>
              <w:r w:rsidRPr="00CE36BA">
                <w:rPr>
                  <w:lang w:val="en-US"/>
                </w:rPr>
                <w:t xml:space="preserve">тип </w:t>
              </w:r>
              <w:proofErr w:type="spellStart"/>
              <w:r w:rsidRPr="00CE36BA">
                <w:rPr>
                  <w:lang w:val="en-US"/>
                </w:rPr>
                <w:t>решения</w:t>
              </w:r>
              <w:proofErr w:type="spellEnd"/>
            </w:ins>
          </w:p>
          <w:p w14:paraId="147341F5" w14:textId="77777777" w:rsidR="00404577" w:rsidRPr="00CE36BA" w:rsidRDefault="00404577" w:rsidP="009421E2">
            <w:pPr>
              <w:ind w:left="0" w:firstLine="0"/>
              <w:rPr>
                <w:ins w:id="2056" w:author="Pervova 21.1" w:date="2020-03-11T20:17:00Z"/>
                <w:lang w:val="en-US"/>
              </w:rPr>
            </w:pPr>
            <w:ins w:id="2057" w:author="Pervova 21.1" w:date="2020-03-11T20:17:00Z">
              <w:r w:rsidRPr="00CE36BA">
                <w:rPr>
                  <w:lang w:val="en-US"/>
                </w:rPr>
                <w:t>/</w:t>
              </w:r>
              <w:r w:rsidRPr="00F72221">
                <w:rPr>
                  <w:lang w:val="en-US"/>
                </w:rPr>
                <w:t>RSTS/</w:t>
              </w:r>
              <w:proofErr w:type="spellStart"/>
              <w:r w:rsidRPr="00CE36BA">
                <w:rPr>
                  <w:lang w:val="en-US"/>
                </w:rPr>
                <w:t>статус</w:t>
              </w:r>
              <w:proofErr w:type="spellEnd"/>
              <w:r w:rsidRPr="00CE36BA">
                <w:rPr>
                  <w:lang w:val="en-US"/>
                </w:rPr>
                <w:t xml:space="preserve"> </w:t>
              </w:r>
              <w:proofErr w:type="spellStart"/>
              <w:r w:rsidRPr="00CE36BA">
                <w:rPr>
                  <w:lang w:val="en-US"/>
                </w:rPr>
                <w:t>решения</w:t>
              </w:r>
              <w:proofErr w:type="spellEnd"/>
            </w:ins>
          </w:p>
          <w:p w14:paraId="24B622FB" w14:textId="77777777" w:rsidR="00404577" w:rsidRPr="00CE36BA" w:rsidRDefault="00404577" w:rsidP="009421E2">
            <w:pPr>
              <w:ind w:left="0" w:firstLine="0"/>
              <w:rPr>
                <w:ins w:id="2058" w:author="Pervova 21.1" w:date="2020-03-11T20:17:00Z"/>
                <w:lang w:val="en-US"/>
              </w:rPr>
            </w:pPr>
            <w:ins w:id="2059" w:author="Pervova 21.1" w:date="2020-03-11T20:17:00Z">
              <w:r w:rsidRPr="00CE36BA">
                <w:rPr>
                  <w:lang w:val="en-US"/>
                </w:rPr>
                <w:t>/</w:t>
              </w:r>
              <w:r w:rsidRPr="00F72221">
                <w:rPr>
                  <w:lang w:val="en-US"/>
                </w:rPr>
                <w:t>RSLT/</w:t>
              </w:r>
              <w:r w:rsidRPr="00CE36BA">
                <w:rPr>
                  <w:lang w:val="en-US"/>
                </w:rPr>
                <w:t xml:space="preserve">код варианта </w:t>
              </w:r>
              <w:proofErr w:type="spellStart"/>
              <w:r w:rsidRPr="00CE36BA">
                <w:rPr>
                  <w:lang w:val="en-US"/>
                </w:rPr>
                <w:t>голосования</w:t>
              </w:r>
              <w:proofErr w:type="spellEnd"/>
            </w:ins>
          </w:p>
          <w:p w14:paraId="0ECCDC25" w14:textId="77777777" w:rsidR="00363FEE" w:rsidRDefault="00404577" w:rsidP="009421E2">
            <w:pPr>
              <w:ind w:left="0" w:firstLine="0"/>
              <w:rPr>
                <w:ins w:id="2060" w:author="Pervova 21.1" w:date="2020-03-11T21:47:00Z"/>
              </w:rPr>
            </w:pPr>
            <w:ins w:id="2061" w:author="Pervova 21.1" w:date="2020-03-11T20:17:00Z">
              <w:r w:rsidRPr="00EB3BCF">
                <w:t>/</w:t>
              </w:r>
              <w:r w:rsidRPr="00AF7360">
                <w:rPr>
                  <w:lang w:val="en-US"/>
                </w:rPr>
                <w:t>RQRT</w:t>
              </w:r>
              <w:r w:rsidRPr="00EB3BCF">
                <w:t>/</w:t>
              </w:r>
              <w:proofErr w:type="gramStart"/>
              <w:r w:rsidRPr="00EB3BCF">
                <w:t>дополнительные</w:t>
              </w:r>
              <w:proofErr w:type="gramEnd"/>
              <w:r w:rsidRPr="00EB3BCF">
                <w:t xml:space="preserve"> требования по голосованию </w:t>
              </w:r>
            </w:ins>
          </w:p>
          <w:p w14:paraId="7A68BBE4" w14:textId="64261F60" w:rsidR="00404577" w:rsidRPr="00802507" w:rsidRDefault="00404577" w:rsidP="009421E2">
            <w:pPr>
              <w:ind w:left="0" w:firstLine="0"/>
              <w:rPr>
                <w:ins w:id="2062" w:author="Pervova 21.1" w:date="2020-03-11T20:17:00Z"/>
              </w:rPr>
            </w:pPr>
            <w:ins w:id="2063" w:author="Pervova 21.1" w:date="2020-03-11T20:17:00Z">
              <w:r w:rsidRPr="00EB3BCF">
                <w:t>/</w:t>
              </w:r>
              <w:r w:rsidRPr="00AF7360">
                <w:rPr>
                  <w:lang w:val="en-US"/>
                </w:rPr>
                <w:t>TYPE</w:t>
              </w:r>
              <w:r w:rsidRPr="00EB3BCF">
                <w:t>/тип голосования</w:t>
              </w:r>
            </w:ins>
          </w:p>
          <w:p w14:paraId="6C5B736A" w14:textId="77777777" w:rsidR="00404577" w:rsidRPr="00802507" w:rsidRDefault="00404577" w:rsidP="00363FEE">
            <w:pPr>
              <w:numPr>
                <w:ilvl w:val="0"/>
                <w:numId w:val="0"/>
              </w:numPr>
              <w:rPr>
                <w:ins w:id="2064" w:author="Pervova 21.1" w:date="2020-03-11T20:17:00Z"/>
              </w:rPr>
            </w:pPr>
            <w:ins w:id="2065" w:author="Pervova 21.1" w:date="2020-03-11T20:17:00Z">
              <w:r w:rsidRPr="000E500F">
                <w:t>/</w:t>
              </w:r>
              <w:r w:rsidRPr="00CE36BA">
                <w:rPr>
                  <w:lang w:val="en-US"/>
                </w:rPr>
                <w:t>ARGH</w:t>
              </w:r>
              <w:r w:rsidRPr="000E500F">
                <w:t>/дополнительные права, которые могут возникнуть у владельца</w:t>
              </w:r>
            </w:ins>
          </w:p>
        </w:tc>
      </w:tr>
      <w:tr w:rsidR="00404577" w14:paraId="1526A647" w14:textId="77777777" w:rsidTr="009421E2">
        <w:trPr>
          <w:ins w:id="2066" w:author="Pervova 21.1" w:date="2020-03-11T20:17:00Z"/>
        </w:trPr>
        <w:tc>
          <w:tcPr>
            <w:tcW w:w="4921" w:type="dxa"/>
          </w:tcPr>
          <w:p w14:paraId="2293208B" w14:textId="060B5E69" w:rsidR="00404577" w:rsidRPr="005F20DE" w:rsidRDefault="00363FEE" w:rsidP="005F20DE">
            <w:pPr>
              <w:ind w:left="0" w:firstLine="0"/>
              <w:jc w:val="left"/>
              <w:rPr>
                <w:ins w:id="2067" w:author="Pervova 21.1" w:date="2020-03-11T20:17:00Z"/>
              </w:rPr>
            </w:pPr>
            <w:ins w:id="2068" w:author="Pervova 21.1" w:date="2020-03-11T22:04:00Z">
              <w:r w:rsidRPr="005F20DE">
                <w:t>:70</w:t>
              </w:r>
              <w:r w:rsidRPr="00363FEE">
                <w:rPr>
                  <w:lang w:val="en-US"/>
                </w:rPr>
                <w:t>F</w:t>
              </w:r>
              <w:r w:rsidRPr="005F20DE">
                <w:t>::</w:t>
              </w:r>
              <w:r w:rsidRPr="00363FEE">
                <w:rPr>
                  <w:lang w:val="en-US"/>
                </w:rPr>
                <w:t>ADTX</w:t>
              </w:r>
              <w:r w:rsidRPr="005F20DE">
                <w:t>//</w:t>
              </w:r>
              <w:r w:rsidRPr="00363FEE">
                <w:rPr>
                  <w:lang w:val="en-US"/>
                </w:rPr>
                <w:t>PRFM</w:t>
              </w:r>
              <w:r w:rsidRPr="005F20DE">
                <w:t>/</w:t>
              </w:r>
            </w:ins>
            <w:ins w:id="2069" w:author="Pervova 21.1" w:date="2020-03-11T22:18:00Z">
              <w:r w:rsidRPr="005F20DE">
                <w:t>'</w:t>
              </w:r>
            </w:ins>
            <w:ins w:id="2070" w:author="Pervova 21.1" w:date="2020-03-11T22:06:00Z">
              <w:r w:rsidRPr="005F20DE">
                <w:t xml:space="preserve"> </w:t>
              </w:r>
              <w:r w:rsidRPr="00363FEE">
                <w:rPr>
                  <w:lang w:val="en-US"/>
                </w:rPr>
                <w:t>PORaD</w:t>
              </w:r>
            </w:ins>
            <w:ins w:id="2071" w:author="Pervova 21.1" w:date="2020-03-11T22:07:00Z">
              <w:r w:rsidRPr="00363FEE">
                <w:rPr>
                  <w:lang w:val="en-US"/>
                </w:rPr>
                <w:t>O</w:t>
              </w:r>
            </w:ins>
            <w:ins w:id="2072" w:author="Pervova 21.1" w:date="2020-03-11T22:06:00Z">
              <w:r w:rsidRPr="00363FEE">
                <w:rPr>
                  <w:lang w:val="en-US"/>
                </w:rPr>
                <w:t>K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OZNA</w:t>
              </w:r>
            </w:ins>
            <w:ins w:id="2073" w:author="Pervova 21.1" w:date="2020-03-11T22:07:00Z">
              <w:r w:rsidRPr="00363FEE">
                <w:rPr>
                  <w:lang w:val="en-US"/>
                </w:rPr>
                <w:t>KOMLENIa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S</w:t>
              </w:r>
            </w:ins>
            <w:ins w:id="2074" w:author="Pervova 21.1" w:date="2020-03-11T22:05:00Z">
              <w:r w:rsidRPr="005F20DE">
                <w:t xml:space="preserve"> </w:t>
              </w:r>
            </w:ins>
            <w:ins w:id="2075" w:author="Pervova 21.1" w:date="2020-03-11T22:07:00Z">
              <w:r w:rsidRPr="00363FEE">
                <w:rPr>
                  <w:lang w:val="en-US"/>
                </w:rPr>
                <w:t>INFORMACIEi</w:t>
              </w:r>
            </w:ins>
            <w:ins w:id="2076" w:author="Pervova 23" w:date="2020-03-16T21:16:00Z">
              <w:r w:rsidR="005F20DE">
                <w:t>,</w:t>
              </w:r>
            </w:ins>
            <w:ins w:id="2077" w:author="Pervova 21.1" w:date="2020-03-11T22:09:00Z">
              <w:del w:id="2078" w:author="Pervova 23" w:date="2020-03-16T21:16:00Z">
                <w:r w:rsidRPr="005F20DE" w:rsidDel="005F20DE">
                  <w:delText>?</w:delText>
                </w:r>
              </w:del>
              <w:r w:rsidRPr="005F20DE">
                <w:t xml:space="preserve"> </w:t>
              </w:r>
              <w:r w:rsidRPr="00363FEE">
                <w:rPr>
                  <w:lang w:val="en-US"/>
                </w:rPr>
                <w:t>PODLEJAqEi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PREDOSTAVLENIu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PRI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PODGOTOVKE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K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PROVEDENIu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OBqEGO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SOBRANIa</w:t>
              </w:r>
              <w:r w:rsidRPr="005F20DE">
                <w:t xml:space="preserve"> </w:t>
              </w:r>
              <w:r w:rsidRPr="00363FEE">
                <w:rPr>
                  <w:lang w:val="en-US"/>
                </w:rPr>
                <w:t>AKCIONEROV</w:t>
              </w:r>
              <w:r w:rsidRPr="005F20DE">
                <w:t xml:space="preserve"> </w:t>
              </w:r>
            </w:ins>
            <w:ins w:id="2079" w:author="Pervova 21.1" w:date="2020-03-11T22:45:00Z">
              <w:r w:rsidR="00572C28" w:rsidRPr="00572C28">
                <w:rPr>
                  <w:lang w:val="en-US"/>
                </w:rPr>
                <w:t>EMITENTA</w:t>
              </w:r>
            </w:ins>
            <w:ins w:id="2080" w:author="Pervova 21.1" w:date="2020-03-11T22:18:00Z">
              <w:r w:rsidRPr="005F20DE">
                <w:t>'</w:t>
              </w:r>
            </w:ins>
          </w:p>
        </w:tc>
        <w:tc>
          <w:tcPr>
            <w:tcW w:w="5329" w:type="dxa"/>
          </w:tcPr>
          <w:p w14:paraId="01542BF2" w14:textId="6289DE62" w:rsidR="00404577" w:rsidRDefault="00363FEE" w:rsidP="00363FEE">
            <w:pPr>
              <w:ind w:left="0" w:firstLine="0"/>
              <w:rPr>
                <w:ins w:id="2081" w:author="Pervova 21.1" w:date="2020-03-11T20:17:00Z"/>
              </w:rPr>
            </w:pPr>
            <w:ins w:id="2082" w:author="Pervova 21.1" w:date="2020-03-11T22:08:00Z">
              <w:r>
                <w:t>Описание порядка</w:t>
              </w:r>
              <w:r w:rsidRPr="00363FEE">
                <w:t xml:space="preserve"> ознакомления с информацией (материалами), подлежащей (подлежащими) предоставлению при подготовке к проведению общего собрания акционеров эмитента</w:t>
              </w:r>
            </w:ins>
          </w:p>
        </w:tc>
      </w:tr>
      <w:tr w:rsidR="00363FEE" w14:paraId="4B97D3D7" w14:textId="77777777" w:rsidTr="009421E2">
        <w:trPr>
          <w:ins w:id="2083" w:author="Pervova 21.1" w:date="2020-03-11T22:16:00Z"/>
        </w:trPr>
        <w:tc>
          <w:tcPr>
            <w:tcW w:w="4921" w:type="dxa"/>
          </w:tcPr>
          <w:p w14:paraId="33DC8920" w14:textId="1F8CCB9C" w:rsidR="00363FEE" w:rsidRDefault="00363FEE" w:rsidP="00363FEE">
            <w:pPr>
              <w:rPr>
                <w:ins w:id="2084" w:author="Pervova 21.1" w:date="2020-03-11T22:16:00Z"/>
                <w:lang w:val="en-US"/>
              </w:rPr>
            </w:pPr>
            <w:ins w:id="2085" w:author="Pervova 21.1" w:date="2020-03-11T22:16:00Z">
              <w:r w:rsidRPr="00363FEE">
                <w:rPr>
                  <w:lang w:val="en-US"/>
                </w:rPr>
                <w:t>:70F::ADTX//SBLW/</w:t>
              </w:r>
            </w:ins>
            <w:ins w:id="2086" w:author="Pervova 21.1" w:date="2020-03-11T22:17:00Z">
              <w:r w:rsidRPr="00363FEE">
                <w:rPr>
                  <w:lang w:val="en-US"/>
                </w:rPr>
                <w:t>MX01</w:t>
              </w:r>
            </w:ins>
          </w:p>
        </w:tc>
        <w:tc>
          <w:tcPr>
            <w:tcW w:w="5329" w:type="dxa"/>
          </w:tcPr>
          <w:p w14:paraId="2E855197" w14:textId="306205DF" w:rsidR="00363FEE" w:rsidRDefault="00363FEE" w:rsidP="00363FEE">
            <w:pPr>
              <w:ind w:left="34" w:hanging="34"/>
              <w:rPr>
                <w:ins w:id="2087" w:author="Pervova 21.1" w:date="2020-03-11T22:16:00Z"/>
              </w:rPr>
            </w:pPr>
            <w:ins w:id="2088" w:author="Pervova 21.1" w:date="2020-03-11T22:17:00Z">
              <w:r w:rsidRPr="00363FEE">
                <w:t>Информация о созыве общего собрания акционеров эмитента в соответствии с п. 4.2. Положения Банка России от 01.06.2016 № 546-П</w:t>
              </w:r>
            </w:ins>
          </w:p>
        </w:tc>
      </w:tr>
      <w:tr w:rsidR="00404577" w14:paraId="46C3F2B0" w14:textId="77777777" w:rsidTr="009421E2">
        <w:trPr>
          <w:ins w:id="2089" w:author="Pervova 21.1" w:date="2020-03-11T20:17:00Z"/>
        </w:trPr>
        <w:tc>
          <w:tcPr>
            <w:tcW w:w="4921" w:type="dxa"/>
          </w:tcPr>
          <w:p w14:paraId="06C5B096" w14:textId="77777777" w:rsidR="00404577" w:rsidRDefault="00404577" w:rsidP="009421E2">
            <w:pPr>
              <w:numPr>
                <w:ilvl w:val="0"/>
                <w:numId w:val="1"/>
              </w:numPr>
              <w:ind w:left="0" w:firstLine="0"/>
              <w:rPr>
                <w:ins w:id="2090" w:author="Pervova 21.1" w:date="2020-03-11T20:17:00Z"/>
              </w:rPr>
            </w:pPr>
            <w:ins w:id="2091" w:author="Pervova 21.1" w:date="2020-03-11T20:17:00Z">
              <w:r w:rsidRPr="001664E4">
                <w:t>:16S:ADDINFO</w:t>
              </w:r>
            </w:ins>
          </w:p>
        </w:tc>
        <w:tc>
          <w:tcPr>
            <w:tcW w:w="5329" w:type="dxa"/>
          </w:tcPr>
          <w:p w14:paraId="691431B6" w14:textId="77777777" w:rsidR="00404577" w:rsidRDefault="00404577" w:rsidP="009421E2">
            <w:pPr>
              <w:ind w:left="0" w:firstLine="0"/>
              <w:rPr>
                <w:ins w:id="2092" w:author="Pervova 21.1" w:date="2020-03-11T20:17:00Z"/>
              </w:rPr>
            </w:pPr>
          </w:p>
        </w:tc>
      </w:tr>
    </w:tbl>
    <w:p w14:paraId="3640552F" w14:textId="77777777" w:rsidR="0062216D" w:rsidRDefault="0062216D" w:rsidP="000866A5">
      <w:pPr>
        <w:numPr>
          <w:ilvl w:val="0"/>
          <w:numId w:val="0"/>
        </w:numPr>
      </w:pPr>
    </w:p>
    <w:p w14:paraId="2D7C05C4" w14:textId="085587D7" w:rsidR="00C12FF9" w:rsidRDefault="00C12FF9" w:rsidP="00A2642A">
      <w:pPr>
        <w:pStyle w:val="1"/>
        <w:numPr>
          <w:ilvl w:val="0"/>
          <w:numId w:val="5"/>
        </w:numPr>
        <w:ind w:left="0" w:firstLine="0"/>
        <w:rPr>
          <w:ins w:id="2093" w:author="Pervova 21.1" w:date="2020-03-11T12:15:00Z"/>
        </w:rPr>
      </w:pPr>
      <w:bookmarkStart w:id="2094" w:name="_Toc35984219"/>
      <w:bookmarkStart w:id="2095" w:name="_Toc36031405"/>
      <w:r>
        <w:t>МТ564 и МТ568. Результаты собрания</w:t>
      </w:r>
      <w:bookmarkEnd w:id="2094"/>
      <w:bookmarkEnd w:id="2095"/>
    </w:p>
    <w:p w14:paraId="5705AED8" w14:textId="77777777" w:rsidR="009C28BF" w:rsidRDefault="009C28BF" w:rsidP="009C28BF">
      <w:pPr>
        <w:numPr>
          <w:ilvl w:val="0"/>
          <w:numId w:val="0"/>
        </w:numPr>
        <w:ind w:left="432" w:hanging="432"/>
        <w:rPr>
          <w:ins w:id="2096" w:author="Pervova 21.1" w:date="2020-03-11T12:15:00Z"/>
        </w:rPr>
      </w:pPr>
    </w:p>
    <w:p w14:paraId="03F26E03" w14:textId="77777777" w:rsidR="009C28BF" w:rsidRDefault="009C28BF" w:rsidP="00FC2267">
      <w:pPr>
        <w:numPr>
          <w:ilvl w:val="0"/>
          <w:numId w:val="0"/>
        </w:numPr>
        <w:rPr>
          <w:ins w:id="2097" w:author="Pervova 21.1" w:date="2020-03-11T12:15:00Z"/>
        </w:rPr>
      </w:pPr>
      <w:ins w:id="2098" w:author="Pervova 21.1" w:date="2020-03-11T12:15:00Z">
        <w:r>
          <w:t>Легенда:</w:t>
        </w:r>
      </w:ins>
    </w:p>
    <w:p w14:paraId="10116A31" w14:textId="45480AD6" w:rsidR="009C28BF" w:rsidRPr="009C28BF" w:rsidRDefault="009C28BF" w:rsidP="00FC2267">
      <w:pPr>
        <w:numPr>
          <w:ilvl w:val="0"/>
          <w:numId w:val="0"/>
        </w:numPr>
      </w:pPr>
      <w:ins w:id="2099" w:author="Pervova 21.1" w:date="2020-03-11T12:15:00Z">
        <w:r>
          <w:t xml:space="preserve">НРД пересылает депоненту </w:t>
        </w:r>
      </w:ins>
      <w:ins w:id="2100" w:author="Pervova 21.1" w:date="2020-03-11T12:18:00Z">
        <w:r>
          <w:t xml:space="preserve">информацию о </w:t>
        </w:r>
      </w:ins>
      <w:ins w:id="2101" w:author="Pervova 21.1" w:date="2020-03-11T12:15:00Z">
        <w:r w:rsidRPr="009C28BF">
          <w:t>результа</w:t>
        </w:r>
      </w:ins>
      <w:ins w:id="2102" w:author="Pervova 21.1" w:date="2020-03-11T12:18:00Z">
        <w:r>
          <w:t xml:space="preserve">тах </w:t>
        </w:r>
      </w:ins>
      <w:ins w:id="2103" w:author="Pervova 21.1" w:date="2020-03-11T12:15:00Z">
        <w:r w:rsidRPr="009C28BF">
          <w:t>голосования</w:t>
        </w:r>
      </w:ins>
      <w:ins w:id="2104" w:author="Pervova 21.1" w:date="2020-03-11T12:19:00Z">
        <w:r>
          <w:t xml:space="preserve">, </w:t>
        </w:r>
        <w:proofErr w:type="gramStart"/>
        <w:r>
          <w:t>полученную</w:t>
        </w:r>
        <w:proofErr w:type="gramEnd"/>
        <w:r>
          <w:t xml:space="preserve"> от регистратора. </w:t>
        </w:r>
      </w:ins>
      <w:ins w:id="2105" w:author="Pervova 21.1" w:date="2020-03-11T12:20:00Z">
        <w:r>
          <w:t>Формируются два связанных сообщения – МТ564 и МТ568.</w:t>
        </w:r>
      </w:ins>
    </w:p>
    <w:p w14:paraId="2607EA03" w14:textId="1AA84256" w:rsidR="00C12FF9" w:rsidRPr="00C12FF9" w:rsidRDefault="002F7AC7" w:rsidP="00BE3446">
      <w:pPr>
        <w:pStyle w:val="20"/>
        <w:numPr>
          <w:ilvl w:val="0"/>
          <w:numId w:val="0"/>
        </w:numPr>
        <w:ind w:left="142"/>
      </w:pPr>
      <w:bookmarkStart w:id="2106" w:name="_Toc35984220"/>
      <w:bookmarkStart w:id="2107" w:name="_Toc36031406"/>
      <w:ins w:id="2108" w:author="Pervova 21.1" w:date="2020-03-25T02:01:00Z">
        <w:r>
          <w:rPr>
            <w:lang w:val="en-US"/>
          </w:rPr>
          <w:t>5</w:t>
        </w:r>
      </w:ins>
      <w:ins w:id="2109" w:author="Pervova 21.1" w:date="2020-03-24T23:14:00Z">
        <w:r w:rsidR="00BE3446">
          <w:rPr>
            <w:lang w:val="ru-RU"/>
          </w:rPr>
          <w:t>.1</w:t>
        </w:r>
      </w:ins>
      <w:ins w:id="2110" w:author="Pervova 21.1" w:date="2020-03-12T21:51:00Z">
        <w:r w:rsidR="007E6152">
          <w:rPr>
            <w:lang w:val="ru-RU"/>
          </w:rPr>
          <w:t xml:space="preserve"> </w:t>
        </w:r>
      </w:ins>
      <w:ins w:id="2111" w:author="Pervova 21.1" w:date="2020-03-04T21:01:00Z">
        <w:r w:rsidR="00136690">
          <w:rPr>
            <w:lang w:val="ru-RU"/>
          </w:rPr>
          <w:t xml:space="preserve">Сообщение </w:t>
        </w:r>
      </w:ins>
      <w:r w:rsidR="00C12FF9">
        <w:t>МТ564</w:t>
      </w:r>
      <w:bookmarkEnd w:id="2106"/>
      <w:bookmarkEnd w:id="2107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78031903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4DBD6ED0" w14:textId="77777777" w:rsidR="00C12FF9" w:rsidRPr="00445088" w:rsidRDefault="00C12FF9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750F63A" w14:textId="77777777" w:rsidR="00C12FF9" w:rsidRDefault="00C12FF9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C12FF9" w14:paraId="0BE73C18" w14:textId="77777777" w:rsidTr="00871E2F">
        <w:tc>
          <w:tcPr>
            <w:tcW w:w="5488" w:type="dxa"/>
          </w:tcPr>
          <w:p w14:paraId="29E3715E" w14:textId="04CAA52A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lastRenderedPageBreak/>
              <w:t>:16R:GENL</w:t>
            </w:r>
          </w:p>
        </w:tc>
        <w:tc>
          <w:tcPr>
            <w:tcW w:w="4762" w:type="dxa"/>
          </w:tcPr>
          <w:p w14:paraId="1580DE92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6777146F" w14:textId="77777777" w:rsidTr="00871E2F">
        <w:tc>
          <w:tcPr>
            <w:tcW w:w="5488" w:type="dxa"/>
          </w:tcPr>
          <w:p w14:paraId="40F908E9" w14:textId="6D2EDD60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:28E:1/ONLY</w:t>
            </w:r>
          </w:p>
        </w:tc>
        <w:tc>
          <w:tcPr>
            <w:tcW w:w="4762" w:type="dxa"/>
          </w:tcPr>
          <w:p w14:paraId="2CD7A238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43AC261" w14:textId="77777777" w:rsidTr="00871E2F">
        <w:tc>
          <w:tcPr>
            <w:tcW w:w="5488" w:type="dxa"/>
          </w:tcPr>
          <w:p w14:paraId="5E57DB36" w14:textId="21C61873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 w:rsidRPr="005476B1"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6B818E3E" w14:textId="7195764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112" w:author="Pervova 21.1" w:date="2020-03-03T13:45:00Z">
              <w:r w:rsidRPr="00393CC1">
                <w:t xml:space="preserve">Референс КД </w:t>
              </w:r>
            </w:ins>
          </w:p>
        </w:tc>
      </w:tr>
      <w:tr w:rsidR="005476B1" w14:paraId="6104E0E4" w14:textId="77777777" w:rsidTr="00871E2F">
        <w:tc>
          <w:tcPr>
            <w:tcW w:w="5488" w:type="dxa"/>
          </w:tcPr>
          <w:p w14:paraId="3D3FE5C5" w14:textId="5808BA0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 w:rsidRPr="005476B1">
              <w:t>000150</w:t>
            </w:r>
          </w:p>
        </w:tc>
        <w:tc>
          <w:tcPr>
            <w:tcW w:w="4762" w:type="dxa"/>
          </w:tcPr>
          <w:p w14:paraId="575E8AEF" w14:textId="4DEE80DE" w:rsidR="005476B1" w:rsidRDefault="005476B1" w:rsidP="002E22B7">
            <w:pPr>
              <w:numPr>
                <w:ilvl w:val="0"/>
                <w:numId w:val="1"/>
              </w:numPr>
              <w:ind w:left="0" w:firstLine="0"/>
            </w:pPr>
            <w:ins w:id="2113" w:author="Pervova 21.1" w:date="2020-03-02T22:02:00Z">
              <w:r>
                <w:t>Идентификатор</w:t>
              </w:r>
              <w:r w:rsidRPr="00A20E85">
                <w:t xml:space="preserve"> </w:t>
              </w:r>
              <w:r>
                <w:t xml:space="preserve">сообщения </w:t>
              </w:r>
            </w:ins>
          </w:p>
        </w:tc>
      </w:tr>
      <w:tr w:rsidR="005476B1" w14:paraId="1DC4A1AB" w14:textId="77777777" w:rsidTr="00871E2F">
        <w:tc>
          <w:tcPr>
            <w:tcW w:w="5488" w:type="dxa"/>
          </w:tcPr>
          <w:p w14:paraId="13348484" w14:textId="6350E8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:23G:REPL</w:t>
            </w:r>
          </w:p>
        </w:tc>
        <w:tc>
          <w:tcPr>
            <w:tcW w:w="4762" w:type="dxa"/>
          </w:tcPr>
          <w:p w14:paraId="60CC6ED4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7C9CE8D" w14:textId="77777777" w:rsidTr="00871E2F">
        <w:tc>
          <w:tcPr>
            <w:tcW w:w="5488" w:type="dxa"/>
          </w:tcPr>
          <w:p w14:paraId="1B7AF11E" w14:textId="05B03E3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5680D720" w14:textId="7AE655E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114" w:author="Pervova 21.1" w:date="2020-03-02T21:55:00Z">
              <w:r>
                <w:t>Код типа КД</w:t>
              </w:r>
            </w:ins>
          </w:p>
        </w:tc>
      </w:tr>
      <w:tr w:rsidR="005476B1" w14:paraId="5D9ADC0B" w14:textId="77777777" w:rsidTr="00871E2F">
        <w:tc>
          <w:tcPr>
            <w:tcW w:w="5488" w:type="dxa"/>
          </w:tcPr>
          <w:p w14:paraId="0405CE98" w14:textId="51143E2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:22F::CAMV//VOLU</w:t>
            </w:r>
          </w:p>
        </w:tc>
        <w:tc>
          <w:tcPr>
            <w:tcW w:w="4762" w:type="dxa"/>
          </w:tcPr>
          <w:p w14:paraId="6DD348C0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FF7A0E8" w14:textId="77777777" w:rsidTr="00871E2F">
        <w:tc>
          <w:tcPr>
            <w:tcW w:w="5488" w:type="dxa"/>
          </w:tcPr>
          <w:p w14:paraId="18F87A39" w14:textId="49BB5C17" w:rsidR="005476B1" w:rsidRDefault="005476B1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0F75A996" w14:textId="4F87298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115" w:author="Pervova 21.1" w:date="2020-03-02T21:57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5476B1" w14:paraId="58AF2028" w14:textId="77777777" w:rsidTr="00871E2F">
        <w:tc>
          <w:tcPr>
            <w:tcW w:w="5488" w:type="dxa"/>
          </w:tcPr>
          <w:p w14:paraId="49E4ADB6" w14:textId="372AA09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:25D::PROC//COMP</w:t>
            </w:r>
          </w:p>
        </w:tc>
        <w:tc>
          <w:tcPr>
            <w:tcW w:w="4762" w:type="dxa"/>
          </w:tcPr>
          <w:p w14:paraId="64E8F941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A557F31" w14:textId="77777777" w:rsidTr="00871E2F">
        <w:tc>
          <w:tcPr>
            <w:tcW w:w="5488" w:type="dxa"/>
          </w:tcPr>
          <w:p w14:paraId="51718DCD" w14:textId="795EFD5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0C59C13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99EE845" w14:textId="77777777" w:rsidTr="00871E2F">
        <w:tc>
          <w:tcPr>
            <w:tcW w:w="5488" w:type="dxa"/>
          </w:tcPr>
          <w:p w14:paraId="6CFD6772" w14:textId="4D7DEBE5" w:rsidR="005476B1" w:rsidRDefault="005476B1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>
              <w:t>1</w:t>
            </w:r>
          </w:p>
        </w:tc>
        <w:tc>
          <w:tcPr>
            <w:tcW w:w="4762" w:type="dxa"/>
          </w:tcPr>
          <w:p w14:paraId="507668CA" w14:textId="3C6BA37D" w:rsidR="005476B1" w:rsidRDefault="005476B1" w:rsidP="005476B1">
            <w:proofErr w:type="gramStart"/>
            <w:ins w:id="2116" w:author="Pervova 21.1" w:date="2020-03-03T13:59:00Z">
              <w:r w:rsidRPr="005476B1">
                <w:t>Связанный</w:t>
              </w:r>
              <w:proofErr w:type="gramEnd"/>
              <w:r w:rsidRPr="005476B1">
                <w:t xml:space="preserve"> референс КД</w:t>
              </w:r>
            </w:ins>
          </w:p>
        </w:tc>
      </w:tr>
      <w:tr w:rsidR="005476B1" w14:paraId="7913AA8D" w14:textId="77777777" w:rsidTr="00871E2F">
        <w:tc>
          <w:tcPr>
            <w:tcW w:w="5488" w:type="dxa"/>
          </w:tcPr>
          <w:p w14:paraId="10418592" w14:textId="024BCA6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3CADF81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5FF84ED9" w14:textId="77777777" w:rsidTr="00871E2F">
        <w:tc>
          <w:tcPr>
            <w:tcW w:w="5488" w:type="dxa"/>
          </w:tcPr>
          <w:p w14:paraId="0282CA67" w14:textId="30A0270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6E9B898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D3654A" w14:paraId="4E8F7FDB" w14:textId="77777777" w:rsidTr="00871E2F">
        <w:tc>
          <w:tcPr>
            <w:tcW w:w="5488" w:type="dxa"/>
          </w:tcPr>
          <w:p w14:paraId="53F5B1F9" w14:textId="0B0558EA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:22F::LINK//WITH</w:t>
            </w:r>
          </w:p>
        </w:tc>
        <w:tc>
          <w:tcPr>
            <w:tcW w:w="4762" w:type="dxa"/>
          </w:tcPr>
          <w:p w14:paraId="13B980D1" w14:textId="6282989D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ins w:id="2117" w:author="Pervova 21.1" w:date="2020-03-06T13:16:00Z">
              <w:r>
                <w:t>Тип связки – обрабатывать одновременно</w:t>
              </w:r>
            </w:ins>
          </w:p>
        </w:tc>
      </w:tr>
      <w:tr w:rsidR="00D3654A" w14:paraId="53091FAE" w14:textId="77777777" w:rsidTr="00871E2F">
        <w:tc>
          <w:tcPr>
            <w:tcW w:w="5488" w:type="dxa"/>
          </w:tcPr>
          <w:p w14:paraId="7228DBA8" w14:textId="6730C3AD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:13A::LINK//568</w:t>
            </w:r>
          </w:p>
        </w:tc>
        <w:tc>
          <w:tcPr>
            <w:tcW w:w="4762" w:type="dxa"/>
          </w:tcPr>
          <w:p w14:paraId="247FB9D6" w14:textId="4725AF34" w:rsidR="00D3654A" w:rsidRDefault="00D3654A" w:rsidP="000866A5">
            <w:pPr>
              <w:numPr>
                <w:ilvl w:val="0"/>
                <w:numId w:val="1"/>
              </w:numPr>
              <w:ind w:left="0" w:firstLine="0"/>
            </w:pPr>
            <w:ins w:id="2118" w:author="Pervova 21.1" w:date="2020-03-06T13:16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5476B1" w14:paraId="460A8414" w14:textId="77777777" w:rsidTr="00871E2F">
        <w:tc>
          <w:tcPr>
            <w:tcW w:w="5488" w:type="dxa"/>
          </w:tcPr>
          <w:p w14:paraId="2011475B" w14:textId="5D4C4589" w:rsidR="005476B1" w:rsidRDefault="005476B1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:20C::CORP//00000</w:t>
            </w:r>
            <w:r>
              <w:t>1</w:t>
            </w:r>
            <w:r w:rsidRPr="009B222F">
              <w:t>X1</w:t>
            </w:r>
          </w:p>
        </w:tc>
        <w:tc>
          <w:tcPr>
            <w:tcW w:w="4762" w:type="dxa"/>
          </w:tcPr>
          <w:p w14:paraId="51EB2C2C" w14:textId="69248219" w:rsidR="005476B1" w:rsidRDefault="005476B1" w:rsidP="005476B1">
            <w:proofErr w:type="gramStart"/>
            <w:ins w:id="2119" w:author="Pervova 21.1" w:date="2020-03-03T13:59:00Z">
              <w:r w:rsidRPr="005476B1">
                <w:t>Связанный</w:t>
              </w:r>
              <w:proofErr w:type="gramEnd"/>
              <w:r w:rsidRPr="005476B1">
                <w:t xml:space="preserve"> референс КД</w:t>
              </w:r>
            </w:ins>
          </w:p>
        </w:tc>
      </w:tr>
      <w:tr w:rsidR="005476B1" w14:paraId="16A044F2" w14:textId="77777777" w:rsidTr="00871E2F">
        <w:tc>
          <w:tcPr>
            <w:tcW w:w="5488" w:type="dxa"/>
          </w:tcPr>
          <w:p w14:paraId="1C79C2EB" w14:textId="3D2BCBB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0637681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9C51FB9" w14:textId="77777777" w:rsidTr="00871E2F">
        <w:tc>
          <w:tcPr>
            <w:tcW w:w="5488" w:type="dxa"/>
          </w:tcPr>
          <w:p w14:paraId="1D81B98E" w14:textId="5433DD7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:16R:LINK</w:t>
            </w:r>
          </w:p>
        </w:tc>
        <w:tc>
          <w:tcPr>
            <w:tcW w:w="4762" w:type="dxa"/>
          </w:tcPr>
          <w:p w14:paraId="14B8348F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14:paraId="3DBF55C5" w14:textId="77777777" w:rsidTr="00871E2F">
        <w:tc>
          <w:tcPr>
            <w:tcW w:w="5488" w:type="dxa"/>
          </w:tcPr>
          <w:p w14:paraId="1A5EEAE1" w14:textId="64C4D75B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:20C::PREV//1</w:t>
            </w:r>
          </w:p>
        </w:tc>
        <w:tc>
          <w:tcPr>
            <w:tcW w:w="4762" w:type="dxa"/>
          </w:tcPr>
          <w:p w14:paraId="46657827" w14:textId="5D299C5A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ins w:id="2120" w:author="Pervova 21.1" w:date="2020-03-06T13:17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BA1ED2" w14:paraId="1A2E6DA0" w14:textId="77777777" w:rsidTr="00871E2F">
        <w:tc>
          <w:tcPr>
            <w:tcW w:w="5488" w:type="dxa"/>
          </w:tcPr>
          <w:p w14:paraId="704A4C17" w14:textId="6E869AD1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:16S:LINK</w:t>
            </w:r>
          </w:p>
        </w:tc>
        <w:tc>
          <w:tcPr>
            <w:tcW w:w="4762" w:type="dxa"/>
          </w:tcPr>
          <w:p w14:paraId="6D561347" w14:textId="77777777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F72221" w14:paraId="1B45C4FE" w14:textId="77777777" w:rsidTr="00871E2F">
        <w:tc>
          <w:tcPr>
            <w:tcW w:w="5488" w:type="dxa"/>
          </w:tcPr>
          <w:p w14:paraId="02305D15" w14:textId="3CEE3F2F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:16S:GENL</w:t>
            </w:r>
          </w:p>
        </w:tc>
        <w:tc>
          <w:tcPr>
            <w:tcW w:w="4762" w:type="dxa"/>
          </w:tcPr>
          <w:p w14:paraId="146FACD3" w14:textId="77777777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04D9CDF2" w14:textId="77777777" w:rsidTr="00871E2F">
        <w:tc>
          <w:tcPr>
            <w:tcW w:w="5488" w:type="dxa"/>
          </w:tcPr>
          <w:p w14:paraId="5EA30070" w14:textId="1AFAC046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:16R:USECU</w:t>
            </w:r>
          </w:p>
        </w:tc>
        <w:tc>
          <w:tcPr>
            <w:tcW w:w="4762" w:type="dxa"/>
          </w:tcPr>
          <w:p w14:paraId="2E54C36C" w14:textId="77777777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B0186A" w14:paraId="1B02A2E8" w14:textId="77777777" w:rsidTr="00871E2F">
        <w:tc>
          <w:tcPr>
            <w:tcW w:w="5488" w:type="dxa"/>
          </w:tcPr>
          <w:p w14:paraId="32BE69DF" w14:textId="20AEFAE0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:35B:ISIN RU1111111111</w:t>
            </w:r>
          </w:p>
        </w:tc>
        <w:tc>
          <w:tcPr>
            <w:tcW w:w="4762" w:type="dxa"/>
          </w:tcPr>
          <w:p w14:paraId="4DF06940" w14:textId="356FFF1C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121" w:author="Pervova 21.1" w:date="2020-03-02T21:53:00Z">
              <w:r>
                <w:t>ISIN</w:t>
              </w:r>
            </w:ins>
          </w:p>
        </w:tc>
      </w:tr>
      <w:tr w:rsidR="00BA1ED2" w:rsidRPr="00F72221" w14:paraId="5F6AB4B9" w14:textId="77777777" w:rsidTr="00871E2F">
        <w:tc>
          <w:tcPr>
            <w:tcW w:w="5488" w:type="dxa"/>
          </w:tcPr>
          <w:p w14:paraId="4F304BE9" w14:textId="73DB14C0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/XX/CORP/NADC/RU1111111111</w:t>
            </w:r>
          </w:p>
        </w:tc>
        <w:tc>
          <w:tcPr>
            <w:tcW w:w="4762" w:type="dxa"/>
          </w:tcPr>
          <w:p w14:paraId="0ADD1B3D" w14:textId="249A9A2F" w:rsidR="00BA1ED2" w:rsidRPr="00A20E85" w:rsidRDefault="00BA1ED2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122" w:author="Pervova 21.1" w:date="2020-03-02T21:5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BA1ED2" w:rsidRPr="00F72221" w14:paraId="6DD5BAE7" w14:textId="77777777" w:rsidTr="00871E2F">
        <w:tc>
          <w:tcPr>
            <w:tcW w:w="5488" w:type="dxa"/>
          </w:tcPr>
          <w:p w14:paraId="1BA3F493" w14:textId="36B7FE7D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/RU/1-11-00111-A</w:t>
            </w:r>
          </w:p>
        </w:tc>
        <w:tc>
          <w:tcPr>
            <w:tcW w:w="4762" w:type="dxa"/>
          </w:tcPr>
          <w:p w14:paraId="7BEA7D4C" w14:textId="5A19BBB7" w:rsidR="00BA1ED2" w:rsidRPr="00A20E85" w:rsidRDefault="00BA1ED2" w:rsidP="000866A5">
            <w:pPr>
              <w:numPr>
                <w:ilvl w:val="0"/>
                <w:numId w:val="1"/>
              </w:numPr>
              <w:ind w:left="0" w:firstLine="0"/>
            </w:pPr>
            <w:ins w:id="2123" w:author="Pervova 21.1" w:date="2020-03-02T21:5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BA1ED2" w:rsidRPr="0036432F" w14:paraId="7E90BB12" w14:textId="77777777" w:rsidTr="00871E2F">
        <w:tc>
          <w:tcPr>
            <w:tcW w:w="5488" w:type="dxa"/>
          </w:tcPr>
          <w:p w14:paraId="3B701825" w14:textId="05A8FACC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>
              <w:t>'</w:t>
            </w:r>
            <w:del w:id="2124" w:author="Pervova 21.1" w:date="2020-03-12T16:49:00Z">
              <w:r w:rsidDel="00A61DC5">
                <w:delText>O</w:delText>
              </w:r>
            </w:del>
            <w:r>
              <w:t>AO ''</w:t>
            </w:r>
            <w:del w:id="2125" w:author="Pervova 21.1" w:date="2020-03-12T16:45:00Z">
              <w:r w:rsidDel="00A61DC5">
                <w:delText>MEGAFON</w:delText>
              </w:r>
            </w:del>
            <w:ins w:id="2126" w:author="Pervova 21.1" w:date="2020-03-12T16:45:00Z">
              <w:r w:rsidR="00A61DC5">
                <w:rPr>
                  <w:lang w:val="en-US"/>
                </w:rPr>
                <w:t>e</w:t>
              </w:r>
              <w:r w:rsidR="00A61DC5">
                <w:t>NERGONEFTEGAZ</w:t>
              </w:r>
            </w:ins>
            <w:r>
              <w:t>''</w:t>
            </w:r>
            <w:r w:rsidRPr="001E28E9">
              <w:t xml:space="preserve"> VYP1</w:t>
            </w:r>
          </w:p>
        </w:tc>
        <w:tc>
          <w:tcPr>
            <w:tcW w:w="4762" w:type="dxa"/>
          </w:tcPr>
          <w:p w14:paraId="565B1064" w14:textId="28432FA0" w:rsidR="00BA1ED2" w:rsidRPr="0036432F" w:rsidRDefault="00BA1ED2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127" w:author="Pervova 21.1" w:date="2020-03-02T21:5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BA1ED2" w:rsidRPr="00E33FA3" w14:paraId="62715AE1" w14:textId="77777777" w:rsidTr="00871E2F">
        <w:tc>
          <w:tcPr>
            <w:tcW w:w="5488" w:type="dxa"/>
          </w:tcPr>
          <w:p w14:paraId="11658D37" w14:textId="74A9F7EB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:16R:ACCTINFO</w:t>
            </w:r>
          </w:p>
        </w:tc>
        <w:tc>
          <w:tcPr>
            <w:tcW w:w="4762" w:type="dxa"/>
          </w:tcPr>
          <w:p w14:paraId="7FE72B34" w14:textId="77777777" w:rsidR="00BA1ED2" w:rsidRPr="00E33FA3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518B74E8" w14:textId="77777777" w:rsidTr="00871E2F">
        <w:tc>
          <w:tcPr>
            <w:tcW w:w="5488" w:type="dxa"/>
          </w:tcPr>
          <w:p w14:paraId="31B866A5" w14:textId="3798F220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:97A::SAFE//ML1111111111</w:t>
            </w:r>
          </w:p>
        </w:tc>
        <w:tc>
          <w:tcPr>
            <w:tcW w:w="4762" w:type="dxa"/>
          </w:tcPr>
          <w:p w14:paraId="0A4699EB" w14:textId="60A15A5B" w:rsidR="00BA1ED2" w:rsidRDefault="00BA1ED2" w:rsidP="00BE3C71">
            <w:ins w:id="2128" w:author="Pervova 21.1" w:date="2020-03-03T19:10:00Z">
              <w:r w:rsidRPr="00BE3C71">
                <w:t>Номер счета депонента в НРД</w:t>
              </w:r>
            </w:ins>
          </w:p>
        </w:tc>
      </w:tr>
      <w:tr w:rsidR="00BA1ED2" w:rsidRPr="00AF4D92" w14:paraId="141D8550" w14:textId="77777777" w:rsidTr="00871E2F">
        <w:tc>
          <w:tcPr>
            <w:tcW w:w="5488" w:type="dxa"/>
          </w:tcPr>
          <w:p w14:paraId="6E10CC62" w14:textId="207FB75B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:93B::ELIG//UNIT/</w:t>
            </w:r>
            <w:r w:rsidRPr="001E28E9"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157DBF38" w14:textId="6FCCD7CD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129" w:author="Pervova 21.1" w:date="2020-03-06T13:26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BA1ED2" w:rsidRPr="00AF4D92" w14:paraId="23868E17" w14:textId="77777777" w:rsidTr="00871E2F">
        <w:tc>
          <w:tcPr>
            <w:tcW w:w="5488" w:type="dxa"/>
          </w:tcPr>
          <w:p w14:paraId="4B9009DB" w14:textId="32011D46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:16S:ACCTINFO</w:t>
            </w:r>
          </w:p>
        </w:tc>
        <w:tc>
          <w:tcPr>
            <w:tcW w:w="4762" w:type="dxa"/>
          </w:tcPr>
          <w:p w14:paraId="6FD6EE72" w14:textId="0AE29880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0CF1BC88" w14:textId="77777777" w:rsidTr="00871E2F">
        <w:tc>
          <w:tcPr>
            <w:tcW w:w="5488" w:type="dxa"/>
          </w:tcPr>
          <w:p w14:paraId="7C05D9CD" w14:textId="1ADF7D9C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:16S:USECU</w:t>
            </w:r>
          </w:p>
        </w:tc>
        <w:tc>
          <w:tcPr>
            <w:tcW w:w="4762" w:type="dxa"/>
          </w:tcPr>
          <w:p w14:paraId="07817853" w14:textId="42E30910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F72221" w14:paraId="4AC2702D" w14:textId="77777777" w:rsidTr="00871E2F">
        <w:tc>
          <w:tcPr>
            <w:tcW w:w="5488" w:type="dxa"/>
          </w:tcPr>
          <w:p w14:paraId="30DA5F9C" w14:textId="124D848E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:16R:CADETL</w:t>
            </w:r>
          </w:p>
        </w:tc>
        <w:tc>
          <w:tcPr>
            <w:tcW w:w="4762" w:type="dxa"/>
          </w:tcPr>
          <w:p w14:paraId="4492B1F9" w14:textId="22EDA7DD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F72221" w14:paraId="637F2CD2" w14:textId="77777777" w:rsidTr="00871E2F">
        <w:tc>
          <w:tcPr>
            <w:tcW w:w="5488" w:type="dxa"/>
          </w:tcPr>
          <w:p w14:paraId="20565C92" w14:textId="0F49F2A0" w:rsidR="00BA1ED2" w:rsidRPr="001E28E9" w:rsidRDefault="00BA1ED2" w:rsidP="00DA579E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:98C::MEET//201</w:t>
            </w:r>
            <w:r>
              <w:t>7033015</w:t>
            </w:r>
            <w:r w:rsidRPr="009B222F">
              <w:t>0000</w:t>
            </w:r>
          </w:p>
        </w:tc>
        <w:tc>
          <w:tcPr>
            <w:tcW w:w="4762" w:type="dxa"/>
          </w:tcPr>
          <w:p w14:paraId="2C2A07EF" w14:textId="640E2FBB" w:rsidR="00BA1ED2" w:rsidRPr="007F11DB" w:rsidRDefault="00BA1ED2" w:rsidP="000866A5">
            <w:pPr>
              <w:numPr>
                <w:ilvl w:val="0"/>
                <w:numId w:val="1"/>
              </w:numPr>
              <w:ind w:left="0" w:firstLine="0"/>
            </w:pPr>
            <w:ins w:id="2130" w:author="Pervova 21.1" w:date="2020-03-02T22:00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BA1ED2" w:rsidRPr="005476B1" w14:paraId="5C9AD39F" w14:textId="77777777" w:rsidTr="00871E2F">
        <w:tc>
          <w:tcPr>
            <w:tcW w:w="5488" w:type="dxa"/>
          </w:tcPr>
          <w:p w14:paraId="75E33EF1" w14:textId="7E2ECA27" w:rsidR="00BA1ED2" w:rsidRP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A1ED2">
              <w:rPr>
                <w:lang w:val="en-US"/>
              </w:rPr>
              <w:t xml:space="preserve">:94E::MEET//'MOSKVA, UL </w:t>
            </w:r>
            <w:proofErr w:type="spellStart"/>
            <w:r w:rsidRPr="00BA1ED2">
              <w:rPr>
                <w:lang w:val="en-US"/>
              </w:rPr>
              <w:t>BALcUG</w:t>
            </w:r>
            <w:proofErr w:type="spellEnd"/>
            <w:r w:rsidRPr="00BA1ED2">
              <w:rPr>
                <w:lang w:val="en-US"/>
              </w:rPr>
              <w:t>, D.1</w:t>
            </w:r>
          </w:p>
        </w:tc>
        <w:tc>
          <w:tcPr>
            <w:tcW w:w="4762" w:type="dxa"/>
          </w:tcPr>
          <w:p w14:paraId="29F2A46E" w14:textId="032D804F" w:rsidR="00BA1ED2" w:rsidRDefault="00110E3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131" w:author="Pervova 21.1" w:date="2020-03-06T14:23:00Z">
              <w:r>
                <w:t>Место проведения собрания</w:t>
              </w:r>
            </w:ins>
          </w:p>
        </w:tc>
      </w:tr>
      <w:tr w:rsidR="0093284B" w:rsidRPr="0093284B" w14:paraId="2B963896" w14:textId="77777777" w:rsidTr="0093284B">
        <w:trPr>
          <w:trHeight w:val="844"/>
        </w:trPr>
        <w:tc>
          <w:tcPr>
            <w:tcW w:w="5488" w:type="dxa"/>
          </w:tcPr>
          <w:p w14:paraId="55A2467A" w14:textId="272F2FF0" w:rsidR="0093284B" w:rsidRPr="008C7DCB" w:rsidRDefault="0093284B" w:rsidP="000866A5">
            <w:pPr>
              <w:numPr>
                <w:ilvl w:val="0"/>
                <w:numId w:val="1"/>
              </w:numPr>
              <w:ind w:left="0" w:firstLine="0"/>
            </w:pPr>
            <w:r w:rsidRPr="008C7DCB">
              <w:t>:70</w:t>
            </w:r>
            <w:r w:rsidRPr="0093284B">
              <w:rPr>
                <w:lang w:val="en-US"/>
              </w:rPr>
              <w:t>G</w:t>
            </w:r>
            <w:r w:rsidRPr="008C7DCB">
              <w:t>::</w:t>
            </w:r>
            <w:r w:rsidRPr="0093284B">
              <w:rPr>
                <w:lang w:val="en-US"/>
              </w:rPr>
              <w:t>WEBB</w:t>
            </w:r>
            <w:r w:rsidRPr="008C7DCB">
              <w:t>//</w:t>
            </w:r>
            <w:r w:rsidRPr="0093284B">
              <w:rPr>
                <w:lang w:val="en-US"/>
              </w:rPr>
              <w:t>http</w:t>
            </w:r>
            <w:r w:rsidRPr="008C7DCB">
              <w:t>://</w:t>
            </w:r>
            <w:proofErr w:type="spellStart"/>
            <w:r w:rsidRPr="0093284B">
              <w:rPr>
                <w:lang w:val="en-US"/>
              </w:rPr>
              <w:t>cadocs</w:t>
            </w:r>
            <w:proofErr w:type="spellEnd"/>
            <w:r w:rsidRPr="008C7DCB">
              <w:t>-</w:t>
            </w:r>
            <w:r w:rsidRPr="0093284B">
              <w:rPr>
                <w:lang w:val="en-US"/>
              </w:rPr>
              <w:t>test</w:t>
            </w:r>
            <w:r w:rsidRPr="008C7DCB">
              <w:t>.</w:t>
            </w:r>
            <w:r w:rsidRPr="0093284B">
              <w:rPr>
                <w:lang w:val="en-US"/>
              </w:rPr>
              <w:t>nsd</w:t>
            </w:r>
            <w:r w:rsidRPr="008C7DCB">
              <w:t>.</w:t>
            </w:r>
            <w:r w:rsidRPr="0093284B">
              <w:rPr>
                <w:lang w:val="en-US"/>
              </w:rPr>
              <w:t>ru</w:t>
            </w:r>
            <w:r w:rsidRPr="008C7DCB">
              <w:t>/</w:t>
            </w:r>
            <w:r w:rsidRPr="0093284B">
              <w:rPr>
                <w:lang w:val="en-US"/>
              </w:rPr>
              <w:t>cd</w:t>
            </w:r>
            <w:r w:rsidRPr="008C7DCB">
              <w:t>7</w:t>
            </w:r>
            <w:proofErr w:type="spellStart"/>
            <w:r w:rsidRPr="0093284B">
              <w:rPr>
                <w:lang w:val="en-US"/>
              </w:rPr>
              <w:t>ec</w:t>
            </w:r>
            <w:proofErr w:type="spellEnd"/>
            <w:r w:rsidRPr="008C7DCB">
              <w:t>523</w:t>
            </w:r>
            <w:r w:rsidRPr="0093284B">
              <w:rPr>
                <w:lang w:val="en-US"/>
              </w:rPr>
              <w:t>d</w:t>
            </w:r>
          </w:p>
          <w:p w14:paraId="3AB5556D" w14:textId="54C23517" w:rsidR="0093284B" w:rsidRPr="0093284B" w:rsidRDefault="0093284B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2674881868a0d6818624649</w:t>
            </w:r>
          </w:p>
        </w:tc>
        <w:tc>
          <w:tcPr>
            <w:tcW w:w="4762" w:type="dxa"/>
          </w:tcPr>
          <w:p w14:paraId="599B0831" w14:textId="45857B71" w:rsidR="0093284B" w:rsidRPr="0093284B" w:rsidRDefault="0093284B" w:rsidP="0093284B">
            <w:pPr>
              <w:ind w:left="34" w:firstLine="0"/>
            </w:pPr>
            <w:ins w:id="2132" w:author="Pervova 21.1" w:date="2020-03-06T18:56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BA1ED2" w:rsidRPr="00F72221" w14:paraId="74FEC90D" w14:textId="77777777" w:rsidTr="00871E2F">
        <w:tc>
          <w:tcPr>
            <w:tcW w:w="5488" w:type="dxa"/>
          </w:tcPr>
          <w:p w14:paraId="322BACFC" w14:textId="30D86656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:16S:CADETL</w:t>
            </w:r>
          </w:p>
        </w:tc>
        <w:tc>
          <w:tcPr>
            <w:tcW w:w="4762" w:type="dxa"/>
          </w:tcPr>
          <w:p w14:paraId="50981231" w14:textId="206A80B5" w:rsid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AF4D92" w14:paraId="4849FA0B" w14:textId="77777777" w:rsidTr="00871E2F">
        <w:tc>
          <w:tcPr>
            <w:tcW w:w="5488" w:type="dxa"/>
          </w:tcPr>
          <w:p w14:paraId="6D73DD19" w14:textId="4A8D0E4D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:16R:ADDINFO</w:t>
            </w:r>
          </w:p>
        </w:tc>
        <w:tc>
          <w:tcPr>
            <w:tcW w:w="4762" w:type="dxa"/>
          </w:tcPr>
          <w:p w14:paraId="10F5FF25" w14:textId="1CA03E91" w:rsid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B3701A" w14:paraId="12568DDD" w14:textId="77777777" w:rsidTr="00871E2F">
        <w:tc>
          <w:tcPr>
            <w:tcW w:w="5488" w:type="dxa"/>
          </w:tcPr>
          <w:p w14:paraId="7A04C840" w14:textId="2AA5259A" w:rsidR="00BA1ED2" w:rsidRPr="00BA1ED2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A1ED2">
              <w:rPr>
                <w:lang w:val="en-US"/>
              </w:rPr>
              <w:t>:70E::PACO//'PO VSEM VOPROSAM,</w:t>
            </w:r>
          </w:p>
          <w:p w14:paraId="24834047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A1ED2">
              <w:rPr>
                <w:lang w:val="en-US"/>
              </w:rPr>
              <w:t xml:space="preserve"> </w:t>
            </w:r>
            <w:r w:rsidRPr="008C7DCB">
              <w:rPr>
                <w:lang w:val="en-US"/>
              </w:rPr>
              <w:t>SVaZANNYM S NAST</w:t>
            </w:r>
          </w:p>
          <w:p w14:paraId="5A45B58A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 xml:space="preserve">OaqIM </w:t>
            </w:r>
            <w:proofErr w:type="spellStart"/>
            <w:r w:rsidRPr="008C7DCB">
              <w:rPr>
                <w:lang w:val="en-US"/>
              </w:rPr>
              <w:t>SOOBqENIEM</w:t>
            </w:r>
            <w:proofErr w:type="spellEnd"/>
            <w:r w:rsidRPr="008C7DCB">
              <w:rPr>
                <w:lang w:val="en-US"/>
              </w:rPr>
              <w:t>, VY MOJETE</w:t>
            </w:r>
          </w:p>
          <w:p w14:paraId="3F524F7E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 xml:space="preserve"> </w:t>
            </w:r>
            <w:proofErr w:type="spellStart"/>
            <w:r w:rsidRPr="008C7DCB">
              <w:rPr>
                <w:lang w:val="en-US"/>
              </w:rPr>
              <w:t>OBRAqATXSa</w:t>
            </w:r>
            <w:proofErr w:type="spellEnd"/>
            <w:r w:rsidRPr="008C7DCB">
              <w:rPr>
                <w:lang w:val="en-US"/>
              </w:rPr>
              <w:t xml:space="preserve"> K VAQIM PERSONAL</w:t>
            </w:r>
          </w:p>
          <w:p w14:paraId="53C05EE0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XNYM MENEDJERAM</w:t>
            </w:r>
          </w:p>
          <w:p w14:paraId="1604A9DE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PO TELEFONAM': (495) 956-27-90</w:t>
            </w:r>
          </w:p>
          <w:p w14:paraId="4BF5721B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, (495) 956-27-91</w:t>
            </w:r>
          </w:p>
          <w:p w14:paraId="22274216" w14:textId="77777777" w:rsidR="00BA1ED2" w:rsidRPr="008C7DCB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8C7DCB">
              <w:rPr>
                <w:lang w:val="en-US"/>
              </w:rPr>
              <w:t>/ For details please contact</w:t>
            </w:r>
          </w:p>
          <w:p w14:paraId="571F1C62" w14:textId="77777777" w:rsidR="00BA1ED2" w:rsidRPr="001E28E9" w:rsidRDefault="00BA1ED2" w:rsidP="00B3701A">
            <w:pPr>
              <w:numPr>
                <w:ilvl w:val="0"/>
                <w:numId w:val="0"/>
              </w:numPr>
              <w:suppressAutoHyphens w:val="0"/>
              <w:jc w:val="left"/>
            </w:pPr>
            <w:r w:rsidRPr="008C7DCB">
              <w:rPr>
                <w:lang w:val="en-US"/>
              </w:rPr>
              <w:t xml:space="preserve"> </w:t>
            </w:r>
            <w:proofErr w:type="spellStart"/>
            <w:r w:rsidRPr="001E28E9">
              <w:t>your</w:t>
            </w:r>
            <w:proofErr w:type="spellEnd"/>
            <w:r w:rsidRPr="001E28E9">
              <w:t xml:space="preserve"> account  </w:t>
            </w:r>
            <w:proofErr w:type="spellStart"/>
            <w:r w:rsidRPr="001E28E9">
              <w:t>manager</w:t>
            </w:r>
            <w:proofErr w:type="spellEnd"/>
            <w:r w:rsidRPr="001E28E9">
              <w:t xml:space="preserve"> </w:t>
            </w:r>
          </w:p>
          <w:p w14:paraId="6FBA3184" w14:textId="5F90C600" w:rsidR="00BA1ED2" w:rsidRPr="001E28E9" w:rsidRDefault="00BA1ED2" w:rsidP="00B3701A">
            <w:pPr>
              <w:numPr>
                <w:ilvl w:val="0"/>
                <w:numId w:val="1"/>
              </w:numPr>
              <w:ind w:left="0" w:firstLine="0"/>
            </w:pPr>
            <w:r w:rsidRPr="001E28E9">
              <w:t>(495) 956-27-90, (495) 956-27-91</w:t>
            </w:r>
          </w:p>
        </w:tc>
        <w:tc>
          <w:tcPr>
            <w:tcW w:w="4762" w:type="dxa"/>
          </w:tcPr>
          <w:p w14:paraId="550A972D" w14:textId="039FFC18" w:rsidR="00BA1ED2" w:rsidRDefault="00110E3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133" w:author="Pervova 21.1" w:date="2020-03-06T14:23:00Z">
              <w:r>
                <w:t>Контактная информация</w:t>
              </w:r>
            </w:ins>
          </w:p>
        </w:tc>
      </w:tr>
      <w:tr w:rsidR="00BA1ED2" w:rsidRPr="00F72221" w14:paraId="4DA2A683" w14:textId="77777777" w:rsidTr="00871E2F">
        <w:tc>
          <w:tcPr>
            <w:tcW w:w="5488" w:type="dxa"/>
          </w:tcPr>
          <w:p w14:paraId="4152579B" w14:textId="30F32471" w:rsidR="00BA1ED2" w:rsidRPr="001E28E9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:16S:ADDINFO</w:t>
            </w:r>
          </w:p>
        </w:tc>
        <w:tc>
          <w:tcPr>
            <w:tcW w:w="4762" w:type="dxa"/>
          </w:tcPr>
          <w:p w14:paraId="0EF7A5DC" w14:textId="54252B18" w:rsidR="00BA1ED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B0186A" w14:paraId="1D73C245" w14:textId="77777777" w:rsidTr="00871E2F">
        <w:tc>
          <w:tcPr>
            <w:tcW w:w="5488" w:type="dxa"/>
          </w:tcPr>
          <w:p w14:paraId="07D8168E" w14:textId="35B0A134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07E5FEFC" w14:textId="65EC4F71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FE17BC1" w14:textId="4FE799BC" w:rsidR="00C12FF9" w:rsidRDefault="00C12FF9" w:rsidP="000866A5">
      <w:pPr>
        <w:numPr>
          <w:ilvl w:val="0"/>
          <w:numId w:val="0"/>
        </w:numPr>
      </w:pPr>
    </w:p>
    <w:p w14:paraId="66D1C14F" w14:textId="303B77FB" w:rsidR="00C12FF9" w:rsidRDefault="00136690" w:rsidP="002F7AC7">
      <w:pPr>
        <w:pStyle w:val="20"/>
        <w:numPr>
          <w:ilvl w:val="1"/>
          <w:numId w:val="20"/>
        </w:numPr>
        <w:rPr>
          <w:lang w:val="ru-RU"/>
        </w:rPr>
      </w:pPr>
      <w:bookmarkStart w:id="2134" w:name="_Toc35984221"/>
      <w:bookmarkStart w:id="2135" w:name="_Toc36031407"/>
      <w:ins w:id="2136" w:author="Pervova 21.1" w:date="2020-03-04T21:01:00Z">
        <w:r>
          <w:rPr>
            <w:lang w:val="ru-RU"/>
          </w:rPr>
          <w:t xml:space="preserve">Сообщение </w:t>
        </w:r>
      </w:ins>
      <w:r w:rsidR="00C12FF9" w:rsidRPr="007E6152">
        <w:rPr>
          <w:lang w:val="ru-RU"/>
        </w:rPr>
        <w:t>МТ568</w:t>
      </w:r>
      <w:bookmarkEnd w:id="2134"/>
      <w:bookmarkEnd w:id="2135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14:paraId="1157CA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445088" w:rsidRDefault="00C12FF9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Default="00C12FF9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C12FF9" w14:paraId="4ACF1EBB" w14:textId="77777777" w:rsidTr="00871E2F">
        <w:tc>
          <w:tcPr>
            <w:tcW w:w="5488" w:type="dxa"/>
          </w:tcPr>
          <w:p w14:paraId="7005D243" w14:textId="1C68B285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:16R:GENL</w:t>
            </w:r>
          </w:p>
        </w:tc>
        <w:tc>
          <w:tcPr>
            <w:tcW w:w="4762" w:type="dxa"/>
          </w:tcPr>
          <w:p w14:paraId="2A6048A1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14:paraId="3BF77D82" w14:textId="77777777" w:rsidTr="00871E2F">
        <w:tc>
          <w:tcPr>
            <w:tcW w:w="5488" w:type="dxa"/>
          </w:tcPr>
          <w:p w14:paraId="06DAC866" w14:textId="77956171" w:rsidR="00C12FF9" w:rsidRPr="00445088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:28E:1/ONLY</w:t>
            </w:r>
          </w:p>
        </w:tc>
        <w:tc>
          <w:tcPr>
            <w:tcW w:w="4762" w:type="dxa"/>
          </w:tcPr>
          <w:p w14:paraId="1246AA14" w14:textId="77777777" w:rsidR="00C12FF9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7B19B08" w14:textId="77777777" w:rsidTr="00871E2F">
        <w:tc>
          <w:tcPr>
            <w:tcW w:w="5488" w:type="dxa"/>
          </w:tcPr>
          <w:p w14:paraId="2096BF91" w14:textId="03ECBDF3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</w:t>
            </w:r>
            <w:r w:rsidRPr="007F11DB">
              <w:t>000001</w:t>
            </w:r>
            <w:r w:rsidRPr="009B222F">
              <w:t>X1</w:t>
            </w:r>
          </w:p>
        </w:tc>
        <w:tc>
          <w:tcPr>
            <w:tcW w:w="4762" w:type="dxa"/>
          </w:tcPr>
          <w:p w14:paraId="523FE143" w14:textId="721E7C4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137" w:author="Pervova 21.1" w:date="2020-03-03T13:46:00Z">
              <w:r w:rsidRPr="00393CC1">
                <w:t xml:space="preserve">Референс КД </w:t>
              </w:r>
            </w:ins>
          </w:p>
        </w:tc>
      </w:tr>
      <w:tr w:rsidR="005476B1" w14:paraId="6509A0F2" w14:textId="77777777" w:rsidTr="00871E2F">
        <w:tc>
          <w:tcPr>
            <w:tcW w:w="5488" w:type="dxa"/>
          </w:tcPr>
          <w:p w14:paraId="73957DFC" w14:textId="6F9BB4C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:20C::SEME//</w:t>
            </w:r>
            <w:r w:rsidRPr="007F11DB">
              <w:t>N000150</w:t>
            </w:r>
          </w:p>
        </w:tc>
        <w:tc>
          <w:tcPr>
            <w:tcW w:w="4762" w:type="dxa"/>
          </w:tcPr>
          <w:p w14:paraId="490F24F5" w14:textId="258B1578" w:rsidR="005476B1" w:rsidRDefault="005476B1" w:rsidP="007F11DB">
            <w:pPr>
              <w:numPr>
                <w:ilvl w:val="0"/>
                <w:numId w:val="1"/>
              </w:numPr>
              <w:ind w:left="0" w:firstLine="0"/>
            </w:pPr>
            <w:ins w:id="2138" w:author="Pervova 21.1" w:date="2020-03-02T22:0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2AADE947" w14:textId="77777777" w:rsidTr="00871E2F">
        <w:tc>
          <w:tcPr>
            <w:tcW w:w="5488" w:type="dxa"/>
          </w:tcPr>
          <w:p w14:paraId="3D704ADE" w14:textId="04C8B90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:23G:NEWM</w:t>
            </w:r>
          </w:p>
        </w:tc>
        <w:tc>
          <w:tcPr>
            <w:tcW w:w="4762" w:type="dxa"/>
          </w:tcPr>
          <w:p w14:paraId="17F4F028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3B49976" w14:textId="77777777" w:rsidTr="00871E2F">
        <w:tc>
          <w:tcPr>
            <w:tcW w:w="5488" w:type="dxa"/>
          </w:tcPr>
          <w:p w14:paraId="6CDB0BDA" w14:textId="7411439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2A6299D7" w14:textId="5E83B8D5" w:rsidR="005476B1" w:rsidRDefault="005476B1" w:rsidP="007F11DB">
            <w:ins w:id="2139" w:author="Pervova 21.1" w:date="2020-03-02T21:55:00Z">
              <w:r w:rsidRPr="007F11DB">
                <w:t>Код типа КД</w:t>
              </w:r>
            </w:ins>
          </w:p>
        </w:tc>
      </w:tr>
      <w:tr w:rsidR="005476B1" w14:paraId="4AEF29D4" w14:textId="77777777" w:rsidTr="00871E2F">
        <w:tc>
          <w:tcPr>
            <w:tcW w:w="5488" w:type="dxa"/>
          </w:tcPr>
          <w:p w14:paraId="626FFADD" w14:textId="5713F2C2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9B222F">
              <w:t>:98C::PREP//201</w:t>
            </w:r>
            <w:r>
              <w:t>7040115</w:t>
            </w:r>
            <w:r w:rsidRPr="009B222F">
              <w:t>0000</w:t>
            </w:r>
          </w:p>
        </w:tc>
        <w:tc>
          <w:tcPr>
            <w:tcW w:w="4762" w:type="dxa"/>
          </w:tcPr>
          <w:p w14:paraId="7CF7D68F" w14:textId="71AB90B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140" w:author="Pervova 21.1" w:date="2020-03-02T21:57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5476B1" w14:paraId="793EDA13" w14:textId="77777777" w:rsidTr="00871E2F">
        <w:tc>
          <w:tcPr>
            <w:tcW w:w="5488" w:type="dxa"/>
          </w:tcPr>
          <w:p w14:paraId="542489D9" w14:textId="210DF6D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:16R:LINK</w:t>
            </w:r>
          </w:p>
        </w:tc>
        <w:tc>
          <w:tcPr>
            <w:tcW w:w="4762" w:type="dxa"/>
          </w:tcPr>
          <w:p w14:paraId="18C92FE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DCDC357" w14:textId="77777777" w:rsidTr="00871E2F">
        <w:tc>
          <w:tcPr>
            <w:tcW w:w="5488" w:type="dxa"/>
          </w:tcPr>
          <w:p w14:paraId="7B40F718" w14:textId="2FC4242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:22F::LINK//WITH</w:t>
            </w:r>
          </w:p>
        </w:tc>
        <w:tc>
          <w:tcPr>
            <w:tcW w:w="4762" w:type="dxa"/>
          </w:tcPr>
          <w:p w14:paraId="06545F04" w14:textId="7C8B3C3B" w:rsidR="005476B1" w:rsidRDefault="00BE3C71" w:rsidP="000866A5">
            <w:pPr>
              <w:numPr>
                <w:ilvl w:val="0"/>
                <w:numId w:val="1"/>
              </w:numPr>
              <w:ind w:left="0" w:firstLine="0"/>
            </w:pPr>
            <w:ins w:id="2141" w:author="Pervova 21.1" w:date="2020-03-03T19:07:00Z">
              <w:r>
                <w:t>Тип связки – обрабатывать одновременно</w:t>
              </w:r>
            </w:ins>
          </w:p>
        </w:tc>
      </w:tr>
      <w:tr w:rsidR="005476B1" w14:paraId="24BF58ED" w14:textId="77777777" w:rsidTr="00871E2F">
        <w:tc>
          <w:tcPr>
            <w:tcW w:w="5488" w:type="dxa"/>
          </w:tcPr>
          <w:p w14:paraId="09CBC4DD" w14:textId="12AB918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:13A::LINK//564</w:t>
            </w:r>
          </w:p>
        </w:tc>
        <w:tc>
          <w:tcPr>
            <w:tcW w:w="4762" w:type="dxa"/>
          </w:tcPr>
          <w:p w14:paraId="694C0742" w14:textId="0885E131" w:rsidR="005476B1" w:rsidRDefault="00BE3C71" w:rsidP="000866A5">
            <w:pPr>
              <w:numPr>
                <w:ilvl w:val="0"/>
                <w:numId w:val="1"/>
              </w:numPr>
              <w:ind w:left="0" w:firstLine="0"/>
            </w:pPr>
            <w:ins w:id="2142" w:author="Pervova 21.1" w:date="2020-03-03T19:07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5476B1" w14:paraId="14274B48" w14:textId="77777777" w:rsidTr="00871E2F">
        <w:tc>
          <w:tcPr>
            <w:tcW w:w="5488" w:type="dxa"/>
          </w:tcPr>
          <w:p w14:paraId="5BC34FCB" w14:textId="30068D5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:20C::PREV//</w:t>
            </w:r>
            <w:r w:rsidRPr="007F11DB">
              <w:t>000150</w:t>
            </w:r>
          </w:p>
        </w:tc>
        <w:tc>
          <w:tcPr>
            <w:tcW w:w="4762" w:type="dxa"/>
          </w:tcPr>
          <w:p w14:paraId="6ED8F476" w14:textId="1112D760" w:rsidR="005476B1" w:rsidRDefault="00BE3C71" w:rsidP="00D3654A">
            <w:ins w:id="2143" w:author="Pervova 21.1" w:date="2020-03-03T19:07:00Z">
              <w:r>
                <w:t>Р</w:t>
              </w:r>
            </w:ins>
            <w:ins w:id="2144" w:author="Pervova 21.1" w:date="2020-03-03T19:06:00Z">
              <w:r w:rsidRPr="00BE3C71">
                <w:t xml:space="preserve">еференс </w:t>
              </w:r>
            </w:ins>
            <w:ins w:id="2145" w:author="Pervova 21.1" w:date="2020-03-03T19:07:00Z">
              <w:r>
                <w:t xml:space="preserve">связанного </w:t>
              </w:r>
            </w:ins>
            <w:ins w:id="2146" w:author="Pervova 21.1" w:date="2020-03-06T13:11:00Z">
              <w:r w:rsidR="00D3654A">
                <w:t>сообщения</w:t>
              </w:r>
            </w:ins>
          </w:p>
        </w:tc>
      </w:tr>
      <w:tr w:rsidR="005476B1" w14:paraId="5AF3BFC1" w14:textId="77777777" w:rsidTr="00871E2F">
        <w:tc>
          <w:tcPr>
            <w:tcW w:w="5488" w:type="dxa"/>
          </w:tcPr>
          <w:p w14:paraId="427FB8BC" w14:textId="0CD6F2F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:16S:LINK</w:t>
            </w:r>
          </w:p>
        </w:tc>
        <w:tc>
          <w:tcPr>
            <w:tcW w:w="4762" w:type="dxa"/>
          </w:tcPr>
          <w:p w14:paraId="38DEEB40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5F7AF7D8" w14:textId="77777777" w:rsidTr="00871E2F">
        <w:tc>
          <w:tcPr>
            <w:tcW w:w="5488" w:type="dxa"/>
          </w:tcPr>
          <w:p w14:paraId="54103038" w14:textId="2D345BB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:16S:GENL</w:t>
            </w:r>
          </w:p>
        </w:tc>
        <w:tc>
          <w:tcPr>
            <w:tcW w:w="4762" w:type="dxa"/>
          </w:tcPr>
          <w:p w14:paraId="0C16BDC5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6FC68D2" w14:textId="77777777" w:rsidTr="00871E2F">
        <w:tc>
          <w:tcPr>
            <w:tcW w:w="5488" w:type="dxa"/>
          </w:tcPr>
          <w:p w14:paraId="0B830C0A" w14:textId="4CAEDE0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:16R:USECU</w:t>
            </w:r>
          </w:p>
        </w:tc>
        <w:tc>
          <w:tcPr>
            <w:tcW w:w="4762" w:type="dxa"/>
          </w:tcPr>
          <w:p w14:paraId="3D7184B2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2C97844" w14:textId="77777777" w:rsidTr="00871E2F">
        <w:tc>
          <w:tcPr>
            <w:tcW w:w="5488" w:type="dxa"/>
          </w:tcPr>
          <w:p w14:paraId="5C4E170E" w14:textId="6B88CA5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:97A::SAFE//ML1111111111</w:t>
            </w:r>
          </w:p>
        </w:tc>
        <w:tc>
          <w:tcPr>
            <w:tcW w:w="4762" w:type="dxa"/>
          </w:tcPr>
          <w:p w14:paraId="3AD75AF7" w14:textId="32F5D9E1" w:rsidR="005476B1" w:rsidRDefault="00BE3C71" w:rsidP="00BE3C71">
            <w:ins w:id="2147" w:author="Pervova 21.1" w:date="2020-03-03T19:10:00Z">
              <w:r w:rsidRPr="00BE3C71">
                <w:t>Номер счета депонента в НРД</w:t>
              </w:r>
            </w:ins>
          </w:p>
        </w:tc>
      </w:tr>
      <w:tr w:rsidR="005476B1" w14:paraId="37EA8A43" w14:textId="77777777" w:rsidTr="00871E2F">
        <w:tc>
          <w:tcPr>
            <w:tcW w:w="5488" w:type="dxa"/>
          </w:tcPr>
          <w:p w14:paraId="3617ADEF" w14:textId="79C7925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:35B:ISIN RU1111111111</w:t>
            </w:r>
          </w:p>
        </w:tc>
        <w:tc>
          <w:tcPr>
            <w:tcW w:w="4762" w:type="dxa"/>
          </w:tcPr>
          <w:p w14:paraId="45786C96" w14:textId="137D0B7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148" w:author="Pervova 21.1" w:date="2020-03-02T21:52:00Z">
              <w:r>
                <w:t>ISIN</w:t>
              </w:r>
            </w:ins>
          </w:p>
        </w:tc>
      </w:tr>
      <w:tr w:rsidR="005476B1" w14:paraId="156E14D7" w14:textId="77777777" w:rsidTr="00871E2F">
        <w:tc>
          <w:tcPr>
            <w:tcW w:w="5488" w:type="dxa"/>
          </w:tcPr>
          <w:p w14:paraId="3BC70907" w14:textId="7845337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/XX/CORP/NADC/RU1111111111</w:t>
            </w:r>
          </w:p>
        </w:tc>
        <w:tc>
          <w:tcPr>
            <w:tcW w:w="4762" w:type="dxa"/>
          </w:tcPr>
          <w:p w14:paraId="5DB21F78" w14:textId="3F2DCC3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149" w:author="Pervova 21.1" w:date="2020-03-02T21:52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5476B1" w14:paraId="7D986408" w14:textId="77777777" w:rsidTr="00871E2F">
        <w:tc>
          <w:tcPr>
            <w:tcW w:w="5488" w:type="dxa"/>
          </w:tcPr>
          <w:p w14:paraId="3B223234" w14:textId="11D4812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/RU/1-11-00111-A</w:t>
            </w:r>
          </w:p>
        </w:tc>
        <w:tc>
          <w:tcPr>
            <w:tcW w:w="4762" w:type="dxa"/>
          </w:tcPr>
          <w:p w14:paraId="29ECD447" w14:textId="5AFF463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150" w:author="Pervova 21.1" w:date="2020-03-02T21:52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5476B1" w14:paraId="4937738B" w14:textId="77777777" w:rsidTr="00871E2F">
        <w:tc>
          <w:tcPr>
            <w:tcW w:w="5488" w:type="dxa"/>
          </w:tcPr>
          <w:p w14:paraId="5A42889B" w14:textId="0425F29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'</w:t>
            </w:r>
            <w:del w:id="2151" w:author="Pervova 21.1" w:date="2020-03-12T16:49:00Z">
              <w:r w:rsidDel="00A61DC5">
                <w:delText>O</w:delText>
              </w:r>
            </w:del>
            <w:r>
              <w:t>AO ''</w:t>
            </w:r>
            <w:del w:id="2152" w:author="Pervova 21.1" w:date="2020-03-12T16:45:00Z">
              <w:r w:rsidDel="00A61DC5">
                <w:delText>MEGAFON</w:delText>
              </w:r>
            </w:del>
            <w:ins w:id="2153" w:author="Pervova 21.1" w:date="2020-03-12T16:46:00Z">
              <w:r w:rsidR="00A61DC5">
                <w:rPr>
                  <w:lang w:val="en-US"/>
                </w:rPr>
                <w:t>e</w:t>
              </w:r>
            </w:ins>
            <w:ins w:id="2154" w:author="Pervova 21.1" w:date="2020-03-12T16:45:00Z">
              <w:r w:rsidR="00A61DC5">
                <w:t>NERGONEFTEGAZ</w:t>
              </w:r>
            </w:ins>
            <w:r>
              <w:t>''</w:t>
            </w:r>
            <w:r w:rsidRPr="007F11DB">
              <w:t xml:space="preserve"> VYP1</w:t>
            </w:r>
          </w:p>
        </w:tc>
        <w:tc>
          <w:tcPr>
            <w:tcW w:w="4762" w:type="dxa"/>
          </w:tcPr>
          <w:p w14:paraId="457F8C55" w14:textId="0E35CB0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155" w:author="Pervova 21.1" w:date="2020-03-02T21:52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BA1ED2" w14:paraId="67D1AB6C" w14:textId="77777777" w:rsidTr="00871E2F">
        <w:tc>
          <w:tcPr>
            <w:tcW w:w="5488" w:type="dxa"/>
          </w:tcPr>
          <w:p w14:paraId="6F586D17" w14:textId="382B1D42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:93B::ELIG//UNIT/</w:t>
            </w:r>
            <w:r w:rsidRPr="007F11DB">
              <w:t>10000000</w:t>
            </w:r>
            <w:r w:rsidRPr="009B222F">
              <w:t>,</w:t>
            </w:r>
          </w:p>
        </w:tc>
        <w:tc>
          <w:tcPr>
            <w:tcW w:w="4762" w:type="dxa"/>
          </w:tcPr>
          <w:p w14:paraId="2E5E0424" w14:textId="7393FC19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ins w:id="2156" w:author="Pervova 21.1" w:date="2020-03-06T13:26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BA1ED2" w:rsidRPr="00F72221" w14:paraId="62EEFDFD" w14:textId="77777777" w:rsidTr="00871E2F">
        <w:tc>
          <w:tcPr>
            <w:tcW w:w="5488" w:type="dxa"/>
          </w:tcPr>
          <w:p w14:paraId="71AA3FF9" w14:textId="395EAF04" w:rsidR="00BA1ED2" w:rsidRPr="007F11DB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:16S:USECU</w:t>
            </w:r>
          </w:p>
        </w:tc>
        <w:tc>
          <w:tcPr>
            <w:tcW w:w="4762" w:type="dxa"/>
          </w:tcPr>
          <w:p w14:paraId="2B652952" w14:textId="77777777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14:paraId="57F4B1F3" w14:textId="77777777" w:rsidTr="00871E2F">
        <w:tc>
          <w:tcPr>
            <w:tcW w:w="5488" w:type="dxa"/>
          </w:tcPr>
          <w:p w14:paraId="0592AC87" w14:textId="006CF955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t>:16R:ADDINFO</w:t>
            </w:r>
          </w:p>
        </w:tc>
        <w:tc>
          <w:tcPr>
            <w:tcW w:w="4762" w:type="dxa"/>
          </w:tcPr>
          <w:p w14:paraId="66F173CF" w14:textId="77777777" w:rsidR="00BA1ED2" w:rsidRDefault="00BA1ED2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BA1ED2" w:rsidRPr="005476B1" w14:paraId="0E501A0A" w14:textId="77777777" w:rsidTr="00871E2F">
        <w:tc>
          <w:tcPr>
            <w:tcW w:w="5488" w:type="dxa"/>
          </w:tcPr>
          <w:p w14:paraId="615BAABD" w14:textId="69A8C0D2" w:rsidR="00BA1ED2" w:rsidRPr="00BA1ED2" w:rsidRDefault="00BA1ED2" w:rsidP="001E28E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proofErr w:type="gramStart"/>
            <w:r w:rsidRPr="00BA1ED2">
              <w:rPr>
                <w:lang w:val="en-US"/>
              </w:rPr>
              <w:t>:70F</w:t>
            </w:r>
            <w:proofErr w:type="gramEnd"/>
            <w:r w:rsidRPr="00BA1ED2">
              <w:rPr>
                <w:lang w:val="en-US"/>
              </w:rPr>
              <w:t>::ADTX//'</w:t>
            </w:r>
            <w:proofErr w:type="spellStart"/>
            <w:r w:rsidRPr="00BA1ED2">
              <w:rPr>
                <w:lang w:val="en-US"/>
              </w:rPr>
              <w:t>LuBAa</w:t>
            </w:r>
            <w:proofErr w:type="spellEnd"/>
            <w:r w:rsidRPr="00BA1ED2">
              <w:rPr>
                <w:lang w:val="en-US"/>
              </w:rPr>
              <w:t xml:space="preserve"> INFORMACIa IZ </w:t>
            </w:r>
            <w:proofErr w:type="spellStart"/>
            <w:r w:rsidRPr="00BA1ED2">
              <w:rPr>
                <w:lang w:val="en-US"/>
              </w:rPr>
              <w:t>OTcETA</w:t>
            </w:r>
            <w:proofErr w:type="spellEnd"/>
            <w:r w:rsidRPr="00BA1ED2">
              <w:rPr>
                <w:lang w:val="en-US"/>
              </w:rPr>
              <w:t xml:space="preserve"> o GOLOSOVANII, </w:t>
            </w:r>
            <w:proofErr w:type="spellStart"/>
            <w:r w:rsidRPr="00BA1ED2">
              <w:rPr>
                <w:lang w:val="en-US"/>
              </w:rPr>
              <w:t>PEREDAETSa</w:t>
            </w:r>
            <w:proofErr w:type="spellEnd"/>
            <w:r w:rsidRPr="00BA1ED2">
              <w:rPr>
                <w:lang w:val="en-US"/>
              </w:rPr>
              <w:t xml:space="preserve"> NESTRUKTURIROVANNYM TEKSTOM.</w:t>
            </w:r>
          </w:p>
        </w:tc>
        <w:tc>
          <w:tcPr>
            <w:tcW w:w="4762" w:type="dxa"/>
          </w:tcPr>
          <w:p w14:paraId="14B21158" w14:textId="2B96CA56" w:rsidR="00BA1ED2" w:rsidRPr="00B0186A" w:rsidRDefault="00110E3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157" w:author="Pervova 21.1" w:date="2020-03-06T14:23:00Z">
              <w:r>
                <w:t xml:space="preserve">Дополнительная информация </w:t>
              </w:r>
            </w:ins>
          </w:p>
        </w:tc>
      </w:tr>
      <w:tr w:rsidR="00081903" w:rsidRPr="005476B1" w14:paraId="5DD5DA44" w14:textId="77777777" w:rsidTr="00871E2F">
        <w:trPr>
          <w:ins w:id="2158" w:author="Pervova 21.1" w:date="2020-03-25T01:50:00Z"/>
        </w:trPr>
        <w:tc>
          <w:tcPr>
            <w:tcW w:w="5488" w:type="dxa"/>
          </w:tcPr>
          <w:p w14:paraId="60B19BE1" w14:textId="749C2AAE" w:rsidR="00081903" w:rsidRPr="009C6A99" w:rsidRDefault="00081903" w:rsidP="00A61A61">
            <w:pPr>
              <w:numPr>
                <w:ilvl w:val="0"/>
                <w:numId w:val="1"/>
              </w:numPr>
              <w:rPr>
                <w:ins w:id="2159" w:author="Pervova 21.1" w:date="2020-03-25T01:50:00Z"/>
              </w:rPr>
            </w:pPr>
            <w:ins w:id="2160" w:author="Pervova 21.1" w:date="2020-03-25T01:50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18B5FE2D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2161" w:author="Pervova 21.1" w:date="2020-03-25T01:50:00Z"/>
              </w:rPr>
            </w:pPr>
            <w:ins w:id="2162" w:author="Pervova 21.1" w:date="2020-03-25T01:50:00Z">
              <w:r>
                <w:t>.</w:t>
              </w:r>
            </w:ins>
          </w:p>
          <w:p w14:paraId="18E4CC5B" w14:textId="77777777" w:rsidR="00081903" w:rsidRPr="009C6A99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2163" w:author="Pervova 21.1" w:date="2020-03-25T01:50:00Z"/>
                <w:lang w:val="en-US"/>
              </w:rPr>
            </w:pPr>
            <w:ins w:id="2164" w:author="Pervova 21.1" w:date="2020-03-25T01:50:00Z">
              <w:r w:rsidRPr="009C6A99">
                <w:rPr>
                  <w:lang w:val="en-US"/>
                </w:rPr>
                <w:t xml:space="preserve">/ISLB/1.1/ACPT/Y/CONY/8000/CONN/5000/ABST/1530/NOAC/150 </w:t>
              </w:r>
            </w:ins>
          </w:p>
          <w:p w14:paraId="711D2DB6" w14:textId="5A973B4F" w:rsidR="00081903" w:rsidRPr="00BA1ED2" w:rsidRDefault="00081903" w:rsidP="001E28E9">
            <w:pPr>
              <w:numPr>
                <w:ilvl w:val="0"/>
                <w:numId w:val="1"/>
              </w:numPr>
              <w:ind w:left="0" w:firstLine="0"/>
              <w:rPr>
                <w:ins w:id="2165" w:author="Pervova 21.1" w:date="2020-03-25T01:50:00Z"/>
                <w:lang w:val="en-US"/>
              </w:rPr>
            </w:pPr>
            <w:ins w:id="2166" w:author="Pervova 21.1" w:date="2020-03-25T01:50:00Z">
              <w:r>
                <w:t>.</w:t>
              </w:r>
            </w:ins>
          </w:p>
        </w:tc>
        <w:tc>
          <w:tcPr>
            <w:tcW w:w="4762" w:type="dxa"/>
          </w:tcPr>
          <w:p w14:paraId="09E9FE96" w14:textId="77777777" w:rsidR="00081903" w:rsidRPr="00D17DDA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2167" w:author="Pervova 21.1" w:date="2020-03-25T01:50:00Z"/>
              </w:rPr>
            </w:pPr>
            <w:ins w:id="2168" w:author="Pervova 21.1" w:date="2020-03-25T01:50:00Z">
              <w:r w:rsidRPr="00D17DDA">
                <w:t>Результаты голосования</w:t>
              </w:r>
              <w:r>
                <w:t xml:space="preserve"> по п.п. 1.1. - </w:t>
              </w:r>
              <w:r w:rsidRPr="009C6A99">
                <w:t xml:space="preserve"> принято, «За» - </w:t>
              </w:r>
              <w:r>
                <w:t>8000</w:t>
              </w:r>
              <w:r w:rsidRPr="009C6A99">
                <w:t xml:space="preserve">,  «Против» - </w:t>
              </w:r>
              <w:r>
                <w:t>5000</w:t>
              </w:r>
              <w:r w:rsidRPr="009C6A99">
                <w:t xml:space="preserve">,  «Воздержались» - </w:t>
              </w:r>
              <w:r>
                <w:t>1530</w:t>
              </w:r>
              <w:r w:rsidRPr="009C6A99">
                <w:t xml:space="preserve">,  «Не </w:t>
              </w:r>
              <w:proofErr w:type="gramStart"/>
              <w:r w:rsidRPr="009C6A99">
                <w:t>участвовало/не голосовало</w:t>
              </w:r>
              <w:proofErr w:type="gramEnd"/>
              <w:r w:rsidRPr="009C6A99">
                <w:t xml:space="preserve">» - </w:t>
              </w:r>
              <w:r>
                <w:t>15</w:t>
              </w:r>
              <w:r w:rsidRPr="009C6A99">
                <w:t>0</w:t>
              </w:r>
              <w:r w:rsidRPr="00D17DDA">
                <w:t xml:space="preserve">. </w:t>
              </w:r>
            </w:ins>
          </w:p>
          <w:p w14:paraId="076F8F37" w14:textId="0D4A4094" w:rsidR="00081903" w:rsidRDefault="00081903" w:rsidP="000866A5">
            <w:pPr>
              <w:numPr>
                <w:ilvl w:val="0"/>
                <w:numId w:val="1"/>
              </w:numPr>
              <w:ind w:left="0" w:firstLine="0"/>
              <w:rPr>
                <w:ins w:id="2169" w:author="Pervova 21.1" w:date="2020-03-25T01:50:00Z"/>
              </w:rPr>
            </w:pPr>
          </w:p>
        </w:tc>
      </w:tr>
      <w:tr w:rsidR="00081903" w:rsidRPr="005476B1" w14:paraId="759B551F" w14:textId="77777777" w:rsidTr="00871E2F">
        <w:trPr>
          <w:ins w:id="2170" w:author="Pervova 21.1" w:date="2020-03-25T01:50:00Z"/>
        </w:trPr>
        <w:tc>
          <w:tcPr>
            <w:tcW w:w="5488" w:type="dxa"/>
          </w:tcPr>
          <w:p w14:paraId="61F6B3C8" w14:textId="5D2FC94C" w:rsidR="00081903" w:rsidRPr="009C6A99" w:rsidRDefault="00081903" w:rsidP="00A61A61">
            <w:pPr>
              <w:numPr>
                <w:ilvl w:val="0"/>
                <w:numId w:val="1"/>
              </w:numPr>
              <w:rPr>
                <w:ins w:id="2171" w:author="Pervova 21.1" w:date="2020-03-25T01:50:00Z"/>
              </w:rPr>
            </w:pPr>
            <w:ins w:id="2172" w:author="Pervova 21.1" w:date="2020-03-25T01:50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505BF60B" w14:textId="77777777" w:rsidR="00081903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2173" w:author="Pervova 21.1" w:date="2020-03-25T01:50:00Z"/>
              </w:rPr>
            </w:pPr>
            <w:ins w:id="2174" w:author="Pervova 21.1" w:date="2020-03-25T01:50:00Z">
              <w:r>
                <w:t>.</w:t>
              </w:r>
            </w:ins>
          </w:p>
          <w:p w14:paraId="5601698F" w14:textId="5EBB82D6" w:rsidR="00081903" w:rsidRDefault="00081903" w:rsidP="001E28E9">
            <w:pPr>
              <w:numPr>
                <w:ilvl w:val="0"/>
                <w:numId w:val="1"/>
              </w:numPr>
              <w:ind w:left="0" w:firstLine="0"/>
              <w:rPr>
                <w:ins w:id="2175" w:author="Pervova 21.1" w:date="2020-03-25T01:50:00Z"/>
                <w:lang w:val="en-US"/>
              </w:rPr>
            </w:pPr>
            <w:ins w:id="2176" w:author="Pervova 21.1" w:date="2020-03-25T01:50:00Z">
              <w:r w:rsidRPr="009C6A99">
                <w:rPr>
                  <w:lang w:val="en-US"/>
                </w:rPr>
                <w:t>/</w:t>
              </w:r>
              <w:r w:rsidRPr="00D17DDA">
                <w:rPr>
                  <w:lang w:val="en-US"/>
                </w:rPr>
                <w:t>ISLB</w:t>
              </w:r>
              <w:r w:rsidRPr="009C6A99">
                <w:rPr>
                  <w:lang w:val="en-US"/>
                </w:rPr>
                <w:t>/2.1/</w:t>
              </w:r>
              <w:r w:rsidRPr="00D17DDA">
                <w:rPr>
                  <w:lang w:val="en-US"/>
                </w:rPr>
                <w:t>ACPT</w:t>
              </w:r>
              <w:r w:rsidRPr="009C6A99">
                <w:rPr>
                  <w:lang w:val="en-US"/>
                </w:rPr>
                <w:t>/Y/</w:t>
              </w:r>
              <w:r w:rsidRPr="00D17DDA">
                <w:rPr>
                  <w:lang w:val="en-US"/>
                </w:rPr>
                <w:t>CONY</w:t>
              </w:r>
              <w:r w:rsidRPr="009C6A99">
                <w:rPr>
                  <w:lang w:val="en-US"/>
                </w:rPr>
                <w:t>/7895/</w:t>
              </w:r>
              <w:r w:rsidRPr="00D17DDA">
                <w:rPr>
                  <w:lang w:val="en-US"/>
                </w:rPr>
                <w:t>CONN</w:t>
              </w:r>
              <w:r w:rsidRPr="009C6A99">
                <w:rPr>
                  <w:lang w:val="en-US"/>
                </w:rPr>
                <w:t>/5687/</w:t>
              </w:r>
              <w:r w:rsidRPr="00D17DDA">
                <w:rPr>
                  <w:lang w:val="en-US"/>
                </w:rPr>
                <w:t>ABST</w:t>
              </w:r>
              <w:r w:rsidRPr="009C6A99">
                <w:rPr>
                  <w:lang w:val="en-US"/>
                </w:rPr>
                <w:t>/</w:t>
              </w:r>
              <w:r w:rsidRPr="00DE431D">
                <w:rPr>
                  <w:lang w:val="en-US"/>
                </w:rPr>
                <w:t>4</w:t>
              </w:r>
              <w:r w:rsidRPr="009C6A99">
                <w:rPr>
                  <w:lang w:val="en-US"/>
                </w:rPr>
                <w:t>560</w:t>
              </w:r>
            </w:ins>
          </w:p>
        </w:tc>
        <w:tc>
          <w:tcPr>
            <w:tcW w:w="4762" w:type="dxa"/>
          </w:tcPr>
          <w:p w14:paraId="0F3B6B98" w14:textId="62BF3A63" w:rsidR="00081903" w:rsidRDefault="00081903" w:rsidP="000866A5">
            <w:pPr>
              <w:numPr>
                <w:ilvl w:val="0"/>
                <w:numId w:val="1"/>
              </w:numPr>
              <w:ind w:left="0" w:firstLine="0"/>
              <w:rPr>
                <w:ins w:id="2177" w:author="Pervova 21.1" w:date="2020-03-25T01:50:00Z"/>
              </w:rPr>
            </w:pPr>
            <w:ins w:id="2178" w:author="Pervova 21.1" w:date="2020-03-25T01:50:00Z">
              <w:r w:rsidRPr="00D17DDA">
                <w:t>Результаты голосования</w:t>
              </w:r>
              <w:r>
                <w:t xml:space="preserve"> по п.п. 2.1. - </w:t>
              </w:r>
              <w:r w:rsidRPr="009C6A99">
                <w:t xml:space="preserve"> принято, «За» - </w:t>
              </w:r>
              <w:r w:rsidRPr="00DE431D">
                <w:t>7895</w:t>
              </w:r>
              <w:r w:rsidRPr="009C6A99">
                <w:t xml:space="preserve">,  «Против» - </w:t>
              </w:r>
              <w:r w:rsidRPr="00DE431D">
                <w:t>5687</w:t>
              </w:r>
              <w:r w:rsidRPr="009C6A99">
                <w:t xml:space="preserve">,  «Воздержались» - </w:t>
              </w:r>
              <w:r w:rsidRPr="00DE431D">
                <w:t>4560</w:t>
              </w:r>
            </w:ins>
          </w:p>
        </w:tc>
      </w:tr>
      <w:tr w:rsidR="00081903" w:rsidRPr="005476B1" w14:paraId="2BC8FFD5" w14:textId="77777777" w:rsidTr="00871E2F">
        <w:trPr>
          <w:ins w:id="2179" w:author="Pervova 21.1" w:date="2020-03-25T01:50:00Z"/>
        </w:trPr>
        <w:tc>
          <w:tcPr>
            <w:tcW w:w="5488" w:type="dxa"/>
          </w:tcPr>
          <w:p w14:paraId="09A126F0" w14:textId="6C2F0427" w:rsidR="00081903" w:rsidRPr="009C6A99" w:rsidRDefault="00081903" w:rsidP="00A61A61">
            <w:pPr>
              <w:numPr>
                <w:ilvl w:val="0"/>
                <w:numId w:val="1"/>
              </w:numPr>
              <w:rPr>
                <w:ins w:id="2180" w:author="Pervova 21.1" w:date="2020-03-25T01:50:00Z"/>
              </w:rPr>
            </w:pPr>
            <w:ins w:id="2181" w:author="Pervova 21.1" w:date="2020-03-25T01:50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065F7080" w14:textId="77777777" w:rsidR="00081903" w:rsidRPr="009C6A99" w:rsidRDefault="00081903" w:rsidP="00A61A61">
            <w:pPr>
              <w:numPr>
                <w:ilvl w:val="0"/>
                <w:numId w:val="1"/>
              </w:numPr>
              <w:rPr>
                <w:ins w:id="2182" w:author="Pervova 21.1" w:date="2020-03-25T01:50:00Z"/>
              </w:rPr>
            </w:pPr>
            <w:ins w:id="2183" w:author="Pervova 21.1" w:date="2020-03-25T01:50:00Z">
              <w:r w:rsidRPr="009C6A99">
                <w:t>.</w:t>
              </w:r>
            </w:ins>
          </w:p>
          <w:p w14:paraId="166B9187" w14:textId="77777777" w:rsidR="00081903" w:rsidRPr="005F20DE" w:rsidRDefault="00081903" w:rsidP="00A61A61">
            <w:pPr>
              <w:numPr>
                <w:ilvl w:val="0"/>
                <w:numId w:val="1"/>
              </w:numPr>
              <w:ind w:left="0" w:firstLine="0"/>
              <w:rPr>
                <w:ins w:id="2184" w:author="Pervova 21.1" w:date="2020-03-25T01:50:00Z"/>
                <w:lang w:val="en-US"/>
              </w:rPr>
            </w:pPr>
            <w:ins w:id="2185" w:author="Pervova 21.1" w:date="2020-03-25T01:50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ISLB</w:t>
              </w:r>
              <w:r w:rsidRPr="005F20DE">
                <w:rPr>
                  <w:lang w:val="en-US"/>
                </w:rPr>
                <w:t>/3.1/</w:t>
              </w:r>
              <w:r w:rsidRPr="00802C07">
                <w:rPr>
                  <w:lang w:val="en-US"/>
                </w:rPr>
                <w:t>ACPT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Y</w:t>
              </w:r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CONY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7892</w:t>
              </w:r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CONN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564</w:t>
              </w:r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ABST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4590</w:t>
              </w:r>
            </w:ins>
          </w:p>
          <w:p w14:paraId="37BAB645" w14:textId="77777777" w:rsidR="00081903" w:rsidRPr="009C6A99" w:rsidRDefault="00081903" w:rsidP="00A61A61">
            <w:pPr>
              <w:ind w:left="0" w:firstLine="0"/>
              <w:rPr>
                <w:ins w:id="2186" w:author="Pervova 21.1" w:date="2020-03-25T01:50:00Z"/>
              </w:rPr>
            </w:pPr>
            <w:ins w:id="2187" w:author="Pervova 21.1" w:date="2020-03-25T01:50:00Z">
              <w:r w:rsidRPr="009C6A99">
                <w:t>.</w:t>
              </w:r>
            </w:ins>
          </w:p>
          <w:p w14:paraId="449F3FF0" w14:textId="6E5F7294" w:rsidR="00081903" w:rsidRDefault="00081903" w:rsidP="001E28E9">
            <w:pPr>
              <w:numPr>
                <w:ilvl w:val="0"/>
                <w:numId w:val="1"/>
              </w:numPr>
              <w:ind w:left="0" w:firstLine="0"/>
              <w:rPr>
                <w:ins w:id="2188" w:author="Pervova 21.1" w:date="2020-03-25T01:50:00Z"/>
                <w:lang w:val="en-US"/>
              </w:rPr>
            </w:pPr>
          </w:p>
        </w:tc>
        <w:tc>
          <w:tcPr>
            <w:tcW w:w="4762" w:type="dxa"/>
          </w:tcPr>
          <w:p w14:paraId="2C64A2DF" w14:textId="76CB314B" w:rsidR="00081903" w:rsidRDefault="00081903" w:rsidP="000866A5">
            <w:pPr>
              <w:numPr>
                <w:ilvl w:val="0"/>
                <w:numId w:val="1"/>
              </w:numPr>
              <w:ind w:left="0" w:firstLine="0"/>
              <w:rPr>
                <w:ins w:id="2189" w:author="Pervova 21.1" w:date="2020-03-25T01:50:00Z"/>
              </w:rPr>
            </w:pPr>
            <w:ins w:id="2190" w:author="Pervova 21.1" w:date="2020-03-25T01:50:00Z">
              <w:r w:rsidRPr="00D10C0B">
                <w:t>Результаты голосования по п.п. 3.1. -  принято, «За» - 7892,  «Против» - 564,  «Воздержались» - 45</w:t>
              </w:r>
              <w:r w:rsidRPr="007C3220">
                <w:t>9</w:t>
              </w:r>
              <w:r w:rsidRPr="00D10C0B">
                <w:t>0</w:t>
              </w:r>
            </w:ins>
          </w:p>
        </w:tc>
      </w:tr>
      <w:tr w:rsidR="00802C07" w:rsidRPr="005476B1" w14:paraId="64BD5E3A" w14:textId="77777777" w:rsidTr="00871E2F">
        <w:trPr>
          <w:ins w:id="2191" w:author="Pervova 21.1" w:date="2020-03-12T21:23:00Z"/>
        </w:trPr>
        <w:tc>
          <w:tcPr>
            <w:tcW w:w="5488" w:type="dxa"/>
          </w:tcPr>
          <w:p w14:paraId="4A65CC92" w14:textId="1B98ED0B" w:rsidR="00802C07" w:rsidRDefault="00802C07" w:rsidP="00802C07">
            <w:pPr>
              <w:numPr>
                <w:ilvl w:val="0"/>
                <w:numId w:val="1"/>
              </w:numPr>
              <w:ind w:left="0" w:firstLine="0"/>
              <w:rPr>
                <w:ins w:id="2192" w:author="Pervova 21.1" w:date="2020-03-12T21:23:00Z"/>
                <w:lang w:val="en-US"/>
              </w:rPr>
            </w:pPr>
            <w:ins w:id="2193" w:author="Pervova 21.1" w:date="2020-03-12T21:23:00Z">
              <w:r w:rsidRPr="00363FEE">
                <w:rPr>
                  <w:lang w:val="en-US"/>
                </w:rPr>
                <w:t>:70F::ADTX//SBLW/MX0</w:t>
              </w:r>
              <w:r>
                <w:t>4</w:t>
              </w:r>
            </w:ins>
          </w:p>
        </w:tc>
        <w:tc>
          <w:tcPr>
            <w:tcW w:w="4762" w:type="dxa"/>
          </w:tcPr>
          <w:p w14:paraId="3E65DC33" w14:textId="3772F82B" w:rsidR="00802C07" w:rsidRDefault="00802C07" w:rsidP="000866A5">
            <w:pPr>
              <w:numPr>
                <w:ilvl w:val="0"/>
                <w:numId w:val="1"/>
              </w:numPr>
              <w:ind w:left="0" w:firstLine="0"/>
              <w:rPr>
                <w:ins w:id="2194" w:author="Pervova 21.1" w:date="2020-03-12T21:23:00Z"/>
              </w:rPr>
            </w:pPr>
            <w:ins w:id="2195" w:author="Pervova 21.1" w:date="2020-03-12T21:24:00Z">
              <w:r w:rsidRPr="00802C07">
                <w:t>Информация о решениях, принятых общим собранием акционеров, а также об итогах голосования на общем собрании акционеров в соответствии с п. 4.10. Положения ЦБ 546-П</w:t>
              </w:r>
            </w:ins>
          </w:p>
        </w:tc>
      </w:tr>
      <w:tr w:rsidR="00BA1ED2" w:rsidRPr="00F72221" w14:paraId="36B4B7C8" w14:textId="77777777" w:rsidTr="00871E2F">
        <w:tc>
          <w:tcPr>
            <w:tcW w:w="5488" w:type="dxa"/>
          </w:tcPr>
          <w:p w14:paraId="3203A689" w14:textId="4C734DAD" w:rsidR="00BA1ED2" w:rsidRPr="007F11DB" w:rsidRDefault="00BA1ED2" w:rsidP="000866A5">
            <w:pPr>
              <w:numPr>
                <w:ilvl w:val="0"/>
                <w:numId w:val="1"/>
              </w:numPr>
              <w:ind w:left="0" w:firstLine="0"/>
            </w:pPr>
            <w:r w:rsidRPr="00C23FA9">
              <w:lastRenderedPageBreak/>
              <w:t>:16S:ADDINFO</w:t>
            </w:r>
          </w:p>
        </w:tc>
        <w:tc>
          <w:tcPr>
            <w:tcW w:w="4762" w:type="dxa"/>
          </w:tcPr>
          <w:p w14:paraId="51189263" w14:textId="77777777" w:rsidR="00BA1ED2" w:rsidRPr="00B0186A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BA1ED2" w:rsidRPr="00B0186A" w14:paraId="2C81426F" w14:textId="77777777" w:rsidTr="00871E2F">
        <w:tc>
          <w:tcPr>
            <w:tcW w:w="5488" w:type="dxa"/>
          </w:tcPr>
          <w:p w14:paraId="3607B91F" w14:textId="77777777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61559D52" w14:textId="77777777" w:rsidR="00BA1ED2" w:rsidRPr="00AF4D92" w:rsidRDefault="00BA1ED2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0D0C92B5" w14:textId="028DE0DE" w:rsidR="00111D1A" w:rsidRDefault="00111D1A" w:rsidP="00A2642A">
      <w:pPr>
        <w:pStyle w:val="1"/>
        <w:numPr>
          <w:ilvl w:val="0"/>
          <w:numId w:val="5"/>
        </w:numPr>
        <w:ind w:left="0" w:firstLine="0"/>
        <w:rPr>
          <w:ins w:id="2196" w:author="Pervova 21.1" w:date="2020-03-12T17:10:00Z"/>
        </w:rPr>
      </w:pPr>
      <w:bookmarkStart w:id="2197" w:name="_Toc35984222"/>
      <w:bookmarkStart w:id="2198" w:name="_Toc36031408"/>
      <w:ins w:id="2199" w:author="Pervova 21.1" w:date="2020-03-12T17:10:00Z">
        <w:r>
          <w:t>МТ564 и МТ568. Результаты собрания</w:t>
        </w:r>
      </w:ins>
      <w:ins w:id="2200" w:author="Pervova 21.1" w:date="2020-03-12T20:42:00Z">
        <w:r w:rsidR="00745393">
          <w:t xml:space="preserve"> - </w:t>
        </w:r>
      </w:ins>
      <w:ins w:id="2201" w:author="Pervova 21.1" w:date="2020-03-12T20:43:00Z">
        <w:r w:rsidR="00745393" w:rsidRPr="00745393">
          <w:t>итоги голосования по вопросу одобрения крупной сделки с заинтересованностью</w:t>
        </w:r>
      </w:ins>
      <w:bookmarkEnd w:id="2197"/>
      <w:bookmarkEnd w:id="2198"/>
    </w:p>
    <w:p w14:paraId="3664D583" w14:textId="77777777" w:rsidR="00111D1A" w:rsidRDefault="00111D1A" w:rsidP="00111D1A">
      <w:pPr>
        <w:numPr>
          <w:ilvl w:val="0"/>
          <w:numId w:val="0"/>
        </w:numPr>
        <w:ind w:left="432" w:hanging="432"/>
        <w:rPr>
          <w:ins w:id="2202" w:author="Pervova 21.1" w:date="2020-03-12T17:10:00Z"/>
        </w:rPr>
      </w:pPr>
    </w:p>
    <w:p w14:paraId="555FDF6D" w14:textId="77777777" w:rsidR="00111D1A" w:rsidRDefault="00111D1A" w:rsidP="00111D1A">
      <w:pPr>
        <w:numPr>
          <w:ilvl w:val="0"/>
          <w:numId w:val="0"/>
        </w:numPr>
        <w:rPr>
          <w:ins w:id="2203" w:author="Pervova 21.1" w:date="2020-03-12T17:10:00Z"/>
        </w:rPr>
      </w:pPr>
      <w:ins w:id="2204" w:author="Pervova 21.1" w:date="2020-03-12T17:10:00Z">
        <w:r>
          <w:t>Легенда:</w:t>
        </w:r>
      </w:ins>
    </w:p>
    <w:p w14:paraId="45BE86BF" w14:textId="77777777" w:rsidR="00B7763A" w:rsidRDefault="00111D1A" w:rsidP="00111D1A">
      <w:pPr>
        <w:numPr>
          <w:ilvl w:val="0"/>
          <w:numId w:val="0"/>
        </w:numPr>
        <w:rPr>
          <w:ins w:id="2205" w:author="Pervova 21.1" w:date="2020-03-12T17:39:00Z"/>
        </w:rPr>
      </w:pPr>
      <w:ins w:id="2206" w:author="Pervova 21.1" w:date="2020-03-12T17:10:00Z">
        <w:r>
          <w:t xml:space="preserve">НРД пересылает депоненту информацию о </w:t>
        </w:r>
        <w:r w:rsidRPr="009C28BF">
          <w:t>результа</w:t>
        </w:r>
        <w:r>
          <w:t xml:space="preserve">тах </w:t>
        </w:r>
        <w:r w:rsidRPr="009C28BF">
          <w:t>голосования</w:t>
        </w:r>
        <w:r>
          <w:t xml:space="preserve">, </w:t>
        </w:r>
        <w:proofErr w:type="gramStart"/>
        <w:r>
          <w:t>полученную</w:t>
        </w:r>
        <w:proofErr w:type="gramEnd"/>
        <w:r>
          <w:t xml:space="preserve"> от регистратора. </w:t>
        </w:r>
      </w:ins>
      <w:ins w:id="2207" w:author="Pervova 21.1" w:date="2020-03-12T17:39:00Z">
        <w:r w:rsidR="00B7763A" w:rsidRPr="00B7763A">
          <w:t>Отображаются итоги голосования по вопросу одобрения крупной сделки с заинтересованностью.</w:t>
        </w:r>
      </w:ins>
    </w:p>
    <w:p w14:paraId="443926DF" w14:textId="39442115" w:rsidR="00B7763A" w:rsidRPr="00B7763A" w:rsidRDefault="00111D1A" w:rsidP="00111D1A">
      <w:pPr>
        <w:numPr>
          <w:ilvl w:val="0"/>
          <w:numId w:val="0"/>
        </w:numPr>
        <w:rPr>
          <w:ins w:id="2208" w:author="Pervova 21.1" w:date="2020-03-12T17:29:00Z"/>
        </w:rPr>
      </w:pPr>
      <w:ins w:id="2209" w:author="Pervova 21.1" w:date="2020-03-12T17:10:00Z">
        <w:r>
          <w:t>Формируются два связанных сообщения – МТ564 и МТ568.</w:t>
        </w:r>
      </w:ins>
    </w:p>
    <w:p w14:paraId="7AE860DD" w14:textId="5967B2B6" w:rsidR="00111D1A" w:rsidRPr="007E6152" w:rsidRDefault="00111D1A" w:rsidP="002F7AC7">
      <w:pPr>
        <w:pStyle w:val="20"/>
        <w:numPr>
          <w:ilvl w:val="1"/>
          <w:numId w:val="21"/>
        </w:numPr>
        <w:rPr>
          <w:ins w:id="2210" w:author="Pervova 21.1" w:date="2020-03-12T17:10:00Z"/>
          <w:lang w:val="ru-RU"/>
        </w:rPr>
      </w:pPr>
      <w:bookmarkStart w:id="2211" w:name="_Toc35984223"/>
      <w:bookmarkStart w:id="2212" w:name="_Toc36031409"/>
      <w:ins w:id="2213" w:author="Pervova 21.1" w:date="2020-03-12T17:10:00Z">
        <w:r>
          <w:rPr>
            <w:lang w:val="ru-RU"/>
          </w:rPr>
          <w:t xml:space="preserve">Сообщение </w:t>
        </w:r>
        <w:r w:rsidRPr="007E6152">
          <w:rPr>
            <w:lang w:val="ru-RU"/>
          </w:rPr>
          <w:t>МТ564</w:t>
        </w:r>
        <w:bookmarkEnd w:id="2211"/>
        <w:bookmarkEnd w:id="2212"/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111D1A" w14:paraId="5DBA4319" w14:textId="77777777" w:rsidTr="000B250B">
        <w:trPr>
          <w:ins w:id="2214" w:author="Pervova 21.1" w:date="2020-03-12T17:10:00Z"/>
        </w:trPr>
        <w:tc>
          <w:tcPr>
            <w:tcW w:w="5488" w:type="dxa"/>
            <w:shd w:val="clear" w:color="auto" w:fill="F2F2F2" w:themeFill="background1" w:themeFillShade="F2"/>
          </w:tcPr>
          <w:p w14:paraId="3FD901DC" w14:textId="77777777" w:rsidR="00111D1A" w:rsidRPr="00445088" w:rsidRDefault="00111D1A" w:rsidP="000B250B">
            <w:pPr>
              <w:pStyle w:val="a3"/>
              <w:ind w:left="0"/>
              <w:rPr>
                <w:ins w:id="2215" w:author="Pervova 21.1" w:date="2020-03-12T17:10:00Z"/>
              </w:rPr>
            </w:pPr>
            <w:ins w:id="2216" w:author="Pervova 21.1" w:date="2020-03-12T17:10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03292D44" w14:textId="77777777" w:rsidR="00111D1A" w:rsidRDefault="00111D1A" w:rsidP="000B250B">
            <w:pPr>
              <w:pStyle w:val="a3"/>
              <w:ind w:left="0"/>
              <w:rPr>
                <w:ins w:id="2217" w:author="Pervova 21.1" w:date="2020-03-12T17:10:00Z"/>
              </w:rPr>
            </w:pPr>
            <w:ins w:id="2218" w:author="Pervova 21.1" w:date="2020-03-12T17:10:00Z">
              <w:r>
                <w:t>Комментарии</w:t>
              </w:r>
            </w:ins>
          </w:p>
        </w:tc>
      </w:tr>
      <w:tr w:rsidR="00111D1A" w14:paraId="478595D0" w14:textId="77777777" w:rsidTr="000B250B">
        <w:trPr>
          <w:ins w:id="2219" w:author="Pervova 21.1" w:date="2020-03-12T17:10:00Z"/>
        </w:trPr>
        <w:tc>
          <w:tcPr>
            <w:tcW w:w="5488" w:type="dxa"/>
          </w:tcPr>
          <w:p w14:paraId="4DACF52B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20" w:author="Pervova 21.1" w:date="2020-03-12T17:10:00Z"/>
              </w:rPr>
            </w:pPr>
            <w:ins w:id="2221" w:author="Pervova 21.1" w:date="2020-03-12T17:10:00Z">
              <w:r w:rsidRPr="009B222F">
                <w:t>:16R:GENL</w:t>
              </w:r>
            </w:ins>
          </w:p>
        </w:tc>
        <w:tc>
          <w:tcPr>
            <w:tcW w:w="4762" w:type="dxa"/>
          </w:tcPr>
          <w:p w14:paraId="7F46505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22" w:author="Pervova 21.1" w:date="2020-03-12T17:10:00Z"/>
              </w:rPr>
            </w:pPr>
          </w:p>
        </w:tc>
      </w:tr>
      <w:tr w:rsidR="00111D1A" w14:paraId="03E7F43A" w14:textId="77777777" w:rsidTr="000B250B">
        <w:trPr>
          <w:ins w:id="2223" w:author="Pervova 21.1" w:date="2020-03-12T17:10:00Z"/>
        </w:trPr>
        <w:tc>
          <w:tcPr>
            <w:tcW w:w="5488" w:type="dxa"/>
          </w:tcPr>
          <w:p w14:paraId="6AD135D6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24" w:author="Pervova 21.1" w:date="2020-03-12T17:10:00Z"/>
              </w:rPr>
            </w:pPr>
            <w:ins w:id="2225" w:author="Pervova 21.1" w:date="2020-03-12T17:10:00Z">
              <w:r w:rsidRPr="009B222F">
                <w:t>:28E:1/ONLY</w:t>
              </w:r>
            </w:ins>
          </w:p>
        </w:tc>
        <w:tc>
          <w:tcPr>
            <w:tcW w:w="4762" w:type="dxa"/>
          </w:tcPr>
          <w:p w14:paraId="770B347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26" w:author="Pervova 21.1" w:date="2020-03-12T17:10:00Z"/>
              </w:rPr>
            </w:pPr>
          </w:p>
        </w:tc>
      </w:tr>
      <w:tr w:rsidR="00111D1A" w14:paraId="4AC266FA" w14:textId="77777777" w:rsidTr="000B250B">
        <w:trPr>
          <w:ins w:id="2227" w:author="Pervova 21.1" w:date="2020-03-12T17:10:00Z"/>
        </w:trPr>
        <w:tc>
          <w:tcPr>
            <w:tcW w:w="5488" w:type="dxa"/>
          </w:tcPr>
          <w:p w14:paraId="7490FD74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28" w:author="Pervova 21.1" w:date="2020-03-12T17:10:00Z"/>
              </w:rPr>
            </w:pPr>
            <w:ins w:id="2229" w:author="Pervova 21.1" w:date="2020-03-12T17:10:00Z">
              <w:r>
                <w:t>:20C::CORP//</w:t>
              </w:r>
              <w:r w:rsidRPr="005476B1">
                <w:t>000001</w:t>
              </w:r>
              <w:r w:rsidRPr="009B222F">
                <w:t>X1</w:t>
              </w:r>
            </w:ins>
          </w:p>
        </w:tc>
        <w:tc>
          <w:tcPr>
            <w:tcW w:w="4762" w:type="dxa"/>
          </w:tcPr>
          <w:p w14:paraId="795847A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30" w:author="Pervova 21.1" w:date="2020-03-12T17:10:00Z"/>
              </w:rPr>
            </w:pPr>
            <w:ins w:id="2231" w:author="Pervova 21.1" w:date="2020-03-12T17:10:00Z">
              <w:r w:rsidRPr="00393CC1">
                <w:t xml:space="preserve">Референс КД </w:t>
              </w:r>
            </w:ins>
          </w:p>
        </w:tc>
      </w:tr>
      <w:tr w:rsidR="00111D1A" w14:paraId="38376A5A" w14:textId="77777777" w:rsidTr="000B250B">
        <w:trPr>
          <w:ins w:id="2232" w:author="Pervova 21.1" w:date="2020-03-12T17:10:00Z"/>
        </w:trPr>
        <w:tc>
          <w:tcPr>
            <w:tcW w:w="5488" w:type="dxa"/>
          </w:tcPr>
          <w:p w14:paraId="1EF5686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33" w:author="Pervova 21.1" w:date="2020-03-12T17:10:00Z"/>
              </w:rPr>
            </w:pPr>
            <w:ins w:id="2234" w:author="Pervova 21.1" w:date="2020-03-12T17:10:00Z">
              <w:r w:rsidRPr="009B222F">
                <w:t>:20C::SEME//</w:t>
              </w:r>
              <w:r w:rsidRPr="005476B1">
                <w:t>000150</w:t>
              </w:r>
            </w:ins>
          </w:p>
        </w:tc>
        <w:tc>
          <w:tcPr>
            <w:tcW w:w="4762" w:type="dxa"/>
          </w:tcPr>
          <w:p w14:paraId="47B2FA41" w14:textId="574B8A2C" w:rsidR="00111D1A" w:rsidRDefault="00111D1A" w:rsidP="002E22B7">
            <w:pPr>
              <w:numPr>
                <w:ilvl w:val="0"/>
                <w:numId w:val="1"/>
              </w:numPr>
              <w:ind w:left="0" w:firstLine="0"/>
              <w:rPr>
                <w:ins w:id="2235" w:author="Pervova 21.1" w:date="2020-03-12T17:10:00Z"/>
              </w:rPr>
            </w:pPr>
            <w:ins w:id="2236" w:author="Pervova 21.1" w:date="2020-03-12T17:10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111D1A" w14:paraId="3BD4AD4D" w14:textId="77777777" w:rsidTr="000B250B">
        <w:trPr>
          <w:ins w:id="2237" w:author="Pervova 21.1" w:date="2020-03-12T17:10:00Z"/>
        </w:trPr>
        <w:tc>
          <w:tcPr>
            <w:tcW w:w="5488" w:type="dxa"/>
          </w:tcPr>
          <w:p w14:paraId="40F7D74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38" w:author="Pervova 21.1" w:date="2020-03-12T17:10:00Z"/>
              </w:rPr>
            </w:pPr>
            <w:ins w:id="2239" w:author="Pervova 21.1" w:date="2020-03-12T17:10:00Z">
              <w:r w:rsidRPr="009B222F">
                <w:t>:23G:REPL</w:t>
              </w:r>
            </w:ins>
          </w:p>
        </w:tc>
        <w:tc>
          <w:tcPr>
            <w:tcW w:w="4762" w:type="dxa"/>
          </w:tcPr>
          <w:p w14:paraId="7F09F3A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40" w:author="Pervova 21.1" w:date="2020-03-12T17:10:00Z"/>
              </w:rPr>
            </w:pPr>
          </w:p>
        </w:tc>
      </w:tr>
      <w:tr w:rsidR="00111D1A" w14:paraId="2D27966E" w14:textId="77777777" w:rsidTr="000B250B">
        <w:trPr>
          <w:ins w:id="2241" w:author="Pervova 21.1" w:date="2020-03-12T17:10:00Z"/>
        </w:trPr>
        <w:tc>
          <w:tcPr>
            <w:tcW w:w="5488" w:type="dxa"/>
          </w:tcPr>
          <w:p w14:paraId="69092AD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42" w:author="Pervova 21.1" w:date="2020-03-12T17:10:00Z"/>
              </w:rPr>
            </w:pPr>
            <w:ins w:id="2243" w:author="Pervova 21.1" w:date="2020-03-12T17:10:00Z">
              <w:r w:rsidRPr="009B222F">
                <w:t>:22F::CAEV//</w:t>
              </w:r>
              <w:r>
                <w:t>MEET</w:t>
              </w:r>
            </w:ins>
          </w:p>
        </w:tc>
        <w:tc>
          <w:tcPr>
            <w:tcW w:w="4762" w:type="dxa"/>
          </w:tcPr>
          <w:p w14:paraId="1FBCE84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44" w:author="Pervova 21.1" w:date="2020-03-12T17:10:00Z"/>
              </w:rPr>
            </w:pPr>
            <w:ins w:id="2245" w:author="Pervova 21.1" w:date="2020-03-12T17:10:00Z">
              <w:r>
                <w:t>Код типа КД</w:t>
              </w:r>
            </w:ins>
          </w:p>
        </w:tc>
      </w:tr>
      <w:tr w:rsidR="00111D1A" w14:paraId="29134806" w14:textId="77777777" w:rsidTr="000B250B">
        <w:trPr>
          <w:ins w:id="2246" w:author="Pervova 21.1" w:date="2020-03-12T17:10:00Z"/>
        </w:trPr>
        <w:tc>
          <w:tcPr>
            <w:tcW w:w="5488" w:type="dxa"/>
          </w:tcPr>
          <w:p w14:paraId="62C2BAF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47" w:author="Pervova 21.1" w:date="2020-03-12T17:10:00Z"/>
              </w:rPr>
            </w:pPr>
            <w:ins w:id="2248" w:author="Pervova 21.1" w:date="2020-03-12T17:10:00Z">
              <w:r w:rsidRPr="009B222F">
                <w:t>:22F::CAMV//VOLU</w:t>
              </w:r>
            </w:ins>
          </w:p>
        </w:tc>
        <w:tc>
          <w:tcPr>
            <w:tcW w:w="4762" w:type="dxa"/>
          </w:tcPr>
          <w:p w14:paraId="638CBBF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49" w:author="Pervova 21.1" w:date="2020-03-12T17:10:00Z"/>
              </w:rPr>
            </w:pPr>
          </w:p>
        </w:tc>
      </w:tr>
      <w:tr w:rsidR="00111D1A" w14:paraId="456213C2" w14:textId="77777777" w:rsidTr="000B250B">
        <w:trPr>
          <w:ins w:id="2250" w:author="Pervova 21.1" w:date="2020-03-12T17:10:00Z"/>
        </w:trPr>
        <w:tc>
          <w:tcPr>
            <w:tcW w:w="5488" w:type="dxa"/>
          </w:tcPr>
          <w:p w14:paraId="63BED37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51" w:author="Pervova 21.1" w:date="2020-03-12T17:10:00Z"/>
              </w:rPr>
            </w:pPr>
            <w:ins w:id="2252" w:author="Pervova 21.1" w:date="2020-03-12T17:10:00Z">
              <w:r w:rsidRPr="009B222F">
                <w:t>:98C::PREP//201</w:t>
              </w:r>
              <w:r>
                <w:t>7040115</w:t>
              </w:r>
              <w:r w:rsidRPr="009B222F">
                <w:t>0000</w:t>
              </w:r>
            </w:ins>
          </w:p>
        </w:tc>
        <w:tc>
          <w:tcPr>
            <w:tcW w:w="4762" w:type="dxa"/>
          </w:tcPr>
          <w:p w14:paraId="2AC43CE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53" w:author="Pervova 21.1" w:date="2020-03-12T17:10:00Z"/>
              </w:rPr>
            </w:pPr>
            <w:ins w:id="2254" w:author="Pervova 21.1" w:date="2020-03-12T17:10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111D1A" w14:paraId="626ED144" w14:textId="77777777" w:rsidTr="000B250B">
        <w:trPr>
          <w:ins w:id="2255" w:author="Pervova 21.1" w:date="2020-03-12T17:10:00Z"/>
        </w:trPr>
        <w:tc>
          <w:tcPr>
            <w:tcW w:w="5488" w:type="dxa"/>
          </w:tcPr>
          <w:p w14:paraId="5E9CD42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56" w:author="Pervova 21.1" w:date="2020-03-12T17:10:00Z"/>
              </w:rPr>
            </w:pPr>
            <w:ins w:id="2257" w:author="Pervova 21.1" w:date="2020-03-12T17:10:00Z">
              <w:r w:rsidRPr="009B222F">
                <w:t>:25D::PROC//COMP</w:t>
              </w:r>
            </w:ins>
          </w:p>
        </w:tc>
        <w:tc>
          <w:tcPr>
            <w:tcW w:w="4762" w:type="dxa"/>
          </w:tcPr>
          <w:p w14:paraId="41833AA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58" w:author="Pervova 21.1" w:date="2020-03-12T17:10:00Z"/>
              </w:rPr>
            </w:pPr>
          </w:p>
        </w:tc>
      </w:tr>
      <w:tr w:rsidR="00111D1A" w14:paraId="6E2DF2F6" w14:textId="77777777" w:rsidTr="000B250B">
        <w:trPr>
          <w:ins w:id="2259" w:author="Pervova 21.1" w:date="2020-03-12T17:10:00Z"/>
        </w:trPr>
        <w:tc>
          <w:tcPr>
            <w:tcW w:w="5488" w:type="dxa"/>
          </w:tcPr>
          <w:p w14:paraId="505F1669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60" w:author="Pervova 21.1" w:date="2020-03-12T17:10:00Z"/>
              </w:rPr>
            </w:pPr>
            <w:ins w:id="2261" w:author="Pervova 21.1" w:date="2020-03-12T17:10:00Z">
              <w:r w:rsidRPr="009B222F">
                <w:t>:16R:LINK</w:t>
              </w:r>
            </w:ins>
          </w:p>
        </w:tc>
        <w:tc>
          <w:tcPr>
            <w:tcW w:w="4762" w:type="dxa"/>
          </w:tcPr>
          <w:p w14:paraId="6AEBABE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62" w:author="Pervova 21.1" w:date="2020-03-12T17:10:00Z"/>
              </w:rPr>
            </w:pPr>
          </w:p>
        </w:tc>
      </w:tr>
      <w:tr w:rsidR="00111D1A" w14:paraId="01682BFB" w14:textId="77777777" w:rsidTr="000B250B">
        <w:trPr>
          <w:ins w:id="2263" w:author="Pervova 21.1" w:date="2020-03-12T17:10:00Z"/>
        </w:trPr>
        <w:tc>
          <w:tcPr>
            <w:tcW w:w="5488" w:type="dxa"/>
          </w:tcPr>
          <w:p w14:paraId="73CEBCE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64" w:author="Pervova 21.1" w:date="2020-03-12T17:10:00Z"/>
              </w:rPr>
            </w:pPr>
            <w:ins w:id="2265" w:author="Pervova 21.1" w:date="2020-03-12T17:10:00Z">
              <w:r w:rsidRPr="009B222F">
                <w:t>:20C::CORP//00000</w:t>
              </w:r>
              <w:r>
                <w:t>1</w:t>
              </w:r>
            </w:ins>
          </w:p>
        </w:tc>
        <w:tc>
          <w:tcPr>
            <w:tcW w:w="4762" w:type="dxa"/>
          </w:tcPr>
          <w:p w14:paraId="5D32D026" w14:textId="77777777" w:rsidR="00111D1A" w:rsidRDefault="00111D1A" w:rsidP="000B250B">
            <w:pPr>
              <w:rPr>
                <w:ins w:id="2266" w:author="Pervova 21.1" w:date="2020-03-12T17:10:00Z"/>
              </w:rPr>
            </w:pPr>
            <w:proofErr w:type="gramStart"/>
            <w:ins w:id="2267" w:author="Pervova 21.1" w:date="2020-03-12T17:10:00Z">
              <w:r w:rsidRPr="005476B1">
                <w:t>Связанный</w:t>
              </w:r>
              <w:proofErr w:type="gramEnd"/>
              <w:r w:rsidRPr="005476B1">
                <w:t xml:space="preserve"> референс КД</w:t>
              </w:r>
            </w:ins>
          </w:p>
        </w:tc>
      </w:tr>
      <w:tr w:rsidR="00111D1A" w14:paraId="06CA0588" w14:textId="77777777" w:rsidTr="000B250B">
        <w:trPr>
          <w:ins w:id="2268" w:author="Pervova 21.1" w:date="2020-03-12T17:10:00Z"/>
        </w:trPr>
        <w:tc>
          <w:tcPr>
            <w:tcW w:w="5488" w:type="dxa"/>
          </w:tcPr>
          <w:p w14:paraId="146BFE6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69" w:author="Pervova 21.1" w:date="2020-03-12T17:10:00Z"/>
              </w:rPr>
            </w:pPr>
            <w:ins w:id="2270" w:author="Pervova 21.1" w:date="2020-03-12T17:10:00Z">
              <w:r w:rsidRPr="009B222F">
                <w:t>:16S:LINK</w:t>
              </w:r>
            </w:ins>
          </w:p>
        </w:tc>
        <w:tc>
          <w:tcPr>
            <w:tcW w:w="4762" w:type="dxa"/>
          </w:tcPr>
          <w:p w14:paraId="0E0C3E98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71" w:author="Pervova 21.1" w:date="2020-03-12T17:10:00Z"/>
              </w:rPr>
            </w:pPr>
          </w:p>
        </w:tc>
      </w:tr>
      <w:tr w:rsidR="00111D1A" w14:paraId="481A8428" w14:textId="77777777" w:rsidTr="000B250B">
        <w:trPr>
          <w:ins w:id="2272" w:author="Pervova 21.1" w:date="2020-03-12T17:10:00Z"/>
        </w:trPr>
        <w:tc>
          <w:tcPr>
            <w:tcW w:w="5488" w:type="dxa"/>
          </w:tcPr>
          <w:p w14:paraId="0F42E5F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73" w:author="Pervova 21.1" w:date="2020-03-12T17:10:00Z"/>
              </w:rPr>
            </w:pPr>
            <w:ins w:id="2274" w:author="Pervova 21.1" w:date="2020-03-12T17:10:00Z">
              <w:r w:rsidRPr="009B222F">
                <w:t>:16R:LINK</w:t>
              </w:r>
            </w:ins>
          </w:p>
        </w:tc>
        <w:tc>
          <w:tcPr>
            <w:tcW w:w="4762" w:type="dxa"/>
          </w:tcPr>
          <w:p w14:paraId="147E309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75" w:author="Pervova 21.1" w:date="2020-03-12T17:10:00Z"/>
              </w:rPr>
            </w:pPr>
          </w:p>
        </w:tc>
      </w:tr>
      <w:tr w:rsidR="00111D1A" w14:paraId="2D539387" w14:textId="77777777" w:rsidTr="000B250B">
        <w:trPr>
          <w:ins w:id="2276" w:author="Pervova 21.1" w:date="2020-03-12T17:10:00Z"/>
        </w:trPr>
        <w:tc>
          <w:tcPr>
            <w:tcW w:w="5488" w:type="dxa"/>
          </w:tcPr>
          <w:p w14:paraId="3C4CC15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77" w:author="Pervova 21.1" w:date="2020-03-12T17:10:00Z"/>
              </w:rPr>
            </w:pPr>
            <w:ins w:id="2278" w:author="Pervova 21.1" w:date="2020-03-12T17:10:00Z">
              <w:r w:rsidRPr="009B222F">
                <w:t>:22F::LINK//WITH</w:t>
              </w:r>
            </w:ins>
          </w:p>
        </w:tc>
        <w:tc>
          <w:tcPr>
            <w:tcW w:w="4762" w:type="dxa"/>
          </w:tcPr>
          <w:p w14:paraId="67A12D4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79" w:author="Pervova 21.1" w:date="2020-03-12T17:10:00Z"/>
              </w:rPr>
            </w:pPr>
            <w:ins w:id="2280" w:author="Pervova 21.1" w:date="2020-03-12T17:10:00Z">
              <w:r>
                <w:t>Тип связки – обрабатывать одновременно</w:t>
              </w:r>
            </w:ins>
          </w:p>
        </w:tc>
      </w:tr>
      <w:tr w:rsidR="00111D1A" w14:paraId="6A81CBF0" w14:textId="77777777" w:rsidTr="000B250B">
        <w:trPr>
          <w:ins w:id="2281" w:author="Pervova 21.1" w:date="2020-03-12T17:10:00Z"/>
        </w:trPr>
        <w:tc>
          <w:tcPr>
            <w:tcW w:w="5488" w:type="dxa"/>
          </w:tcPr>
          <w:p w14:paraId="7A4F707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82" w:author="Pervova 21.1" w:date="2020-03-12T17:10:00Z"/>
              </w:rPr>
            </w:pPr>
            <w:ins w:id="2283" w:author="Pervova 21.1" w:date="2020-03-12T17:10:00Z">
              <w:r w:rsidRPr="009B222F">
                <w:t>:13A::LINK//568</w:t>
              </w:r>
            </w:ins>
          </w:p>
        </w:tc>
        <w:tc>
          <w:tcPr>
            <w:tcW w:w="4762" w:type="dxa"/>
          </w:tcPr>
          <w:p w14:paraId="549B726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84" w:author="Pervova 21.1" w:date="2020-03-12T17:10:00Z"/>
              </w:rPr>
            </w:pPr>
            <w:ins w:id="2285" w:author="Pervova 21.1" w:date="2020-03-12T17:10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111D1A" w14:paraId="10CFE375" w14:textId="77777777" w:rsidTr="000B250B">
        <w:trPr>
          <w:ins w:id="2286" w:author="Pervova 21.1" w:date="2020-03-12T17:10:00Z"/>
        </w:trPr>
        <w:tc>
          <w:tcPr>
            <w:tcW w:w="5488" w:type="dxa"/>
          </w:tcPr>
          <w:p w14:paraId="1079983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87" w:author="Pervova 21.1" w:date="2020-03-12T17:10:00Z"/>
              </w:rPr>
            </w:pPr>
            <w:ins w:id="2288" w:author="Pervova 21.1" w:date="2020-03-12T17:10:00Z">
              <w:r w:rsidRPr="009B222F">
                <w:t>:20C::CORP//00000</w:t>
              </w:r>
              <w:r>
                <w:t>1</w:t>
              </w:r>
              <w:r w:rsidRPr="009B222F">
                <w:t>X1</w:t>
              </w:r>
            </w:ins>
          </w:p>
        </w:tc>
        <w:tc>
          <w:tcPr>
            <w:tcW w:w="4762" w:type="dxa"/>
          </w:tcPr>
          <w:p w14:paraId="23D0801F" w14:textId="77777777" w:rsidR="00111D1A" w:rsidRDefault="00111D1A" w:rsidP="000B250B">
            <w:pPr>
              <w:rPr>
                <w:ins w:id="2289" w:author="Pervova 21.1" w:date="2020-03-12T17:10:00Z"/>
              </w:rPr>
            </w:pPr>
            <w:proofErr w:type="gramStart"/>
            <w:ins w:id="2290" w:author="Pervova 21.1" w:date="2020-03-12T17:10:00Z">
              <w:r w:rsidRPr="005476B1">
                <w:t>Связанный</w:t>
              </w:r>
              <w:proofErr w:type="gramEnd"/>
              <w:r w:rsidRPr="005476B1">
                <w:t xml:space="preserve"> референс КД</w:t>
              </w:r>
            </w:ins>
          </w:p>
        </w:tc>
      </w:tr>
      <w:tr w:rsidR="00111D1A" w14:paraId="62F7EC49" w14:textId="77777777" w:rsidTr="000B250B">
        <w:trPr>
          <w:ins w:id="2291" w:author="Pervova 21.1" w:date="2020-03-12T17:10:00Z"/>
        </w:trPr>
        <w:tc>
          <w:tcPr>
            <w:tcW w:w="5488" w:type="dxa"/>
          </w:tcPr>
          <w:p w14:paraId="1255A9D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92" w:author="Pervova 21.1" w:date="2020-03-12T17:10:00Z"/>
              </w:rPr>
            </w:pPr>
            <w:ins w:id="2293" w:author="Pervova 21.1" w:date="2020-03-12T17:10:00Z">
              <w:r w:rsidRPr="009B222F">
                <w:t>:16S:LINK</w:t>
              </w:r>
            </w:ins>
          </w:p>
        </w:tc>
        <w:tc>
          <w:tcPr>
            <w:tcW w:w="4762" w:type="dxa"/>
          </w:tcPr>
          <w:p w14:paraId="7B6168A1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94" w:author="Pervova 21.1" w:date="2020-03-12T17:10:00Z"/>
              </w:rPr>
            </w:pPr>
          </w:p>
        </w:tc>
      </w:tr>
      <w:tr w:rsidR="00111D1A" w14:paraId="154782AF" w14:textId="77777777" w:rsidTr="000B250B">
        <w:trPr>
          <w:ins w:id="2295" w:author="Pervova 21.1" w:date="2020-03-12T17:10:00Z"/>
        </w:trPr>
        <w:tc>
          <w:tcPr>
            <w:tcW w:w="5488" w:type="dxa"/>
          </w:tcPr>
          <w:p w14:paraId="5C3099D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96" w:author="Pervova 21.1" w:date="2020-03-12T17:10:00Z"/>
              </w:rPr>
            </w:pPr>
            <w:ins w:id="2297" w:author="Pervova 21.1" w:date="2020-03-12T17:10:00Z">
              <w:r w:rsidRPr="009B222F">
                <w:t>:16R:LINK</w:t>
              </w:r>
            </w:ins>
          </w:p>
        </w:tc>
        <w:tc>
          <w:tcPr>
            <w:tcW w:w="4762" w:type="dxa"/>
          </w:tcPr>
          <w:p w14:paraId="4F8AA778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298" w:author="Pervova 21.1" w:date="2020-03-12T17:10:00Z"/>
              </w:rPr>
            </w:pPr>
          </w:p>
        </w:tc>
      </w:tr>
      <w:tr w:rsidR="00111D1A" w14:paraId="0F57DBEE" w14:textId="77777777" w:rsidTr="000B250B">
        <w:trPr>
          <w:ins w:id="2299" w:author="Pervova 21.1" w:date="2020-03-12T17:10:00Z"/>
        </w:trPr>
        <w:tc>
          <w:tcPr>
            <w:tcW w:w="5488" w:type="dxa"/>
          </w:tcPr>
          <w:p w14:paraId="736D301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00" w:author="Pervova 21.1" w:date="2020-03-12T17:10:00Z"/>
              </w:rPr>
            </w:pPr>
            <w:ins w:id="2301" w:author="Pervova 21.1" w:date="2020-03-12T17:10:00Z">
              <w:r w:rsidRPr="009B222F">
                <w:t>:20C::PREV//1</w:t>
              </w:r>
            </w:ins>
          </w:p>
        </w:tc>
        <w:tc>
          <w:tcPr>
            <w:tcW w:w="4762" w:type="dxa"/>
          </w:tcPr>
          <w:p w14:paraId="3EDBBFB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02" w:author="Pervova 21.1" w:date="2020-03-12T17:10:00Z"/>
              </w:rPr>
            </w:pPr>
            <w:ins w:id="2303" w:author="Pervova 21.1" w:date="2020-03-12T17:10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111D1A" w14:paraId="758E97EB" w14:textId="77777777" w:rsidTr="000B250B">
        <w:trPr>
          <w:ins w:id="2304" w:author="Pervova 21.1" w:date="2020-03-12T17:10:00Z"/>
        </w:trPr>
        <w:tc>
          <w:tcPr>
            <w:tcW w:w="5488" w:type="dxa"/>
          </w:tcPr>
          <w:p w14:paraId="389CEF43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05" w:author="Pervova 21.1" w:date="2020-03-12T17:10:00Z"/>
              </w:rPr>
            </w:pPr>
            <w:ins w:id="2306" w:author="Pervova 21.1" w:date="2020-03-12T17:10:00Z">
              <w:r w:rsidRPr="009B222F">
                <w:t>:16S:LINK</w:t>
              </w:r>
            </w:ins>
          </w:p>
        </w:tc>
        <w:tc>
          <w:tcPr>
            <w:tcW w:w="4762" w:type="dxa"/>
          </w:tcPr>
          <w:p w14:paraId="7793A0D9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07" w:author="Pervova 21.1" w:date="2020-03-12T17:10:00Z"/>
              </w:rPr>
            </w:pPr>
          </w:p>
        </w:tc>
      </w:tr>
      <w:tr w:rsidR="00111D1A" w:rsidRPr="00F72221" w14:paraId="4428893D" w14:textId="77777777" w:rsidTr="000B250B">
        <w:trPr>
          <w:ins w:id="2308" w:author="Pervova 21.1" w:date="2020-03-12T17:10:00Z"/>
        </w:trPr>
        <w:tc>
          <w:tcPr>
            <w:tcW w:w="5488" w:type="dxa"/>
          </w:tcPr>
          <w:p w14:paraId="7A671292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09" w:author="Pervova 21.1" w:date="2020-03-12T17:10:00Z"/>
              </w:rPr>
            </w:pPr>
            <w:ins w:id="2310" w:author="Pervova 21.1" w:date="2020-03-12T17:10:00Z">
              <w:r w:rsidRPr="009B222F">
                <w:t>:16S:GENL</w:t>
              </w:r>
            </w:ins>
          </w:p>
        </w:tc>
        <w:tc>
          <w:tcPr>
            <w:tcW w:w="4762" w:type="dxa"/>
          </w:tcPr>
          <w:p w14:paraId="5F406326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11" w:author="Pervova 21.1" w:date="2020-03-12T17:10:00Z"/>
                <w:lang w:val="en-US"/>
              </w:rPr>
            </w:pPr>
          </w:p>
        </w:tc>
      </w:tr>
      <w:tr w:rsidR="00111D1A" w14:paraId="5D4342AA" w14:textId="77777777" w:rsidTr="000B250B">
        <w:trPr>
          <w:ins w:id="2312" w:author="Pervova 21.1" w:date="2020-03-12T17:10:00Z"/>
        </w:trPr>
        <w:tc>
          <w:tcPr>
            <w:tcW w:w="5488" w:type="dxa"/>
          </w:tcPr>
          <w:p w14:paraId="6225BA3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13" w:author="Pervova 21.1" w:date="2020-03-12T17:10:00Z"/>
              </w:rPr>
            </w:pPr>
            <w:ins w:id="2314" w:author="Pervova 21.1" w:date="2020-03-12T17:10:00Z">
              <w:r w:rsidRPr="009B222F">
                <w:t>:16R:USECU</w:t>
              </w:r>
            </w:ins>
          </w:p>
        </w:tc>
        <w:tc>
          <w:tcPr>
            <w:tcW w:w="4762" w:type="dxa"/>
          </w:tcPr>
          <w:p w14:paraId="5C6657C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15" w:author="Pervova 21.1" w:date="2020-03-12T17:10:00Z"/>
              </w:rPr>
            </w:pPr>
          </w:p>
        </w:tc>
      </w:tr>
      <w:tr w:rsidR="00111D1A" w:rsidRPr="00B0186A" w14:paraId="68C8E7F3" w14:textId="77777777" w:rsidTr="000B250B">
        <w:trPr>
          <w:ins w:id="2316" w:author="Pervova 21.1" w:date="2020-03-12T17:10:00Z"/>
        </w:trPr>
        <w:tc>
          <w:tcPr>
            <w:tcW w:w="5488" w:type="dxa"/>
          </w:tcPr>
          <w:p w14:paraId="786162E0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17" w:author="Pervova 21.1" w:date="2020-03-12T17:10:00Z"/>
              </w:rPr>
            </w:pPr>
            <w:ins w:id="2318" w:author="Pervova 21.1" w:date="2020-03-12T17:10:00Z">
              <w:r w:rsidRPr="009B222F">
                <w:t>:35B:ISIN RU1111111111</w:t>
              </w:r>
            </w:ins>
          </w:p>
        </w:tc>
        <w:tc>
          <w:tcPr>
            <w:tcW w:w="4762" w:type="dxa"/>
          </w:tcPr>
          <w:p w14:paraId="4B1B1386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19" w:author="Pervova 21.1" w:date="2020-03-12T17:10:00Z"/>
                <w:lang w:val="en-US"/>
              </w:rPr>
            </w:pPr>
            <w:ins w:id="2320" w:author="Pervova 21.1" w:date="2020-03-12T17:10:00Z">
              <w:r>
                <w:t>ISIN</w:t>
              </w:r>
            </w:ins>
          </w:p>
        </w:tc>
      </w:tr>
      <w:tr w:rsidR="00111D1A" w:rsidRPr="00F72221" w14:paraId="2CDD6128" w14:textId="77777777" w:rsidTr="000B250B">
        <w:trPr>
          <w:ins w:id="2321" w:author="Pervova 21.1" w:date="2020-03-12T17:10:00Z"/>
        </w:trPr>
        <w:tc>
          <w:tcPr>
            <w:tcW w:w="5488" w:type="dxa"/>
          </w:tcPr>
          <w:p w14:paraId="7E77412C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22" w:author="Pervova 21.1" w:date="2020-03-12T17:10:00Z"/>
              </w:rPr>
            </w:pPr>
            <w:ins w:id="2323" w:author="Pervova 21.1" w:date="2020-03-12T17:10:00Z">
              <w:r w:rsidRPr="009B222F">
                <w:t>/XX/CORP/NADC/RU1111111111</w:t>
              </w:r>
            </w:ins>
          </w:p>
        </w:tc>
        <w:tc>
          <w:tcPr>
            <w:tcW w:w="4762" w:type="dxa"/>
          </w:tcPr>
          <w:p w14:paraId="400C2467" w14:textId="77777777" w:rsidR="00111D1A" w:rsidRPr="00A20E85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24" w:author="Pervova 21.1" w:date="2020-03-12T17:10:00Z"/>
              </w:rPr>
            </w:pPr>
            <w:proofErr w:type="gramStart"/>
            <w:ins w:id="2325" w:author="Pervova 21.1" w:date="2020-03-12T17:10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111D1A" w:rsidRPr="00F72221" w14:paraId="4841E86F" w14:textId="77777777" w:rsidTr="000B250B">
        <w:trPr>
          <w:ins w:id="2326" w:author="Pervova 21.1" w:date="2020-03-12T17:10:00Z"/>
        </w:trPr>
        <w:tc>
          <w:tcPr>
            <w:tcW w:w="5488" w:type="dxa"/>
          </w:tcPr>
          <w:p w14:paraId="43E4F7EC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27" w:author="Pervova 21.1" w:date="2020-03-12T17:10:00Z"/>
              </w:rPr>
            </w:pPr>
            <w:ins w:id="2328" w:author="Pervova 21.1" w:date="2020-03-12T17:10:00Z">
              <w:r w:rsidRPr="009B222F">
                <w:t>/RU/1-11-00111-A</w:t>
              </w:r>
            </w:ins>
          </w:p>
        </w:tc>
        <w:tc>
          <w:tcPr>
            <w:tcW w:w="4762" w:type="dxa"/>
          </w:tcPr>
          <w:p w14:paraId="42080202" w14:textId="77777777" w:rsidR="00111D1A" w:rsidRPr="00A20E85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29" w:author="Pervova 21.1" w:date="2020-03-12T17:10:00Z"/>
              </w:rPr>
            </w:pPr>
            <w:ins w:id="2330" w:author="Pervova 21.1" w:date="2020-03-12T17:10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111D1A" w:rsidRPr="0036432F" w14:paraId="74B7CBB8" w14:textId="77777777" w:rsidTr="000B250B">
        <w:trPr>
          <w:ins w:id="2331" w:author="Pervova 21.1" w:date="2020-03-12T17:10:00Z"/>
        </w:trPr>
        <w:tc>
          <w:tcPr>
            <w:tcW w:w="5488" w:type="dxa"/>
          </w:tcPr>
          <w:p w14:paraId="237EBEC5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32" w:author="Pervova 21.1" w:date="2020-03-12T17:10:00Z"/>
              </w:rPr>
            </w:pPr>
            <w:ins w:id="2333" w:author="Pervova 21.1" w:date="2020-03-12T17:10:00Z">
              <w:r>
                <w:t>'AO ''</w:t>
              </w:r>
              <w:r>
                <w:rPr>
                  <w:lang w:val="en-US"/>
                </w:rPr>
                <w:t>e</w:t>
              </w:r>
              <w:r>
                <w:t>NERGONEFTEGAZ''</w:t>
              </w:r>
              <w:r w:rsidRPr="001E28E9">
                <w:t xml:space="preserve"> VYP1</w:t>
              </w:r>
            </w:ins>
          </w:p>
        </w:tc>
        <w:tc>
          <w:tcPr>
            <w:tcW w:w="4762" w:type="dxa"/>
          </w:tcPr>
          <w:p w14:paraId="50695A3E" w14:textId="77777777" w:rsidR="00111D1A" w:rsidRPr="0036432F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34" w:author="Pervova 21.1" w:date="2020-03-12T17:10:00Z"/>
              </w:rPr>
            </w:pPr>
            <w:proofErr w:type="gramStart"/>
            <w:ins w:id="2335" w:author="Pervova 21.1" w:date="2020-03-12T17:10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111D1A" w:rsidRPr="00E33FA3" w14:paraId="738F969F" w14:textId="77777777" w:rsidTr="000B250B">
        <w:trPr>
          <w:ins w:id="2336" w:author="Pervova 21.1" w:date="2020-03-12T17:10:00Z"/>
        </w:trPr>
        <w:tc>
          <w:tcPr>
            <w:tcW w:w="5488" w:type="dxa"/>
          </w:tcPr>
          <w:p w14:paraId="4A0F51D2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37" w:author="Pervova 21.1" w:date="2020-03-12T17:10:00Z"/>
              </w:rPr>
            </w:pPr>
            <w:ins w:id="2338" w:author="Pervova 21.1" w:date="2020-03-12T17:10:00Z">
              <w:r w:rsidRPr="009B222F">
                <w:t>:16R:ACCTINFO</w:t>
              </w:r>
            </w:ins>
          </w:p>
        </w:tc>
        <w:tc>
          <w:tcPr>
            <w:tcW w:w="4762" w:type="dxa"/>
          </w:tcPr>
          <w:p w14:paraId="48C2C86B" w14:textId="77777777" w:rsidR="00111D1A" w:rsidRPr="00E33FA3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39" w:author="Pervova 21.1" w:date="2020-03-12T17:10:00Z"/>
                <w:lang w:val="en-US"/>
              </w:rPr>
            </w:pPr>
          </w:p>
        </w:tc>
      </w:tr>
      <w:tr w:rsidR="00111D1A" w14:paraId="24C3D144" w14:textId="77777777" w:rsidTr="000B250B">
        <w:trPr>
          <w:ins w:id="2340" w:author="Pervova 21.1" w:date="2020-03-12T17:10:00Z"/>
        </w:trPr>
        <w:tc>
          <w:tcPr>
            <w:tcW w:w="5488" w:type="dxa"/>
          </w:tcPr>
          <w:p w14:paraId="66924539" w14:textId="6AAA510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41" w:author="Pervova 21.1" w:date="2020-03-12T17:10:00Z"/>
              </w:rPr>
            </w:pPr>
            <w:ins w:id="2342" w:author="Pervova 21.1" w:date="2020-03-12T17:10:00Z">
              <w:r w:rsidRPr="009B222F">
                <w:t>:97A::SAFE//</w:t>
              </w:r>
            </w:ins>
            <w:ins w:id="2343" w:author="Pervova 21.1" w:date="2020-03-12T20:50:00Z">
              <w:r w:rsidR="00745393" w:rsidRPr="005F20DE">
                <w:t>МL0123456789</w:t>
              </w:r>
            </w:ins>
          </w:p>
        </w:tc>
        <w:tc>
          <w:tcPr>
            <w:tcW w:w="4762" w:type="dxa"/>
          </w:tcPr>
          <w:p w14:paraId="14769877" w14:textId="77777777" w:rsidR="00111D1A" w:rsidRDefault="00111D1A" w:rsidP="000B250B">
            <w:pPr>
              <w:rPr>
                <w:ins w:id="2344" w:author="Pervova 21.1" w:date="2020-03-12T17:10:00Z"/>
              </w:rPr>
            </w:pPr>
            <w:ins w:id="2345" w:author="Pervova 21.1" w:date="2020-03-12T17:10:00Z">
              <w:r w:rsidRPr="00BE3C71">
                <w:t>Номер счета депонента в НРД</w:t>
              </w:r>
            </w:ins>
          </w:p>
        </w:tc>
      </w:tr>
      <w:tr w:rsidR="00111D1A" w:rsidRPr="00AF4D92" w14:paraId="269DA3F3" w14:textId="77777777" w:rsidTr="000B250B">
        <w:trPr>
          <w:ins w:id="2346" w:author="Pervova 21.1" w:date="2020-03-12T17:10:00Z"/>
        </w:trPr>
        <w:tc>
          <w:tcPr>
            <w:tcW w:w="5488" w:type="dxa"/>
          </w:tcPr>
          <w:p w14:paraId="073FF4D9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47" w:author="Pervova 21.1" w:date="2020-03-12T17:10:00Z"/>
              </w:rPr>
            </w:pPr>
            <w:ins w:id="2348" w:author="Pervova 21.1" w:date="2020-03-12T17:10:00Z">
              <w:r w:rsidRPr="009B222F">
                <w:t>:93B::ELIG//UNIT/</w:t>
              </w:r>
              <w:r w:rsidRPr="001E28E9">
                <w:t>10000000</w:t>
              </w:r>
              <w:r w:rsidRPr="009B222F">
                <w:t>,</w:t>
              </w:r>
            </w:ins>
          </w:p>
        </w:tc>
        <w:tc>
          <w:tcPr>
            <w:tcW w:w="4762" w:type="dxa"/>
          </w:tcPr>
          <w:p w14:paraId="3BA0E5D3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49" w:author="Pervova 21.1" w:date="2020-03-12T17:10:00Z"/>
                <w:lang w:val="en-US"/>
              </w:rPr>
            </w:pPr>
            <w:ins w:id="2350" w:author="Pervova 21.1" w:date="2020-03-12T17:10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111D1A" w:rsidRPr="00AF4D92" w14:paraId="6A76CC0E" w14:textId="77777777" w:rsidTr="000B250B">
        <w:trPr>
          <w:ins w:id="2351" w:author="Pervova 21.1" w:date="2020-03-12T17:10:00Z"/>
        </w:trPr>
        <w:tc>
          <w:tcPr>
            <w:tcW w:w="5488" w:type="dxa"/>
          </w:tcPr>
          <w:p w14:paraId="08A76205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52" w:author="Pervova 21.1" w:date="2020-03-12T17:10:00Z"/>
              </w:rPr>
            </w:pPr>
            <w:ins w:id="2353" w:author="Pervova 21.1" w:date="2020-03-12T17:10:00Z">
              <w:r w:rsidRPr="009B222F">
                <w:t>:16S:ACCTINFO</w:t>
              </w:r>
            </w:ins>
          </w:p>
        </w:tc>
        <w:tc>
          <w:tcPr>
            <w:tcW w:w="4762" w:type="dxa"/>
          </w:tcPr>
          <w:p w14:paraId="18680AE6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54" w:author="Pervova 21.1" w:date="2020-03-12T17:10:00Z"/>
                <w:lang w:val="en-US"/>
              </w:rPr>
            </w:pPr>
          </w:p>
        </w:tc>
      </w:tr>
      <w:tr w:rsidR="00111D1A" w14:paraId="6D656A1E" w14:textId="77777777" w:rsidTr="000B250B">
        <w:trPr>
          <w:ins w:id="2355" w:author="Pervova 21.1" w:date="2020-03-12T17:10:00Z"/>
        </w:trPr>
        <w:tc>
          <w:tcPr>
            <w:tcW w:w="5488" w:type="dxa"/>
          </w:tcPr>
          <w:p w14:paraId="6A7F1F4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56" w:author="Pervova 21.1" w:date="2020-03-12T17:10:00Z"/>
              </w:rPr>
            </w:pPr>
            <w:ins w:id="2357" w:author="Pervova 21.1" w:date="2020-03-12T17:10:00Z">
              <w:r w:rsidRPr="009B222F">
                <w:t>:16S:USECU</w:t>
              </w:r>
            </w:ins>
          </w:p>
        </w:tc>
        <w:tc>
          <w:tcPr>
            <w:tcW w:w="4762" w:type="dxa"/>
          </w:tcPr>
          <w:p w14:paraId="29DF0F9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58" w:author="Pervova 21.1" w:date="2020-03-12T17:10:00Z"/>
              </w:rPr>
            </w:pPr>
          </w:p>
        </w:tc>
      </w:tr>
      <w:tr w:rsidR="00111D1A" w:rsidRPr="00F72221" w14:paraId="3D1DCC05" w14:textId="77777777" w:rsidTr="000B250B">
        <w:trPr>
          <w:ins w:id="2359" w:author="Pervova 21.1" w:date="2020-03-12T17:10:00Z"/>
        </w:trPr>
        <w:tc>
          <w:tcPr>
            <w:tcW w:w="5488" w:type="dxa"/>
          </w:tcPr>
          <w:p w14:paraId="66A4FA6E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60" w:author="Pervova 21.1" w:date="2020-03-12T17:10:00Z"/>
              </w:rPr>
            </w:pPr>
            <w:ins w:id="2361" w:author="Pervova 21.1" w:date="2020-03-12T17:10:00Z">
              <w:r w:rsidRPr="009B222F">
                <w:t>:16R:CADETL</w:t>
              </w:r>
            </w:ins>
          </w:p>
        </w:tc>
        <w:tc>
          <w:tcPr>
            <w:tcW w:w="4762" w:type="dxa"/>
          </w:tcPr>
          <w:p w14:paraId="62283FA0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62" w:author="Pervova 21.1" w:date="2020-03-12T17:10:00Z"/>
                <w:lang w:val="en-US"/>
              </w:rPr>
            </w:pPr>
          </w:p>
        </w:tc>
      </w:tr>
      <w:tr w:rsidR="00111D1A" w:rsidRPr="00F72221" w14:paraId="3F0BCF67" w14:textId="77777777" w:rsidTr="000B250B">
        <w:trPr>
          <w:ins w:id="2363" w:author="Pervova 21.1" w:date="2020-03-12T17:10:00Z"/>
        </w:trPr>
        <w:tc>
          <w:tcPr>
            <w:tcW w:w="5488" w:type="dxa"/>
          </w:tcPr>
          <w:p w14:paraId="3B28AF10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64" w:author="Pervova 21.1" w:date="2020-03-12T17:10:00Z"/>
              </w:rPr>
            </w:pPr>
            <w:ins w:id="2365" w:author="Pervova 21.1" w:date="2020-03-12T17:10:00Z">
              <w:r w:rsidRPr="009B222F">
                <w:t>:98C::MEET//201</w:t>
              </w:r>
              <w:r>
                <w:t>7033015</w:t>
              </w:r>
              <w:r w:rsidRPr="009B222F">
                <w:t>0000</w:t>
              </w:r>
            </w:ins>
          </w:p>
        </w:tc>
        <w:tc>
          <w:tcPr>
            <w:tcW w:w="4762" w:type="dxa"/>
          </w:tcPr>
          <w:p w14:paraId="22D0CB16" w14:textId="77777777" w:rsidR="00111D1A" w:rsidRPr="007F11DB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66" w:author="Pervova 21.1" w:date="2020-03-12T17:10:00Z"/>
              </w:rPr>
            </w:pPr>
            <w:ins w:id="2367" w:author="Pervova 21.1" w:date="2020-03-12T17:10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111D1A" w:rsidRPr="005476B1" w14:paraId="447C81C5" w14:textId="77777777" w:rsidTr="000B250B">
        <w:trPr>
          <w:ins w:id="2368" w:author="Pervova 21.1" w:date="2020-03-12T17:10:00Z"/>
        </w:trPr>
        <w:tc>
          <w:tcPr>
            <w:tcW w:w="5488" w:type="dxa"/>
          </w:tcPr>
          <w:p w14:paraId="4320760A" w14:textId="77777777" w:rsidR="00111D1A" w:rsidRPr="00BA1ED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69" w:author="Pervova 21.1" w:date="2020-03-12T17:10:00Z"/>
                <w:lang w:val="en-US"/>
              </w:rPr>
            </w:pPr>
            <w:ins w:id="2370" w:author="Pervova 21.1" w:date="2020-03-12T17:10:00Z">
              <w:r w:rsidRPr="00BA1ED2">
                <w:rPr>
                  <w:lang w:val="en-US"/>
                </w:rPr>
                <w:t xml:space="preserve">:94E::MEET//'MOSKVA, UL </w:t>
              </w:r>
              <w:proofErr w:type="spellStart"/>
              <w:r w:rsidRPr="00BA1ED2">
                <w:rPr>
                  <w:lang w:val="en-US"/>
                </w:rPr>
                <w:t>BALcUG</w:t>
              </w:r>
              <w:proofErr w:type="spellEnd"/>
              <w:r w:rsidRPr="00BA1ED2">
                <w:rPr>
                  <w:lang w:val="en-US"/>
                </w:rPr>
                <w:t>, D.1</w:t>
              </w:r>
            </w:ins>
          </w:p>
        </w:tc>
        <w:tc>
          <w:tcPr>
            <w:tcW w:w="4762" w:type="dxa"/>
          </w:tcPr>
          <w:p w14:paraId="4F5D2C6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71" w:author="Pervova 21.1" w:date="2020-03-12T17:10:00Z"/>
                <w:lang w:val="en-US"/>
              </w:rPr>
            </w:pPr>
            <w:ins w:id="2372" w:author="Pervova 21.1" w:date="2020-03-12T17:10:00Z">
              <w:r>
                <w:t>Место проведения собрания</w:t>
              </w:r>
            </w:ins>
          </w:p>
        </w:tc>
      </w:tr>
      <w:tr w:rsidR="00111D1A" w:rsidRPr="0093284B" w14:paraId="5D847DDF" w14:textId="77777777" w:rsidTr="000B250B">
        <w:trPr>
          <w:trHeight w:val="844"/>
          <w:ins w:id="2373" w:author="Pervova 21.1" w:date="2020-03-12T17:10:00Z"/>
        </w:trPr>
        <w:tc>
          <w:tcPr>
            <w:tcW w:w="5488" w:type="dxa"/>
          </w:tcPr>
          <w:p w14:paraId="778B380E" w14:textId="77777777" w:rsidR="00111D1A" w:rsidRPr="008C7DCB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74" w:author="Pervova 21.1" w:date="2020-03-12T17:10:00Z"/>
              </w:rPr>
            </w:pPr>
            <w:ins w:id="2375" w:author="Pervova 21.1" w:date="2020-03-12T17:10:00Z">
              <w:r w:rsidRPr="008C7DCB">
                <w:t>:70</w:t>
              </w:r>
              <w:r w:rsidRPr="0093284B">
                <w:rPr>
                  <w:lang w:val="en-US"/>
                </w:rPr>
                <w:t>G</w:t>
              </w:r>
              <w:r w:rsidRPr="008C7DCB">
                <w:t>::</w:t>
              </w:r>
              <w:r w:rsidRPr="0093284B">
                <w:rPr>
                  <w:lang w:val="en-US"/>
                </w:rPr>
                <w:t>WEBB</w:t>
              </w:r>
              <w:r w:rsidRPr="008C7DCB">
                <w:t>//</w:t>
              </w:r>
              <w:r w:rsidRPr="0093284B">
                <w:rPr>
                  <w:lang w:val="en-US"/>
                </w:rPr>
                <w:t>http</w:t>
              </w:r>
              <w:r w:rsidRPr="008C7DCB">
                <w:t>://</w:t>
              </w:r>
              <w:proofErr w:type="spellStart"/>
              <w:r w:rsidRPr="0093284B">
                <w:rPr>
                  <w:lang w:val="en-US"/>
                </w:rPr>
                <w:t>cadocs</w:t>
              </w:r>
              <w:proofErr w:type="spellEnd"/>
              <w:r w:rsidRPr="008C7DCB">
                <w:t>-</w:t>
              </w:r>
              <w:r w:rsidRPr="0093284B">
                <w:rPr>
                  <w:lang w:val="en-US"/>
                </w:rPr>
                <w:t>test</w:t>
              </w:r>
              <w:r w:rsidRPr="008C7DCB">
                <w:t>.</w:t>
              </w:r>
              <w:r w:rsidRPr="0093284B">
                <w:rPr>
                  <w:lang w:val="en-US"/>
                </w:rPr>
                <w:t>nsd</w:t>
              </w:r>
              <w:r w:rsidRPr="008C7DCB">
                <w:t>.</w:t>
              </w:r>
              <w:r w:rsidRPr="0093284B">
                <w:rPr>
                  <w:lang w:val="en-US"/>
                </w:rPr>
                <w:t>ru</w:t>
              </w:r>
              <w:r w:rsidRPr="008C7DCB">
                <w:t>/</w:t>
              </w:r>
              <w:r w:rsidRPr="0093284B">
                <w:rPr>
                  <w:lang w:val="en-US"/>
                </w:rPr>
                <w:t>cd</w:t>
              </w:r>
              <w:r w:rsidRPr="008C7DCB">
                <w:t>7</w:t>
              </w:r>
              <w:proofErr w:type="spellStart"/>
              <w:r w:rsidRPr="0093284B">
                <w:rPr>
                  <w:lang w:val="en-US"/>
                </w:rPr>
                <w:t>ec</w:t>
              </w:r>
              <w:proofErr w:type="spellEnd"/>
              <w:r w:rsidRPr="008C7DCB">
                <w:t>523</w:t>
              </w:r>
              <w:r w:rsidRPr="0093284B">
                <w:rPr>
                  <w:lang w:val="en-US"/>
                </w:rPr>
                <w:t>d</w:t>
              </w:r>
            </w:ins>
          </w:p>
          <w:p w14:paraId="32F27AF5" w14:textId="77777777" w:rsidR="00111D1A" w:rsidRPr="0093284B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76" w:author="Pervova 21.1" w:date="2020-03-12T17:10:00Z"/>
              </w:rPr>
            </w:pPr>
            <w:ins w:id="2377" w:author="Pervova 21.1" w:date="2020-03-12T17:10:00Z">
              <w:r w:rsidRPr="009B222F">
                <w:t>2674881868a0d6818624649</w:t>
              </w:r>
            </w:ins>
          </w:p>
        </w:tc>
        <w:tc>
          <w:tcPr>
            <w:tcW w:w="4762" w:type="dxa"/>
          </w:tcPr>
          <w:p w14:paraId="1B63C4E0" w14:textId="77777777" w:rsidR="00111D1A" w:rsidRPr="0093284B" w:rsidRDefault="00111D1A" w:rsidP="000B250B">
            <w:pPr>
              <w:ind w:left="34" w:firstLine="0"/>
              <w:rPr>
                <w:ins w:id="2378" w:author="Pervova 21.1" w:date="2020-03-12T17:10:00Z"/>
              </w:rPr>
            </w:pPr>
            <w:ins w:id="2379" w:author="Pervova 21.1" w:date="2020-03-12T17:10:00Z">
              <w:r w:rsidRPr="0093284B">
                <w:t xml:space="preserve">Адрес в сети Интернет, по </w:t>
              </w:r>
              <w:proofErr w:type="gramStart"/>
              <w:r w:rsidRPr="0093284B">
                <w:t>которому</w:t>
              </w:r>
              <w:proofErr w:type="gramEnd"/>
              <w:r w:rsidRPr="0093284B">
                <w:t xml:space="preserve"> можно ознакомиться с дополнительной документацией</w:t>
              </w:r>
            </w:ins>
          </w:p>
        </w:tc>
      </w:tr>
      <w:tr w:rsidR="00111D1A" w:rsidRPr="00F72221" w14:paraId="58D4E571" w14:textId="77777777" w:rsidTr="000B250B">
        <w:trPr>
          <w:ins w:id="2380" w:author="Pervova 21.1" w:date="2020-03-12T17:10:00Z"/>
        </w:trPr>
        <w:tc>
          <w:tcPr>
            <w:tcW w:w="5488" w:type="dxa"/>
          </w:tcPr>
          <w:p w14:paraId="3EDDAC34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81" w:author="Pervova 21.1" w:date="2020-03-12T17:10:00Z"/>
              </w:rPr>
            </w:pPr>
            <w:ins w:id="2382" w:author="Pervova 21.1" w:date="2020-03-12T17:10:00Z">
              <w:r w:rsidRPr="009B222F">
                <w:lastRenderedPageBreak/>
                <w:t>:16S:CADETL</w:t>
              </w:r>
            </w:ins>
          </w:p>
        </w:tc>
        <w:tc>
          <w:tcPr>
            <w:tcW w:w="4762" w:type="dxa"/>
          </w:tcPr>
          <w:p w14:paraId="592418B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83" w:author="Pervova 21.1" w:date="2020-03-12T17:10:00Z"/>
                <w:lang w:val="en-US"/>
              </w:rPr>
            </w:pPr>
          </w:p>
        </w:tc>
      </w:tr>
      <w:tr w:rsidR="00111D1A" w:rsidRPr="00AF4D92" w14:paraId="27A43FF6" w14:textId="77777777" w:rsidTr="000B250B">
        <w:trPr>
          <w:ins w:id="2384" w:author="Pervova 21.1" w:date="2020-03-12T17:10:00Z"/>
        </w:trPr>
        <w:tc>
          <w:tcPr>
            <w:tcW w:w="5488" w:type="dxa"/>
          </w:tcPr>
          <w:p w14:paraId="7A730C65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85" w:author="Pervova 21.1" w:date="2020-03-12T17:10:00Z"/>
              </w:rPr>
            </w:pPr>
            <w:ins w:id="2386" w:author="Pervova 21.1" w:date="2020-03-12T17:10:00Z">
              <w:r w:rsidRPr="009B222F">
                <w:t>:16R:ADDINFO</w:t>
              </w:r>
            </w:ins>
          </w:p>
        </w:tc>
        <w:tc>
          <w:tcPr>
            <w:tcW w:w="4762" w:type="dxa"/>
          </w:tcPr>
          <w:p w14:paraId="2AAF718F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387" w:author="Pervova 21.1" w:date="2020-03-12T17:10:00Z"/>
                <w:lang w:val="en-US"/>
              </w:rPr>
            </w:pPr>
          </w:p>
        </w:tc>
      </w:tr>
      <w:tr w:rsidR="00111D1A" w:rsidRPr="00B3701A" w14:paraId="22DAADD8" w14:textId="77777777" w:rsidTr="000B250B">
        <w:trPr>
          <w:ins w:id="2388" w:author="Pervova 21.1" w:date="2020-03-12T17:10:00Z"/>
        </w:trPr>
        <w:tc>
          <w:tcPr>
            <w:tcW w:w="5488" w:type="dxa"/>
          </w:tcPr>
          <w:p w14:paraId="63367F01" w14:textId="77777777" w:rsidR="00111D1A" w:rsidRPr="00BA1ED2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389" w:author="Pervova 21.1" w:date="2020-03-12T17:10:00Z"/>
                <w:lang w:val="en-US"/>
              </w:rPr>
            </w:pPr>
            <w:ins w:id="2390" w:author="Pervova 21.1" w:date="2020-03-12T17:10:00Z">
              <w:r w:rsidRPr="00BA1ED2">
                <w:rPr>
                  <w:lang w:val="en-US"/>
                </w:rPr>
                <w:t>:70E::PACO//'PO VSEM VOPROSAM,</w:t>
              </w:r>
            </w:ins>
          </w:p>
          <w:p w14:paraId="3CB343DF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391" w:author="Pervova 21.1" w:date="2020-03-12T17:10:00Z"/>
                <w:lang w:val="en-US"/>
              </w:rPr>
            </w:pPr>
            <w:ins w:id="2392" w:author="Pervova 21.1" w:date="2020-03-12T17:10:00Z">
              <w:r w:rsidRPr="00BA1ED2">
                <w:rPr>
                  <w:lang w:val="en-US"/>
                </w:rPr>
                <w:t xml:space="preserve"> </w:t>
              </w:r>
              <w:r w:rsidRPr="008C7DCB">
                <w:rPr>
                  <w:lang w:val="en-US"/>
                </w:rPr>
                <w:t>SVaZANNYM S NAST</w:t>
              </w:r>
            </w:ins>
          </w:p>
          <w:p w14:paraId="443F9B2D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393" w:author="Pervova 21.1" w:date="2020-03-12T17:10:00Z"/>
                <w:lang w:val="en-US"/>
              </w:rPr>
            </w:pPr>
            <w:ins w:id="2394" w:author="Pervova 21.1" w:date="2020-03-12T17:10:00Z">
              <w:r w:rsidRPr="008C7DCB">
                <w:rPr>
                  <w:lang w:val="en-US"/>
                </w:rPr>
                <w:t xml:space="preserve">OaqIM </w:t>
              </w:r>
              <w:proofErr w:type="spellStart"/>
              <w:r w:rsidRPr="008C7DCB">
                <w:rPr>
                  <w:lang w:val="en-US"/>
                </w:rPr>
                <w:t>SOOBqENIEM</w:t>
              </w:r>
              <w:proofErr w:type="spellEnd"/>
              <w:r w:rsidRPr="008C7DCB">
                <w:rPr>
                  <w:lang w:val="en-US"/>
                </w:rPr>
                <w:t>, VY MOJETE</w:t>
              </w:r>
            </w:ins>
          </w:p>
          <w:p w14:paraId="5730ED08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395" w:author="Pervova 21.1" w:date="2020-03-12T17:10:00Z"/>
                <w:lang w:val="en-US"/>
              </w:rPr>
            </w:pPr>
            <w:ins w:id="2396" w:author="Pervova 21.1" w:date="2020-03-12T17:10:00Z">
              <w:r w:rsidRPr="008C7DCB">
                <w:rPr>
                  <w:lang w:val="en-US"/>
                </w:rPr>
                <w:t xml:space="preserve"> </w:t>
              </w:r>
              <w:proofErr w:type="spellStart"/>
              <w:r w:rsidRPr="008C7DCB">
                <w:rPr>
                  <w:lang w:val="en-US"/>
                </w:rPr>
                <w:t>OBRAqATXSa</w:t>
              </w:r>
              <w:proofErr w:type="spellEnd"/>
              <w:r w:rsidRPr="008C7DCB">
                <w:rPr>
                  <w:lang w:val="en-US"/>
                </w:rPr>
                <w:t xml:space="preserve"> K VAQIM PERSONAL</w:t>
              </w:r>
            </w:ins>
          </w:p>
          <w:p w14:paraId="0B022407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397" w:author="Pervova 21.1" w:date="2020-03-12T17:10:00Z"/>
                <w:lang w:val="en-US"/>
              </w:rPr>
            </w:pPr>
            <w:ins w:id="2398" w:author="Pervova 21.1" w:date="2020-03-12T17:10:00Z">
              <w:r w:rsidRPr="008C7DCB">
                <w:rPr>
                  <w:lang w:val="en-US"/>
                </w:rPr>
                <w:t>XNYM MENEDJERAM</w:t>
              </w:r>
            </w:ins>
          </w:p>
          <w:p w14:paraId="6C2CC508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399" w:author="Pervova 21.1" w:date="2020-03-12T17:10:00Z"/>
                <w:lang w:val="en-US"/>
              </w:rPr>
            </w:pPr>
            <w:ins w:id="2400" w:author="Pervova 21.1" w:date="2020-03-12T17:10:00Z">
              <w:r w:rsidRPr="008C7DCB">
                <w:rPr>
                  <w:lang w:val="en-US"/>
                </w:rPr>
                <w:t>PO TELEFONAM': (495) 956-27-90</w:t>
              </w:r>
            </w:ins>
          </w:p>
          <w:p w14:paraId="0C8FAF5B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401" w:author="Pervova 21.1" w:date="2020-03-12T17:10:00Z"/>
                <w:lang w:val="en-US"/>
              </w:rPr>
            </w:pPr>
            <w:ins w:id="2402" w:author="Pervova 21.1" w:date="2020-03-12T17:10:00Z">
              <w:r w:rsidRPr="008C7DCB">
                <w:rPr>
                  <w:lang w:val="en-US"/>
                </w:rPr>
                <w:t>, (495) 956-27-91</w:t>
              </w:r>
            </w:ins>
          </w:p>
          <w:p w14:paraId="7F46FBAA" w14:textId="77777777" w:rsidR="00111D1A" w:rsidRPr="008C7DCB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403" w:author="Pervova 21.1" w:date="2020-03-12T17:10:00Z"/>
                <w:lang w:val="en-US"/>
              </w:rPr>
            </w:pPr>
            <w:ins w:id="2404" w:author="Pervova 21.1" w:date="2020-03-12T17:10:00Z">
              <w:r w:rsidRPr="008C7DCB">
                <w:rPr>
                  <w:lang w:val="en-US"/>
                </w:rPr>
                <w:t>/ For details please contact</w:t>
              </w:r>
            </w:ins>
          </w:p>
          <w:p w14:paraId="61319F25" w14:textId="77777777" w:rsidR="00111D1A" w:rsidRPr="001E28E9" w:rsidRDefault="00111D1A" w:rsidP="000B250B">
            <w:pPr>
              <w:numPr>
                <w:ilvl w:val="0"/>
                <w:numId w:val="0"/>
              </w:numPr>
              <w:suppressAutoHyphens w:val="0"/>
              <w:jc w:val="left"/>
              <w:rPr>
                <w:ins w:id="2405" w:author="Pervova 21.1" w:date="2020-03-12T17:10:00Z"/>
              </w:rPr>
            </w:pPr>
            <w:ins w:id="2406" w:author="Pervova 21.1" w:date="2020-03-12T17:10:00Z">
              <w:r w:rsidRPr="008C7DCB">
                <w:rPr>
                  <w:lang w:val="en-US"/>
                </w:rPr>
                <w:t xml:space="preserve"> </w:t>
              </w:r>
              <w:proofErr w:type="spellStart"/>
              <w:r w:rsidRPr="001E28E9">
                <w:t>your</w:t>
              </w:r>
              <w:proofErr w:type="spellEnd"/>
              <w:r w:rsidRPr="001E28E9">
                <w:t xml:space="preserve"> account  </w:t>
              </w:r>
              <w:proofErr w:type="spellStart"/>
              <w:r w:rsidRPr="001E28E9">
                <w:t>manager</w:t>
              </w:r>
              <w:proofErr w:type="spellEnd"/>
              <w:r w:rsidRPr="001E28E9">
                <w:t xml:space="preserve"> </w:t>
              </w:r>
            </w:ins>
          </w:p>
          <w:p w14:paraId="47B327FB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07" w:author="Pervova 21.1" w:date="2020-03-12T17:10:00Z"/>
              </w:rPr>
            </w:pPr>
            <w:ins w:id="2408" w:author="Pervova 21.1" w:date="2020-03-12T17:10:00Z">
              <w:r w:rsidRPr="001E28E9">
                <w:t>(495) 956-27-90, (495) 956-27-91</w:t>
              </w:r>
            </w:ins>
          </w:p>
        </w:tc>
        <w:tc>
          <w:tcPr>
            <w:tcW w:w="4762" w:type="dxa"/>
          </w:tcPr>
          <w:p w14:paraId="3F11A459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09" w:author="Pervova 21.1" w:date="2020-03-12T17:10:00Z"/>
                <w:lang w:val="en-US"/>
              </w:rPr>
            </w:pPr>
            <w:ins w:id="2410" w:author="Pervova 21.1" w:date="2020-03-12T17:10:00Z">
              <w:r>
                <w:t>Контактная информация</w:t>
              </w:r>
            </w:ins>
          </w:p>
        </w:tc>
      </w:tr>
      <w:tr w:rsidR="00111D1A" w:rsidRPr="00F72221" w14:paraId="57241409" w14:textId="77777777" w:rsidTr="000B250B">
        <w:trPr>
          <w:ins w:id="2411" w:author="Pervova 21.1" w:date="2020-03-12T17:10:00Z"/>
        </w:trPr>
        <w:tc>
          <w:tcPr>
            <w:tcW w:w="5488" w:type="dxa"/>
          </w:tcPr>
          <w:p w14:paraId="3A4C0432" w14:textId="77777777" w:rsidR="00111D1A" w:rsidRPr="001E28E9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12" w:author="Pervova 21.1" w:date="2020-03-12T17:10:00Z"/>
              </w:rPr>
            </w:pPr>
            <w:ins w:id="2413" w:author="Pervova 21.1" w:date="2020-03-12T17:10:00Z">
              <w:r w:rsidRPr="009B222F">
                <w:t>:16S:ADDINFO</w:t>
              </w:r>
            </w:ins>
          </w:p>
        </w:tc>
        <w:tc>
          <w:tcPr>
            <w:tcW w:w="4762" w:type="dxa"/>
          </w:tcPr>
          <w:p w14:paraId="1149CC0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14" w:author="Pervova 21.1" w:date="2020-03-12T17:10:00Z"/>
                <w:lang w:val="en-US"/>
              </w:rPr>
            </w:pPr>
          </w:p>
        </w:tc>
      </w:tr>
      <w:tr w:rsidR="00111D1A" w:rsidRPr="00B0186A" w14:paraId="07484285" w14:textId="77777777" w:rsidTr="000B250B">
        <w:trPr>
          <w:ins w:id="2415" w:author="Pervova 21.1" w:date="2020-03-12T17:10:00Z"/>
        </w:trPr>
        <w:tc>
          <w:tcPr>
            <w:tcW w:w="5488" w:type="dxa"/>
          </w:tcPr>
          <w:p w14:paraId="1E2176A9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16" w:author="Pervova 21.1" w:date="2020-03-12T17:10:00Z"/>
                <w:lang w:val="en-US"/>
              </w:rPr>
            </w:pPr>
          </w:p>
        </w:tc>
        <w:tc>
          <w:tcPr>
            <w:tcW w:w="4762" w:type="dxa"/>
          </w:tcPr>
          <w:p w14:paraId="04D1FFA0" w14:textId="77777777" w:rsidR="00111D1A" w:rsidRPr="00AF4D9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17" w:author="Pervova 21.1" w:date="2020-03-12T17:10:00Z"/>
                <w:lang w:val="en-US"/>
              </w:rPr>
            </w:pPr>
          </w:p>
        </w:tc>
      </w:tr>
    </w:tbl>
    <w:p w14:paraId="7A2C8DED" w14:textId="77777777" w:rsidR="00111D1A" w:rsidRDefault="00111D1A" w:rsidP="00111D1A">
      <w:pPr>
        <w:numPr>
          <w:ilvl w:val="0"/>
          <w:numId w:val="0"/>
        </w:numPr>
        <w:rPr>
          <w:ins w:id="2418" w:author="Pervova 21.1" w:date="2020-03-12T17:10:00Z"/>
        </w:rPr>
      </w:pPr>
    </w:p>
    <w:p w14:paraId="1A4DC459" w14:textId="44D46EEC" w:rsidR="00111D1A" w:rsidRDefault="00111D1A" w:rsidP="002F7AC7">
      <w:pPr>
        <w:pStyle w:val="20"/>
        <w:numPr>
          <w:ilvl w:val="1"/>
          <w:numId w:val="21"/>
        </w:numPr>
        <w:rPr>
          <w:ins w:id="2419" w:author="Pervova 21.1" w:date="2020-03-12T17:10:00Z"/>
          <w:lang w:val="ru-RU"/>
        </w:rPr>
      </w:pPr>
      <w:bookmarkStart w:id="2420" w:name="_Toc35984224"/>
      <w:bookmarkStart w:id="2421" w:name="_Toc36031410"/>
      <w:ins w:id="2422" w:author="Pervova 21.1" w:date="2020-03-12T17:10:00Z">
        <w:r>
          <w:rPr>
            <w:lang w:val="ru-RU"/>
          </w:rPr>
          <w:t xml:space="preserve">Сообщение </w:t>
        </w:r>
        <w:r>
          <w:t>МТ568</w:t>
        </w:r>
        <w:bookmarkEnd w:id="2420"/>
        <w:bookmarkEnd w:id="2421"/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111D1A" w14:paraId="5C58F30E" w14:textId="77777777" w:rsidTr="000B250B">
        <w:trPr>
          <w:ins w:id="2423" w:author="Pervova 21.1" w:date="2020-03-12T17:10:00Z"/>
        </w:trPr>
        <w:tc>
          <w:tcPr>
            <w:tcW w:w="5488" w:type="dxa"/>
            <w:shd w:val="clear" w:color="auto" w:fill="F2F2F2" w:themeFill="background1" w:themeFillShade="F2"/>
          </w:tcPr>
          <w:p w14:paraId="34723890" w14:textId="77777777" w:rsidR="00111D1A" w:rsidRPr="00445088" w:rsidRDefault="00111D1A" w:rsidP="000B250B">
            <w:pPr>
              <w:pStyle w:val="a3"/>
              <w:ind w:left="0"/>
              <w:rPr>
                <w:ins w:id="2424" w:author="Pervova 21.1" w:date="2020-03-12T17:10:00Z"/>
              </w:rPr>
            </w:pPr>
            <w:ins w:id="2425" w:author="Pervova 21.1" w:date="2020-03-12T17:10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1CF0C8ED" w14:textId="77777777" w:rsidR="00111D1A" w:rsidRDefault="00111D1A" w:rsidP="000B250B">
            <w:pPr>
              <w:pStyle w:val="a3"/>
              <w:ind w:left="0"/>
              <w:rPr>
                <w:ins w:id="2426" w:author="Pervova 21.1" w:date="2020-03-12T17:10:00Z"/>
              </w:rPr>
            </w:pPr>
            <w:ins w:id="2427" w:author="Pervova 21.1" w:date="2020-03-12T17:10:00Z">
              <w:r>
                <w:t>Комментарии</w:t>
              </w:r>
            </w:ins>
          </w:p>
        </w:tc>
      </w:tr>
      <w:tr w:rsidR="00111D1A" w14:paraId="163EE632" w14:textId="77777777" w:rsidTr="000B250B">
        <w:trPr>
          <w:ins w:id="2428" w:author="Pervova 21.1" w:date="2020-03-12T17:10:00Z"/>
        </w:trPr>
        <w:tc>
          <w:tcPr>
            <w:tcW w:w="5488" w:type="dxa"/>
          </w:tcPr>
          <w:p w14:paraId="5B713A73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29" w:author="Pervova 21.1" w:date="2020-03-12T17:10:00Z"/>
              </w:rPr>
            </w:pPr>
            <w:ins w:id="2430" w:author="Pervova 21.1" w:date="2020-03-12T17:10:00Z">
              <w:r w:rsidRPr="00C23FA9">
                <w:t>:16R:GENL</w:t>
              </w:r>
            </w:ins>
          </w:p>
        </w:tc>
        <w:tc>
          <w:tcPr>
            <w:tcW w:w="4762" w:type="dxa"/>
          </w:tcPr>
          <w:p w14:paraId="21DC29D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31" w:author="Pervova 21.1" w:date="2020-03-12T17:10:00Z"/>
              </w:rPr>
            </w:pPr>
          </w:p>
        </w:tc>
      </w:tr>
      <w:tr w:rsidR="00111D1A" w14:paraId="329A75C3" w14:textId="77777777" w:rsidTr="000B250B">
        <w:trPr>
          <w:ins w:id="2432" w:author="Pervova 21.1" w:date="2020-03-12T17:10:00Z"/>
        </w:trPr>
        <w:tc>
          <w:tcPr>
            <w:tcW w:w="5488" w:type="dxa"/>
          </w:tcPr>
          <w:p w14:paraId="0611B6A7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33" w:author="Pervova 21.1" w:date="2020-03-12T17:10:00Z"/>
              </w:rPr>
            </w:pPr>
            <w:ins w:id="2434" w:author="Pervova 21.1" w:date="2020-03-12T17:10:00Z">
              <w:r w:rsidRPr="00C23FA9">
                <w:t>:28E:1/ONLY</w:t>
              </w:r>
            </w:ins>
          </w:p>
        </w:tc>
        <w:tc>
          <w:tcPr>
            <w:tcW w:w="4762" w:type="dxa"/>
          </w:tcPr>
          <w:p w14:paraId="7098D7C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35" w:author="Pervova 21.1" w:date="2020-03-12T17:10:00Z"/>
              </w:rPr>
            </w:pPr>
          </w:p>
        </w:tc>
      </w:tr>
      <w:tr w:rsidR="00111D1A" w14:paraId="6855DCF3" w14:textId="77777777" w:rsidTr="000B250B">
        <w:trPr>
          <w:ins w:id="2436" w:author="Pervova 21.1" w:date="2020-03-12T17:10:00Z"/>
        </w:trPr>
        <w:tc>
          <w:tcPr>
            <w:tcW w:w="5488" w:type="dxa"/>
          </w:tcPr>
          <w:p w14:paraId="6AA4818B" w14:textId="77777777" w:rsidR="00111D1A" w:rsidRPr="00445088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37" w:author="Pervova 21.1" w:date="2020-03-12T17:10:00Z"/>
              </w:rPr>
            </w:pPr>
            <w:ins w:id="2438" w:author="Pervova 21.1" w:date="2020-03-12T17:10:00Z">
              <w:r>
                <w:t>:20C::CORP//</w:t>
              </w:r>
              <w:r w:rsidRPr="007F11DB">
                <w:t>000001</w:t>
              </w:r>
              <w:r w:rsidRPr="009B222F">
                <w:t>X1</w:t>
              </w:r>
            </w:ins>
          </w:p>
        </w:tc>
        <w:tc>
          <w:tcPr>
            <w:tcW w:w="4762" w:type="dxa"/>
          </w:tcPr>
          <w:p w14:paraId="440AAB2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39" w:author="Pervova 21.1" w:date="2020-03-12T17:10:00Z"/>
              </w:rPr>
            </w:pPr>
            <w:ins w:id="2440" w:author="Pervova 21.1" w:date="2020-03-12T17:10:00Z">
              <w:r w:rsidRPr="00393CC1">
                <w:t xml:space="preserve">Референс КД </w:t>
              </w:r>
            </w:ins>
          </w:p>
        </w:tc>
      </w:tr>
      <w:tr w:rsidR="00111D1A" w14:paraId="11C535BC" w14:textId="77777777" w:rsidTr="000B250B">
        <w:trPr>
          <w:ins w:id="2441" w:author="Pervova 21.1" w:date="2020-03-12T17:10:00Z"/>
        </w:trPr>
        <w:tc>
          <w:tcPr>
            <w:tcW w:w="5488" w:type="dxa"/>
          </w:tcPr>
          <w:p w14:paraId="410A3CE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42" w:author="Pervova 21.1" w:date="2020-03-12T17:10:00Z"/>
              </w:rPr>
            </w:pPr>
            <w:ins w:id="2443" w:author="Pervova 21.1" w:date="2020-03-12T17:10:00Z">
              <w:r w:rsidRPr="009B222F">
                <w:t>:20C::SEME//</w:t>
              </w:r>
              <w:r w:rsidRPr="007F11DB">
                <w:t>N000150</w:t>
              </w:r>
            </w:ins>
          </w:p>
        </w:tc>
        <w:tc>
          <w:tcPr>
            <w:tcW w:w="4762" w:type="dxa"/>
          </w:tcPr>
          <w:p w14:paraId="40D04A7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44" w:author="Pervova 21.1" w:date="2020-03-12T17:10:00Z"/>
              </w:rPr>
            </w:pPr>
            <w:ins w:id="2445" w:author="Pervova 21.1" w:date="2020-03-12T17:10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111D1A" w14:paraId="3DD339C8" w14:textId="77777777" w:rsidTr="000B250B">
        <w:trPr>
          <w:ins w:id="2446" w:author="Pervova 21.1" w:date="2020-03-12T17:10:00Z"/>
        </w:trPr>
        <w:tc>
          <w:tcPr>
            <w:tcW w:w="5488" w:type="dxa"/>
          </w:tcPr>
          <w:p w14:paraId="55AB2ED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47" w:author="Pervova 21.1" w:date="2020-03-12T17:10:00Z"/>
              </w:rPr>
            </w:pPr>
            <w:ins w:id="2448" w:author="Pervova 21.1" w:date="2020-03-12T17:10:00Z">
              <w:r w:rsidRPr="00C23FA9">
                <w:t>:23G:NEWM</w:t>
              </w:r>
            </w:ins>
          </w:p>
        </w:tc>
        <w:tc>
          <w:tcPr>
            <w:tcW w:w="4762" w:type="dxa"/>
          </w:tcPr>
          <w:p w14:paraId="2331854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49" w:author="Pervova 21.1" w:date="2020-03-12T17:10:00Z"/>
              </w:rPr>
            </w:pPr>
          </w:p>
        </w:tc>
      </w:tr>
      <w:tr w:rsidR="00111D1A" w14:paraId="1087D6CC" w14:textId="77777777" w:rsidTr="000B250B">
        <w:trPr>
          <w:ins w:id="2450" w:author="Pervova 21.1" w:date="2020-03-12T17:10:00Z"/>
        </w:trPr>
        <w:tc>
          <w:tcPr>
            <w:tcW w:w="5488" w:type="dxa"/>
          </w:tcPr>
          <w:p w14:paraId="6B5C759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51" w:author="Pervova 21.1" w:date="2020-03-12T17:10:00Z"/>
              </w:rPr>
            </w:pPr>
            <w:ins w:id="2452" w:author="Pervova 21.1" w:date="2020-03-12T17:10:00Z">
              <w:r w:rsidRPr="00C23FA9">
                <w:t>:22F::CAEV//</w:t>
              </w:r>
              <w:r>
                <w:t>MEET</w:t>
              </w:r>
            </w:ins>
          </w:p>
        </w:tc>
        <w:tc>
          <w:tcPr>
            <w:tcW w:w="4762" w:type="dxa"/>
          </w:tcPr>
          <w:p w14:paraId="5517E3B7" w14:textId="77777777" w:rsidR="00111D1A" w:rsidRDefault="00111D1A" w:rsidP="000B250B">
            <w:pPr>
              <w:rPr>
                <w:ins w:id="2453" w:author="Pervova 21.1" w:date="2020-03-12T17:10:00Z"/>
              </w:rPr>
            </w:pPr>
            <w:ins w:id="2454" w:author="Pervova 21.1" w:date="2020-03-12T17:10:00Z">
              <w:r w:rsidRPr="007F11DB">
                <w:t>Код типа КД</w:t>
              </w:r>
            </w:ins>
          </w:p>
        </w:tc>
      </w:tr>
      <w:tr w:rsidR="00111D1A" w14:paraId="78AC8324" w14:textId="77777777" w:rsidTr="000B250B">
        <w:trPr>
          <w:ins w:id="2455" w:author="Pervova 21.1" w:date="2020-03-12T17:10:00Z"/>
        </w:trPr>
        <w:tc>
          <w:tcPr>
            <w:tcW w:w="5488" w:type="dxa"/>
          </w:tcPr>
          <w:p w14:paraId="4648187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56" w:author="Pervova 21.1" w:date="2020-03-12T17:10:00Z"/>
              </w:rPr>
            </w:pPr>
            <w:ins w:id="2457" w:author="Pervova 21.1" w:date="2020-03-12T17:10:00Z">
              <w:r w:rsidRPr="009B222F">
                <w:t>:98C::PREP//201</w:t>
              </w:r>
              <w:r>
                <w:t>7040115</w:t>
              </w:r>
              <w:r w:rsidRPr="009B222F">
                <w:t>0000</w:t>
              </w:r>
            </w:ins>
          </w:p>
        </w:tc>
        <w:tc>
          <w:tcPr>
            <w:tcW w:w="4762" w:type="dxa"/>
          </w:tcPr>
          <w:p w14:paraId="56E05F1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58" w:author="Pervova 21.1" w:date="2020-03-12T17:10:00Z"/>
              </w:rPr>
            </w:pPr>
            <w:ins w:id="2459" w:author="Pervova 21.1" w:date="2020-03-12T17:10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111D1A" w14:paraId="3E1339A4" w14:textId="77777777" w:rsidTr="000B250B">
        <w:trPr>
          <w:ins w:id="2460" w:author="Pervova 21.1" w:date="2020-03-12T17:10:00Z"/>
        </w:trPr>
        <w:tc>
          <w:tcPr>
            <w:tcW w:w="5488" w:type="dxa"/>
          </w:tcPr>
          <w:p w14:paraId="0D2FE61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61" w:author="Pervova 21.1" w:date="2020-03-12T17:10:00Z"/>
              </w:rPr>
            </w:pPr>
            <w:ins w:id="2462" w:author="Pervova 21.1" w:date="2020-03-12T17:10:00Z">
              <w:r w:rsidRPr="00C23FA9">
                <w:t>:16R:LINK</w:t>
              </w:r>
            </w:ins>
          </w:p>
        </w:tc>
        <w:tc>
          <w:tcPr>
            <w:tcW w:w="4762" w:type="dxa"/>
          </w:tcPr>
          <w:p w14:paraId="019B4E30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63" w:author="Pervova 21.1" w:date="2020-03-12T17:10:00Z"/>
              </w:rPr>
            </w:pPr>
          </w:p>
        </w:tc>
      </w:tr>
      <w:tr w:rsidR="00111D1A" w14:paraId="6318AAF0" w14:textId="77777777" w:rsidTr="000B250B">
        <w:trPr>
          <w:ins w:id="2464" w:author="Pervova 21.1" w:date="2020-03-12T17:10:00Z"/>
        </w:trPr>
        <w:tc>
          <w:tcPr>
            <w:tcW w:w="5488" w:type="dxa"/>
          </w:tcPr>
          <w:p w14:paraId="029716E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65" w:author="Pervova 21.1" w:date="2020-03-12T17:10:00Z"/>
              </w:rPr>
            </w:pPr>
            <w:ins w:id="2466" w:author="Pervova 21.1" w:date="2020-03-12T17:10:00Z">
              <w:r w:rsidRPr="00C23FA9">
                <w:t>:22F::LINK//WITH</w:t>
              </w:r>
            </w:ins>
          </w:p>
        </w:tc>
        <w:tc>
          <w:tcPr>
            <w:tcW w:w="4762" w:type="dxa"/>
          </w:tcPr>
          <w:p w14:paraId="795593E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67" w:author="Pervova 21.1" w:date="2020-03-12T17:10:00Z"/>
              </w:rPr>
            </w:pPr>
            <w:ins w:id="2468" w:author="Pervova 21.1" w:date="2020-03-12T17:10:00Z">
              <w:r>
                <w:t>Тип связки – обрабатывать одновременно</w:t>
              </w:r>
            </w:ins>
          </w:p>
        </w:tc>
      </w:tr>
      <w:tr w:rsidR="00111D1A" w14:paraId="090E7079" w14:textId="77777777" w:rsidTr="000B250B">
        <w:trPr>
          <w:ins w:id="2469" w:author="Pervova 21.1" w:date="2020-03-12T17:10:00Z"/>
        </w:trPr>
        <w:tc>
          <w:tcPr>
            <w:tcW w:w="5488" w:type="dxa"/>
          </w:tcPr>
          <w:p w14:paraId="4462A0A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70" w:author="Pervova 21.1" w:date="2020-03-12T17:10:00Z"/>
              </w:rPr>
            </w:pPr>
            <w:ins w:id="2471" w:author="Pervova 21.1" w:date="2020-03-12T17:10:00Z">
              <w:r w:rsidRPr="00C23FA9">
                <w:t>:13A::LINK//564</w:t>
              </w:r>
            </w:ins>
          </w:p>
        </w:tc>
        <w:tc>
          <w:tcPr>
            <w:tcW w:w="4762" w:type="dxa"/>
          </w:tcPr>
          <w:p w14:paraId="16BA6DA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72" w:author="Pervova 21.1" w:date="2020-03-12T17:10:00Z"/>
              </w:rPr>
            </w:pPr>
            <w:ins w:id="2473" w:author="Pervova 21.1" w:date="2020-03-12T17:10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111D1A" w14:paraId="3F0CC775" w14:textId="77777777" w:rsidTr="000B250B">
        <w:trPr>
          <w:ins w:id="2474" w:author="Pervova 21.1" w:date="2020-03-12T17:10:00Z"/>
        </w:trPr>
        <w:tc>
          <w:tcPr>
            <w:tcW w:w="5488" w:type="dxa"/>
          </w:tcPr>
          <w:p w14:paraId="09FD97A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75" w:author="Pervova 21.1" w:date="2020-03-12T17:10:00Z"/>
              </w:rPr>
            </w:pPr>
            <w:ins w:id="2476" w:author="Pervova 21.1" w:date="2020-03-12T17:10:00Z">
              <w:r w:rsidRPr="00C23FA9">
                <w:t>:20C::PREV//</w:t>
              </w:r>
              <w:r w:rsidRPr="007F11DB">
                <w:t>000150</w:t>
              </w:r>
            </w:ins>
          </w:p>
        </w:tc>
        <w:tc>
          <w:tcPr>
            <w:tcW w:w="4762" w:type="dxa"/>
          </w:tcPr>
          <w:p w14:paraId="60AF4591" w14:textId="77777777" w:rsidR="00111D1A" w:rsidRDefault="00111D1A" w:rsidP="000B250B">
            <w:pPr>
              <w:rPr>
                <w:ins w:id="2477" w:author="Pervova 21.1" w:date="2020-03-12T17:10:00Z"/>
              </w:rPr>
            </w:pPr>
            <w:ins w:id="2478" w:author="Pervova 21.1" w:date="2020-03-12T17:10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111D1A" w14:paraId="64918308" w14:textId="77777777" w:rsidTr="000B250B">
        <w:trPr>
          <w:ins w:id="2479" w:author="Pervova 21.1" w:date="2020-03-12T17:10:00Z"/>
        </w:trPr>
        <w:tc>
          <w:tcPr>
            <w:tcW w:w="5488" w:type="dxa"/>
          </w:tcPr>
          <w:p w14:paraId="684CB00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80" w:author="Pervova 21.1" w:date="2020-03-12T17:10:00Z"/>
              </w:rPr>
            </w:pPr>
            <w:ins w:id="2481" w:author="Pervova 21.1" w:date="2020-03-12T17:10:00Z">
              <w:r w:rsidRPr="00C23FA9">
                <w:t>:16S:LINK</w:t>
              </w:r>
            </w:ins>
          </w:p>
        </w:tc>
        <w:tc>
          <w:tcPr>
            <w:tcW w:w="4762" w:type="dxa"/>
          </w:tcPr>
          <w:p w14:paraId="610A55FC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82" w:author="Pervova 21.1" w:date="2020-03-12T17:10:00Z"/>
              </w:rPr>
            </w:pPr>
          </w:p>
        </w:tc>
      </w:tr>
      <w:tr w:rsidR="00111D1A" w14:paraId="13D6781C" w14:textId="77777777" w:rsidTr="000B250B">
        <w:trPr>
          <w:ins w:id="2483" w:author="Pervova 21.1" w:date="2020-03-12T17:10:00Z"/>
        </w:trPr>
        <w:tc>
          <w:tcPr>
            <w:tcW w:w="5488" w:type="dxa"/>
          </w:tcPr>
          <w:p w14:paraId="3D5CA59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84" w:author="Pervova 21.1" w:date="2020-03-12T17:10:00Z"/>
              </w:rPr>
            </w:pPr>
            <w:ins w:id="2485" w:author="Pervova 21.1" w:date="2020-03-12T17:10:00Z">
              <w:r w:rsidRPr="00C23FA9">
                <w:t>:16S:GENL</w:t>
              </w:r>
            </w:ins>
          </w:p>
        </w:tc>
        <w:tc>
          <w:tcPr>
            <w:tcW w:w="4762" w:type="dxa"/>
          </w:tcPr>
          <w:p w14:paraId="264A84D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86" w:author="Pervova 21.1" w:date="2020-03-12T17:10:00Z"/>
              </w:rPr>
            </w:pPr>
          </w:p>
        </w:tc>
      </w:tr>
      <w:tr w:rsidR="00111D1A" w14:paraId="112E597E" w14:textId="77777777" w:rsidTr="000B250B">
        <w:trPr>
          <w:ins w:id="2487" w:author="Pervova 21.1" w:date="2020-03-12T17:10:00Z"/>
        </w:trPr>
        <w:tc>
          <w:tcPr>
            <w:tcW w:w="5488" w:type="dxa"/>
          </w:tcPr>
          <w:p w14:paraId="25CA7B67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88" w:author="Pervova 21.1" w:date="2020-03-12T17:10:00Z"/>
              </w:rPr>
            </w:pPr>
            <w:ins w:id="2489" w:author="Pervova 21.1" w:date="2020-03-12T17:10:00Z">
              <w:r w:rsidRPr="00C23FA9">
                <w:t>:16R:USECU</w:t>
              </w:r>
            </w:ins>
          </w:p>
        </w:tc>
        <w:tc>
          <w:tcPr>
            <w:tcW w:w="4762" w:type="dxa"/>
          </w:tcPr>
          <w:p w14:paraId="63ECDEDB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90" w:author="Pervova 21.1" w:date="2020-03-12T17:10:00Z"/>
              </w:rPr>
            </w:pPr>
          </w:p>
        </w:tc>
      </w:tr>
      <w:tr w:rsidR="00111D1A" w14:paraId="1EF0587E" w14:textId="77777777" w:rsidTr="000B250B">
        <w:trPr>
          <w:ins w:id="2491" w:author="Pervova 21.1" w:date="2020-03-12T17:10:00Z"/>
        </w:trPr>
        <w:tc>
          <w:tcPr>
            <w:tcW w:w="5488" w:type="dxa"/>
          </w:tcPr>
          <w:p w14:paraId="3A2BF9C3" w14:textId="09B26FB9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92" w:author="Pervova 21.1" w:date="2020-03-12T17:10:00Z"/>
              </w:rPr>
            </w:pPr>
            <w:ins w:id="2493" w:author="Pervova 21.1" w:date="2020-03-12T17:10:00Z">
              <w:r w:rsidRPr="00C23FA9">
                <w:t>:97A::SAFE//</w:t>
              </w:r>
            </w:ins>
            <w:ins w:id="2494" w:author="Pervova 21.1" w:date="2020-03-12T20:50:00Z">
              <w:r w:rsidR="00745393" w:rsidRPr="00A2642A">
                <w:t>МL0123456789</w:t>
              </w:r>
            </w:ins>
          </w:p>
        </w:tc>
        <w:tc>
          <w:tcPr>
            <w:tcW w:w="4762" w:type="dxa"/>
          </w:tcPr>
          <w:p w14:paraId="44197027" w14:textId="77777777" w:rsidR="00111D1A" w:rsidRDefault="00111D1A" w:rsidP="000B250B">
            <w:pPr>
              <w:rPr>
                <w:ins w:id="2495" w:author="Pervova 21.1" w:date="2020-03-12T17:10:00Z"/>
              </w:rPr>
            </w:pPr>
            <w:ins w:id="2496" w:author="Pervova 21.1" w:date="2020-03-12T17:10:00Z">
              <w:r w:rsidRPr="00BE3C71">
                <w:t>Номер счета депонента в НРД</w:t>
              </w:r>
            </w:ins>
          </w:p>
        </w:tc>
      </w:tr>
      <w:tr w:rsidR="00111D1A" w14:paraId="7A3AEBE2" w14:textId="77777777" w:rsidTr="000B250B">
        <w:trPr>
          <w:ins w:id="2497" w:author="Pervova 21.1" w:date="2020-03-12T17:10:00Z"/>
        </w:trPr>
        <w:tc>
          <w:tcPr>
            <w:tcW w:w="5488" w:type="dxa"/>
          </w:tcPr>
          <w:p w14:paraId="057FA8D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498" w:author="Pervova 21.1" w:date="2020-03-12T17:10:00Z"/>
              </w:rPr>
            </w:pPr>
            <w:ins w:id="2499" w:author="Pervova 21.1" w:date="2020-03-12T17:10:00Z">
              <w:r w:rsidRPr="00C23FA9">
                <w:t>:35B:ISIN RU1111111111</w:t>
              </w:r>
            </w:ins>
          </w:p>
        </w:tc>
        <w:tc>
          <w:tcPr>
            <w:tcW w:w="4762" w:type="dxa"/>
          </w:tcPr>
          <w:p w14:paraId="0D7C7255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00" w:author="Pervova 21.1" w:date="2020-03-12T17:10:00Z"/>
              </w:rPr>
            </w:pPr>
            <w:ins w:id="2501" w:author="Pervova 21.1" w:date="2020-03-12T17:10:00Z">
              <w:r>
                <w:t>ISIN</w:t>
              </w:r>
            </w:ins>
          </w:p>
        </w:tc>
      </w:tr>
      <w:tr w:rsidR="00111D1A" w14:paraId="74ACE6D2" w14:textId="77777777" w:rsidTr="000B250B">
        <w:trPr>
          <w:ins w:id="2502" w:author="Pervova 21.1" w:date="2020-03-12T17:10:00Z"/>
        </w:trPr>
        <w:tc>
          <w:tcPr>
            <w:tcW w:w="5488" w:type="dxa"/>
          </w:tcPr>
          <w:p w14:paraId="41784878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03" w:author="Pervova 21.1" w:date="2020-03-12T17:10:00Z"/>
              </w:rPr>
            </w:pPr>
            <w:ins w:id="2504" w:author="Pervova 21.1" w:date="2020-03-12T17:10:00Z">
              <w:r w:rsidRPr="00C23FA9">
                <w:t>/XX/CORP/NADC/RU1111111111</w:t>
              </w:r>
            </w:ins>
          </w:p>
        </w:tc>
        <w:tc>
          <w:tcPr>
            <w:tcW w:w="4762" w:type="dxa"/>
          </w:tcPr>
          <w:p w14:paraId="3E80F7B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05" w:author="Pervova 21.1" w:date="2020-03-12T17:10:00Z"/>
              </w:rPr>
            </w:pPr>
            <w:proofErr w:type="gramStart"/>
            <w:ins w:id="2506" w:author="Pervova 21.1" w:date="2020-03-12T17:10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111D1A" w14:paraId="633DCF25" w14:textId="77777777" w:rsidTr="000B250B">
        <w:trPr>
          <w:ins w:id="2507" w:author="Pervova 21.1" w:date="2020-03-12T17:10:00Z"/>
        </w:trPr>
        <w:tc>
          <w:tcPr>
            <w:tcW w:w="5488" w:type="dxa"/>
          </w:tcPr>
          <w:p w14:paraId="28200C5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08" w:author="Pervova 21.1" w:date="2020-03-12T17:10:00Z"/>
              </w:rPr>
            </w:pPr>
            <w:ins w:id="2509" w:author="Pervova 21.1" w:date="2020-03-12T17:10:00Z">
              <w:r w:rsidRPr="00C23FA9">
                <w:t>/RU/1-11-00111-A</w:t>
              </w:r>
            </w:ins>
          </w:p>
        </w:tc>
        <w:tc>
          <w:tcPr>
            <w:tcW w:w="4762" w:type="dxa"/>
          </w:tcPr>
          <w:p w14:paraId="7086176E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10" w:author="Pervova 21.1" w:date="2020-03-12T17:10:00Z"/>
              </w:rPr>
            </w:pPr>
            <w:ins w:id="2511" w:author="Pervova 21.1" w:date="2020-03-12T17:10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111D1A" w14:paraId="0533B9BA" w14:textId="77777777" w:rsidTr="000B250B">
        <w:trPr>
          <w:ins w:id="2512" w:author="Pervova 21.1" w:date="2020-03-12T17:10:00Z"/>
        </w:trPr>
        <w:tc>
          <w:tcPr>
            <w:tcW w:w="5488" w:type="dxa"/>
          </w:tcPr>
          <w:p w14:paraId="5540A5C4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13" w:author="Pervova 21.1" w:date="2020-03-12T17:10:00Z"/>
              </w:rPr>
            </w:pPr>
            <w:ins w:id="2514" w:author="Pervova 21.1" w:date="2020-03-12T17:10:00Z">
              <w:r>
                <w:t>'AO ''</w:t>
              </w:r>
              <w:r>
                <w:rPr>
                  <w:lang w:val="en-US"/>
                </w:rPr>
                <w:t>e</w:t>
              </w:r>
              <w:r>
                <w:t>NERGONEFTEGAZ''</w:t>
              </w:r>
              <w:r w:rsidRPr="007F11DB">
                <w:t xml:space="preserve"> VYP1</w:t>
              </w:r>
            </w:ins>
          </w:p>
        </w:tc>
        <w:tc>
          <w:tcPr>
            <w:tcW w:w="4762" w:type="dxa"/>
          </w:tcPr>
          <w:p w14:paraId="2C243C8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15" w:author="Pervova 21.1" w:date="2020-03-12T17:10:00Z"/>
              </w:rPr>
            </w:pPr>
            <w:proofErr w:type="gramStart"/>
            <w:ins w:id="2516" w:author="Pervova 21.1" w:date="2020-03-12T17:10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111D1A" w14:paraId="6AD4DAD1" w14:textId="77777777" w:rsidTr="000B250B">
        <w:trPr>
          <w:ins w:id="2517" w:author="Pervova 21.1" w:date="2020-03-12T17:10:00Z"/>
        </w:trPr>
        <w:tc>
          <w:tcPr>
            <w:tcW w:w="5488" w:type="dxa"/>
          </w:tcPr>
          <w:p w14:paraId="2C68D982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18" w:author="Pervova 21.1" w:date="2020-03-12T17:10:00Z"/>
              </w:rPr>
            </w:pPr>
            <w:ins w:id="2519" w:author="Pervova 21.1" w:date="2020-03-12T17:10:00Z">
              <w:r w:rsidRPr="00C23FA9">
                <w:t>:93B::ELIG//UNIT/</w:t>
              </w:r>
              <w:r w:rsidRPr="007F11DB">
                <w:t>10000000</w:t>
              </w:r>
              <w:r w:rsidRPr="009B222F">
                <w:t>,</w:t>
              </w:r>
            </w:ins>
          </w:p>
        </w:tc>
        <w:tc>
          <w:tcPr>
            <w:tcW w:w="4762" w:type="dxa"/>
          </w:tcPr>
          <w:p w14:paraId="4D6D07E6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20" w:author="Pervova 21.1" w:date="2020-03-12T17:10:00Z"/>
              </w:rPr>
            </w:pPr>
            <w:ins w:id="2521" w:author="Pervova 21.1" w:date="2020-03-12T17:10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111D1A" w:rsidRPr="00F72221" w14:paraId="5683BD30" w14:textId="77777777" w:rsidTr="000B250B">
        <w:trPr>
          <w:ins w:id="2522" w:author="Pervova 21.1" w:date="2020-03-12T17:10:00Z"/>
        </w:trPr>
        <w:tc>
          <w:tcPr>
            <w:tcW w:w="5488" w:type="dxa"/>
          </w:tcPr>
          <w:p w14:paraId="02DB8315" w14:textId="77777777" w:rsidR="00111D1A" w:rsidRPr="007F11DB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23" w:author="Pervova 21.1" w:date="2020-03-12T17:10:00Z"/>
              </w:rPr>
            </w:pPr>
            <w:ins w:id="2524" w:author="Pervova 21.1" w:date="2020-03-12T17:10:00Z">
              <w:r w:rsidRPr="00C23FA9">
                <w:t>:16S:USECU</w:t>
              </w:r>
            </w:ins>
          </w:p>
        </w:tc>
        <w:tc>
          <w:tcPr>
            <w:tcW w:w="4762" w:type="dxa"/>
          </w:tcPr>
          <w:p w14:paraId="3A40798C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25" w:author="Pervova 21.1" w:date="2020-03-12T17:10:00Z"/>
                <w:lang w:val="en-US"/>
              </w:rPr>
            </w:pPr>
          </w:p>
        </w:tc>
      </w:tr>
      <w:tr w:rsidR="00111D1A" w14:paraId="3685AEAB" w14:textId="77777777" w:rsidTr="000B250B">
        <w:trPr>
          <w:ins w:id="2526" w:author="Pervova 21.1" w:date="2020-03-12T17:10:00Z"/>
        </w:trPr>
        <w:tc>
          <w:tcPr>
            <w:tcW w:w="5488" w:type="dxa"/>
          </w:tcPr>
          <w:p w14:paraId="16FDB64D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27" w:author="Pervova 21.1" w:date="2020-03-12T17:10:00Z"/>
              </w:rPr>
            </w:pPr>
            <w:ins w:id="2528" w:author="Pervova 21.1" w:date="2020-03-12T17:10:00Z">
              <w:r w:rsidRPr="00C23FA9">
                <w:t>:16R:ADDINFO</w:t>
              </w:r>
            </w:ins>
          </w:p>
        </w:tc>
        <w:tc>
          <w:tcPr>
            <w:tcW w:w="4762" w:type="dxa"/>
          </w:tcPr>
          <w:p w14:paraId="1E4775FA" w14:textId="77777777" w:rsidR="00111D1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29" w:author="Pervova 21.1" w:date="2020-03-12T17:10:00Z"/>
              </w:rPr>
            </w:pPr>
          </w:p>
        </w:tc>
      </w:tr>
      <w:tr w:rsidR="00111D1A" w:rsidRPr="005476B1" w14:paraId="28AB0D36" w14:textId="77777777" w:rsidTr="000B250B">
        <w:trPr>
          <w:ins w:id="2530" w:author="Pervova 21.1" w:date="2020-03-12T17:10:00Z"/>
        </w:trPr>
        <w:tc>
          <w:tcPr>
            <w:tcW w:w="5488" w:type="dxa"/>
          </w:tcPr>
          <w:p w14:paraId="418AAE76" w14:textId="77777777" w:rsidR="00111D1A" w:rsidRPr="00BA1ED2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31" w:author="Pervova 21.1" w:date="2020-03-12T17:10:00Z"/>
                <w:lang w:val="en-US"/>
              </w:rPr>
            </w:pPr>
            <w:proofErr w:type="gramStart"/>
            <w:ins w:id="2532" w:author="Pervova 21.1" w:date="2020-03-12T17:10:00Z">
              <w:r w:rsidRPr="00BA1ED2">
                <w:rPr>
                  <w:lang w:val="en-US"/>
                </w:rPr>
                <w:t>:70F</w:t>
              </w:r>
              <w:proofErr w:type="gramEnd"/>
              <w:r w:rsidRPr="00BA1ED2">
                <w:rPr>
                  <w:lang w:val="en-US"/>
                </w:rPr>
                <w:t>::ADTX//'</w:t>
              </w:r>
              <w:proofErr w:type="spellStart"/>
              <w:r w:rsidRPr="00BA1ED2">
                <w:rPr>
                  <w:lang w:val="en-US"/>
                </w:rPr>
                <w:t>LuBAa</w:t>
              </w:r>
              <w:proofErr w:type="spellEnd"/>
              <w:r w:rsidRPr="00BA1ED2">
                <w:rPr>
                  <w:lang w:val="en-US"/>
                </w:rPr>
                <w:t xml:space="preserve"> INFORMACIa IZ </w:t>
              </w:r>
              <w:proofErr w:type="spellStart"/>
              <w:r w:rsidRPr="00BA1ED2">
                <w:rPr>
                  <w:lang w:val="en-US"/>
                </w:rPr>
                <w:t>OTcETA</w:t>
              </w:r>
              <w:proofErr w:type="spellEnd"/>
              <w:r w:rsidRPr="00BA1ED2">
                <w:rPr>
                  <w:lang w:val="en-US"/>
                </w:rPr>
                <w:t xml:space="preserve"> o GOLOSOVANII, </w:t>
              </w:r>
              <w:proofErr w:type="spellStart"/>
              <w:r w:rsidRPr="00BA1ED2">
                <w:rPr>
                  <w:lang w:val="en-US"/>
                </w:rPr>
                <w:t>PEREDAETSa</w:t>
              </w:r>
              <w:proofErr w:type="spellEnd"/>
              <w:r w:rsidRPr="00BA1ED2">
                <w:rPr>
                  <w:lang w:val="en-US"/>
                </w:rPr>
                <w:t xml:space="preserve"> NESTRUKTURIROVANNYM TEKSTOM.</w:t>
              </w:r>
            </w:ins>
          </w:p>
        </w:tc>
        <w:tc>
          <w:tcPr>
            <w:tcW w:w="4762" w:type="dxa"/>
          </w:tcPr>
          <w:p w14:paraId="0053C4A1" w14:textId="77777777" w:rsidR="00111D1A" w:rsidRPr="00B0186A" w:rsidRDefault="00111D1A" w:rsidP="000B250B">
            <w:pPr>
              <w:numPr>
                <w:ilvl w:val="0"/>
                <w:numId w:val="1"/>
              </w:numPr>
              <w:ind w:left="0" w:firstLine="0"/>
              <w:rPr>
                <w:ins w:id="2533" w:author="Pervova 21.1" w:date="2020-03-12T17:10:00Z"/>
                <w:lang w:val="en-US"/>
              </w:rPr>
            </w:pPr>
            <w:ins w:id="2534" w:author="Pervova 21.1" w:date="2020-03-12T17:10:00Z">
              <w:r>
                <w:t xml:space="preserve">Дополнительная информация </w:t>
              </w:r>
            </w:ins>
          </w:p>
        </w:tc>
      </w:tr>
      <w:tr w:rsidR="00D17DDA" w:rsidRPr="005476B1" w14:paraId="22880263" w14:textId="77777777" w:rsidTr="000B250B">
        <w:trPr>
          <w:ins w:id="2535" w:author="Pervova 21.1" w:date="2020-03-12T21:37:00Z"/>
        </w:trPr>
        <w:tc>
          <w:tcPr>
            <w:tcW w:w="5488" w:type="dxa"/>
          </w:tcPr>
          <w:p w14:paraId="37CD182F" w14:textId="77777777" w:rsidR="009C6A99" w:rsidRPr="009C6A99" w:rsidRDefault="009C6A99" w:rsidP="009C6A99">
            <w:pPr>
              <w:rPr>
                <w:ins w:id="2536" w:author="Pervova 21.1" w:date="2020-03-12T22:06:00Z"/>
              </w:rPr>
            </w:pPr>
            <w:ins w:id="2537" w:author="Pervova 21.1" w:date="2020-03-12T22:06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2D35B81F" w14:textId="77777777" w:rsidR="009C6A99" w:rsidRDefault="009C6A99" w:rsidP="009C6A99">
            <w:pPr>
              <w:ind w:left="0" w:firstLine="0"/>
              <w:rPr>
                <w:ins w:id="2538" w:author="Pervova 21.1" w:date="2020-03-12T22:06:00Z"/>
              </w:rPr>
            </w:pPr>
            <w:ins w:id="2539" w:author="Pervova 21.1" w:date="2020-03-12T22:06:00Z">
              <w:r>
                <w:t>.</w:t>
              </w:r>
            </w:ins>
          </w:p>
          <w:p w14:paraId="0662B0DF" w14:textId="00E557A1" w:rsidR="00D17DDA" w:rsidRPr="009C6A99" w:rsidRDefault="00D17DDA" w:rsidP="009C6A99">
            <w:pPr>
              <w:ind w:left="0" w:firstLine="0"/>
              <w:rPr>
                <w:ins w:id="2540" w:author="Pervova 21.1" w:date="2020-03-12T21:38:00Z"/>
                <w:lang w:val="en-US"/>
              </w:rPr>
            </w:pPr>
            <w:ins w:id="2541" w:author="Pervova 21.1" w:date="2020-03-12T21:38:00Z">
              <w:r w:rsidRPr="009C6A99">
                <w:rPr>
                  <w:lang w:val="en-US"/>
                </w:rPr>
                <w:t>/ISLB/</w:t>
              </w:r>
            </w:ins>
            <w:ins w:id="2542" w:author="Pervova 21.1" w:date="2020-03-12T22:02:00Z">
              <w:r w:rsidR="009C6A99" w:rsidRPr="009C6A99">
                <w:rPr>
                  <w:lang w:val="en-US"/>
                </w:rPr>
                <w:t>1.1</w:t>
              </w:r>
            </w:ins>
            <w:ins w:id="2543" w:author="Pervova 21.1" w:date="2020-03-12T21:38:00Z">
              <w:r w:rsidRPr="009C6A99">
                <w:rPr>
                  <w:lang w:val="en-US"/>
                </w:rPr>
                <w:t>/ACPT/</w:t>
              </w:r>
            </w:ins>
            <w:ins w:id="2544" w:author="Pervova 21.1" w:date="2020-03-12T22:02:00Z">
              <w:r w:rsidR="009C6A99" w:rsidRPr="009C6A99">
                <w:rPr>
                  <w:lang w:val="en-US"/>
                </w:rPr>
                <w:t>Y</w:t>
              </w:r>
            </w:ins>
            <w:ins w:id="2545" w:author="Pervova 21.1" w:date="2020-03-12T21:38:00Z">
              <w:r w:rsidRPr="009C6A99">
                <w:rPr>
                  <w:lang w:val="en-US"/>
                </w:rPr>
                <w:t>/CONY/</w:t>
              </w:r>
            </w:ins>
            <w:ins w:id="2546" w:author="Pervova 21.1" w:date="2020-03-12T22:03:00Z">
              <w:r w:rsidR="009C6A99" w:rsidRPr="009C6A99">
                <w:rPr>
                  <w:lang w:val="en-US"/>
                </w:rPr>
                <w:t>8000</w:t>
              </w:r>
            </w:ins>
            <w:ins w:id="2547" w:author="Pervova 21.1" w:date="2020-03-12T21:38:00Z">
              <w:r w:rsidRPr="009C6A99">
                <w:rPr>
                  <w:lang w:val="en-US"/>
                </w:rPr>
                <w:t>/CONN/</w:t>
              </w:r>
            </w:ins>
            <w:ins w:id="2548" w:author="Pervova 21.1" w:date="2020-03-12T22:03:00Z">
              <w:r w:rsidR="009C6A99" w:rsidRPr="009C6A99">
                <w:rPr>
                  <w:lang w:val="en-US"/>
                </w:rPr>
                <w:t>5000</w:t>
              </w:r>
            </w:ins>
            <w:ins w:id="2549" w:author="Pervova 21.1" w:date="2020-03-12T21:38:00Z">
              <w:r w:rsidRPr="009C6A99">
                <w:rPr>
                  <w:lang w:val="en-US"/>
                </w:rPr>
                <w:t>/ABST/</w:t>
              </w:r>
            </w:ins>
            <w:ins w:id="2550" w:author="Pervova 21.1" w:date="2020-03-12T22:03:00Z">
              <w:r w:rsidR="009C6A99" w:rsidRPr="009C6A99">
                <w:rPr>
                  <w:lang w:val="en-US"/>
                </w:rPr>
                <w:t>1530</w:t>
              </w:r>
            </w:ins>
            <w:ins w:id="2551" w:author="Pervova 21.1" w:date="2020-03-12T21:38:00Z">
              <w:r w:rsidRPr="009C6A99">
                <w:rPr>
                  <w:lang w:val="en-US"/>
                </w:rPr>
                <w:t>/NOAC/</w:t>
              </w:r>
            </w:ins>
            <w:ins w:id="2552" w:author="Pervova 21.1" w:date="2020-03-12T22:03:00Z">
              <w:r w:rsidR="009C6A99" w:rsidRPr="009C6A99">
                <w:rPr>
                  <w:lang w:val="en-US"/>
                </w:rPr>
                <w:t>150</w:t>
              </w:r>
            </w:ins>
            <w:ins w:id="2553" w:author="Pervova 21.1" w:date="2020-03-12T21:38:00Z">
              <w:r w:rsidRPr="009C6A99">
                <w:rPr>
                  <w:lang w:val="en-US"/>
                </w:rPr>
                <w:t xml:space="preserve"> </w:t>
              </w:r>
            </w:ins>
          </w:p>
          <w:p w14:paraId="12127362" w14:textId="294FF55F" w:rsidR="00D17DDA" w:rsidRPr="009C6A99" w:rsidRDefault="009C6A99" w:rsidP="009C6A99">
            <w:pPr>
              <w:ind w:left="0" w:firstLine="0"/>
              <w:rPr>
                <w:ins w:id="2554" w:author="Pervova 21.1" w:date="2020-03-12T21:37:00Z"/>
              </w:rPr>
            </w:pPr>
            <w:ins w:id="2555" w:author="Pervova 21.1" w:date="2020-03-12T22:06:00Z">
              <w:r>
                <w:t>.</w:t>
              </w:r>
            </w:ins>
          </w:p>
        </w:tc>
        <w:tc>
          <w:tcPr>
            <w:tcW w:w="4762" w:type="dxa"/>
          </w:tcPr>
          <w:p w14:paraId="1D72D386" w14:textId="17C0D90F" w:rsidR="00D17DDA" w:rsidRPr="00D17DDA" w:rsidRDefault="00D17DDA" w:rsidP="009C6A99">
            <w:pPr>
              <w:ind w:left="0" w:firstLine="0"/>
              <w:rPr>
                <w:ins w:id="2556" w:author="Pervova 21.1" w:date="2020-03-12T21:38:00Z"/>
              </w:rPr>
            </w:pPr>
            <w:ins w:id="2557" w:author="Pervova 21.1" w:date="2020-03-12T21:38:00Z">
              <w:r w:rsidRPr="00D17DDA">
                <w:t>Результаты голосования</w:t>
              </w:r>
            </w:ins>
            <w:ins w:id="2558" w:author="Pervova 21.1" w:date="2020-03-12T22:04:00Z">
              <w:r w:rsidR="009C6A99">
                <w:t xml:space="preserve"> </w:t>
              </w:r>
            </w:ins>
            <w:ins w:id="2559" w:author="Pervova 21.1" w:date="2020-03-12T22:07:00Z">
              <w:r w:rsidR="009C6A99">
                <w:t xml:space="preserve">по п.п. 1.1. - </w:t>
              </w:r>
              <w:r w:rsidR="009C6A99" w:rsidRPr="009C6A99">
                <w:t xml:space="preserve"> принято, «За» - </w:t>
              </w:r>
              <w:r w:rsidR="009C6A99">
                <w:t>8000</w:t>
              </w:r>
              <w:r w:rsidR="009C6A99" w:rsidRPr="009C6A99">
                <w:t xml:space="preserve">,  «Против» - </w:t>
              </w:r>
              <w:r w:rsidR="009C6A99">
                <w:t>5000</w:t>
              </w:r>
              <w:r w:rsidR="009C6A99" w:rsidRPr="009C6A99">
                <w:t xml:space="preserve">,  «Воздержались» - </w:t>
              </w:r>
            </w:ins>
            <w:ins w:id="2560" w:author="Pervova 21.1" w:date="2020-03-12T22:08:00Z">
              <w:r w:rsidR="00DE431D">
                <w:t>1530</w:t>
              </w:r>
            </w:ins>
            <w:ins w:id="2561" w:author="Pervova 21.1" w:date="2020-03-12T22:07:00Z">
              <w:r w:rsidR="009C6A99" w:rsidRPr="009C6A99">
                <w:t xml:space="preserve">,  «Не </w:t>
              </w:r>
              <w:proofErr w:type="gramStart"/>
              <w:r w:rsidR="009C6A99" w:rsidRPr="009C6A99">
                <w:t>участвовало/не голосовало</w:t>
              </w:r>
              <w:proofErr w:type="gramEnd"/>
              <w:r w:rsidR="009C6A99" w:rsidRPr="009C6A99">
                <w:t xml:space="preserve">» - </w:t>
              </w:r>
            </w:ins>
            <w:ins w:id="2562" w:author="Pervova 21.1" w:date="2020-03-12T22:08:00Z">
              <w:r w:rsidR="00DE431D">
                <w:t>15</w:t>
              </w:r>
            </w:ins>
            <w:ins w:id="2563" w:author="Pervova 21.1" w:date="2020-03-12T22:07:00Z">
              <w:r w:rsidR="009C6A99" w:rsidRPr="009C6A99">
                <w:t>0</w:t>
              </w:r>
            </w:ins>
            <w:ins w:id="2564" w:author="Pervova 21.1" w:date="2020-03-12T21:38:00Z">
              <w:r w:rsidRPr="00D17DDA">
                <w:t xml:space="preserve">. </w:t>
              </w:r>
            </w:ins>
          </w:p>
          <w:p w14:paraId="68E133AA" w14:textId="77777777" w:rsidR="00D17DDA" w:rsidRDefault="00D17DDA" w:rsidP="000B250B">
            <w:pPr>
              <w:numPr>
                <w:ilvl w:val="0"/>
                <w:numId w:val="1"/>
              </w:numPr>
              <w:ind w:left="0" w:firstLine="0"/>
              <w:rPr>
                <w:ins w:id="2565" w:author="Pervova 21.1" w:date="2020-03-12T21:37:00Z"/>
              </w:rPr>
            </w:pPr>
          </w:p>
        </w:tc>
      </w:tr>
      <w:tr w:rsidR="00DE431D" w:rsidRPr="00DE431D" w14:paraId="4849EFA4" w14:textId="77777777" w:rsidTr="000B250B">
        <w:trPr>
          <w:ins w:id="2566" w:author="Pervova 21.1" w:date="2020-03-12T22:02:00Z"/>
        </w:trPr>
        <w:tc>
          <w:tcPr>
            <w:tcW w:w="5488" w:type="dxa"/>
          </w:tcPr>
          <w:p w14:paraId="795F7135" w14:textId="4C97A4F3" w:rsidR="00DE431D" w:rsidRPr="009C6A99" w:rsidRDefault="00DE431D" w:rsidP="009C6A99">
            <w:pPr>
              <w:rPr>
                <w:ins w:id="2567" w:author="Pervova 21.1" w:date="2020-03-12T22:06:00Z"/>
              </w:rPr>
            </w:pPr>
            <w:ins w:id="2568" w:author="Pervova 21.1" w:date="2020-03-12T22:06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6AF92A17" w14:textId="77777777" w:rsidR="00DE431D" w:rsidRDefault="00DE431D" w:rsidP="009C6A99">
            <w:pPr>
              <w:ind w:left="0" w:firstLine="0"/>
              <w:rPr>
                <w:ins w:id="2569" w:author="Pervova 21.1" w:date="2020-03-12T22:06:00Z"/>
              </w:rPr>
            </w:pPr>
            <w:ins w:id="2570" w:author="Pervova 21.1" w:date="2020-03-12T22:06:00Z">
              <w:r>
                <w:t>.</w:t>
              </w:r>
            </w:ins>
          </w:p>
          <w:p w14:paraId="413742D1" w14:textId="1A169D77" w:rsidR="00DE431D" w:rsidRPr="009C6A99" w:rsidRDefault="00DE431D" w:rsidP="00DE431D">
            <w:pPr>
              <w:ind w:left="0" w:firstLine="0"/>
              <w:rPr>
                <w:ins w:id="2571" w:author="Pervova 21.1" w:date="2020-03-12T22:02:00Z"/>
                <w:lang w:val="en-US"/>
              </w:rPr>
            </w:pPr>
            <w:ins w:id="2572" w:author="Pervova 21.1" w:date="2020-03-12T22:02:00Z">
              <w:r w:rsidRPr="009C6A99">
                <w:rPr>
                  <w:lang w:val="en-US"/>
                </w:rPr>
                <w:lastRenderedPageBreak/>
                <w:t>/</w:t>
              </w:r>
              <w:r w:rsidRPr="00D17DDA">
                <w:rPr>
                  <w:lang w:val="en-US"/>
                </w:rPr>
                <w:t>ISLB</w:t>
              </w:r>
              <w:r w:rsidRPr="009C6A99">
                <w:rPr>
                  <w:lang w:val="en-US"/>
                </w:rPr>
                <w:t>/</w:t>
              </w:r>
            </w:ins>
            <w:ins w:id="2573" w:author="Pervova 21.1" w:date="2020-03-12T22:04:00Z">
              <w:r w:rsidRPr="009C6A99">
                <w:rPr>
                  <w:lang w:val="en-US"/>
                </w:rPr>
                <w:t>2.1</w:t>
              </w:r>
            </w:ins>
            <w:ins w:id="2574" w:author="Pervova 21.1" w:date="2020-03-12T22:02:00Z">
              <w:r w:rsidRPr="009C6A99">
                <w:rPr>
                  <w:lang w:val="en-US"/>
                </w:rPr>
                <w:t>/</w:t>
              </w:r>
              <w:r w:rsidRPr="00D17DDA">
                <w:rPr>
                  <w:lang w:val="en-US"/>
                </w:rPr>
                <w:t>ACPT</w:t>
              </w:r>
              <w:r w:rsidRPr="009C6A99">
                <w:rPr>
                  <w:lang w:val="en-US"/>
                </w:rPr>
                <w:t>/</w:t>
              </w:r>
            </w:ins>
            <w:ins w:id="2575" w:author="Pervova 21.1" w:date="2020-03-12T22:04:00Z">
              <w:r w:rsidRPr="009C6A99">
                <w:rPr>
                  <w:lang w:val="en-US"/>
                </w:rPr>
                <w:t>Y</w:t>
              </w:r>
            </w:ins>
            <w:ins w:id="2576" w:author="Pervova 21.1" w:date="2020-03-12T22:02:00Z">
              <w:r w:rsidRPr="009C6A99">
                <w:rPr>
                  <w:lang w:val="en-US"/>
                </w:rPr>
                <w:t>/</w:t>
              </w:r>
              <w:r w:rsidRPr="00D17DDA">
                <w:rPr>
                  <w:lang w:val="en-US"/>
                </w:rPr>
                <w:t>CONY</w:t>
              </w:r>
              <w:r w:rsidRPr="009C6A99">
                <w:rPr>
                  <w:lang w:val="en-US"/>
                </w:rPr>
                <w:t>/</w:t>
              </w:r>
            </w:ins>
            <w:ins w:id="2577" w:author="Pervova 21.1" w:date="2020-03-12T22:05:00Z">
              <w:r w:rsidRPr="009C6A99">
                <w:rPr>
                  <w:lang w:val="en-US"/>
                </w:rPr>
                <w:t>7895</w:t>
              </w:r>
            </w:ins>
            <w:ins w:id="2578" w:author="Pervova 21.1" w:date="2020-03-12T22:02:00Z">
              <w:r w:rsidRPr="009C6A99">
                <w:rPr>
                  <w:lang w:val="en-US"/>
                </w:rPr>
                <w:t>/</w:t>
              </w:r>
              <w:r w:rsidRPr="00D17DDA">
                <w:rPr>
                  <w:lang w:val="en-US"/>
                </w:rPr>
                <w:t>CONN</w:t>
              </w:r>
              <w:r w:rsidRPr="009C6A99">
                <w:rPr>
                  <w:lang w:val="en-US"/>
                </w:rPr>
                <w:t>/</w:t>
              </w:r>
            </w:ins>
            <w:ins w:id="2579" w:author="Pervova 21.1" w:date="2020-03-12T22:05:00Z">
              <w:r w:rsidRPr="009C6A99">
                <w:rPr>
                  <w:lang w:val="en-US"/>
                </w:rPr>
                <w:t>5687</w:t>
              </w:r>
            </w:ins>
            <w:ins w:id="2580" w:author="Pervova 21.1" w:date="2020-03-12T22:02:00Z">
              <w:r w:rsidRPr="009C6A99">
                <w:rPr>
                  <w:lang w:val="en-US"/>
                </w:rPr>
                <w:t>/</w:t>
              </w:r>
              <w:r w:rsidRPr="00D17DDA">
                <w:rPr>
                  <w:lang w:val="en-US"/>
                </w:rPr>
                <w:t>ABST</w:t>
              </w:r>
              <w:r w:rsidRPr="009C6A99">
                <w:rPr>
                  <w:lang w:val="en-US"/>
                </w:rPr>
                <w:t>/</w:t>
              </w:r>
            </w:ins>
            <w:ins w:id="2581" w:author="Pervova 21.1" w:date="2020-03-12T22:08:00Z">
              <w:r w:rsidRPr="00DE431D">
                <w:rPr>
                  <w:lang w:val="en-US"/>
                </w:rPr>
                <w:t>4</w:t>
              </w:r>
            </w:ins>
            <w:ins w:id="2582" w:author="Pervova 21.1" w:date="2020-03-12T22:05:00Z">
              <w:r w:rsidRPr="009C6A99">
                <w:rPr>
                  <w:lang w:val="en-US"/>
                </w:rPr>
                <w:t>560</w:t>
              </w:r>
            </w:ins>
          </w:p>
        </w:tc>
        <w:tc>
          <w:tcPr>
            <w:tcW w:w="4762" w:type="dxa"/>
          </w:tcPr>
          <w:p w14:paraId="000B3055" w14:textId="59D87A82" w:rsidR="00DE431D" w:rsidRPr="00DE431D" w:rsidRDefault="00DE431D" w:rsidP="00DE431D">
            <w:pPr>
              <w:ind w:left="0" w:firstLine="0"/>
              <w:rPr>
                <w:ins w:id="2583" w:author="Pervova 21.1" w:date="2020-03-12T22:02:00Z"/>
              </w:rPr>
            </w:pPr>
            <w:ins w:id="2584" w:author="Pervova 21.1" w:date="2020-03-12T22:08:00Z">
              <w:r w:rsidRPr="00D17DDA">
                <w:lastRenderedPageBreak/>
                <w:t>Результаты голосования</w:t>
              </w:r>
              <w:r>
                <w:t xml:space="preserve"> по п.п. 2.1. - </w:t>
              </w:r>
              <w:r w:rsidRPr="009C6A99">
                <w:t xml:space="preserve"> принято, «За» - </w:t>
              </w:r>
              <w:r w:rsidRPr="00DE431D">
                <w:t>7895</w:t>
              </w:r>
              <w:r w:rsidRPr="009C6A99">
                <w:t xml:space="preserve">,  «Против» - </w:t>
              </w:r>
            </w:ins>
            <w:ins w:id="2585" w:author="Pervova 21.1" w:date="2020-03-12T22:09:00Z">
              <w:r w:rsidRPr="00DE431D">
                <w:t>5687</w:t>
              </w:r>
            </w:ins>
            <w:ins w:id="2586" w:author="Pervova 21.1" w:date="2020-03-12T22:08:00Z">
              <w:r w:rsidRPr="009C6A99">
                <w:t xml:space="preserve">,  </w:t>
              </w:r>
              <w:r w:rsidRPr="009C6A99">
                <w:lastRenderedPageBreak/>
                <w:t xml:space="preserve">«Воздержались» - </w:t>
              </w:r>
            </w:ins>
            <w:ins w:id="2587" w:author="Pervova 21.1" w:date="2020-03-12T22:09:00Z">
              <w:r w:rsidRPr="00DE431D">
                <w:t>4560</w:t>
              </w:r>
            </w:ins>
          </w:p>
        </w:tc>
      </w:tr>
      <w:tr w:rsidR="00DE431D" w:rsidRPr="008E4DF3" w14:paraId="3C20199B" w14:textId="77777777" w:rsidTr="000B250B">
        <w:trPr>
          <w:ins w:id="2588" w:author="Pervova 21.1" w:date="2020-03-12T21:15:00Z"/>
        </w:trPr>
        <w:tc>
          <w:tcPr>
            <w:tcW w:w="5488" w:type="dxa"/>
          </w:tcPr>
          <w:p w14:paraId="02BDE7DA" w14:textId="4A743CA2" w:rsidR="00DE431D" w:rsidRPr="009C6A99" w:rsidRDefault="00DE431D" w:rsidP="00802C07">
            <w:pPr>
              <w:rPr>
                <w:ins w:id="2589" w:author="Pervova 21.1" w:date="2020-03-12T21:17:00Z"/>
              </w:rPr>
            </w:pPr>
            <w:ins w:id="2590" w:author="Pervova 21.1" w:date="2020-03-12T21:15:00Z">
              <w:r w:rsidRPr="009C6A99">
                <w:lastRenderedPageBreak/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</w:ins>
            <w:ins w:id="2591" w:author="Pervova 21.1" w:date="2020-03-12T21:17:00Z">
              <w:r w:rsidRPr="009C6A99">
                <w:t>/</w:t>
              </w:r>
              <w:r>
                <w:t>/</w:t>
              </w:r>
            </w:ins>
          </w:p>
          <w:p w14:paraId="325900FA" w14:textId="77777777" w:rsidR="00DE431D" w:rsidRPr="009C6A99" w:rsidRDefault="00DE431D" w:rsidP="00802C07">
            <w:pPr>
              <w:rPr>
                <w:ins w:id="2592" w:author="Pervova 21.1" w:date="2020-03-12T21:17:00Z"/>
              </w:rPr>
            </w:pPr>
            <w:ins w:id="2593" w:author="Pervova 21.1" w:date="2020-03-12T21:17:00Z">
              <w:r w:rsidRPr="009C6A99">
                <w:t>.</w:t>
              </w:r>
            </w:ins>
          </w:p>
          <w:p w14:paraId="780DB2C1" w14:textId="48BDA351" w:rsidR="00DE431D" w:rsidRPr="005F20DE" w:rsidRDefault="00DE431D" w:rsidP="009C6A99">
            <w:pPr>
              <w:ind w:left="0" w:firstLine="0"/>
              <w:rPr>
                <w:ins w:id="2594" w:author="Pervova 21.1" w:date="2020-03-12T21:31:00Z"/>
                <w:lang w:val="en-US"/>
              </w:rPr>
            </w:pPr>
            <w:ins w:id="2595" w:author="Pervova 21.1" w:date="2020-03-12T21:17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ISLB</w:t>
              </w:r>
              <w:r w:rsidRPr="005F20DE">
                <w:rPr>
                  <w:lang w:val="en-US"/>
                </w:rPr>
                <w:t>/3</w:t>
              </w:r>
            </w:ins>
            <w:ins w:id="2596" w:author="Pervova 21.1" w:date="2020-03-12T21:29:00Z">
              <w:r w:rsidRPr="005F20DE">
                <w:rPr>
                  <w:lang w:val="en-US"/>
                </w:rPr>
                <w:t>.1</w:t>
              </w:r>
            </w:ins>
            <w:ins w:id="2597" w:author="Pervova 21.1" w:date="2020-03-12T21:17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ACPT</w:t>
              </w:r>
              <w:r w:rsidRPr="005F20DE">
                <w:rPr>
                  <w:lang w:val="en-US"/>
                </w:rPr>
                <w:t>/</w:t>
              </w:r>
            </w:ins>
            <w:ins w:id="2598" w:author="Pervova 21.1" w:date="2020-03-12T21:29:00Z">
              <w:r w:rsidRPr="008E4DF3">
                <w:rPr>
                  <w:lang w:val="en-US"/>
                </w:rPr>
                <w:t>N</w:t>
              </w:r>
            </w:ins>
            <w:ins w:id="2599" w:author="Pervova 21.1" w:date="2020-03-12T21:17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CONY</w:t>
              </w:r>
              <w:r w:rsidRPr="005F20DE">
                <w:rPr>
                  <w:lang w:val="en-US"/>
                </w:rPr>
                <w:t>/</w:t>
              </w:r>
            </w:ins>
            <w:ins w:id="2600" w:author="Pervova 21.1" w:date="2020-03-12T21:29:00Z">
              <w:r w:rsidRPr="005F20DE">
                <w:rPr>
                  <w:lang w:val="en-US"/>
                </w:rPr>
                <w:t>1892</w:t>
              </w:r>
            </w:ins>
            <w:ins w:id="2601" w:author="Pervova 21.1" w:date="2020-03-12T21:17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CONN</w:t>
              </w:r>
              <w:r w:rsidRPr="005F20DE">
                <w:rPr>
                  <w:lang w:val="en-US"/>
                </w:rPr>
                <w:t>/</w:t>
              </w:r>
            </w:ins>
            <w:ins w:id="2602" w:author="Pervova 21.1" w:date="2020-03-12T21:29:00Z">
              <w:r w:rsidRPr="005F20DE">
                <w:rPr>
                  <w:lang w:val="en-US"/>
                </w:rPr>
                <w:t>4364</w:t>
              </w:r>
            </w:ins>
            <w:ins w:id="2603" w:author="Pervova 21.1" w:date="2020-03-12T21:17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ABST</w:t>
              </w:r>
              <w:r w:rsidRPr="005F20DE">
                <w:rPr>
                  <w:lang w:val="en-US"/>
                </w:rPr>
                <w:t>/</w:t>
              </w:r>
            </w:ins>
            <w:ins w:id="2604" w:author="Pervova 21.1" w:date="2020-03-12T21:30:00Z">
              <w:r w:rsidRPr="005F20DE">
                <w:rPr>
                  <w:lang w:val="en-US"/>
                </w:rPr>
                <w:t>0</w:t>
              </w:r>
            </w:ins>
            <w:ins w:id="2605" w:author="Pervova 21.1" w:date="2020-03-12T21:17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NOAC</w:t>
              </w:r>
              <w:r w:rsidRPr="005F20DE">
                <w:rPr>
                  <w:lang w:val="en-US"/>
                </w:rPr>
                <w:t>/</w:t>
              </w:r>
            </w:ins>
            <w:ins w:id="2606" w:author="Pervova 21.1" w:date="2020-03-12T21:30:00Z">
              <w:r w:rsidRPr="005F20DE">
                <w:rPr>
                  <w:lang w:val="en-US"/>
                </w:rPr>
                <w:t>0</w:t>
              </w:r>
            </w:ins>
            <w:ins w:id="2607" w:author="Pervova 21.1" w:date="2020-03-12T21:17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VRSL</w:t>
              </w:r>
              <w:r w:rsidRPr="005F20DE">
                <w:rPr>
                  <w:lang w:val="en-US"/>
                </w:rPr>
                <w:t>/</w:t>
              </w:r>
            </w:ins>
            <w:ins w:id="2608" w:author="Pervova 21.1" w:date="2020-03-12T21:31:00Z">
              <w:r w:rsidRPr="008E4DF3">
                <w:rPr>
                  <w:lang w:val="en-US"/>
                </w:rPr>
                <w:t>INTP</w:t>
              </w:r>
            </w:ins>
          </w:p>
          <w:p w14:paraId="77403DBC" w14:textId="77777777" w:rsidR="00DE431D" w:rsidRPr="009C6A99" w:rsidRDefault="00DE431D" w:rsidP="009C6A99">
            <w:pPr>
              <w:ind w:left="0" w:firstLine="0"/>
              <w:rPr>
                <w:ins w:id="2609" w:author="Pervova 21.1" w:date="2020-03-12T21:31:00Z"/>
              </w:rPr>
            </w:pPr>
            <w:ins w:id="2610" w:author="Pervova 21.1" w:date="2020-03-12T21:31:00Z">
              <w:r w:rsidRPr="009C6A99">
                <w:t>.</w:t>
              </w:r>
            </w:ins>
          </w:p>
          <w:p w14:paraId="23B6217C" w14:textId="3F5D88F7" w:rsidR="00DE431D" w:rsidRPr="009C6A99" w:rsidRDefault="00DE431D" w:rsidP="00802C07">
            <w:pPr>
              <w:rPr>
                <w:ins w:id="2611" w:author="Pervova 21.1" w:date="2020-03-12T21:15:00Z"/>
              </w:rPr>
            </w:pPr>
          </w:p>
        </w:tc>
        <w:tc>
          <w:tcPr>
            <w:tcW w:w="4762" w:type="dxa"/>
          </w:tcPr>
          <w:p w14:paraId="1D2F56C2" w14:textId="0728EC1B" w:rsidR="00DE431D" w:rsidRPr="008E4DF3" w:rsidRDefault="00DE431D" w:rsidP="00A2642A">
            <w:pPr>
              <w:ind w:left="0" w:firstLine="0"/>
              <w:jc w:val="left"/>
              <w:rPr>
                <w:ins w:id="2612" w:author="Pervova 21.1" w:date="2020-03-12T21:15:00Z"/>
              </w:rPr>
            </w:pPr>
            <w:ins w:id="2613" w:author="Pervova 21.1" w:date="2020-03-12T21:34:00Z">
              <w:r w:rsidRPr="008E4DF3">
                <w:t xml:space="preserve">Результаты голосования по </w:t>
              </w:r>
            </w:ins>
            <w:ins w:id="2614" w:author="Pervova 21.1" w:date="2020-03-12T21:53:00Z">
              <w:r>
                <w:t>вопросу</w:t>
              </w:r>
            </w:ins>
            <w:ins w:id="2615" w:author="Pervova 21.1" w:date="2020-03-12T21:34:00Z">
              <w:r w:rsidRPr="008E4DF3">
                <w:t xml:space="preserve"> одобрения сделки с заинтересованностью</w:t>
              </w:r>
            </w:ins>
            <w:ins w:id="2616" w:author="Pervova 21.1" w:date="2020-03-12T21:35:00Z">
              <w:r>
                <w:t xml:space="preserve"> (</w:t>
              </w:r>
            </w:ins>
            <w:ins w:id="2617" w:author="Pervova 21.1" w:date="2020-03-12T21:54:00Z">
              <w:r w:rsidRPr="007E6152">
                <w:t>код п</w:t>
              </w:r>
              <w:r>
                <w:t xml:space="preserve">ризнака результатов голосования - </w:t>
              </w:r>
            </w:ins>
            <w:ins w:id="2618" w:author="Pervova 21.1" w:date="2020-03-12T21:35:00Z">
              <w:r w:rsidRPr="008E4DF3">
                <w:t>INTP</w:t>
              </w:r>
              <w:r>
                <w:t>)</w:t>
              </w:r>
              <w:r w:rsidRPr="008E4DF3">
                <w:t xml:space="preserve"> </w:t>
              </w:r>
            </w:ins>
            <w:ins w:id="2619" w:author="Pervova 21.1" w:date="2020-03-12T21:36:00Z">
              <w:r>
                <w:t>–</w:t>
              </w:r>
            </w:ins>
            <w:ins w:id="2620" w:author="Pervova 21.1" w:date="2020-03-12T21:35:00Z">
              <w:r w:rsidRPr="008E4DF3">
                <w:t xml:space="preserve"> </w:t>
              </w:r>
            </w:ins>
            <w:ins w:id="2621" w:author="Pervova 21.1" w:date="2020-03-12T21:36:00Z">
              <w:r>
                <w:t xml:space="preserve">не принято, «За» </w:t>
              </w:r>
            </w:ins>
            <w:ins w:id="2622" w:author="Pervova 21.1" w:date="2020-03-12T21:57:00Z">
              <w:r>
                <w:t xml:space="preserve">- </w:t>
              </w:r>
            </w:ins>
            <w:ins w:id="2623" w:author="Pervova 21.1" w:date="2020-03-12T21:55:00Z">
              <w:r w:rsidRPr="007E6152">
                <w:t>1892</w:t>
              </w:r>
              <w:r>
                <w:t xml:space="preserve">, </w:t>
              </w:r>
            </w:ins>
            <w:ins w:id="2624" w:author="Pervova 21.1" w:date="2020-03-12T21:36:00Z">
              <w:r>
                <w:t xml:space="preserve"> «Против» </w:t>
              </w:r>
            </w:ins>
            <w:ins w:id="2625" w:author="Pervova 21.1" w:date="2020-03-12T21:57:00Z">
              <w:r>
                <w:t xml:space="preserve">- </w:t>
              </w:r>
            </w:ins>
            <w:ins w:id="2626" w:author="Pervova 21.1" w:date="2020-03-12T21:55:00Z">
              <w:r w:rsidRPr="007E6152">
                <w:t>4364</w:t>
              </w:r>
              <w:r>
                <w:t>,  «Воздержались»</w:t>
              </w:r>
            </w:ins>
            <w:ins w:id="2627" w:author="Pervova 21.1" w:date="2020-03-12T21:57:00Z">
              <w:r>
                <w:t xml:space="preserve"> -</w:t>
              </w:r>
            </w:ins>
            <w:ins w:id="2628" w:author="Pervova 21.1" w:date="2020-03-12T21:55:00Z">
              <w:r>
                <w:t xml:space="preserve"> 0,  «</w:t>
              </w:r>
            </w:ins>
            <w:ins w:id="2629" w:author="Pervova 21.1" w:date="2020-03-12T22:00:00Z">
              <w:r>
                <w:t>Н</w:t>
              </w:r>
              <w:r w:rsidRPr="00A2642A">
                <w:t xml:space="preserve">е </w:t>
              </w:r>
              <w:proofErr w:type="gramStart"/>
              <w:r w:rsidRPr="00A2642A">
                <w:t>участвовало/не голосовало</w:t>
              </w:r>
            </w:ins>
            <w:proofErr w:type="gramEnd"/>
            <w:ins w:id="2630" w:author="Pervova 21.1" w:date="2020-03-12T21:57:00Z">
              <w:r>
                <w:t>» - 0</w:t>
              </w:r>
            </w:ins>
          </w:p>
        </w:tc>
      </w:tr>
      <w:tr w:rsidR="00DE431D" w:rsidRPr="00A2642A" w14:paraId="51E7B849" w14:textId="77777777" w:rsidTr="000B250B">
        <w:trPr>
          <w:ins w:id="2631" w:author="Pervova 21.1" w:date="2020-03-12T21:53:00Z"/>
        </w:trPr>
        <w:tc>
          <w:tcPr>
            <w:tcW w:w="5488" w:type="dxa"/>
          </w:tcPr>
          <w:p w14:paraId="025BF43B" w14:textId="15622658" w:rsidR="00DE431D" w:rsidRPr="008E4DF3" w:rsidRDefault="00DE431D" w:rsidP="00A2642A">
            <w:pPr>
              <w:ind w:left="0" w:firstLine="0"/>
              <w:rPr>
                <w:ins w:id="2632" w:author="Pervova 21.1" w:date="2020-03-12T21:54:00Z"/>
                <w:lang w:val="en-US"/>
              </w:rPr>
            </w:pPr>
            <w:ins w:id="2633" w:author="Pervova 21.1" w:date="2020-03-12T21:54:00Z">
              <w:r w:rsidRPr="00802C07">
                <w:rPr>
                  <w:lang w:val="en-US"/>
                </w:rPr>
                <w:t>/ISLB/3</w:t>
              </w:r>
              <w:r w:rsidRPr="008E4DF3">
                <w:rPr>
                  <w:lang w:val="en-US"/>
                </w:rPr>
                <w:t>.1</w:t>
              </w:r>
              <w:r w:rsidRPr="00802C07">
                <w:rPr>
                  <w:lang w:val="en-US"/>
                </w:rPr>
                <w:t>/ACPT/</w:t>
              </w:r>
              <w:r w:rsidRPr="008E4DF3">
                <w:rPr>
                  <w:lang w:val="en-US"/>
                </w:rPr>
                <w:t>Y</w:t>
              </w:r>
              <w:r w:rsidRPr="00802C07">
                <w:rPr>
                  <w:lang w:val="en-US"/>
                </w:rPr>
                <w:t>/CONY/</w:t>
              </w:r>
              <w:r w:rsidRPr="008E4DF3">
                <w:rPr>
                  <w:lang w:val="en-US"/>
                </w:rPr>
                <w:t>4364</w:t>
              </w:r>
              <w:r w:rsidRPr="00802C07">
                <w:rPr>
                  <w:lang w:val="en-US"/>
                </w:rPr>
                <w:t>/CONN/</w:t>
              </w:r>
              <w:r w:rsidRPr="008E4DF3">
                <w:rPr>
                  <w:lang w:val="en-US"/>
                </w:rPr>
                <w:t>1392</w:t>
              </w:r>
              <w:r w:rsidRPr="00802C07">
                <w:rPr>
                  <w:lang w:val="en-US"/>
                </w:rPr>
                <w:t>/ABST/</w:t>
              </w:r>
              <w:r w:rsidRPr="008E4DF3">
                <w:rPr>
                  <w:lang w:val="en-US"/>
                </w:rPr>
                <w:t>600</w:t>
              </w:r>
              <w:r w:rsidRPr="00802C07">
                <w:rPr>
                  <w:lang w:val="en-US"/>
                </w:rPr>
                <w:t>/NOAC/</w:t>
              </w:r>
              <w:r w:rsidRPr="008E4DF3">
                <w:rPr>
                  <w:lang w:val="en-US"/>
                </w:rPr>
                <w:t>2</w:t>
              </w:r>
              <w:r w:rsidRPr="00802C07">
                <w:rPr>
                  <w:lang w:val="en-US"/>
                </w:rPr>
                <w:t>/VRSL/</w:t>
              </w:r>
              <w:r w:rsidRPr="008E4DF3">
                <w:rPr>
                  <w:lang w:val="en-US"/>
                </w:rPr>
                <w:t>MJRT</w:t>
              </w:r>
            </w:ins>
          </w:p>
          <w:p w14:paraId="4F4B826E" w14:textId="77777777" w:rsidR="00DE431D" w:rsidRPr="00802C07" w:rsidRDefault="00DE431D" w:rsidP="00A2642A">
            <w:pPr>
              <w:ind w:left="0" w:firstLine="0"/>
              <w:rPr>
                <w:ins w:id="2634" w:author="Pervova 21.1" w:date="2020-03-12T21:53:00Z"/>
                <w:lang w:val="en-US"/>
              </w:rPr>
            </w:pPr>
          </w:p>
        </w:tc>
        <w:tc>
          <w:tcPr>
            <w:tcW w:w="4762" w:type="dxa"/>
          </w:tcPr>
          <w:p w14:paraId="1ED7A528" w14:textId="62A274FC" w:rsidR="00DE431D" w:rsidRPr="00A2642A" w:rsidRDefault="00DE431D" w:rsidP="00A2642A">
            <w:pPr>
              <w:ind w:left="34" w:hanging="34"/>
              <w:rPr>
                <w:ins w:id="2635" w:author="Pervova 21.1" w:date="2020-03-12T21:53:00Z"/>
              </w:rPr>
            </w:pPr>
            <w:ins w:id="2636" w:author="Pervova 21.1" w:date="2020-03-12T21:57:00Z">
              <w:r w:rsidRPr="008E4DF3">
                <w:t xml:space="preserve">Результаты голосования по </w:t>
              </w:r>
              <w:r>
                <w:t>вопросу</w:t>
              </w:r>
              <w:r w:rsidRPr="008E4DF3">
                <w:t xml:space="preserve"> одобрения </w:t>
              </w:r>
            </w:ins>
            <w:ins w:id="2637" w:author="Pervova 21.1" w:date="2020-03-12T21:58:00Z">
              <w:r>
                <w:t>крупной сделки</w:t>
              </w:r>
            </w:ins>
            <w:ins w:id="2638" w:author="Pervova 21.1" w:date="2020-03-12T21:57:00Z">
              <w:r>
                <w:t xml:space="preserve"> (</w:t>
              </w:r>
              <w:r w:rsidRPr="007E6152">
                <w:t>код п</w:t>
              </w:r>
              <w:r>
                <w:t xml:space="preserve">ризнака результатов голосования - </w:t>
              </w:r>
            </w:ins>
            <w:ins w:id="2639" w:author="Pervova 21.1" w:date="2020-03-12T21:58:00Z">
              <w:r w:rsidRPr="00A2642A">
                <w:t>MJRT</w:t>
              </w:r>
            </w:ins>
            <w:ins w:id="2640" w:author="Pervova 21.1" w:date="2020-03-12T21:57:00Z">
              <w:r>
                <w:t>)</w:t>
              </w:r>
              <w:r w:rsidRPr="008E4DF3">
                <w:t xml:space="preserve"> </w:t>
              </w:r>
              <w:r>
                <w:t>–</w:t>
              </w:r>
              <w:r w:rsidRPr="008E4DF3">
                <w:t xml:space="preserve"> </w:t>
              </w:r>
              <w:r>
                <w:t xml:space="preserve"> принято, «За» - </w:t>
              </w:r>
            </w:ins>
            <w:ins w:id="2641" w:author="Pervova 21.1" w:date="2020-03-12T21:59:00Z">
              <w:r w:rsidRPr="00A2642A">
                <w:t>4364</w:t>
              </w:r>
            </w:ins>
            <w:ins w:id="2642" w:author="Pervova 21.1" w:date="2020-03-12T21:57:00Z">
              <w:r>
                <w:t xml:space="preserve">,  «Против» - </w:t>
              </w:r>
            </w:ins>
            <w:ins w:id="2643" w:author="Pervova 21.1" w:date="2020-03-12T21:59:00Z">
              <w:r w:rsidRPr="00A2642A">
                <w:t>1392</w:t>
              </w:r>
            </w:ins>
            <w:ins w:id="2644" w:author="Pervova 21.1" w:date="2020-03-12T21:57:00Z">
              <w:r>
                <w:t xml:space="preserve">,  «Воздержались» - </w:t>
              </w:r>
            </w:ins>
            <w:ins w:id="2645" w:author="Pervova 21.1" w:date="2020-03-12T21:59:00Z">
              <w:r w:rsidRPr="00A2642A">
                <w:t>600</w:t>
              </w:r>
            </w:ins>
            <w:ins w:id="2646" w:author="Pervova 21.1" w:date="2020-03-12T21:57:00Z">
              <w:r>
                <w:t xml:space="preserve">,  </w:t>
              </w:r>
            </w:ins>
            <w:ins w:id="2647" w:author="Pervova 21.1" w:date="2020-03-12T22:00:00Z">
              <w:r>
                <w:t>«Н</w:t>
              </w:r>
              <w:r w:rsidRPr="00A2642A">
                <w:t xml:space="preserve">е </w:t>
              </w:r>
              <w:proofErr w:type="gramStart"/>
              <w:r w:rsidRPr="00A2642A">
                <w:t>участвовало/не голосовало</w:t>
              </w:r>
              <w:proofErr w:type="gramEnd"/>
              <w:r>
                <w:t>»</w:t>
              </w:r>
            </w:ins>
            <w:ins w:id="2648" w:author="Pervova 21.1" w:date="2020-03-12T21:57:00Z">
              <w:r>
                <w:t xml:space="preserve">- </w:t>
              </w:r>
            </w:ins>
            <w:ins w:id="2649" w:author="Pervova 21.1" w:date="2020-03-12T21:59:00Z">
              <w:r>
                <w:t>2</w:t>
              </w:r>
            </w:ins>
          </w:p>
        </w:tc>
      </w:tr>
      <w:tr w:rsidR="00DE431D" w:rsidRPr="00802C07" w14:paraId="13726D8B" w14:textId="77777777" w:rsidTr="000B250B">
        <w:trPr>
          <w:ins w:id="2650" w:author="Pervova 21.1" w:date="2020-03-12T21:28:00Z"/>
        </w:trPr>
        <w:tc>
          <w:tcPr>
            <w:tcW w:w="5488" w:type="dxa"/>
          </w:tcPr>
          <w:p w14:paraId="3145DD04" w14:textId="0D35ADFD" w:rsidR="00DE431D" w:rsidRPr="00802C07" w:rsidRDefault="00DE431D" w:rsidP="00802C07">
            <w:pPr>
              <w:rPr>
                <w:ins w:id="2651" w:author="Pervova 21.1" w:date="2020-03-12T21:28:00Z"/>
                <w:lang w:val="en-US"/>
              </w:rPr>
            </w:pPr>
            <w:ins w:id="2652" w:author="Pervova 21.1" w:date="2020-03-12T21:44:00Z">
              <w:r>
                <w:t>:</w:t>
              </w:r>
            </w:ins>
            <w:ins w:id="2653" w:author="Pervova 21.1" w:date="2020-03-12T21:28:00Z">
              <w:r w:rsidRPr="00363FEE">
                <w:rPr>
                  <w:lang w:val="en-US"/>
                </w:rPr>
                <w:t>70F::ADTX//SBLW/MX0</w:t>
              </w:r>
              <w:r>
                <w:t>4</w:t>
              </w:r>
            </w:ins>
          </w:p>
        </w:tc>
        <w:tc>
          <w:tcPr>
            <w:tcW w:w="4762" w:type="dxa"/>
          </w:tcPr>
          <w:p w14:paraId="603CB180" w14:textId="17E49F9F" w:rsidR="00DE431D" w:rsidRPr="000C5BDA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ins w:id="2654" w:author="Pervova 21.1" w:date="2020-03-12T21:28:00Z"/>
              </w:rPr>
            </w:pPr>
            <w:ins w:id="2655" w:author="Pervova 21.1" w:date="2020-03-12T21:28:00Z">
              <w:r w:rsidRPr="00802C07">
                <w:t>Информация о решениях, принятых общим собранием акционеров, а также об итогах голосования на общем собрании акционеров в соответствии с п. 4.10. Положения ЦБ 546-</w:t>
              </w:r>
            </w:ins>
            <w:ins w:id="2656" w:author="Pervova 21.1" w:date="2020-03-24T23:11:00Z">
              <w:r w:rsidR="00BE3446">
                <w:t>П</w:t>
              </w:r>
            </w:ins>
          </w:p>
        </w:tc>
      </w:tr>
      <w:tr w:rsidR="00DE431D" w:rsidRPr="00F72221" w14:paraId="4D5830C9" w14:textId="77777777" w:rsidTr="000B250B">
        <w:trPr>
          <w:ins w:id="2657" w:author="Pervova 21.1" w:date="2020-03-12T17:10:00Z"/>
        </w:trPr>
        <w:tc>
          <w:tcPr>
            <w:tcW w:w="5488" w:type="dxa"/>
          </w:tcPr>
          <w:p w14:paraId="4526975A" w14:textId="77777777" w:rsidR="00DE431D" w:rsidRPr="007F11DB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ins w:id="2658" w:author="Pervova 21.1" w:date="2020-03-12T17:10:00Z"/>
              </w:rPr>
            </w:pPr>
            <w:ins w:id="2659" w:author="Pervova 21.1" w:date="2020-03-12T17:10:00Z">
              <w:r w:rsidRPr="00C23FA9">
                <w:t>:16S:ADDINFO</w:t>
              </w:r>
            </w:ins>
          </w:p>
        </w:tc>
        <w:tc>
          <w:tcPr>
            <w:tcW w:w="4762" w:type="dxa"/>
          </w:tcPr>
          <w:p w14:paraId="74892B8A" w14:textId="77777777" w:rsidR="00DE431D" w:rsidRPr="00B0186A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ins w:id="2660" w:author="Pervova 21.1" w:date="2020-03-12T17:10:00Z"/>
                <w:lang w:val="en-US"/>
              </w:rPr>
            </w:pPr>
          </w:p>
        </w:tc>
      </w:tr>
      <w:tr w:rsidR="00DE431D" w:rsidRPr="00B0186A" w14:paraId="32A09107" w14:textId="77777777" w:rsidTr="000B250B">
        <w:trPr>
          <w:ins w:id="2661" w:author="Pervova 21.1" w:date="2020-03-12T17:10:00Z"/>
        </w:trPr>
        <w:tc>
          <w:tcPr>
            <w:tcW w:w="5488" w:type="dxa"/>
          </w:tcPr>
          <w:p w14:paraId="4B547F30" w14:textId="77777777" w:rsidR="00DE431D" w:rsidRPr="00AF4D92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ins w:id="2662" w:author="Pervova 21.1" w:date="2020-03-12T17:10:00Z"/>
                <w:lang w:val="en-US"/>
              </w:rPr>
            </w:pPr>
          </w:p>
        </w:tc>
        <w:tc>
          <w:tcPr>
            <w:tcW w:w="4762" w:type="dxa"/>
          </w:tcPr>
          <w:p w14:paraId="03A02B0F" w14:textId="77777777" w:rsidR="00DE431D" w:rsidRPr="00AF4D92" w:rsidRDefault="00DE431D" w:rsidP="000B250B">
            <w:pPr>
              <w:numPr>
                <w:ilvl w:val="0"/>
                <w:numId w:val="1"/>
              </w:numPr>
              <w:ind w:left="0" w:firstLine="0"/>
              <w:rPr>
                <w:ins w:id="2663" w:author="Pervova 21.1" w:date="2020-03-12T17:10:00Z"/>
                <w:lang w:val="en-US"/>
              </w:rPr>
            </w:pPr>
          </w:p>
        </w:tc>
      </w:tr>
    </w:tbl>
    <w:p w14:paraId="24A5EBFE" w14:textId="77777777" w:rsidR="00C12FF9" w:rsidRPr="00C12FF9" w:rsidRDefault="00C12FF9" w:rsidP="000866A5">
      <w:pPr>
        <w:ind w:left="0" w:firstLine="0"/>
      </w:pPr>
    </w:p>
    <w:p w14:paraId="2AC3092C" w14:textId="74977F89" w:rsidR="005B5010" w:rsidRDefault="005B5010" w:rsidP="00EB3BCF">
      <w:pPr>
        <w:pStyle w:val="1"/>
        <w:rPr>
          <w:ins w:id="2664" w:author="Pervova 21.1" w:date="2020-03-11T12:09:00Z"/>
        </w:rPr>
      </w:pPr>
      <w:bookmarkStart w:id="2665" w:name="_Toc35984225"/>
      <w:bookmarkStart w:id="2666" w:name="_Toc36031411"/>
      <w:r>
        <w:t>Сообщение МТ564</w:t>
      </w:r>
      <w:ins w:id="2667" w:author="Pervova 21.1" w:date="2020-03-12T21:42:00Z">
        <w:r w:rsidR="000B250B">
          <w:t xml:space="preserve"> и МТ568 </w:t>
        </w:r>
      </w:ins>
      <w:r>
        <w:t>. Отмена собрания.</w:t>
      </w:r>
      <w:bookmarkEnd w:id="2665"/>
      <w:bookmarkEnd w:id="2666"/>
    </w:p>
    <w:p w14:paraId="60D39186" w14:textId="77777777" w:rsidR="00294016" w:rsidRDefault="00294016" w:rsidP="00294016">
      <w:pPr>
        <w:numPr>
          <w:ilvl w:val="0"/>
          <w:numId w:val="0"/>
        </w:numPr>
        <w:ind w:left="432" w:hanging="432"/>
        <w:rPr>
          <w:ins w:id="2668" w:author="Pervova 21.1" w:date="2020-03-11T12:09:00Z"/>
        </w:rPr>
      </w:pPr>
    </w:p>
    <w:p w14:paraId="2F82A1F7" w14:textId="3D146BE6" w:rsidR="00294016" w:rsidRDefault="00294016" w:rsidP="00FC2267">
      <w:pPr>
        <w:numPr>
          <w:ilvl w:val="0"/>
          <w:numId w:val="0"/>
        </w:numPr>
        <w:tabs>
          <w:tab w:val="left" w:pos="0"/>
        </w:tabs>
        <w:rPr>
          <w:ins w:id="2669" w:author="Pervova 21.1" w:date="2020-03-11T12:09:00Z"/>
        </w:rPr>
      </w:pPr>
      <w:ins w:id="2670" w:author="Pervova 21.1" w:date="2020-03-11T12:09:00Z">
        <w:r>
          <w:t>Легенда:</w:t>
        </w:r>
      </w:ins>
    </w:p>
    <w:p w14:paraId="680C39EA" w14:textId="751E8AE2" w:rsidR="00294016" w:rsidRDefault="00294016" w:rsidP="00FC2267">
      <w:pPr>
        <w:numPr>
          <w:ilvl w:val="0"/>
          <w:numId w:val="0"/>
        </w:numPr>
        <w:tabs>
          <w:tab w:val="left" w:pos="0"/>
        </w:tabs>
        <w:rPr>
          <w:ins w:id="2671" w:author="Pervova 21.1" w:date="2020-03-12T21:42:00Z"/>
        </w:rPr>
      </w:pPr>
      <w:ins w:id="2672" w:author="Pervova 21.1" w:date="2020-03-11T12:09:00Z">
        <w:r w:rsidRPr="00294016">
          <w:t xml:space="preserve">НРД отправляет сообщение </w:t>
        </w:r>
      </w:ins>
      <w:ins w:id="2673" w:author="Pervova 21.1" w:date="2020-03-11T12:10:00Z">
        <w:r>
          <w:t xml:space="preserve">с референсом </w:t>
        </w:r>
      </w:ins>
      <w:ins w:id="2674" w:author="Pervova 21.1" w:date="2020-03-11T12:09:00Z">
        <w:r w:rsidRPr="00294016">
          <w:t>000000222  об отмене ранее объявленного собрания (референс КД: 000001) .</w:t>
        </w:r>
      </w:ins>
    </w:p>
    <w:p w14:paraId="7304946A" w14:textId="21EA6E9B" w:rsidR="000B250B" w:rsidRPr="000B250B" w:rsidRDefault="002F7AC7" w:rsidP="000B250B">
      <w:pPr>
        <w:pStyle w:val="20"/>
        <w:numPr>
          <w:ilvl w:val="0"/>
          <w:numId w:val="0"/>
        </w:numPr>
        <w:ind w:left="142"/>
        <w:rPr>
          <w:lang w:val="ru-RU"/>
        </w:rPr>
      </w:pPr>
      <w:bookmarkStart w:id="2675" w:name="_Toc35984226"/>
      <w:bookmarkStart w:id="2676" w:name="_Toc36031412"/>
      <w:ins w:id="2677" w:author="Pervova 21.1" w:date="2020-03-25T02:02:00Z">
        <w:r>
          <w:rPr>
            <w:lang w:val="en-US"/>
          </w:rPr>
          <w:t>7</w:t>
        </w:r>
      </w:ins>
      <w:ins w:id="2678" w:author="Pervova 21.1" w:date="2020-03-12T21:42:00Z">
        <w:r w:rsidR="00BE3446">
          <w:rPr>
            <w:lang w:val="ru-RU"/>
          </w:rPr>
          <w:t>.1</w:t>
        </w:r>
        <w:r w:rsidR="000B250B" w:rsidRPr="000B250B">
          <w:rPr>
            <w:lang w:val="ru-RU"/>
          </w:rPr>
          <w:t xml:space="preserve"> </w:t>
        </w:r>
      </w:ins>
      <w:ins w:id="2679" w:author="Pervova 21.1" w:date="2020-03-12T21:43:00Z">
        <w:r w:rsidR="000B250B" w:rsidRPr="000B250B">
          <w:rPr>
            <w:lang w:val="ru-RU"/>
          </w:rPr>
          <w:t>Сообщение МТ564</w:t>
        </w:r>
      </w:ins>
      <w:bookmarkEnd w:id="2675"/>
      <w:bookmarkEnd w:id="2676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14:paraId="72D92D69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445088" w:rsidRDefault="005B5010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Default="005B5010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7B419A" w14:paraId="0CB36DF7" w14:textId="77777777" w:rsidTr="00871E2F">
        <w:tc>
          <w:tcPr>
            <w:tcW w:w="5488" w:type="dxa"/>
          </w:tcPr>
          <w:p w14:paraId="10B00C35" w14:textId="049BA123" w:rsidR="007B419A" w:rsidRPr="00445088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:16R:GENL</w:t>
            </w:r>
          </w:p>
        </w:tc>
        <w:tc>
          <w:tcPr>
            <w:tcW w:w="4762" w:type="dxa"/>
          </w:tcPr>
          <w:p w14:paraId="4CD118DB" w14:textId="6A1A0E18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4170092F" w14:textId="77777777" w:rsidTr="00871E2F">
        <w:tc>
          <w:tcPr>
            <w:tcW w:w="5488" w:type="dxa"/>
          </w:tcPr>
          <w:p w14:paraId="5A8E5F7E" w14:textId="14786727" w:rsidR="007B419A" w:rsidRPr="00445088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:28E:1/ONLY</w:t>
            </w:r>
          </w:p>
        </w:tc>
        <w:tc>
          <w:tcPr>
            <w:tcW w:w="4762" w:type="dxa"/>
          </w:tcPr>
          <w:p w14:paraId="22F2388C" w14:textId="537D998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08672FC" w14:textId="77777777" w:rsidTr="00871E2F">
        <w:tc>
          <w:tcPr>
            <w:tcW w:w="5488" w:type="dxa"/>
          </w:tcPr>
          <w:p w14:paraId="021D1E01" w14:textId="3798409A" w:rsidR="007B419A" w:rsidRPr="00445088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7B419A" w:rsidRPr="00A546CC">
              <w:t>00</w:t>
            </w:r>
            <w:r>
              <w:rPr>
                <w:lang w:val="en-US"/>
              </w:rPr>
              <w:t>1</w:t>
            </w:r>
            <w:r w:rsidR="007B419A" w:rsidRPr="00A546CC">
              <w:t>X1</w:t>
            </w:r>
          </w:p>
        </w:tc>
        <w:tc>
          <w:tcPr>
            <w:tcW w:w="4762" w:type="dxa"/>
          </w:tcPr>
          <w:p w14:paraId="3214BC3E" w14:textId="50B70218" w:rsidR="007B419A" w:rsidRDefault="00A20E85" w:rsidP="00A20E85">
            <w:ins w:id="2680" w:author="Pervova 21.1" w:date="2020-03-02T21:46:00Z">
              <w:r>
                <w:t>Р</w:t>
              </w:r>
              <w:r w:rsidRPr="00A20E85">
                <w:t>еференс КД</w:t>
              </w:r>
            </w:ins>
          </w:p>
        </w:tc>
      </w:tr>
      <w:tr w:rsidR="007B419A" w14:paraId="6B1D08F2" w14:textId="77777777" w:rsidTr="00871E2F">
        <w:tc>
          <w:tcPr>
            <w:tcW w:w="5488" w:type="dxa"/>
          </w:tcPr>
          <w:p w14:paraId="20F623F0" w14:textId="74FA4AF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:20C::SEME//000000222</w:t>
            </w:r>
          </w:p>
        </w:tc>
        <w:tc>
          <w:tcPr>
            <w:tcW w:w="4762" w:type="dxa"/>
          </w:tcPr>
          <w:p w14:paraId="1DCD615E" w14:textId="13857698" w:rsidR="007B419A" w:rsidRDefault="00A20E85" w:rsidP="00A20E85">
            <w:ins w:id="2681" w:author="Pervova 21.1" w:date="2020-03-02T21:47:00Z">
              <w:r>
                <w:t>Идентификатор</w:t>
              </w:r>
            </w:ins>
            <w:ins w:id="2682" w:author="Pervova 21.1" w:date="2020-03-02T21:46:00Z">
              <w:r w:rsidRPr="00A20E85">
                <w:t xml:space="preserve"> </w:t>
              </w:r>
              <w:r>
                <w:t>сообщения</w:t>
              </w:r>
            </w:ins>
            <w:ins w:id="2683" w:author="Pervova 21.1" w:date="2020-03-02T21:47:00Z">
              <w:r>
                <w:t xml:space="preserve"> об отмене</w:t>
              </w:r>
            </w:ins>
          </w:p>
        </w:tc>
      </w:tr>
      <w:tr w:rsidR="007B419A" w14:paraId="770BF2E1" w14:textId="77777777" w:rsidTr="00871E2F">
        <w:tc>
          <w:tcPr>
            <w:tcW w:w="5488" w:type="dxa"/>
          </w:tcPr>
          <w:p w14:paraId="53ED15C9" w14:textId="6529F01D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:23G:WITH</w:t>
            </w:r>
          </w:p>
        </w:tc>
        <w:tc>
          <w:tcPr>
            <w:tcW w:w="4762" w:type="dxa"/>
          </w:tcPr>
          <w:p w14:paraId="4969B32F" w14:textId="0E802577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1651A9E7" w14:textId="77777777" w:rsidTr="00871E2F">
        <w:tc>
          <w:tcPr>
            <w:tcW w:w="5488" w:type="dxa"/>
          </w:tcPr>
          <w:p w14:paraId="207195A8" w14:textId="37C71F6F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:22F::CAEV//</w:t>
            </w:r>
            <w:r w:rsidR="00871E2F">
              <w:t>MEET</w:t>
            </w:r>
          </w:p>
        </w:tc>
        <w:tc>
          <w:tcPr>
            <w:tcW w:w="4762" w:type="dxa"/>
          </w:tcPr>
          <w:p w14:paraId="40870182" w14:textId="58BF748B" w:rsidR="007B419A" w:rsidRDefault="00A20E85" w:rsidP="000866A5">
            <w:pPr>
              <w:numPr>
                <w:ilvl w:val="0"/>
                <w:numId w:val="1"/>
              </w:numPr>
              <w:ind w:left="0" w:firstLine="0"/>
            </w:pPr>
            <w:ins w:id="2684" w:author="Pervova 21.1" w:date="2020-03-02T21:45:00Z">
              <w:r>
                <w:t>Код типа КД</w:t>
              </w:r>
            </w:ins>
          </w:p>
        </w:tc>
      </w:tr>
      <w:tr w:rsidR="007B419A" w14:paraId="4167D7D5" w14:textId="77777777" w:rsidTr="00871E2F">
        <w:tc>
          <w:tcPr>
            <w:tcW w:w="5488" w:type="dxa"/>
          </w:tcPr>
          <w:p w14:paraId="55EFB5F1" w14:textId="0A1D6A3D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:22F::CAMV//VOLU</w:t>
            </w:r>
          </w:p>
        </w:tc>
        <w:tc>
          <w:tcPr>
            <w:tcW w:w="4762" w:type="dxa"/>
          </w:tcPr>
          <w:p w14:paraId="6823D323" w14:textId="653DACD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617A6B11" w14:textId="77777777" w:rsidTr="00871E2F">
        <w:tc>
          <w:tcPr>
            <w:tcW w:w="5488" w:type="dxa"/>
          </w:tcPr>
          <w:p w14:paraId="47CFD25B" w14:textId="4368D9BC" w:rsidR="007B419A" w:rsidRDefault="007B419A" w:rsidP="00826D62">
            <w:pPr>
              <w:numPr>
                <w:ilvl w:val="0"/>
                <w:numId w:val="1"/>
              </w:numPr>
              <w:ind w:left="0" w:firstLine="0"/>
            </w:pPr>
            <w:r w:rsidRPr="00A546CC">
              <w:t>:98C::PREP//201</w:t>
            </w:r>
            <w:r w:rsidR="00826D62">
              <w:rPr>
                <w:lang w:val="en-US"/>
              </w:rPr>
              <w:t>70320</w:t>
            </w:r>
            <w:r w:rsidRPr="00A546CC">
              <w:t>120000</w:t>
            </w:r>
          </w:p>
        </w:tc>
        <w:tc>
          <w:tcPr>
            <w:tcW w:w="4762" w:type="dxa"/>
          </w:tcPr>
          <w:p w14:paraId="0AC5CDF2" w14:textId="40FA0E46" w:rsidR="007B419A" w:rsidRDefault="007F11DB" w:rsidP="007F11DB">
            <w:pPr>
              <w:numPr>
                <w:ilvl w:val="0"/>
                <w:numId w:val="0"/>
              </w:numPr>
            </w:pPr>
            <w:ins w:id="2685" w:author="Pervova 21.1" w:date="2020-03-02T21:57:00Z">
              <w:r>
                <w:t>В</w:t>
              </w:r>
            </w:ins>
            <w:ins w:id="2686" w:author="Pervova 21.1" w:date="2020-03-02T21:17:00Z">
              <w:r w:rsidR="00FC168C" w:rsidRPr="00FC168C">
                <w:t>ремя формирования сообщения</w:t>
              </w:r>
            </w:ins>
          </w:p>
        </w:tc>
      </w:tr>
      <w:tr w:rsidR="007B419A" w14:paraId="4DA14F28" w14:textId="77777777" w:rsidTr="00871E2F">
        <w:tc>
          <w:tcPr>
            <w:tcW w:w="5488" w:type="dxa"/>
          </w:tcPr>
          <w:p w14:paraId="306A672F" w14:textId="08FC302E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:25D::PROC//COMP</w:t>
            </w:r>
          </w:p>
        </w:tc>
        <w:tc>
          <w:tcPr>
            <w:tcW w:w="4762" w:type="dxa"/>
          </w:tcPr>
          <w:p w14:paraId="7D054126" w14:textId="428F27F1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0B9260F0" w14:textId="77777777" w:rsidTr="00871E2F">
        <w:tc>
          <w:tcPr>
            <w:tcW w:w="5488" w:type="dxa"/>
          </w:tcPr>
          <w:p w14:paraId="40669137" w14:textId="1EFBF267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:16R:LINK</w:t>
            </w:r>
          </w:p>
        </w:tc>
        <w:tc>
          <w:tcPr>
            <w:tcW w:w="4762" w:type="dxa"/>
          </w:tcPr>
          <w:p w14:paraId="39DDC319" w14:textId="2DB54A9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335F22A8" w14:textId="77777777" w:rsidTr="00871E2F">
        <w:tc>
          <w:tcPr>
            <w:tcW w:w="5488" w:type="dxa"/>
          </w:tcPr>
          <w:p w14:paraId="099D9C46" w14:textId="568E6894" w:rsidR="007B419A" w:rsidRDefault="00826D62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="007B419A" w:rsidRPr="00A546CC">
              <w:t>00</w:t>
            </w:r>
            <w:r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7E80EF09" w14:textId="0C1F7C63" w:rsidR="007B419A" w:rsidRDefault="00A20E85" w:rsidP="00A20E8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687" w:author="Pervova 21.1" w:date="2020-03-02T21:46:00Z">
              <w:r>
                <w:t>Связанный</w:t>
              </w:r>
              <w:proofErr w:type="gramEnd"/>
              <w:r>
                <w:t xml:space="preserve"> р</w:t>
              </w:r>
            </w:ins>
            <w:ins w:id="2688" w:author="Pervova 21.1" w:date="2020-03-02T21:44:00Z">
              <w:r>
                <w:t>еференс КД</w:t>
              </w:r>
            </w:ins>
          </w:p>
        </w:tc>
      </w:tr>
      <w:tr w:rsidR="007B419A" w14:paraId="55759766" w14:textId="77777777" w:rsidTr="00871E2F">
        <w:tc>
          <w:tcPr>
            <w:tcW w:w="5488" w:type="dxa"/>
          </w:tcPr>
          <w:p w14:paraId="63C16092" w14:textId="510F81D8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:16S:LINK</w:t>
            </w:r>
          </w:p>
        </w:tc>
        <w:tc>
          <w:tcPr>
            <w:tcW w:w="4762" w:type="dxa"/>
          </w:tcPr>
          <w:p w14:paraId="0CA29D34" w14:textId="52C0FF50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E6152" w14:paraId="22B80937" w14:textId="77777777" w:rsidTr="00871E2F">
        <w:trPr>
          <w:ins w:id="2689" w:author="Pervova 21.1" w:date="2020-03-12T21:47:00Z"/>
        </w:trPr>
        <w:tc>
          <w:tcPr>
            <w:tcW w:w="5488" w:type="dxa"/>
          </w:tcPr>
          <w:p w14:paraId="7A60E245" w14:textId="7FABE42D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690" w:author="Pervova 21.1" w:date="2020-03-12T21:47:00Z"/>
              </w:rPr>
            </w:pPr>
            <w:ins w:id="2691" w:author="Pervova 21.1" w:date="2020-03-12T21:47:00Z">
              <w:r w:rsidRPr="009B222F">
                <w:t>:16R:LINK</w:t>
              </w:r>
            </w:ins>
          </w:p>
        </w:tc>
        <w:tc>
          <w:tcPr>
            <w:tcW w:w="4762" w:type="dxa"/>
          </w:tcPr>
          <w:p w14:paraId="71D56607" w14:textId="005D85BE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692" w:author="Pervova 21.1" w:date="2020-03-12T21:47:00Z"/>
              </w:rPr>
            </w:pPr>
          </w:p>
        </w:tc>
      </w:tr>
      <w:tr w:rsidR="007E6152" w14:paraId="3DA0BC4C" w14:textId="77777777" w:rsidTr="00871E2F">
        <w:trPr>
          <w:ins w:id="2693" w:author="Pervova 21.1" w:date="2020-03-12T21:47:00Z"/>
        </w:trPr>
        <w:tc>
          <w:tcPr>
            <w:tcW w:w="5488" w:type="dxa"/>
          </w:tcPr>
          <w:p w14:paraId="77A3D1E2" w14:textId="372F0EF3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694" w:author="Pervova 21.1" w:date="2020-03-12T21:47:00Z"/>
              </w:rPr>
            </w:pPr>
            <w:ins w:id="2695" w:author="Pervova 21.1" w:date="2020-03-12T21:47:00Z">
              <w:r w:rsidRPr="009B222F">
                <w:t>:22F::LINK//WITH</w:t>
              </w:r>
            </w:ins>
          </w:p>
        </w:tc>
        <w:tc>
          <w:tcPr>
            <w:tcW w:w="4762" w:type="dxa"/>
          </w:tcPr>
          <w:p w14:paraId="62B7BB7E" w14:textId="75BEE39E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696" w:author="Pervova 21.1" w:date="2020-03-12T21:47:00Z"/>
              </w:rPr>
            </w:pPr>
            <w:ins w:id="2697" w:author="Pervova 21.1" w:date="2020-03-12T21:48:00Z">
              <w:r>
                <w:t>Тип связки – обрабатывать одновременно</w:t>
              </w:r>
            </w:ins>
          </w:p>
        </w:tc>
      </w:tr>
      <w:tr w:rsidR="007E6152" w14:paraId="2C5265AC" w14:textId="77777777" w:rsidTr="00871E2F">
        <w:trPr>
          <w:ins w:id="2698" w:author="Pervova 21.1" w:date="2020-03-12T21:47:00Z"/>
        </w:trPr>
        <w:tc>
          <w:tcPr>
            <w:tcW w:w="5488" w:type="dxa"/>
          </w:tcPr>
          <w:p w14:paraId="0E106369" w14:textId="361F9C60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699" w:author="Pervova 21.1" w:date="2020-03-12T21:47:00Z"/>
              </w:rPr>
            </w:pPr>
            <w:ins w:id="2700" w:author="Pervova 21.1" w:date="2020-03-12T21:47:00Z">
              <w:r w:rsidRPr="009B222F">
                <w:t>:13A::LINK//568</w:t>
              </w:r>
            </w:ins>
          </w:p>
        </w:tc>
        <w:tc>
          <w:tcPr>
            <w:tcW w:w="4762" w:type="dxa"/>
          </w:tcPr>
          <w:p w14:paraId="25C25C0F" w14:textId="7EDB1773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701" w:author="Pervova 21.1" w:date="2020-03-12T21:47:00Z"/>
              </w:rPr>
            </w:pPr>
            <w:ins w:id="2702" w:author="Pervova 21.1" w:date="2020-03-12T21:48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7E6152" w14:paraId="52443C91" w14:textId="77777777" w:rsidTr="00871E2F">
        <w:trPr>
          <w:ins w:id="2703" w:author="Pervova 21.1" w:date="2020-03-12T21:47:00Z"/>
        </w:trPr>
        <w:tc>
          <w:tcPr>
            <w:tcW w:w="5488" w:type="dxa"/>
          </w:tcPr>
          <w:p w14:paraId="12BAA01C" w14:textId="7A35D937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704" w:author="Pervova 21.1" w:date="2020-03-12T21:47:00Z"/>
              </w:rPr>
            </w:pPr>
            <w:ins w:id="2705" w:author="Pervova 21.1" w:date="2020-03-12T21:47:00Z">
              <w:r w:rsidRPr="009B222F">
                <w:t>:20C::CORP//00000</w:t>
              </w:r>
              <w:r>
                <w:t>1</w:t>
              </w:r>
              <w:r w:rsidRPr="009B222F">
                <w:t>X1</w:t>
              </w:r>
            </w:ins>
          </w:p>
        </w:tc>
        <w:tc>
          <w:tcPr>
            <w:tcW w:w="4762" w:type="dxa"/>
          </w:tcPr>
          <w:p w14:paraId="1C9D1BE7" w14:textId="2B265FCC" w:rsidR="007E6152" w:rsidRDefault="007E6152" w:rsidP="000866A5">
            <w:pPr>
              <w:numPr>
                <w:ilvl w:val="0"/>
                <w:numId w:val="1"/>
              </w:numPr>
              <w:ind w:left="0" w:firstLine="0"/>
              <w:rPr>
                <w:ins w:id="2706" w:author="Pervova 21.1" w:date="2020-03-12T21:47:00Z"/>
              </w:rPr>
            </w:pPr>
            <w:proofErr w:type="gramStart"/>
            <w:ins w:id="2707" w:author="Pervova 21.1" w:date="2020-03-12T21:48:00Z">
              <w:r w:rsidRPr="005476B1">
                <w:t>Связанный</w:t>
              </w:r>
              <w:proofErr w:type="gramEnd"/>
              <w:r w:rsidRPr="005476B1">
                <w:t xml:space="preserve"> референс КД</w:t>
              </w:r>
            </w:ins>
          </w:p>
        </w:tc>
      </w:tr>
      <w:tr w:rsidR="007B419A" w14:paraId="0F7F5BD5" w14:textId="77777777" w:rsidTr="00871E2F">
        <w:tc>
          <w:tcPr>
            <w:tcW w:w="5488" w:type="dxa"/>
          </w:tcPr>
          <w:p w14:paraId="1B3E1726" w14:textId="0653AA82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:16S:GENL</w:t>
            </w:r>
          </w:p>
        </w:tc>
        <w:tc>
          <w:tcPr>
            <w:tcW w:w="4762" w:type="dxa"/>
          </w:tcPr>
          <w:p w14:paraId="380AC048" w14:textId="1220907C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2178417B" w14:textId="77777777" w:rsidTr="00871E2F">
        <w:tc>
          <w:tcPr>
            <w:tcW w:w="5488" w:type="dxa"/>
          </w:tcPr>
          <w:p w14:paraId="23F2AD68" w14:textId="1CDAD4C0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A546CC">
              <w:t>:16R:USECU</w:t>
            </w:r>
          </w:p>
        </w:tc>
        <w:tc>
          <w:tcPr>
            <w:tcW w:w="4762" w:type="dxa"/>
          </w:tcPr>
          <w:p w14:paraId="2FF33D02" w14:textId="644DEF1B" w:rsidR="007B419A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14:paraId="70282B4F" w14:textId="77777777" w:rsidTr="00871E2F">
        <w:tc>
          <w:tcPr>
            <w:tcW w:w="5488" w:type="dxa"/>
          </w:tcPr>
          <w:p w14:paraId="1D74D7AA" w14:textId="02B491E7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:35B:ISIN RU1111111111</w:t>
            </w:r>
          </w:p>
        </w:tc>
        <w:tc>
          <w:tcPr>
            <w:tcW w:w="4762" w:type="dxa"/>
          </w:tcPr>
          <w:p w14:paraId="26824F47" w14:textId="22863DD4" w:rsidR="007B419A" w:rsidRDefault="00A20E85" w:rsidP="000866A5">
            <w:pPr>
              <w:numPr>
                <w:ilvl w:val="0"/>
                <w:numId w:val="1"/>
              </w:numPr>
              <w:ind w:left="0" w:firstLine="0"/>
            </w:pPr>
            <w:ins w:id="2708" w:author="Pervova 21.1" w:date="2020-03-02T21:43:00Z">
              <w:r>
                <w:t>ISIN</w:t>
              </w:r>
            </w:ins>
          </w:p>
        </w:tc>
      </w:tr>
      <w:tr w:rsidR="007B419A" w14:paraId="3053603D" w14:textId="77777777" w:rsidTr="00871E2F">
        <w:tc>
          <w:tcPr>
            <w:tcW w:w="5488" w:type="dxa"/>
          </w:tcPr>
          <w:p w14:paraId="501271B4" w14:textId="23AE46BE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/XX/CORP/NADC/RU1111111111</w:t>
            </w:r>
          </w:p>
        </w:tc>
        <w:tc>
          <w:tcPr>
            <w:tcW w:w="4762" w:type="dxa"/>
          </w:tcPr>
          <w:p w14:paraId="6EA0F7E8" w14:textId="3F84A2D0" w:rsidR="007B419A" w:rsidRDefault="00FC6B27" w:rsidP="00A20E85">
            <w:pPr>
              <w:ind w:left="34" w:hanging="34"/>
            </w:pPr>
            <w:proofErr w:type="gramStart"/>
            <w:ins w:id="2709" w:author="Pervova 21.1" w:date="2020-03-02T21:36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</w:ins>
            <w:ins w:id="2710" w:author="Pervova 21.1" w:date="2020-03-02T21:45:00Z">
              <w:r w:rsidR="00A20E85" w:rsidRPr="00A20E85">
                <w:t>ценной бумаги</w:t>
              </w:r>
              <w:r w:rsidR="00A20E85">
                <w:t xml:space="preserve">, </w:t>
              </w:r>
              <w:r w:rsidR="00A20E85">
                <w:lastRenderedPageBreak/>
                <w:t xml:space="preserve">присвоенный </w:t>
              </w:r>
            </w:ins>
            <w:ins w:id="2711" w:author="Pervova 21.1" w:date="2020-03-02T21:36:00Z">
              <w:r w:rsidRPr="00FC6B27">
                <w:t>НРД</w:t>
              </w:r>
            </w:ins>
            <w:ins w:id="2712" w:author="Pervova 21.1" w:date="2020-03-02T21:45:00Z">
              <w:r w:rsidR="00A20E85">
                <w:t xml:space="preserve"> </w:t>
              </w:r>
            </w:ins>
          </w:p>
        </w:tc>
      </w:tr>
      <w:tr w:rsidR="007B419A" w14:paraId="63D9C83F" w14:textId="77777777" w:rsidTr="00871E2F">
        <w:tc>
          <w:tcPr>
            <w:tcW w:w="5488" w:type="dxa"/>
          </w:tcPr>
          <w:p w14:paraId="099FDFCD" w14:textId="4C3EDE97" w:rsidR="007B419A" w:rsidRPr="0098187D" w:rsidRDefault="007B419A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lastRenderedPageBreak/>
              <w:t>/RU/1-11-00111-A</w:t>
            </w:r>
          </w:p>
        </w:tc>
        <w:tc>
          <w:tcPr>
            <w:tcW w:w="4762" w:type="dxa"/>
          </w:tcPr>
          <w:p w14:paraId="55597491" w14:textId="2F5227D1" w:rsidR="007B419A" w:rsidRDefault="00A20E85" w:rsidP="00A20E85">
            <w:ins w:id="2713" w:author="Pervova 21.1" w:date="2020-03-02T21:43:00Z">
              <w:r>
                <w:t>Код страны и р</w:t>
              </w:r>
              <w:r w:rsidR="00FC6B27" w:rsidRPr="00FC6B27">
                <w:t>ег. номер</w:t>
              </w:r>
            </w:ins>
            <w:ins w:id="2714" w:author="Pervova 21.1" w:date="2020-03-02T21:45:00Z"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7B419A" w14:paraId="5AFAC0C2" w14:textId="77777777" w:rsidTr="00871E2F">
        <w:tc>
          <w:tcPr>
            <w:tcW w:w="5488" w:type="dxa"/>
          </w:tcPr>
          <w:p w14:paraId="34E41678" w14:textId="01368CA0" w:rsidR="007B419A" w:rsidRPr="00B6277B" w:rsidRDefault="00B6277B" w:rsidP="0010040E">
            <w:pPr>
              <w:pStyle w:val="a7"/>
              <w:rPr>
                <w:sz w:val="24"/>
                <w:szCs w:val="24"/>
              </w:rPr>
            </w:pPr>
            <w:r w:rsidRPr="00B6277B">
              <w:rPr>
                <w:sz w:val="24"/>
                <w:szCs w:val="24"/>
              </w:rPr>
              <w:t>'</w:t>
            </w:r>
            <w:del w:id="2715" w:author="Pervova 21.1" w:date="2020-03-12T16:50:00Z">
              <w:r w:rsidRPr="00B6277B" w:rsidDel="00A61DC5">
                <w:rPr>
                  <w:sz w:val="24"/>
                  <w:szCs w:val="24"/>
                </w:rPr>
                <w:delText>O</w:delText>
              </w:r>
            </w:del>
            <w:r w:rsidRPr="00B6277B">
              <w:rPr>
                <w:sz w:val="24"/>
                <w:szCs w:val="24"/>
              </w:rPr>
              <w:t xml:space="preserve">AO </w:t>
            </w:r>
            <w:del w:id="2716" w:author="Pervova 21.1" w:date="2020-03-02T13:59:00Z">
              <w:r w:rsidRPr="00B6277B" w:rsidDel="0010040E">
                <w:rPr>
                  <w:sz w:val="24"/>
                  <w:szCs w:val="24"/>
                </w:rPr>
                <w:delText>''MEGAFON''</w:delText>
              </w:r>
              <w:r w:rsidRPr="00B6277B" w:rsidDel="0010040E">
                <w:rPr>
                  <w:sz w:val="24"/>
                  <w:szCs w:val="24"/>
                  <w:lang w:val="en-US"/>
                </w:rPr>
                <w:delText xml:space="preserve"> </w:delText>
              </w:r>
            </w:del>
            <w:ins w:id="2717" w:author="Pervova 21.1" w:date="2020-03-02T13:59:00Z">
              <w:r w:rsidR="0010040E">
                <w:rPr>
                  <w:sz w:val="24"/>
                  <w:szCs w:val="24"/>
                </w:rPr>
                <w:t>''</w:t>
              </w:r>
            </w:ins>
            <w:ins w:id="2718" w:author="Pervova 21.1" w:date="2020-03-12T16:47:00Z">
              <w:r w:rsidR="00A61DC5">
                <w:rPr>
                  <w:sz w:val="24"/>
                  <w:szCs w:val="24"/>
                  <w:lang w:val="en-US"/>
                </w:rPr>
                <w:t>e</w:t>
              </w:r>
            </w:ins>
            <w:ins w:id="2719" w:author="Pervova 21.1" w:date="2020-03-12T16:45:00Z">
              <w:r w:rsidR="00A61DC5">
                <w:rPr>
                  <w:sz w:val="24"/>
                  <w:szCs w:val="24"/>
                </w:rPr>
                <w:t>NERGONEFTEGAZ</w:t>
              </w:r>
            </w:ins>
            <w:ins w:id="2720" w:author="Pervova 21.1" w:date="2020-03-02T13:59:00Z">
              <w:r w:rsidR="0010040E">
                <w:rPr>
                  <w:sz w:val="24"/>
                  <w:szCs w:val="24"/>
                </w:rPr>
                <w:t>''</w:t>
              </w:r>
              <w:r w:rsidR="0010040E" w:rsidRPr="00B6277B">
                <w:rPr>
                  <w:sz w:val="24"/>
                  <w:szCs w:val="24"/>
                  <w:lang w:val="en-US"/>
                </w:rPr>
                <w:t xml:space="preserve"> </w:t>
              </w:r>
            </w:ins>
            <w:r w:rsidRPr="00B6277B">
              <w:rPr>
                <w:sz w:val="24"/>
                <w:szCs w:val="24"/>
                <w:lang w:val="en-US"/>
              </w:rPr>
              <w:t>VYP1</w:t>
            </w:r>
          </w:p>
        </w:tc>
        <w:tc>
          <w:tcPr>
            <w:tcW w:w="4762" w:type="dxa"/>
          </w:tcPr>
          <w:p w14:paraId="2D3EBD8E" w14:textId="448AE9FF" w:rsidR="007B419A" w:rsidRDefault="00A20E85" w:rsidP="00A20E85">
            <w:proofErr w:type="gramStart"/>
            <w:ins w:id="2721" w:author="Pervova 21.1" w:date="2020-03-02T21:4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98187D" w14:paraId="559AED92" w14:textId="77777777" w:rsidTr="005369B4">
        <w:trPr>
          <w:trHeight w:val="268"/>
        </w:trPr>
        <w:tc>
          <w:tcPr>
            <w:tcW w:w="5488" w:type="dxa"/>
          </w:tcPr>
          <w:p w14:paraId="60C1B9F3" w14:textId="64B7CED3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03079990" w14:textId="4D780BBE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29EE45CF" w14:textId="77777777" w:rsidTr="0098187D">
        <w:trPr>
          <w:trHeight w:val="414"/>
        </w:trPr>
        <w:tc>
          <w:tcPr>
            <w:tcW w:w="5488" w:type="dxa"/>
          </w:tcPr>
          <w:p w14:paraId="1DF9D4A4" w14:textId="2A0EE19F" w:rsidR="0098187D" w:rsidRPr="0098187D" w:rsidRDefault="0098187D" w:rsidP="006E6ABC">
            <w:pPr>
              <w:pStyle w:val="a7"/>
              <w:tabs>
                <w:tab w:val="left" w:pos="3720"/>
              </w:tabs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:97A::SAFE//ML0123456789</w:t>
            </w:r>
          </w:p>
        </w:tc>
        <w:tc>
          <w:tcPr>
            <w:tcW w:w="4762" w:type="dxa"/>
          </w:tcPr>
          <w:p w14:paraId="145F5FE3" w14:textId="6B6A6F14" w:rsidR="0098187D" w:rsidRDefault="0010040E" w:rsidP="0010040E">
            <w:ins w:id="2722" w:author="Pervova 21.1" w:date="2020-03-02T14:06:00Z">
              <w:r w:rsidRPr="0010040E">
                <w:t>Номер счета депонента в НРД</w:t>
              </w:r>
            </w:ins>
          </w:p>
        </w:tc>
      </w:tr>
      <w:tr w:rsidR="0098187D" w14:paraId="640C5406" w14:textId="77777777" w:rsidTr="00947A9C">
        <w:trPr>
          <w:trHeight w:val="245"/>
        </w:trPr>
        <w:tc>
          <w:tcPr>
            <w:tcW w:w="5488" w:type="dxa"/>
          </w:tcPr>
          <w:p w14:paraId="64EB678D" w14:textId="698CF67E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:93B::ELIG//UNIT/10000000,</w:t>
            </w:r>
          </w:p>
        </w:tc>
        <w:tc>
          <w:tcPr>
            <w:tcW w:w="4762" w:type="dxa"/>
          </w:tcPr>
          <w:p w14:paraId="35F0702E" w14:textId="7693DF0E" w:rsidR="0098187D" w:rsidRDefault="00BA1ED2" w:rsidP="0010040E">
            <w:ins w:id="2723" w:author="Pervova 21.1" w:date="2020-03-06T13:26:00Z">
              <w:r>
                <w:t>Остаток</w:t>
              </w:r>
            </w:ins>
            <w:ins w:id="2724" w:author="Pervova 21.1" w:date="2020-03-02T14:06:00Z">
              <w:r w:rsidR="0010040E" w:rsidRPr="0010040E">
                <w:t xml:space="preserve"> на дату фиксации</w:t>
              </w:r>
            </w:ins>
          </w:p>
        </w:tc>
      </w:tr>
      <w:tr w:rsidR="0098187D" w14:paraId="74E5A344" w14:textId="77777777" w:rsidTr="0098187D">
        <w:trPr>
          <w:trHeight w:val="270"/>
        </w:trPr>
        <w:tc>
          <w:tcPr>
            <w:tcW w:w="5488" w:type="dxa"/>
          </w:tcPr>
          <w:p w14:paraId="717B54A8" w14:textId="29C64A88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36BAD57" w14:textId="54F19D73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4B6FCA4C" w14:textId="77777777" w:rsidTr="00871E2F">
        <w:tc>
          <w:tcPr>
            <w:tcW w:w="5488" w:type="dxa"/>
          </w:tcPr>
          <w:p w14:paraId="544BF276" w14:textId="4AE99AD2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00A16A18" w14:textId="26D489F0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2BAC6258" w14:textId="77777777" w:rsidTr="00871E2F">
        <w:tc>
          <w:tcPr>
            <w:tcW w:w="5488" w:type="dxa"/>
          </w:tcPr>
          <w:p w14:paraId="6B1CE92E" w14:textId="3A850DE8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:16R:CADETL</w:t>
            </w:r>
          </w:p>
        </w:tc>
        <w:tc>
          <w:tcPr>
            <w:tcW w:w="4762" w:type="dxa"/>
          </w:tcPr>
          <w:p w14:paraId="4F2A7A8D" w14:textId="6BEB1D95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783E45E0" w14:textId="77777777" w:rsidTr="00871E2F">
        <w:tc>
          <w:tcPr>
            <w:tcW w:w="5488" w:type="dxa"/>
          </w:tcPr>
          <w:p w14:paraId="16C94640" w14:textId="69CE755E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:98C::MEET//20170330120000</w:t>
            </w:r>
          </w:p>
        </w:tc>
        <w:tc>
          <w:tcPr>
            <w:tcW w:w="4762" w:type="dxa"/>
          </w:tcPr>
          <w:p w14:paraId="4298BAAD" w14:textId="21D3CA1C" w:rsidR="0098187D" w:rsidRDefault="0010040E" w:rsidP="0010040E">
            <w:ins w:id="2725" w:author="Pervova 21.1" w:date="2020-03-02T14:06:00Z">
              <w:r w:rsidRPr="0010040E">
                <w:t>Дата</w:t>
              </w:r>
            </w:ins>
            <w:ins w:id="2726" w:author="Pervova 21.1" w:date="2020-03-02T14:07:00Z">
              <w:r>
                <w:t xml:space="preserve"> и </w:t>
              </w:r>
            </w:ins>
            <w:ins w:id="2727" w:author="Pervova 21.1" w:date="2020-03-02T14:06:00Z">
              <w:r w:rsidRPr="0010040E">
                <w:t>время проведения собрания</w:t>
              </w:r>
            </w:ins>
          </w:p>
        </w:tc>
      </w:tr>
      <w:tr w:rsidR="0098187D" w14:paraId="4401F1E8" w14:textId="77777777" w:rsidTr="00871E2F">
        <w:tc>
          <w:tcPr>
            <w:tcW w:w="5488" w:type="dxa"/>
          </w:tcPr>
          <w:p w14:paraId="676820C7" w14:textId="1518D6DA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:70G::WEBB//</w:t>
            </w:r>
            <w:ins w:id="2728" w:author="Pervova 21.1" w:date="2020-03-02T14:05:00Z">
              <w:r w:rsidR="0010040E" w:rsidRPr="0010040E">
                <w:rPr>
                  <w:sz w:val="24"/>
                  <w:szCs w:val="24"/>
                </w:rPr>
                <w:t>http://cadocs-test.nsd.ru/5e7803d83c244817956565656</w:t>
              </w:r>
            </w:ins>
            <w:del w:id="2729" w:author="Pervova 21.1" w:date="2020-03-02T14:05:00Z">
              <w:r w:rsidRPr="0098187D" w:rsidDel="0010040E">
                <w:rPr>
                  <w:sz w:val="24"/>
                  <w:szCs w:val="24"/>
                </w:rPr>
                <w:delText>http://www.nsd.ru/common/img/uploaded/files/news/newscb/186450.rar</w:delText>
              </w:r>
            </w:del>
          </w:p>
        </w:tc>
        <w:tc>
          <w:tcPr>
            <w:tcW w:w="4762" w:type="dxa"/>
          </w:tcPr>
          <w:p w14:paraId="20BE6A55" w14:textId="68E0C91C" w:rsidR="0098187D" w:rsidRDefault="00FC6B27" w:rsidP="00FC6B27">
            <w:ins w:id="2730" w:author="Pervova 21.1" w:date="2020-03-02T21:30:00Z">
              <w:r>
                <w:t>С</w:t>
              </w:r>
              <w:r w:rsidRPr="00FC6B27">
                <w:t>сылка на основание отмены собрания</w:t>
              </w:r>
            </w:ins>
          </w:p>
        </w:tc>
      </w:tr>
      <w:tr w:rsidR="0098187D" w14:paraId="06051656" w14:textId="77777777" w:rsidTr="00871E2F">
        <w:tc>
          <w:tcPr>
            <w:tcW w:w="5488" w:type="dxa"/>
          </w:tcPr>
          <w:p w14:paraId="639895CF" w14:textId="6DBCC456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:16S:CADETL</w:t>
            </w:r>
          </w:p>
        </w:tc>
        <w:tc>
          <w:tcPr>
            <w:tcW w:w="4762" w:type="dxa"/>
          </w:tcPr>
          <w:p w14:paraId="6FB82234" w14:textId="23E7AED3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14:paraId="05EAEEB5" w14:textId="77777777" w:rsidTr="00871E2F">
        <w:tc>
          <w:tcPr>
            <w:tcW w:w="5488" w:type="dxa"/>
          </w:tcPr>
          <w:p w14:paraId="5C3D1E64" w14:textId="3D91F819" w:rsidR="0098187D" w:rsidRPr="0098187D" w:rsidRDefault="0098187D" w:rsidP="0098187D">
            <w:pPr>
              <w:pStyle w:val="a7"/>
              <w:rPr>
                <w:sz w:val="24"/>
                <w:szCs w:val="24"/>
              </w:rPr>
            </w:pPr>
            <w:r w:rsidRPr="0098187D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FC3CF0D" w14:textId="6FA239D8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8187D" w:rsidRPr="00B3701A" w14:paraId="57680143" w14:textId="77777777" w:rsidTr="00871E2F">
        <w:tc>
          <w:tcPr>
            <w:tcW w:w="5488" w:type="dxa"/>
          </w:tcPr>
          <w:p w14:paraId="78FD7DB8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:70E::PACO//'PO VSEM VOPROSAM,</w:t>
            </w:r>
          </w:p>
          <w:p w14:paraId="2FCCF60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SVaZANNYM S NAST</w:t>
            </w:r>
          </w:p>
          <w:p w14:paraId="65083473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OaqIM </w:t>
            </w:r>
            <w:proofErr w:type="spellStart"/>
            <w:r w:rsidRPr="00B3701A">
              <w:rPr>
                <w:lang w:val="en-US"/>
              </w:rPr>
              <w:t>SOOBqENIEM</w:t>
            </w:r>
            <w:proofErr w:type="spellEnd"/>
            <w:r w:rsidRPr="00B3701A">
              <w:rPr>
                <w:lang w:val="en-US"/>
              </w:rPr>
              <w:t>, VY MOJETE</w:t>
            </w:r>
          </w:p>
          <w:p w14:paraId="06D116EB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</w:t>
            </w:r>
            <w:proofErr w:type="spellStart"/>
            <w:r w:rsidRPr="00B3701A">
              <w:rPr>
                <w:lang w:val="en-US"/>
              </w:rPr>
              <w:t>OBRAqATXSa</w:t>
            </w:r>
            <w:proofErr w:type="spellEnd"/>
            <w:r w:rsidRPr="00B3701A">
              <w:rPr>
                <w:lang w:val="en-US"/>
              </w:rPr>
              <w:t xml:space="preserve"> K VAQIM PERSONAL</w:t>
            </w:r>
          </w:p>
          <w:p w14:paraId="1E68E182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XNYM MENEDJERAM</w:t>
            </w:r>
          </w:p>
          <w:p w14:paraId="389FEB2E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PO TELEFONAM': (495) 956-27-90</w:t>
            </w:r>
          </w:p>
          <w:p w14:paraId="6A0E0AF7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, (495) 956-27-91</w:t>
            </w:r>
          </w:p>
          <w:p w14:paraId="37C79BF8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>/ For details please contact</w:t>
            </w:r>
          </w:p>
          <w:p w14:paraId="7FB744B1" w14:textId="77777777" w:rsidR="00B3701A" w:rsidRPr="00B3701A" w:rsidRDefault="00B3701A" w:rsidP="00B3701A">
            <w:pPr>
              <w:numPr>
                <w:ilvl w:val="0"/>
                <w:numId w:val="0"/>
              </w:numPr>
              <w:suppressAutoHyphens w:val="0"/>
              <w:jc w:val="left"/>
              <w:rPr>
                <w:lang w:val="en-US"/>
              </w:rPr>
            </w:pPr>
            <w:r w:rsidRPr="00B3701A">
              <w:rPr>
                <w:lang w:val="en-US"/>
              </w:rPr>
              <w:t xml:space="preserve"> your account  manager </w:t>
            </w:r>
          </w:p>
          <w:p w14:paraId="3398E617" w14:textId="34D34512" w:rsidR="0098187D" w:rsidRPr="0098187D" w:rsidRDefault="00B3701A" w:rsidP="00B3701A">
            <w:pPr>
              <w:pStyle w:val="a7"/>
              <w:rPr>
                <w:sz w:val="24"/>
                <w:szCs w:val="24"/>
                <w:lang w:val="en-US"/>
              </w:rPr>
            </w:pPr>
            <w:r w:rsidRPr="00B3701A">
              <w:rPr>
                <w:lang w:val="en-US"/>
              </w:rPr>
              <w:t>(495) 956-27-90, (495) 956-27-91</w:t>
            </w:r>
          </w:p>
        </w:tc>
        <w:tc>
          <w:tcPr>
            <w:tcW w:w="4762" w:type="dxa"/>
          </w:tcPr>
          <w:p w14:paraId="0BBFC7FE" w14:textId="3F3F2B5A" w:rsidR="0098187D" w:rsidRPr="007B419A" w:rsidRDefault="00FC6B27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731" w:author="Pervova 21.1" w:date="2020-03-02T21:35:00Z">
              <w:r>
                <w:t>Контактная информация</w:t>
              </w:r>
            </w:ins>
          </w:p>
        </w:tc>
      </w:tr>
      <w:tr w:rsidR="0098187D" w:rsidRPr="00B0186A" w14:paraId="64802A65" w14:textId="77777777" w:rsidTr="00871E2F">
        <w:tc>
          <w:tcPr>
            <w:tcW w:w="5488" w:type="dxa"/>
          </w:tcPr>
          <w:p w14:paraId="522A9356" w14:textId="6C905C2F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5C51F1">
              <w:t>:70E::ADTX//</w:t>
            </w:r>
            <w:r w:rsidR="000E500F" w:rsidRPr="005C51F1">
              <w:t>'RE</w:t>
            </w:r>
            <w:r w:rsidR="000E500F">
              <w:rPr>
                <w:lang w:val="en-US"/>
              </w:rPr>
              <w:t>q</w:t>
            </w:r>
            <w:r w:rsidR="000E500F" w:rsidRPr="005C51F1">
              <w:t xml:space="preserve">ENIE </w:t>
            </w:r>
            <w:proofErr w:type="spellStart"/>
            <w:r w:rsidR="000E500F" w:rsidRPr="005C51F1">
              <w:t>eMITENTA</w:t>
            </w:r>
            <w:proofErr w:type="spellEnd"/>
          </w:p>
        </w:tc>
        <w:tc>
          <w:tcPr>
            <w:tcW w:w="4762" w:type="dxa"/>
          </w:tcPr>
          <w:p w14:paraId="4663249B" w14:textId="5AB66362" w:rsidR="0098187D" w:rsidRDefault="00110E3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732" w:author="Pervova 21.1" w:date="2020-03-02T21:35:00Z">
              <w:r>
                <w:t>Описание причины отм</w:t>
              </w:r>
            </w:ins>
            <w:ins w:id="2733" w:author="Pervova 21.1" w:date="2020-03-06T14:23:00Z">
              <w:r>
                <w:t>е</w:t>
              </w:r>
            </w:ins>
            <w:ins w:id="2734" w:author="Pervova 21.1" w:date="2020-03-02T21:35:00Z">
              <w:r w:rsidR="00FC6B27">
                <w:t>ны</w:t>
              </w:r>
            </w:ins>
          </w:p>
        </w:tc>
      </w:tr>
      <w:tr w:rsidR="0098187D" w:rsidRPr="00B0186A" w14:paraId="204616B3" w14:textId="77777777" w:rsidTr="00871E2F">
        <w:tc>
          <w:tcPr>
            <w:tcW w:w="5488" w:type="dxa"/>
          </w:tcPr>
          <w:p w14:paraId="71529F1E" w14:textId="63F19BA8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  <w:r w:rsidRPr="005C51F1">
              <w:t>:16S:ADDINFO</w:t>
            </w:r>
          </w:p>
        </w:tc>
        <w:tc>
          <w:tcPr>
            <w:tcW w:w="4762" w:type="dxa"/>
          </w:tcPr>
          <w:p w14:paraId="09AF2C60" w14:textId="2FA18ED7" w:rsidR="0098187D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8187D" w:rsidRPr="00B0186A" w14:paraId="37E6A268" w14:textId="77777777" w:rsidTr="00871E2F">
        <w:tc>
          <w:tcPr>
            <w:tcW w:w="5488" w:type="dxa"/>
          </w:tcPr>
          <w:p w14:paraId="6E0C32E5" w14:textId="77777777" w:rsidR="0098187D" w:rsidRDefault="0098187D" w:rsidP="000866A5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762" w:type="dxa"/>
          </w:tcPr>
          <w:p w14:paraId="65097BFE" w14:textId="77777777" w:rsidR="0098187D" w:rsidRDefault="0098187D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4D8DF669" w14:textId="77777777" w:rsidR="005B5010" w:rsidRPr="005B5010" w:rsidRDefault="005B5010" w:rsidP="000866A5">
      <w:pPr>
        <w:ind w:left="0" w:firstLine="0"/>
      </w:pPr>
    </w:p>
    <w:p w14:paraId="59E23D6C" w14:textId="1A7A1C37" w:rsidR="000B250B" w:rsidRDefault="000B250B" w:rsidP="002F7AC7">
      <w:pPr>
        <w:pStyle w:val="20"/>
        <w:numPr>
          <w:ilvl w:val="1"/>
          <w:numId w:val="22"/>
        </w:numPr>
        <w:rPr>
          <w:ins w:id="2735" w:author="Pervova 21.1" w:date="2020-03-12T21:42:00Z"/>
          <w:lang w:val="ru-RU"/>
        </w:rPr>
      </w:pPr>
      <w:bookmarkStart w:id="2736" w:name="_Toc35984227"/>
      <w:bookmarkStart w:id="2737" w:name="_Toc36031413"/>
      <w:ins w:id="2738" w:author="Pervova 21.1" w:date="2020-03-12T21:42:00Z">
        <w:r>
          <w:rPr>
            <w:lang w:val="ru-RU"/>
          </w:rPr>
          <w:t xml:space="preserve">Сообщение </w:t>
        </w:r>
        <w:r w:rsidRPr="000B250B">
          <w:rPr>
            <w:lang w:val="ru-RU"/>
          </w:rPr>
          <w:t>МТ568</w:t>
        </w:r>
        <w:bookmarkEnd w:id="2736"/>
        <w:bookmarkEnd w:id="2737"/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B250B" w14:paraId="3E6E3AE3" w14:textId="77777777" w:rsidTr="000B250B">
        <w:trPr>
          <w:ins w:id="2739" w:author="Pervova 21.1" w:date="2020-03-12T21:42:00Z"/>
        </w:trPr>
        <w:tc>
          <w:tcPr>
            <w:tcW w:w="5488" w:type="dxa"/>
            <w:shd w:val="clear" w:color="auto" w:fill="F2F2F2" w:themeFill="background1" w:themeFillShade="F2"/>
          </w:tcPr>
          <w:p w14:paraId="575B361E" w14:textId="77777777" w:rsidR="000B250B" w:rsidRPr="00445088" w:rsidRDefault="000B250B" w:rsidP="000B250B">
            <w:pPr>
              <w:pStyle w:val="a3"/>
              <w:ind w:left="0"/>
              <w:rPr>
                <w:ins w:id="2740" w:author="Pervova 21.1" w:date="2020-03-12T21:42:00Z"/>
              </w:rPr>
            </w:pPr>
            <w:ins w:id="2741" w:author="Pervova 21.1" w:date="2020-03-12T21:42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61380D97" w14:textId="77777777" w:rsidR="000B250B" w:rsidRDefault="000B250B" w:rsidP="000B250B">
            <w:pPr>
              <w:pStyle w:val="a3"/>
              <w:ind w:left="0"/>
              <w:rPr>
                <w:ins w:id="2742" w:author="Pervova 21.1" w:date="2020-03-12T21:42:00Z"/>
              </w:rPr>
            </w:pPr>
            <w:ins w:id="2743" w:author="Pervova 21.1" w:date="2020-03-12T21:42:00Z">
              <w:r>
                <w:t>Комментарии</w:t>
              </w:r>
            </w:ins>
          </w:p>
        </w:tc>
      </w:tr>
      <w:tr w:rsidR="000B250B" w14:paraId="570B618B" w14:textId="77777777" w:rsidTr="000B250B">
        <w:trPr>
          <w:ins w:id="2744" w:author="Pervova 21.1" w:date="2020-03-12T21:42:00Z"/>
        </w:trPr>
        <w:tc>
          <w:tcPr>
            <w:tcW w:w="5488" w:type="dxa"/>
          </w:tcPr>
          <w:p w14:paraId="25D5F8EC" w14:textId="77777777" w:rsidR="000B250B" w:rsidRPr="00445088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45" w:author="Pervova 21.1" w:date="2020-03-12T21:42:00Z"/>
              </w:rPr>
            </w:pPr>
            <w:ins w:id="2746" w:author="Pervova 21.1" w:date="2020-03-12T21:42:00Z">
              <w:r w:rsidRPr="00C23FA9">
                <w:t>:16R:GENL</w:t>
              </w:r>
            </w:ins>
          </w:p>
        </w:tc>
        <w:tc>
          <w:tcPr>
            <w:tcW w:w="4762" w:type="dxa"/>
          </w:tcPr>
          <w:p w14:paraId="1CBB4323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47" w:author="Pervova 21.1" w:date="2020-03-12T21:42:00Z"/>
              </w:rPr>
            </w:pPr>
          </w:p>
        </w:tc>
      </w:tr>
      <w:tr w:rsidR="000B250B" w14:paraId="29D8C375" w14:textId="77777777" w:rsidTr="000B250B">
        <w:trPr>
          <w:ins w:id="2748" w:author="Pervova 21.1" w:date="2020-03-12T21:42:00Z"/>
        </w:trPr>
        <w:tc>
          <w:tcPr>
            <w:tcW w:w="5488" w:type="dxa"/>
          </w:tcPr>
          <w:p w14:paraId="6AA9E470" w14:textId="77777777" w:rsidR="000B250B" w:rsidRPr="00445088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49" w:author="Pervova 21.1" w:date="2020-03-12T21:42:00Z"/>
              </w:rPr>
            </w:pPr>
            <w:ins w:id="2750" w:author="Pervova 21.1" w:date="2020-03-12T21:42:00Z">
              <w:r w:rsidRPr="00C23FA9">
                <w:t>:28E:1/ONLY</w:t>
              </w:r>
            </w:ins>
          </w:p>
        </w:tc>
        <w:tc>
          <w:tcPr>
            <w:tcW w:w="4762" w:type="dxa"/>
          </w:tcPr>
          <w:p w14:paraId="12AD9FD1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51" w:author="Pervova 21.1" w:date="2020-03-12T21:42:00Z"/>
              </w:rPr>
            </w:pPr>
          </w:p>
        </w:tc>
      </w:tr>
      <w:tr w:rsidR="000B250B" w14:paraId="2B31F04E" w14:textId="77777777" w:rsidTr="000B250B">
        <w:trPr>
          <w:ins w:id="2752" w:author="Pervova 21.1" w:date="2020-03-12T21:42:00Z"/>
        </w:trPr>
        <w:tc>
          <w:tcPr>
            <w:tcW w:w="5488" w:type="dxa"/>
          </w:tcPr>
          <w:p w14:paraId="7BCF319F" w14:textId="77777777" w:rsidR="000B250B" w:rsidRPr="00445088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53" w:author="Pervova 21.1" w:date="2020-03-12T21:42:00Z"/>
              </w:rPr>
            </w:pPr>
            <w:ins w:id="2754" w:author="Pervova 21.1" w:date="2020-03-12T21:42:00Z">
              <w:r>
                <w:t>:20C::CORP//</w:t>
              </w:r>
              <w:r w:rsidRPr="007F11DB">
                <w:t>000001</w:t>
              </w:r>
              <w:r w:rsidRPr="009B222F">
                <w:t>X1</w:t>
              </w:r>
            </w:ins>
          </w:p>
        </w:tc>
        <w:tc>
          <w:tcPr>
            <w:tcW w:w="4762" w:type="dxa"/>
          </w:tcPr>
          <w:p w14:paraId="56AFA3F6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55" w:author="Pervova 21.1" w:date="2020-03-12T21:42:00Z"/>
              </w:rPr>
            </w:pPr>
            <w:ins w:id="2756" w:author="Pervova 21.1" w:date="2020-03-12T21:42:00Z">
              <w:r w:rsidRPr="00393CC1">
                <w:t xml:space="preserve">Референс КД </w:t>
              </w:r>
            </w:ins>
          </w:p>
        </w:tc>
      </w:tr>
      <w:tr w:rsidR="000B250B" w14:paraId="5E481050" w14:textId="77777777" w:rsidTr="000B250B">
        <w:trPr>
          <w:ins w:id="2757" w:author="Pervova 21.1" w:date="2020-03-12T21:42:00Z"/>
        </w:trPr>
        <w:tc>
          <w:tcPr>
            <w:tcW w:w="5488" w:type="dxa"/>
          </w:tcPr>
          <w:p w14:paraId="35DCB54E" w14:textId="24A5559F" w:rsidR="000B250B" w:rsidRDefault="000B250B" w:rsidP="007E6152">
            <w:pPr>
              <w:rPr>
                <w:ins w:id="2758" w:author="Pervova 21.1" w:date="2020-03-12T21:42:00Z"/>
              </w:rPr>
            </w:pPr>
            <w:ins w:id="2759" w:author="Pervova 21.1" w:date="2020-03-12T21:42:00Z">
              <w:r w:rsidRPr="009B222F">
                <w:t>:20C::SEME//</w:t>
              </w:r>
              <w:r w:rsidRPr="007F11DB">
                <w:t>N</w:t>
              </w:r>
            </w:ins>
            <w:ins w:id="2760" w:author="Pervova 21.1" w:date="2020-03-12T21:46:00Z">
              <w:r w:rsidR="007E6152" w:rsidRPr="007E6152">
                <w:t>000000222</w:t>
              </w:r>
            </w:ins>
          </w:p>
        </w:tc>
        <w:tc>
          <w:tcPr>
            <w:tcW w:w="4762" w:type="dxa"/>
          </w:tcPr>
          <w:p w14:paraId="6F244A6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61" w:author="Pervova 21.1" w:date="2020-03-12T21:42:00Z"/>
              </w:rPr>
            </w:pPr>
            <w:ins w:id="2762" w:author="Pervova 21.1" w:date="2020-03-12T21:42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0B250B" w14:paraId="690C5FBE" w14:textId="77777777" w:rsidTr="000B250B">
        <w:trPr>
          <w:ins w:id="2763" w:author="Pervova 21.1" w:date="2020-03-12T21:42:00Z"/>
        </w:trPr>
        <w:tc>
          <w:tcPr>
            <w:tcW w:w="5488" w:type="dxa"/>
          </w:tcPr>
          <w:p w14:paraId="0DA6A94D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64" w:author="Pervova 21.1" w:date="2020-03-12T21:42:00Z"/>
              </w:rPr>
            </w:pPr>
            <w:ins w:id="2765" w:author="Pervova 21.1" w:date="2020-03-12T21:42:00Z">
              <w:r w:rsidRPr="00C23FA9">
                <w:t>:23G:NEWM</w:t>
              </w:r>
            </w:ins>
          </w:p>
        </w:tc>
        <w:tc>
          <w:tcPr>
            <w:tcW w:w="4762" w:type="dxa"/>
          </w:tcPr>
          <w:p w14:paraId="4DB9B973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66" w:author="Pervova 21.1" w:date="2020-03-12T21:42:00Z"/>
              </w:rPr>
            </w:pPr>
          </w:p>
        </w:tc>
      </w:tr>
      <w:tr w:rsidR="000B250B" w14:paraId="080079DF" w14:textId="77777777" w:rsidTr="000B250B">
        <w:trPr>
          <w:ins w:id="2767" w:author="Pervova 21.1" w:date="2020-03-12T21:42:00Z"/>
        </w:trPr>
        <w:tc>
          <w:tcPr>
            <w:tcW w:w="5488" w:type="dxa"/>
          </w:tcPr>
          <w:p w14:paraId="1AC1FC9A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68" w:author="Pervova 21.1" w:date="2020-03-12T21:42:00Z"/>
              </w:rPr>
            </w:pPr>
            <w:ins w:id="2769" w:author="Pervova 21.1" w:date="2020-03-12T21:42:00Z">
              <w:r w:rsidRPr="00C23FA9">
                <w:t>:22F::CAEV//</w:t>
              </w:r>
              <w:r>
                <w:t>MEET</w:t>
              </w:r>
            </w:ins>
          </w:p>
        </w:tc>
        <w:tc>
          <w:tcPr>
            <w:tcW w:w="4762" w:type="dxa"/>
          </w:tcPr>
          <w:p w14:paraId="1F046E19" w14:textId="77777777" w:rsidR="000B250B" w:rsidRDefault="000B250B" w:rsidP="000B250B">
            <w:pPr>
              <w:rPr>
                <w:ins w:id="2770" w:author="Pervova 21.1" w:date="2020-03-12T21:42:00Z"/>
              </w:rPr>
            </w:pPr>
            <w:ins w:id="2771" w:author="Pervova 21.1" w:date="2020-03-12T21:42:00Z">
              <w:r w:rsidRPr="007F11DB">
                <w:t>Код типа КД</w:t>
              </w:r>
            </w:ins>
          </w:p>
        </w:tc>
      </w:tr>
      <w:tr w:rsidR="000B250B" w14:paraId="2B985D3C" w14:textId="77777777" w:rsidTr="000B250B">
        <w:trPr>
          <w:ins w:id="2772" w:author="Pervova 21.1" w:date="2020-03-12T21:42:00Z"/>
        </w:trPr>
        <w:tc>
          <w:tcPr>
            <w:tcW w:w="5488" w:type="dxa"/>
          </w:tcPr>
          <w:p w14:paraId="155009C0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73" w:author="Pervova 21.1" w:date="2020-03-12T21:42:00Z"/>
              </w:rPr>
            </w:pPr>
            <w:ins w:id="2774" w:author="Pervova 21.1" w:date="2020-03-12T21:42:00Z">
              <w:r w:rsidRPr="009B222F">
                <w:t>:98C::PREP//201</w:t>
              </w:r>
              <w:r>
                <w:t>7040115</w:t>
              </w:r>
              <w:r w:rsidRPr="009B222F">
                <w:t>0000</w:t>
              </w:r>
            </w:ins>
          </w:p>
        </w:tc>
        <w:tc>
          <w:tcPr>
            <w:tcW w:w="4762" w:type="dxa"/>
          </w:tcPr>
          <w:p w14:paraId="3A92C4E5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75" w:author="Pervova 21.1" w:date="2020-03-12T21:42:00Z"/>
              </w:rPr>
            </w:pPr>
            <w:ins w:id="2776" w:author="Pervova 21.1" w:date="2020-03-12T21:42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0B250B" w14:paraId="1ED5D1E4" w14:textId="77777777" w:rsidTr="000B250B">
        <w:trPr>
          <w:ins w:id="2777" w:author="Pervova 21.1" w:date="2020-03-12T21:42:00Z"/>
        </w:trPr>
        <w:tc>
          <w:tcPr>
            <w:tcW w:w="5488" w:type="dxa"/>
          </w:tcPr>
          <w:p w14:paraId="0F3D8AAF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78" w:author="Pervova 21.1" w:date="2020-03-12T21:42:00Z"/>
              </w:rPr>
            </w:pPr>
            <w:ins w:id="2779" w:author="Pervova 21.1" w:date="2020-03-12T21:42:00Z">
              <w:r w:rsidRPr="00C23FA9">
                <w:t>:16R:LINK</w:t>
              </w:r>
            </w:ins>
          </w:p>
        </w:tc>
        <w:tc>
          <w:tcPr>
            <w:tcW w:w="4762" w:type="dxa"/>
          </w:tcPr>
          <w:p w14:paraId="46FE24C7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80" w:author="Pervova 21.1" w:date="2020-03-12T21:42:00Z"/>
              </w:rPr>
            </w:pPr>
          </w:p>
        </w:tc>
      </w:tr>
      <w:tr w:rsidR="000B250B" w14:paraId="7020CC51" w14:textId="77777777" w:rsidTr="000B250B">
        <w:trPr>
          <w:ins w:id="2781" w:author="Pervova 21.1" w:date="2020-03-12T21:42:00Z"/>
        </w:trPr>
        <w:tc>
          <w:tcPr>
            <w:tcW w:w="5488" w:type="dxa"/>
          </w:tcPr>
          <w:p w14:paraId="0BE1EB60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82" w:author="Pervova 21.1" w:date="2020-03-12T21:42:00Z"/>
              </w:rPr>
            </w:pPr>
            <w:ins w:id="2783" w:author="Pervova 21.1" w:date="2020-03-12T21:42:00Z">
              <w:r w:rsidRPr="00C23FA9">
                <w:t>:22F::LINK//WITH</w:t>
              </w:r>
            </w:ins>
          </w:p>
        </w:tc>
        <w:tc>
          <w:tcPr>
            <w:tcW w:w="4762" w:type="dxa"/>
          </w:tcPr>
          <w:p w14:paraId="750F89A7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84" w:author="Pervova 21.1" w:date="2020-03-12T21:42:00Z"/>
              </w:rPr>
            </w:pPr>
            <w:ins w:id="2785" w:author="Pervova 21.1" w:date="2020-03-12T21:42:00Z">
              <w:r>
                <w:t>Тип связки – обрабатывать одновременно</w:t>
              </w:r>
            </w:ins>
          </w:p>
        </w:tc>
      </w:tr>
      <w:tr w:rsidR="000B250B" w14:paraId="24F799EF" w14:textId="77777777" w:rsidTr="000B250B">
        <w:trPr>
          <w:ins w:id="2786" w:author="Pervova 21.1" w:date="2020-03-12T21:42:00Z"/>
        </w:trPr>
        <w:tc>
          <w:tcPr>
            <w:tcW w:w="5488" w:type="dxa"/>
          </w:tcPr>
          <w:p w14:paraId="354B3AF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87" w:author="Pervova 21.1" w:date="2020-03-12T21:42:00Z"/>
              </w:rPr>
            </w:pPr>
            <w:ins w:id="2788" w:author="Pervova 21.1" w:date="2020-03-12T21:42:00Z">
              <w:r w:rsidRPr="00C23FA9">
                <w:t>:13A::LINK//564</w:t>
              </w:r>
            </w:ins>
          </w:p>
        </w:tc>
        <w:tc>
          <w:tcPr>
            <w:tcW w:w="4762" w:type="dxa"/>
          </w:tcPr>
          <w:p w14:paraId="22229D41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89" w:author="Pervova 21.1" w:date="2020-03-12T21:42:00Z"/>
              </w:rPr>
            </w:pPr>
            <w:ins w:id="2790" w:author="Pervova 21.1" w:date="2020-03-12T21:42:00Z">
              <w:r>
                <w:t xml:space="preserve">Тип </w:t>
              </w:r>
              <w:proofErr w:type="gramStart"/>
              <w:r>
                <w:t>связанного</w:t>
              </w:r>
              <w:proofErr w:type="gramEnd"/>
              <w:r>
                <w:t xml:space="preserve"> сообщения</w:t>
              </w:r>
            </w:ins>
          </w:p>
        </w:tc>
      </w:tr>
      <w:tr w:rsidR="000B250B" w14:paraId="150ABC3A" w14:textId="77777777" w:rsidTr="000B250B">
        <w:trPr>
          <w:ins w:id="2791" w:author="Pervova 21.1" w:date="2020-03-12T21:42:00Z"/>
        </w:trPr>
        <w:tc>
          <w:tcPr>
            <w:tcW w:w="5488" w:type="dxa"/>
          </w:tcPr>
          <w:p w14:paraId="49D93F10" w14:textId="63076F4E" w:rsidR="000B250B" w:rsidRDefault="000B250B" w:rsidP="007E6152">
            <w:pPr>
              <w:rPr>
                <w:ins w:id="2792" w:author="Pervova 21.1" w:date="2020-03-12T21:42:00Z"/>
              </w:rPr>
            </w:pPr>
            <w:ins w:id="2793" w:author="Pervova 21.1" w:date="2020-03-12T21:42:00Z">
              <w:r w:rsidRPr="00C23FA9">
                <w:t>:20C::PREV//</w:t>
              </w:r>
            </w:ins>
            <w:ins w:id="2794" w:author="Pervova 21.1" w:date="2020-03-12T21:46:00Z">
              <w:r w:rsidR="007E6152" w:rsidRPr="007E6152">
                <w:t>000000222</w:t>
              </w:r>
            </w:ins>
          </w:p>
        </w:tc>
        <w:tc>
          <w:tcPr>
            <w:tcW w:w="4762" w:type="dxa"/>
          </w:tcPr>
          <w:p w14:paraId="2E552F77" w14:textId="77777777" w:rsidR="000B250B" w:rsidRDefault="000B250B" w:rsidP="000B250B">
            <w:pPr>
              <w:rPr>
                <w:ins w:id="2795" w:author="Pervova 21.1" w:date="2020-03-12T21:42:00Z"/>
              </w:rPr>
            </w:pPr>
            <w:ins w:id="2796" w:author="Pervova 21.1" w:date="2020-03-12T21:42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0B250B" w14:paraId="7296A622" w14:textId="77777777" w:rsidTr="000B250B">
        <w:trPr>
          <w:ins w:id="2797" w:author="Pervova 21.1" w:date="2020-03-12T21:42:00Z"/>
        </w:trPr>
        <w:tc>
          <w:tcPr>
            <w:tcW w:w="5488" w:type="dxa"/>
          </w:tcPr>
          <w:p w14:paraId="57E3C84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798" w:author="Pervova 21.1" w:date="2020-03-12T21:42:00Z"/>
              </w:rPr>
            </w:pPr>
            <w:ins w:id="2799" w:author="Pervova 21.1" w:date="2020-03-12T21:42:00Z">
              <w:r w:rsidRPr="00C23FA9">
                <w:t>:16S:LINK</w:t>
              </w:r>
            </w:ins>
          </w:p>
        </w:tc>
        <w:tc>
          <w:tcPr>
            <w:tcW w:w="4762" w:type="dxa"/>
          </w:tcPr>
          <w:p w14:paraId="5887F389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00" w:author="Pervova 21.1" w:date="2020-03-12T21:42:00Z"/>
              </w:rPr>
            </w:pPr>
          </w:p>
        </w:tc>
      </w:tr>
      <w:tr w:rsidR="000B250B" w14:paraId="2298EFD4" w14:textId="77777777" w:rsidTr="000B250B">
        <w:trPr>
          <w:ins w:id="2801" w:author="Pervova 21.1" w:date="2020-03-12T21:42:00Z"/>
        </w:trPr>
        <w:tc>
          <w:tcPr>
            <w:tcW w:w="5488" w:type="dxa"/>
          </w:tcPr>
          <w:p w14:paraId="18705E9D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02" w:author="Pervova 21.1" w:date="2020-03-12T21:42:00Z"/>
              </w:rPr>
            </w:pPr>
            <w:ins w:id="2803" w:author="Pervova 21.1" w:date="2020-03-12T21:42:00Z">
              <w:r w:rsidRPr="00C23FA9">
                <w:t>:16S:GENL</w:t>
              </w:r>
            </w:ins>
          </w:p>
        </w:tc>
        <w:tc>
          <w:tcPr>
            <w:tcW w:w="4762" w:type="dxa"/>
          </w:tcPr>
          <w:p w14:paraId="29EA750B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04" w:author="Pervova 21.1" w:date="2020-03-12T21:42:00Z"/>
              </w:rPr>
            </w:pPr>
          </w:p>
        </w:tc>
      </w:tr>
      <w:tr w:rsidR="000B250B" w14:paraId="578851C0" w14:textId="77777777" w:rsidTr="000B250B">
        <w:trPr>
          <w:ins w:id="2805" w:author="Pervova 21.1" w:date="2020-03-12T21:42:00Z"/>
        </w:trPr>
        <w:tc>
          <w:tcPr>
            <w:tcW w:w="5488" w:type="dxa"/>
          </w:tcPr>
          <w:p w14:paraId="603560C5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06" w:author="Pervova 21.1" w:date="2020-03-12T21:42:00Z"/>
              </w:rPr>
            </w:pPr>
            <w:ins w:id="2807" w:author="Pervova 21.1" w:date="2020-03-12T21:42:00Z">
              <w:r w:rsidRPr="00C23FA9">
                <w:t>:16R:USECU</w:t>
              </w:r>
            </w:ins>
          </w:p>
        </w:tc>
        <w:tc>
          <w:tcPr>
            <w:tcW w:w="4762" w:type="dxa"/>
          </w:tcPr>
          <w:p w14:paraId="7ACE4DB7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08" w:author="Pervova 21.1" w:date="2020-03-12T21:42:00Z"/>
              </w:rPr>
            </w:pPr>
          </w:p>
        </w:tc>
      </w:tr>
      <w:tr w:rsidR="000B250B" w14:paraId="1F8003FA" w14:textId="77777777" w:rsidTr="000B250B">
        <w:trPr>
          <w:ins w:id="2809" w:author="Pervova 21.1" w:date="2020-03-12T21:42:00Z"/>
        </w:trPr>
        <w:tc>
          <w:tcPr>
            <w:tcW w:w="5488" w:type="dxa"/>
          </w:tcPr>
          <w:p w14:paraId="23B51EB9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10" w:author="Pervova 21.1" w:date="2020-03-12T21:42:00Z"/>
              </w:rPr>
            </w:pPr>
            <w:ins w:id="2811" w:author="Pervova 21.1" w:date="2020-03-12T21:42:00Z">
              <w:r w:rsidRPr="00C23FA9">
                <w:t>:97A::SAFE//</w:t>
              </w:r>
              <w:r w:rsidRPr="007E6152">
                <w:t>МL0123456789</w:t>
              </w:r>
            </w:ins>
          </w:p>
        </w:tc>
        <w:tc>
          <w:tcPr>
            <w:tcW w:w="4762" w:type="dxa"/>
          </w:tcPr>
          <w:p w14:paraId="76686F3A" w14:textId="77777777" w:rsidR="000B250B" w:rsidRDefault="000B250B" w:rsidP="000B250B">
            <w:pPr>
              <w:rPr>
                <w:ins w:id="2812" w:author="Pervova 21.1" w:date="2020-03-12T21:42:00Z"/>
              </w:rPr>
            </w:pPr>
            <w:ins w:id="2813" w:author="Pervova 21.1" w:date="2020-03-12T21:42:00Z">
              <w:r w:rsidRPr="00BE3C71">
                <w:t>Номер счета депонента в НРД</w:t>
              </w:r>
            </w:ins>
          </w:p>
        </w:tc>
      </w:tr>
      <w:tr w:rsidR="000B250B" w14:paraId="25CB2A0D" w14:textId="77777777" w:rsidTr="000B250B">
        <w:trPr>
          <w:ins w:id="2814" w:author="Pervova 21.1" w:date="2020-03-12T21:42:00Z"/>
        </w:trPr>
        <w:tc>
          <w:tcPr>
            <w:tcW w:w="5488" w:type="dxa"/>
          </w:tcPr>
          <w:p w14:paraId="0D2543B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15" w:author="Pervova 21.1" w:date="2020-03-12T21:42:00Z"/>
              </w:rPr>
            </w:pPr>
            <w:ins w:id="2816" w:author="Pervova 21.1" w:date="2020-03-12T21:42:00Z">
              <w:r w:rsidRPr="00C23FA9">
                <w:t>:35B:ISIN RU1111111111</w:t>
              </w:r>
            </w:ins>
          </w:p>
        </w:tc>
        <w:tc>
          <w:tcPr>
            <w:tcW w:w="4762" w:type="dxa"/>
          </w:tcPr>
          <w:p w14:paraId="69A2CE24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17" w:author="Pervova 21.1" w:date="2020-03-12T21:42:00Z"/>
              </w:rPr>
            </w:pPr>
            <w:ins w:id="2818" w:author="Pervova 21.1" w:date="2020-03-12T21:42:00Z">
              <w:r>
                <w:t>ISIN</w:t>
              </w:r>
            </w:ins>
          </w:p>
        </w:tc>
      </w:tr>
      <w:tr w:rsidR="000B250B" w14:paraId="1F3D9573" w14:textId="77777777" w:rsidTr="000B250B">
        <w:trPr>
          <w:ins w:id="2819" w:author="Pervova 21.1" w:date="2020-03-12T21:42:00Z"/>
        </w:trPr>
        <w:tc>
          <w:tcPr>
            <w:tcW w:w="5488" w:type="dxa"/>
          </w:tcPr>
          <w:p w14:paraId="7E18E89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20" w:author="Pervova 21.1" w:date="2020-03-12T21:42:00Z"/>
              </w:rPr>
            </w:pPr>
            <w:ins w:id="2821" w:author="Pervova 21.1" w:date="2020-03-12T21:42:00Z">
              <w:r w:rsidRPr="00C23FA9">
                <w:t>/XX/CORP/NADC/RU1111111111</w:t>
              </w:r>
            </w:ins>
          </w:p>
        </w:tc>
        <w:tc>
          <w:tcPr>
            <w:tcW w:w="4762" w:type="dxa"/>
          </w:tcPr>
          <w:p w14:paraId="1C9F1D8E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22" w:author="Pervova 21.1" w:date="2020-03-12T21:42:00Z"/>
              </w:rPr>
            </w:pPr>
            <w:proofErr w:type="gramStart"/>
            <w:ins w:id="2823" w:author="Pervova 21.1" w:date="2020-03-12T21:42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0B250B" w14:paraId="17E5FEF5" w14:textId="77777777" w:rsidTr="000B250B">
        <w:trPr>
          <w:ins w:id="2824" w:author="Pervova 21.1" w:date="2020-03-12T21:42:00Z"/>
        </w:trPr>
        <w:tc>
          <w:tcPr>
            <w:tcW w:w="5488" w:type="dxa"/>
          </w:tcPr>
          <w:p w14:paraId="189B0D7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25" w:author="Pervova 21.1" w:date="2020-03-12T21:42:00Z"/>
              </w:rPr>
            </w:pPr>
            <w:ins w:id="2826" w:author="Pervova 21.1" w:date="2020-03-12T21:42:00Z">
              <w:r w:rsidRPr="00C23FA9">
                <w:t>/RU/1-11-00111-A</w:t>
              </w:r>
            </w:ins>
          </w:p>
        </w:tc>
        <w:tc>
          <w:tcPr>
            <w:tcW w:w="4762" w:type="dxa"/>
          </w:tcPr>
          <w:p w14:paraId="0F610413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27" w:author="Pervova 21.1" w:date="2020-03-12T21:42:00Z"/>
              </w:rPr>
            </w:pPr>
            <w:ins w:id="2828" w:author="Pervova 21.1" w:date="2020-03-12T21:42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0B250B" w14:paraId="1B4011A5" w14:textId="77777777" w:rsidTr="000B250B">
        <w:trPr>
          <w:ins w:id="2829" w:author="Pervova 21.1" w:date="2020-03-12T21:42:00Z"/>
        </w:trPr>
        <w:tc>
          <w:tcPr>
            <w:tcW w:w="5488" w:type="dxa"/>
          </w:tcPr>
          <w:p w14:paraId="6D72BD5D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30" w:author="Pervova 21.1" w:date="2020-03-12T21:42:00Z"/>
              </w:rPr>
            </w:pPr>
            <w:ins w:id="2831" w:author="Pervova 21.1" w:date="2020-03-12T21:42:00Z">
              <w:r>
                <w:t>'AO ''</w:t>
              </w:r>
              <w:r>
                <w:rPr>
                  <w:lang w:val="en-US"/>
                </w:rPr>
                <w:t>e</w:t>
              </w:r>
              <w:r>
                <w:t>NERGONEFTEGAZ''</w:t>
              </w:r>
              <w:r w:rsidRPr="007F11DB">
                <w:t xml:space="preserve"> VYP1</w:t>
              </w:r>
            </w:ins>
          </w:p>
        </w:tc>
        <w:tc>
          <w:tcPr>
            <w:tcW w:w="4762" w:type="dxa"/>
          </w:tcPr>
          <w:p w14:paraId="65D79A1C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32" w:author="Pervova 21.1" w:date="2020-03-12T21:42:00Z"/>
              </w:rPr>
            </w:pPr>
            <w:proofErr w:type="gramStart"/>
            <w:ins w:id="2833" w:author="Pervova 21.1" w:date="2020-03-12T21:42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0B250B" w14:paraId="3D729EC9" w14:textId="77777777" w:rsidTr="000B250B">
        <w:trPr>
          <w:ins w:id="2834" w:author="Pervova 21.1" w:date="2020-03-12T21:42:00Z"/>
        </w:trPr>
        <w:tc>
          <w:tcPr>
            <w:tcW w:w="5488" w:type="dxa"/>
          </w:tcPr>
          <w:p w14:paraId="03F1A8E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35" w:author="Pervova 21.1" w:date="2020-03-12T21:42:00Z"/>
              </w:rPr>
            </w:pPr>
            <w:ins w:id="2836" w:author="Pervova 21.1" w:date="2020-03-12T21:42:00Z">
              <w:r w:rsidRPr="00C23FA9">
                <w:lastRenderedPageBreak/>
                <w:t>:93B::ELIG//UNIT/</w:t>
              </w:r>
              <w:r w:rsidRPr="007F11DB">
                <w:t>10000000</w:t>
              </w:r>
              <w:r w:rsidRPr="009B222F">
                <w:t>,</w:t>
              </w:r>
            </w:ins>
          </w:p>
        </w:tc>
        <w:tc>
          <w:tcPr>
            <w:tcW w:w="4762" w:type="dxa"/>
          </w:tcPr>
          <w:p w14:paraId="68E89395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37" w:author="Pervova 21.1" w:date="2020-03-12T21:42:00Z"/>
              </w:rPr>
            </w:pPr>
            <w:ins w:id="2838" w:author="Pervova 21.1" w:date="2020-03-12T21:42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0B250B" w:rsidRPr="00F72221" w14:paraId="2640EF02" w14:textId="77777777" w:rsidTr="000B250B">
        <w:trPr>
          <w:ins w:id="2839" w:author="Pervova 21.1" w:date="2020-03-12T21:42:00Z"/>
        </w:trPr>
        <w:tc>
          <w:tcPr>
            <w:tcW w:w="5488" w:type="dxa"/>
          </w:tcPr>
          <w:p w14:paraId="71424ED2" w14:textId="77777777" w:rsidR="000B250B" w:rsidRPr="007F11D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40" w:author="Pervova 21.1" w:date="2020-03-12T21:42:00Z"/>
              </w:rPr>
            </w:pPr>
            <w:ins w:id="2841" w:author="Pervova 21.1" w:date="2020-03-12T21:42:00Z">
              <w:r w:rsidRPr="00C23FA9">
                <w:t>:16S:USECU</w:t>
              </w:r>
            </w:ins>
          </w:p>
        </w:tc>
        <w:tc>
          <w:tcPr>
            <w:tcW w:w="4762" w:type="dxa"/>
          </w:tcPr>
          <w:p w14:paraId="17D6CB46" w14:textId="77777777" w:rsidR="000B250B" w:rsidRPr="00B0186A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42" w:author="Pervova 21.1" w:date="2020-03-12T21:42:00Z"/>
                <w:lang w:val="en-US"/>
              </w:rPr>
            </w:pPr>
          </w:p>
        </w:tc>
      </w:tr>
      <w:tr w:rsidR="000B250B" w14:paraId="458368B3" w14:textId="77777777" w:rsidTr="000B250B">
        <w:trPr>
          <w:ins w:id="2843" w:author="Pervova 21.1" w:date="2020-03-12T21:42:00Z"/>
        </w:trPr>
        <w:tc>
          <w:tcPr>
            <w:tcW w:w="5488" w:type="dxa"/>
          </w:tcPr>
          <w:p w14:paraId="241DEA82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44" w:author="Pervova 21.1" w:date="2020-03-12T21:42:00Z"/>
              </w:rPr>
            </w:pPr>
            <w:ins w:id="2845" w:author="Pervova 21.1" w:date="2020-03-12T21:42:00Z">
              <w:r w:rsidRPr="00C23FA9">
                <w:t>:16R:ADDINFO</w:t>
              </w:r>
            </w:ins>
          </w:p>
        </w:tc>
        <w:tc>
          <w:tcPr>
            <w:tcW w:w="4762" w:type="dxa"/>
          </w:tcPr>
          <w:p w14:paraId="2ABA3B58" w14:textId="77777777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46" w:author="Pervova 21.1" w:date="2020-03-12T21:42:00Z"/>
              </w:rPr>
            </w:pPr>
          </w:p>
        </w:tc>
      </w:tr>
      <w:tr w:rsidR="000B250B" w:rsidRPr="005476B1" w14:paraId="69A5F40C" w14:textId="77777777" w:rsidTr="000B250B">
        <w:trPr>
          <w:ins w:id="2847" w:author="Pervova 21.1" w:date="2020-03-12T21:42:00Z"/>
        </w:trPr>
        <w:tc>
          <w:tcPr>
            <w:tcW w:w="5488" w:type="dxa"/>
          </w:tcPr>
          <w:p w14:paraId="5D546AAD" w14:textId="47997EE3" w:rsidR="000B250B" w:rsidRPr="00BA1ED2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48" w:author="Pervova 21.1" w:date="2020-03-12T21:42:00Z"/>
                <w:lang w:val="en-US"/>
              </w:rPr>
            </w:pPr>
            <w:ins w:id="2849" w:author="Pervova 21.1" w:date="2020-03-12T21:44:00Z">
              <w:r>
                <w:t>:</w:t>
              </w:r>
              <w:r w:rsidRPr="00363FEE">
                <w:rPr>
                  <w:lang w:val="en-US"/>
                </w:rPr>
                <w:t>70F::ADTX//SBLW/MX0</w:t>
              </w:r>
              <w:r>
                <w:t>7</w:t>
              </w:r>
            </w:ins>
          </w:p>
        </w:tc>
        <w:tc>
          <w:tcPr>
            <w:tcW w:w="4762" w:type="dxa"/>
          </w:tcPr>
          <w:p w14:paraId="0A8D4BEA" w14:textId="5077635D" w:rsidR="000B250B" w:rsidRP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50" w:author="Pervova 21.1" w:date="2020-03-12T21:42:00Z"/>
              </w:rPr>
            </w:pPr>
            <w:ins w:id="2851" w:author="Pervova 21.1" w:date="2020-03-12T21:45:00Z">
              <w:r w:rsidRPr="000B250B">
                <w:t xml:space="preserve">Информация об объявлении общего собрания акционеров эмитента </w:t>
              </w:r>
              <w:proofErr w:type="gramStart"/>
              <w:r w:rsidRPr="000B250B">
                <w:t>несостоявшимся</w:t>
              </w:r>
              <w:proofErr w:type="gramEnd"/>
              <w:r w:rsidRPr="000B250B">
                <w:t xml:space="preserve"> в соответствии с п. 4.12. Положения ЦБ № 546-П</w:t>
              </w:r>
            </w:ins>
          </w:p>
        </w:tc>
      </w:tr>
      <w:tr w:rsidR="000B250B" w:rsidRPr="005476B1" w14:paraId="3DE80CA1" w14:textId="77777777" w:rsidTr="000B250B">
        <w:trPr>
          <w:ins w:id="2852" w:author="Pervova 21.1" w:date="2020-03-12T21:45:00Z"/>
        </w:trPr>
        <w:tc>
          <w:tcPr>
            <w:tcW w:w="5488" w:type="dxa"/>
          </w:tcPr>
          <w:p w14:paraId="125EBB45" w14:textId="3DA7EA8A" w:rsid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53" w:author="Pervova 21.1" w:date="2020-03-12T21:45:00Z"/>
              </w:rPr>
            </w:pPr>
            <w:ins w:id="2854" w:author="Pervova 21.1" w:date="2020-03-12T21:45:00Z">
              <w:r w:rsidRPr="005C51F1">
                <w:t>:16S:ADDINFO</w:t>
              </w:r>
            </w:ins>
          </w:p>
        </w:tc>
        <w:tc>
          <w:tcPr>
            <w:tcW w:w="4762" w:type="dxa"/>
          </w:tcPr>
          <w:p w14:paraId="5742EF6D" w14:textId="433AB112" w:rsidR="000B250B" w:rsidRPr="000B250B" w:rsidRDefault="000B250B" w:rsidP="000B250B">
            <w:pPr>
              <w:numPr>
                <w:ilvl w:val="0"/>
                <w:numId w:val="1"/>
              </w:numPr>
              <w:ind w:left="0" w:firstLine="0"/>
              <w:rPr>
                <w:ins w:id="2855" w:author="Pervova 21.1" w:date="2020-03-12T21:45:00Z"/>
              </w:rPr>
            </w:pPr>
          </w:p>
        </w:tc>
      </w:tr>
    </w:tbl>
    <w:p w14:paraId="16EFD86F" w14:textId="26110F4F" w:rsidR="008A44AD" w:rsidRPr="00826D62" w:rsidRDefault="008A44AD" w:rsidP="00EB3BCF">
      <w:pPr>
        <w:pStyle w:val="1"/>
        <w:ind w:left="0" w:firstLine="0"/>
      </w:pPr>
      <w:bookmarkStart w:id="2856" w:name="_Toc35984228"/>
      <w:bookmarkStart w:id="2857" w:name="_Toc36031414"/>
      <w:r w:rsidRPr="00826D62">
        <w:t>Сообщение МТ565. Список лиц</w:t>
      </w:r>
      <w:r w:rsidR="00014AFF">
        <w:t xml:space="preserve"> (от номинального держателя)</w:t>
      </w:r>
      <w:bookmarkEnd w:id="2856"/>
      <w:bookmarkEnd w:id="2857"/>
    </w:p>
    <w:p w14:paraId="4AC6B04D" w14:textId="77777777" w:rsidR="00294016" w:rsidRDefault="008A44AD" w:rsidP="000866A5">
      <w:pPr>
        <w:numPr>
          <w:ilvl w:val="0"/>
          <w:numId w:val="1"/>
        </w:numPr>
        <w:ind w:left="0" w:firstLine="0"/>
        <w:rPr>
          <w:ins w:id="2858" w:author="Pervova 21.1" w:date="2020-03-11T12:08:00Z"/>
        </w:rPr>
      </w:pPr>
      <w:r>
        <w:t>Легенда:</w:t>
      </w:r>
    </w:p>
    <w:p w14:paraId="0FFEF04B" w14:textId="7D89D9A6" w:rsidR="008A44AD" w:rsidDel="00FC2267" w:rsidRDefault="008A44AD" w:rsidP="000866A5">
      <w:pPr>
        <w:numPr>
          <w:ilvl w:val="0"/>
          <w:numId w:val="1"/>
        </w:numPr>
        <w:ind w:left="0" w:firstLine="0"/>
        <w:rPr>
          <w:del w:id="2859" w:author="Pervova 21.1" w:date="2020-03-11T12:23:00Z"/>
        </w:rPr>
      </w:pPr>
      <w:del w:id="2860" w:author="Pervova 21.1" w:date="2020-03-11T12:08:00Z">
        <w:r w:rsidDel="00294016">
          <w:delText xml:space="preserve"> </w:delText>
        </w:r>
      </w:del>
      <w:r w:rsidR="002A48F2">
        <w:t xml:space="preserve">В сообщении МТ565 передается перечень лиц. В этом случае блок </w:t>
      </w:r>
      <w:r w:rsidR="002A48F2" w:rsidRPr="00FC2267">
        <w:rPr>
          <w:lang w:val="en-US"/>
        </w:rPr>
        <w:t>BENODET</w:t>
      </w:r>
      <w:r w:rsidR="002A48F2" w:rsidRPr="002A48F2">
        <w:t xml:space="preserve"> </w:t>
      </w:r>
      <w:r w:rsidR="002A48F2">
        <w:t xml:space="preserve">повторяется по количеству лиц. В блоке </w:t>
      </w:r>
      <w:r w:rsidR="002A48F2" w:rsidRPr="00FC2267">
        <w:rPr>
          <w:lang w:val="en-US"/>
        </w:rPr>
        <w:t>CAINST</w:t>
      </w:r>
      <w:r w:rsidR="002A48F2" w:rsidRPr="00F82764">
        <w:t xml:space="preserve"> </w:t>
      </w:r>
      <w:r w:rsidR="0036432F">
        <w:t>должно отсутствовать поле</w:t>
      </w:r>
      <w:proofErr w:type="gramStart"/>
      <w:r w:rsidR="0036432F">
        <w:t xml:space="preserve"> </w:t>
      </w:r>
      <w:r w:rsidR="0036432F" w:rsidRPr="00F82764">
        <w:t>:</w:t>
      </w:r>
      <w:proofErr w:type="gramEnd"/>
      <w:r w:rsidR="0036432F" w:rsidRPr="00F82764">
        <w:t>70</w:t>
      </w:r>
      <w:r w:rsidR="0036432F" w:rsidRPr="00FC2267">
        <w:rPr>
          <w:lang w:val="en-US"/>
        </w:rPr>
        <w:t>E</w:t>
      </w:r>
      <w:r w:rsidR="0036432F" w:rsidRPr="00F82764">
        <w:t>::</w:t>
      </w:r>
      <w:r w:rsidR="0036432F" w:rsidRPr="00FC2267">
        <w:rPr>
          <w:lang w:val="en-US"/>
        </w:rPr>
        <w:t>INST</w:t>
      </w:r>
      <w:ins w:id="2861" w:author="Pervova 21.1" w:date="2020-03-03T14:43:00Z">
        <w:r w:rsidR="00F82764">
          <w:t xml:space="preserve"> и присутствовать поле</w:t>
        </w:r>
        <w:proofErr w:type="gramStart"/>
        <w:r w:rsidR="00F82764">
          <w:t xml:space="preserve"> </w:t>
        </w:r>
        <w:r w:rsidR="00F82764" w:rsidRPr="00F82764">
          <w:t>:</w:t>
        </w:r>
        <w:proofErr w:type="gramEnd"/>
        <w:r w:rsidR="00F82764" w:rsidRPr="00F82764">
          <w:t>22F::CAOP//CERT</w:t>
        </w:r>
        <w:r w:rsidR="00F82764">
          <w:t xml:space="preserve"> </w:t>
        </w:r>
      </w:ins>
      <w:ins w:id="2862" w:author="Pervova 21.1" w:date="2020-03-03T14:44:00Z">
        <w:r w:rsidR="00F82764">
          <w:t>–</w:t>
        </w:r>
      </w:ins>
      <w:ins w:id="2863" w:author="Pervova 21.1" w:date="2020-03-03T14:43:00Z">
        <w:r w:rsidR="00F82764">
          <w:t xml:space="preserve"> </w:t>
        </w:r>
      </w:ins>
      <w:ins w:id="2864" w:author="Pervova 21.1" w:date="2020-03-03T14:44:00Z">
        <w:r w:rsidR="00F82764">
          <w:t>п</w:t>
        </w:r>
        <w:r w:rsidR="00F82764" w:rsidRPr="00F82764">
          <w:t>ризнак</w:t>
        </w:r>
        <w:r w:rsidR="00F82764">
          <w:t>,</w:t>
        </w:r>
        <w:r w:rsidR="00F82764" w:rsidRPr="00F82764">
          <w:t xml:space="preserve"> что в </w:t>
        </w:r>
        <w:r w:rsidR="00F82764">
          <w:t xml:space="preserve">инструкции </w:t>
        </w:r>
        <w:r w:rsidR="00F82764" w:rsidRPr="00F82764">
          <w:t xml:space="preserve">передается </w:t>
        </w:r>
        <w:r w:rsidR="00F82764">
          <w:t>список</w:t>
        </w:r>
        <w:r w:rsidR="00F82764" w:rsidRPr="00F82764">
          <w:t xml:space="preserve"> лиц</w:t>
        </w:r>
      </w:ins>
      <w:r w:rsidR="0036432F">
        <w:t>.</w:t>
      </w:r>
      <w:ins w:id="2865" w:author="Pervova 21.1" w:date="2020-03-03T14:43:00Z">
        <w:r w:rsidR="00F82764">
          <w:t xml:space="preserve"> </w:t>
        </w:r>
      </w:ins>
    </w:p>
    <w:p w14:paraId="4255345A" w14:textId="77777777" w:rsidR="008A44AD" w:rsidRPr="00573402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10392" w:type="dxa"/>
        <w:tblInd w:w="432" w:type="dxa"/>
        <w:tblLayout w:type="fixed"/>
        <w:tblLook w:val="04A0" w:firstRow="1" w:lastRow="0" w:firstColumn="1" w:lastColumn="0" w:noHBand="0" w:noVBand="1"/>
      </w:tblPr>
      <w:tblGrid>
        <w:gridCol w:w="5630"/>
        <w:gridCol w:w="4762"/>
      </w:tblGrid>
      <w:tr w:rsidR="008A44AD" w14:paraId="27FC7C57" w14:textId="77777777" w:rsidTr="00423A42">
        <w:tc>
          <w:tcPr>
            <w:tcW w:w="5630" w:type="dxa"/>
            <w:shd w:val="clear" w:color="auto" w:fill="F2F2F2" w:themeFill="background1" w:themeFillShade="F2"/>
          </w:tcPr>
          <w:p w14:paraId="59C648FF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341332C8" w14:textId="77777777" w:rsidTr="00423A42">
        <w:tc>
          <w:tcPr>
            <w:tcW w:w="5630" w:type="dxa"/>
          </w:tcPr>
          <w:p w14:paraId="1C3ADF6A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:16R:GENL</w:t>
            </w:r>
          </w:p>
        </w:tc>
        <w:tc>
          <w:tcPr>
            <w:tcW w:w="4762" w:type="dxa"/>
          </w:tcPr>
          <w:p w14:paraId="199995C4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3C36B90" w14:textId="77777777" w:rsidTr="00423A42">
        <w:tc>
          <w:tcPr>
            <w:tcW w:w="5630" w:type="dxa"/>
          </w:tcPr>
          <w:p w14:paraId="5F8FED6F" w14:textId="69B531E9" w:rsidR="005476B1" w:rsidRPr="00445088" w:rsidRDefault="005476B1" w:rsidP="004C2BFC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:20C::CORP//00000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2F949FCE" w14:textId="7053EA5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866" w:author="Pervova 21.1" w:date="2020-03-03T13:46:00Z">
              <w:r w:rsidRPr="00393CC1">
                <w:t xml:space="preserve">Референс КД </w:t>
              </w:r>
            </w:ins>
          </w:p>
        </w:tc>
      </w:tr>
      <w:tr w:rsidR="005476B1" w14:paraId="18205242" w14:textId="77777777" w:rsidTr="00423A42">
        <w:tc>
          <w:tcPr>
            <w:tcW w:w="5630" w:type="dxa"/>
          </w:tcPr>
          <w:p w14:paraId="2B026953" w14:textId="77777777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:20C::SEME//01</w:t>
            </w:r>
          </w:p>
        </w:tc>
        <w:tc>
          <w:tcPr>
            <w:tcW w:w="4762" w:type="dxa"/>
          </w:tcPr>
          <w:p w14:paraId="168F724B" w14:textId="64FA44E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867" w:author="Pervova 21.1" w:date="2020-03-02T22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137B224E" w14:textId="77777777" w:rsidTr="00423A42">
        <w:tc>
          <w:tcPr>
            <w:tcW w:w="5630" w:type="dxa"/>
          </w:tcPr>
          <w:p w14:paraId="2B006B7F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:23G:NEWM</w:t>
            </w:r>
          </w:p>
        </w:tc>
        <w:tc>
          <w:tcPr>
            <w:tcW w:w="4762" w:type="dxa"/>
          </w:tcPr>
          <w:p w14:paraId="4A289F7C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0AA662F0" w14:textId="77777777" w:rsidTr="00423A42">
        <w:tc>
          <w:tcPr>
            <w:tcW w:w="5630" w:type="dxa"/>
          </w:tcPr>
          <w:p w14:paraId="75DFBE09" w14:textId="432F22A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238A45D9" w14:textId="104E436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868" w:author="Pervova 21.1" w:date="2020-03-02T21:56:00Z">
              <w:r w:rsidRPr="007F11DB">
                <w:t>Код типа КД</w:t>
              </w:r>
            </w:ins>
          </w:p>
        </w:tc>
      </w:tr>
      <w:tr w:rsidR="005476B1" w14:paraId="7CC2877C" w14:textId="77777777" w:rsidTr="00423A42">
        <w:tc>
          <w:tcPr>
            <w:tcW w:w="5630" w:type="dxa"/>
          </w:tcPr>
          <w:p w14:paraId="2C2E4125" w14:textId="51256D8C" w:rsidR="005476B1" w:rsidRDefault="005476B1" w:rsidP="004C2BFC">
            <w:pPr>
              <w:numPr>
                <w:ilvl w:val="0"/>
                <w:numId w:val="1"/>
              </w:numPr>
              <w:ind w:left="0" w:firstLine="0"/>
            </w:pPr>
            <w:r>
              <w:t>:98C::PREP//20170310</w:t>
            </w:r>
            <w:r w:rsidRPr="00E9457F">
              <w:t>140000</w:t>
            </w:r>
          </w:p>
        </w:tc>
        <w:tc>
          <w:tcPr>
            <w:tcW w:w="4762" w:type="dxa"/>
          </w:tcPr>
          <w:p w14:paraId="0585E583" w14:textId="1356FF9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869" w:author="Pervova 21.1" w:date="2020-03-02T21:58:00Z">
              <w:r w:rsidRPr="007F11DB">
                <w:t>Время формирования сообщения</w:t>
              </w:r>
            </w:ins>
          </w:p>
        </w:tc>
      </w:tr>
      <w:tr w:rsidR="005476B1" w14:paraId="4966F5A8" w14:textId="77777777" w:rsidTr="00423A42">
        <w:tc>
          <w:tcPr>
            <w:tcW w:w="5630" w:type="dxa"/>
          </w:tcPr>
          <w:p w14:paraId="4DD4A964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:16S:GENL</w:t>
            </w:r>
          </w:p>
        </w:tc>
        <w:tc>
          <w:tcPr>
            <w:tcW w:w="4762" w:type="dxa"/>
          </w:tcPr>
          <w:p w14:paraId="72733937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3C00A36" w14:textId="77777777" w:rsidTr="00423A42">
        <w:tc>
          <w:tcPr>
            <w:tcW w:w="5630" w:type="dxa"/>
          </w:tcPr>
          <w:p w14:paraId="0DEAFF7B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:16R:USECU</w:t>
            </w:r>
          </w:p>
        </w:tc>
        <w:tc>
          <w:tcPr>
            <w:tcW w:w="4762" w:type="dxa"/>
          </w:tcPr>
          <w:p w14:paraId="0B57D62C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58EBCEF" w14:textId="77777777" w:rsidTr="00423A42">
        <w:tc>
          <w:tcPr>
            <w:tcW w:w="5630" w:type="dxa"/>
          </w:tcPr>
          <w:p w14:paraId="3954843F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:35B:ISIN RU1111111111</w:t>
            </w:r>
          </w:p>
        </w:tc>
        <w:tc>
          <w:tcPr>
            <w:tcW w:w="4762" w:type="dxa"/>
          </w:tcPr>
          <w:p w14:paraId="7A623B6D" w14:textId="302C37C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870" w:author="Pervova 21.1" w:date="2020-03-02T21:53:00Z">
              <w:r>
                <w:t>ISIN</w:t>
              </w:r>
            </w:ins>
          </w:p>
        </w:tc>
      </w:tr>
      <w:tr w:rsidR="005476B1" w14:paraId="6EEE2A3E" w14:textId="77777777" w:rsidTr="00423A42">
        <w:tc>
          <w:tcPr>
            <w:tcW w:w="5630" w:type="dxa"/>
          </w:tcPr>
          <w:p w14:paraId="6FF2EBDF" w14:textId="7E55A38C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E9457F">
              <w:t>/CORP/NADC/RU1111111111</w:t>
            </w:r>
          </w:p>
        </w:tc>
        <w:tc>
          <w:tcPr>
            <w:tcW w:w="4762" w:type="dxa"/>
          </w:tcPr>
          <w:p w14:paraId="554FBC0D" w14:textId="2B648CA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871" w:author="Pervova 21.1" w:date="2020-03-02T21:5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5476B1" w14:paraId="0D13E603" w14:textId="77777777" w:rsidTr="00423A42">
        <w:tc>
          <w:tcPr>
            <w:tcW w:w="5630" w:type="dxa"/>
          </w:tcPr>
          <w:p w14:paraId="41D77F77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 xml:space="preserve">/RU/1-11-00111-A </w:t>
            </w:r>
          </w:p>
        </w:tc>
        <w:tc>
          <w:tcPr>
            <w:tcW w:w="4762" w:type="dxa"/>
          </w:tcPr>
          <w:p w14:paraId="0341C449" w14:textId="4B75E2A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872" w:author="Pervova 21.1" w:date="2020-03-02T21:5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5476B1" w14:paraId="7FAD5DC8" w14:textId="77777777" w:rsidTr="00423A42">
        <w:tc>
          <w:tcPr>
            <w:tcW w:w="5630" w:type="dxa"/>
          </w:tcPr>
          <w:p w14:paraId="4F6BAB20" w14:textId="1726812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/NAME/</w:t>
            </w:r>
            <w:r>
              <w:t>'</w:t>
            </w:r>
            <w:del w:id="2873" w:author="Pervova 21.1" w:date="2020-03-12T16:49:00Z">
              <w:r w:rsidDel="00A61DC5">
                <w:delText>O</w:delText>
              </w:r>
            </w:del>
            <w:r>
              <w:t>AO ''</w:t>
            </w:r>
            <w:del w:id="2874" w:author="Pervova 21.1" w:date="2020-03-12T16:45:00Z">
              <w:r w:rsidDel="00A61DC5">
                <w:delText>MEGAFON</w:delText>
              </w:r>
            </w:del>
            <w:ins w:id="2875" w:author="Pervova 21.1" w:date="2020-03-12T16:47:00Z">
              <w:r w:rsidR="00A61DC5">
                <w:rPr>
                  <w:lang w:val="en-US"/>
                </w:rPr>
                <w:t>e</w:t>
              </w:r>
            </w:ins>
            <w:ins w:id="2876" w:author="Pervova 21.1" w:date="2020-03-12T16:45:00Z">
              <w:r w:rsidR="00A61DC5">
                <w:t>NERGONEFTEGAZ</w:t>
              </w:r>
            </w:ins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7090D7A2" w14:textId="0485DD2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877" w:author="Pervova 21.1" w:date="2020-03-02T21:5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5476B1" w14:paraId="6346EDF7" w14:textId="77777777" w:rsidTr="00423A42">
        <w:tc>
          <w:tcPr>
            <w:tcW w:w="5630" w:type="dxa"/>
          </w:tcPr>
          <w:p w14:paraId="38F3AC48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:16R:ACCTINFO</w:t>
            </w:r>
          </w:p>
        </w:tc>
        <w:tc>
          <w:tcPr>
            <w:tcW w:w="4762" w:type="dxa"/>
          </w:tcPr>
          <w:p w14:paraId="77250BE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90E63C6" w14:textId="77777777" w:rsidTr="00423A42">
        <w:tc>
          <w:tcPr>
            <w:tcW w:w="5630" w:type="dxa"/>
          </w:tcPr>
          <w:p w14:paraId="3324148B" w14:textId="3A3AC4C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:97A::SAFE//ML1111111111</w:t>
            </w:r>
          </w:p>
        </w:tc>
        <w:tc>
          <w:tcPr>
            <w:tcW w:w="4762" w:type="dxa"/>
          </w:tcPr>
          <w:p w14:paraId="0A34DCFC" w14:textId="687A6327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2878" w:author="Pervova 21.1" w:date="2020-03-03T14:13:00Z">
              <w:r>
                <w:t>Номер счета депонента в НРД</w:t>
              </w:r>
            </w:ins>
          </w:p>
        </w:tc>
      </w:tr>
      <w:tr w:rsidR="00A47B98" w14:paraId="67BEFCBE" w14:textId="77777777" w:rsidTr="00423A42">
        <w:tc>
          <w:tcPr>
            <w:tcW w:w="5630" w:type="dxa"/>
          </w:tcPr>
          <w:p w14:paraId="28166D8F" w14:textId="272214BA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7F75DD7D" w14:textId="3AB0AE78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ins w:id="2879" w:author="Pervova 21.1" w:date="2020-03-03T20:44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947A9C" w14:paraId="4429E928" w14:textId="77777777" w:rsidTr="00423A42">
        <w:tc>
          <w:tcPr>
            <w:tcW w:w="5630" w:type="dxa"/>
          </w:tcPr>
          <w:p w14:paraId="24F2FA70" w14:textId="751A253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:16S:ACCTINFO</w:t>
            </w:r>
          </w:p>
        </w:tc>
        <w:tc>
          <w:tcPr>
            <w:tcW w:w="4762" w:type="dxa"/>
          </w:tcPr>
          <w:p w14:paraId="187E665E" w14:textId="0EF8AD3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1814C12D" w14:textId="77777777" w:rsidTr="00423A42">
        <w:tc>
          <w:tcPr>
            <w:tcW w:w="5630" w:type="dxa"/>
          </w:tcPr>
          <w:p w14:paraId="16E2888A" w14:textId="69EB9D26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:16S:USECU</w:t>
            </w:r>
          </w:p>
        </w:tc>
        <w:tc>
          <w:tcPr>
            <w:tcW w:w="4762" w:type="dxa"/>
          </w:tcPr>
          <w:p w14:paraId="0B9CC3EB" w14:textId="15D3658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A32BB03" w14:textId="77777777" w:rsidTr="00423A42">
        <w:tc>
          <w:tcPr>
            <w:tcW w:w="5630" w:type="dxa"/>
          </w:tcPr>
          <w:p w14:paraId="6F4394AA" w14:textId="56D71F2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</w:tcPr>
          <w:p w14:paraId="0EAB3C3D" w14:textId="4F5DA6D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8609F9" w:rsidRPr="004459A3" w14:paraId="315C850C" w14:textId="77777777" w:rsidTr="00423A42">
        <w:tc>
          <w:tcPr>
            <w:tcW w:w="5630" w:type="dxa"/>
          </w:tcPr>
          <w:p w14:paraId="673D4D89" w14:textId="02429513" w:rsidR="008609F9" w:rsidRPr="002463B2" w:rsidRDefault="008609F9" w:rsidP="002463B2">
            <w:pPr>
              <w:rPr>
                <w:lang w:val="en-US"/>
              </w:rPr>
            </w:pPr>
            <w:r w:rsidRPr="002463B2">
              <w:rPr>
                <w:lang w:val="en-US"/>
              </w:rPr>
              <w:t>:95V::OWND//</w:t>
            </w:r>
            <w:ins w:id="2880" w:author="Pervova 77" w:date="2017-01-23T16:53:00Z">
              <w:r w:rsidRPr="002463B2">
                <w:rPr>
                  <w:lang w:val="en-US"/>
                </w:rPr>
                <w:t>NAME/'IVANOV IVAN IVANOVIc'</w:t>
              </w:r>
            </w:ins>
          </w:p>
        </w:tc>
        <w:tc>
          <w:tcPr>
            <w:tcW w:w="4762" w:type="dxa"/>
          </w:tcPr>
          <w:p w14:paraId="35D46CBE" w14:textId="5A241E9F" w:rsidR="008609F9" w:rsidRPr="004459A3" w:rsidRDefault="008609F9" w:rsidP="004459A3">
            <w:pPr>
              <w:numPr>
                <w:ilvl w:val="0"/>
                <w:numId w:val="1"/>
              </w:numPr>
              <w:ind w:left="0" w:firstLine="0"/>
            </w:pPr>
            <w:ins w:id="2881" w:author="Pervova 21.1" w:date="2020-03-04T20:37:00Z">
              <w:r>
                <w:t>ФИО/наименование владельца</w:t>
              </w:r>
            </w:ins>
          </w:p>
        </w:tc>
      </w:tr>
      <w:tr w:rsidR="008609F9" w:rsidRPr="004459A3" w:rsidDel="002463B2" w14:paraId="08B2A35C" w14:textId="3EF375C4" w:rsidTr="00423A42">
        <w:trPr>
          <w:del w:id="2882" w:author="Pervova 77" w:date="2017-01-23T16:54:00Z"/>
        </w:trPr>
        <w:tc>
          <w:tcPr>
            <w:tcW w:w="5630" w:type="dxa"/>
          </w:tcPr>
          <w:p w14:paraId="4568F6E6" w14:textId="79EB9A1A" w:rsidR="008609F9" w:rsidRPr="004459A3" w:rsidDel="002463B2" w:rsidRDefault="008609F9" w:rsidP="000866A5">
            <w:pPr>
              <w:numPr>
                <w:ilvl w:val="0"/>
                <w:numId w:val="1"/>
              </w:numPr>
              <w:ind w:left="0" w:firstLine="0"/>
              <w:rPr>
                <w:del w:id="2883" w:author="Pervova 77" w:date="2017-01-23T16:54:00Z"/>
              </w:rPr>
            </w:pPr>
            <w:del w:id="2884" w:author="Pervova 77" w:date="2017-01-23T16:54:00Z">
              <w:r w:rsidRPr="004459A3" w:rsidDel="002463B2">
                <w:delText>/</w:delText>
              </w:r>
              <w:r w:rsidRPr="00E32700" w:rsidDel="002463B2">
                <w:rPr>
                  <w:lang w:val="en-US"/>
                </w:rPr>
                <w:delText>NAME</w:delText>
              </w:r>
              <w:r w:rsidRPr="004459A3" w:rsidDel="002463B2">
                <w:delText>/'</w:delText>
              </w:r>
              <w:r w:rsidRPr="00E32700" w:rsidDel="002463B2">
                <w:rPr>
                  <w:lang w:val="en-US"/>
                </w:rPr>
                <w:delText>IVANOV</w:delText>
              </w:r>
              <w:r w:rsidRPr="004459A3" w:rsidDel="002463B2">
                <w:delText xml:space="preserve"> </w:delText>
              </w:r>
              <w:r w:rsidRPr="00E32700" w:rsidDel="002463B2">
                <w:rPr>
                  <w:lang w:val="en-US"/>
                </w:rPr>
                <w:delText>IVAN</w:delText>
              </w:r>
              <w:r w:rsidRPr="004459A3" w:rsidDel="002463B2">
                <w:delText xml:space="preserve"> </w:delText>
              </w:r>
              <w:r w:rsidRPr="00E32700" w:rsidDel="002463B2">
                <w:rPr>
                  <w:lang w:val="en-US"/>
                </w:rPr>
                <w:delText>IVANOVI</w:delText>
              </w:r>
              <w:r w:rsidDel="002463B2">
                <w:rPr>
                  <w:lang w:val="en-US"/>
                </w:rPr>
                <w:delText>c</w:delText>
              </w:r>
              <w:r w:rsidRPr="004459A3" w:rsidDel="002463B2">
                <w:delText>'</w:delText>
              </w:r>
            </w:del>
          </w:p>
        </w:tc>
        <w:tc>
          <w:tcPr>
            <w:tcW w:w="4762" w:type="dxa"/>
          </w:tcPr>
          <w:p w14:paraId="66D4B1B7" w14:textId="36B79CAB" w:rsidR="008609F9" w:rsidRPr="004459A3" w:rsidDel="002463B2" w:rsidRDefault="008609F9" w:rsidP="000866A5">
            <w:pPr>
              <w:numPr>
                <w:ilvl w:val="0"/>
                <w:numId w:val="1"/>
              </w:numPr>
              <w:ind w:left="0" w:firstLine="0"/>
              <w:rPr>
                <w:del w:id="2885" w:author="Pervova 77" w:date="2017-01-23T16:54:00Z"/>
              </w:rPr>
            </w:pPr>
            <w:ins w:id="2886" w:author="Pervova 21.1" w:date="2020-03-04T20:37:00Z">
              <w:r>
                <w:t>Адрес</w:t>
              </w:r>
            </w:ins>
          </w:p>
        </w:tc>
      </w:tr>
      <w:tr w:rsidR="008609F9" w:rsidRPr="00B3701A" w14:paraId="0B233799" w14:textId="77777777" w:rsidTr="00423A42">
        <w:tc>
          <w:tcPr>
            <w:tcW w:w="5630" w:type="dxa"/>
          </w:tcPr>
          <w:p w14:paraId="22C3FAAF" w14:textId="47DC7B60" w:rsidR="008609F9" w:rsidRDefault="008609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887" w:author="Pervova 77" w:date="2017-01-23T16:55:00Z">
              <w:r w:rsidRPr="008609F9">
                <w:rPr>
                  <w:lang w:val="en-US"/>
                </w:rPr>
                <w:t xml:space="preserve"> </w:t>
              </w:r>
            </w:ins>
            <w:r w:rsidRPr="00461287">
              <w:rPr>
                <w:lang w:val="en-US"/>
              </w:rPr>
              <w:t xml:space="preserve">/ADDR/'G. OREL, </w:t>
            </w:r>
            <w:r>
              <w:rPr>
                <w:u w:val="single"/>
                <w:lang w:val="en-US"/>
              </w:rPr>
              <w:t>U</w:t>
            </w:r>
            <w:r w:rsidRPr="00461287">
              <w:rPr>
                <w:lang w:val="en-US"/>
              </w:rPr>
              <w:t>L. STROIT</w:t>
            </w:r>
          </w:p>
          <w:p w14:paraId="4831A6C9" w14:textId="046ACA8F" w:rsidR="008609F9" w:rsidRPr="00B0186A" w:rsidRDefault="008609F9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proofErr w:type="spellStart"/>
            <w:r w:rsidRPr="00461287">
              <w:rPr>
                <w:lang w:val="en-US"/>
              </w:rPr>
              <w:t>ELE</w:t>
            </w:r>
            <w:r>
              <w:rPr>
                <w:lang w:val="en-US"/>
              </w:rPr>
              <w:t>i</w:t>
            </w:r>
            <w:proofErr w:type="spellEnd"/>
            <w:r w:rsidRPr="00461287">
              <w:rPr>
                <w:lang w:val="en-US"/>
              </w:rPr>
              <w:t xml:space="preserve"> D, 5, KV. 789'</w:t>
            </w:r>
          </w:p>
        </w:tc>
        <w:tc>
          <w:tcPr>
            <w:tcW w:w="4762" w:type="dxa"/>
          </w:tcPr>
          <w:p w14:paraId="33D846DC" w14:textId="3DF168FD" w:rsidR="008609F9" w:rsidRPr="00B0186A" w:rsidRDefault="0013669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888" w:author="Pervova 21.1" w:date="2020-03-04T20:59:00Z">
              <w:r>
                <w:t>Адрес владельца</w:t>
              </w:r>
            </w:ins>
          </w:p>
        </w:tc>
      </w:tr>
      <w:tr w:rsidR="008609F9" w14:paraId="61E8AC4E" w14:textId="77777777" w:rsidTr="00423A42">
        <w:tc>
          <w:tcPr>
            <w:tcW w:w="5630" w:type="dxa"/>
          </w:tcPr>
          <w:p w14:paraId="61189B9B" w14:textId="04472141" w:rsidR="008609F9" w:rsidRDefault="008609F9" w:rsidP="000866A5">
            <w:pPr>
              <w:numPr>
                <w:ilvl w:val="0"/>
                <w:numId w:val="1"/>
              </w:numPr>
              <w:ind w:left="0" w:firstLine="0"/>
            </w:pPr>
            <w:ins w:id="2889" w:author="Pervova 77" w:date="2017-01-23T16:55:00Z">
              <w:r>
                <w:t xml:space="preserve"> </w:t>
              </w:r>
            </w:ins>
            <w:r w:rsidRPr="00E9457F">
              <w:t>/CTRY/RU</w:t>
            </w:r>
          </w:p>
        </w:tc>
        <w:tc>
          <w:tcPr>
            <w:tcW w:w="4762" w:type="dxa"/>
          </w:tcPr>
          <w:p w14:paraId="08167DE7" w14:textId="357FAD17" w:rsidR="008609F9" w:rsidRDefault="00136690" w:rsidP="000866A5">
            <w:pPr>
              <w:numPr>
                <w:ilvl w:val="0"/>
                <w:numId w:val="1"/>
              </w:numPr>
              <w:ind w:left="0" w:firstLine="0"/>
            </w:pPr>
            <w:ins w:id="2890" w:author="Pervova 21.1" w:date="2020-03-04T21:00:00Z">
              <w:r>
                <w:t>Страна</w:t>
              </w:r>
            </w:ins>
          </w:p>
        </w:tc>
      </w:tr>
      <w:tr w:rsidR="004B1E53" w:rsidRPr="00B0186A" w14:paraId="028BE175" w14:textId="77777777" w:rsidTr="00423A42">
        <w:tc>
          <w:tcPr>
            <w:tcW w:w="5630" w:type="dxa"/>
          </w:tcPr>
          <w:p w14:paraId="36271EAD" w14:textId="7BF74D7D" w:rsidR="004B1E53" w:rsidRPr="00B0186A" w:rsidRDefault="004B1E53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:95S::ALTE//CCPT/RU/4444 565656</w:t>
            </w:r>
          </w:p>
        </w:tc>
        <w:tc>
          <w:tcPr>
            <w:tcW w:w="4762" w:type="dxa"/>
          </w:tcPr>
          <w:p w14:paraId="15D0B3BC" w14:textId="62E3CF68" w:rsidR="004B1E53" w:rsidRPr="00136690" w:rsidRDefault="004B1E53" w:rsidP="00136690">
            <w:pPr>
              <w:numPr>
                <w:ilvl w:val="0"/>
                <w:numId w:val="1"/>
              </w:numPr>
              <w:ind w:left="0" w:firstLine="0"/>
            </w:pPr>
            <w:ins w:id="2891" w:author="Pervova 21.1" w:date="2020-03-06T13:42:00Z">
              <w:r>
                <w:t>Серия и номер паспорта владельца</w:t>
              </w:r>
            </w:ins>
          </w:p>
        </w:tc>
      </w:tr>
      <w:tr w:rsidR="006F0574" w:rsidRPr="006F0574" w14:paraId="423B4613" w14:textId="77777777" w:rsidTr="00423A42">
        <w:tc>
          <w:tcPr>
            <w:tcW w:w="5630" w:type="dxa"/>
          </w:tcPr>
          <w:p w14:paraId="4B54F4C9" w14:textId="554B8A09" w:rsidR="006F0574" w:rsidRPr="00B0186A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000001</w:t>
            </w:r>
          </w:p>
        </w:tc>
        <w:tc>
          <w:tcPr>
            <w:tcW w:w="4762" w:type="dxa"/>
          </w:tcPr>
          <w:p w14:paraId="153F8E1A" w14:textId="124AA93F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ins w:id="2892" w:author="Pervova 21.1" w:date="2020-03-03T14:2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6F0574" w:rsidRPr="006F0574" w14:paraId="6447D608" w14:textId="77777777" w:rsidTr="00423A42">
        <w:tc>
          <w:tcPr>
            <w:tcW w:w="5630" w:type="dxa"/>
          </w:tcPr>
          <w:p w14:paraId="6819C02E" w14:textId="658654B0" w:rsidR="006F0574" w:rsidRPr="00461287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EEA54A" w14:textId="094CB02D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ins w:id="2893" w:author="Pervova 21.1" w:date="2020-03-03T14:22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6F0574" w:rsidRPr="0036432F" w14:paraId="159E5504" w14:textId="77777777" w:rsidTr="00423A42">
        <w:tc>
          <w:tcPr>
            <w:tcW w:w="5630" w:type="dxa"/>
          </w:tcPr>
          <w:p w14:paraId="76FC1D71" w14:textId="5A65AA8C" w:rsidR="006F0574" w:rsidRPr="00AF4D9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41027063" w14:textId="6F474B8B" w:rsidR="006F0574" w:rsidRPr="0036432F" w:rsidRDefault="006F0574" w:rsidP="0025340A">
            <w:pPr>
              <w:numPr>
                <w:ilvl w:val="0"/>
                <w:numId w:val="1"/>
              </w:numPr>
              <w:ind w:left="0" w:firstLine="0"/>
            </w:pPr>
            <w:r>
              <w:t xml:space="preserve">Уникальный идентификатор </w:t>
            </w:r>
            <w:r>
              <w:rPr>
                <w:lang w:val="en-US"/>
              </w:rPr>
              <w:t>RHID</w:t>
            </w:r>
            <w:r w:rsidRPr="0036432F">
              <w:t xml:space="preserve"> </w:t>
            </w:r>
            <w:r>
              <w:t>присваивается</w:t>
            </w:r>
            <w:ins w:id="2894" w:author="Pervova 21.1" w:date="2020-03-03T14:39:00Z">
              <w:r w:rsidR="0025340A">
                <w:t>,</w:t>
              </w:r>
            </w:ins>
            <w:r>
              <w:t xml:space="preserve"> если в сообщении передается </w:t>
            </w:r>
            <w:del w:id="2895" w:author="Pervova 21.1" w:date="2020-03-03T14:39:00Z">
              <w:r w:rsidDel="0025340A">
                <w:delText>передается и</w:delText>
              </w:r>
            </w:del>
            <w:ins w:id="2896" w:author="Pervova 21.1" w:date="2020-03-03T14:39:00Z">
              <w:r w:rsidR="0025340A">
                <w:t>и</w:t>
              </w:r>
            </w:ins>
            <w:r>
              <w:t>нформация более чем об одном лице</w:t>
            </w:r>
          </w:p>
        </w:tc>
      </w:tr>
      <w:tr w:rsidR="00F82764" w:rsidRPr="00E33FA3" w14:paraId="40FAED80" w14:textId="77777777" w:rsidTr="00423A42">
        <w:tc>
          <w:tcPr>
            <w:tcW w:w="5630" w:type="dxa"/>
          </w:tcPr>
          <w:p w14:paraId="76304621" w14:textId="4FE81DEB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:36B::OWND//UNIT/500,</w:t>
            </w:r>
          </w:p>
        </w:tc>
        <w:tc>
          <w:tcPr>
            <w:tcW w:w="4762" w:type="dxa"/>
          </w:tcPr>
          <w:p w14:paraId="34FF4B5D" w14:textId="3DE21365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897" w:author="Pervova 21.1" w:date="2020-03-03T14:47:00Z">
              <w:r>
                <w:t xml:space="preserve">Количество ценных бумаг, </w:t>
              </w:r>
            </w:ins>
            <w:proofErr w:type="gramStart"/>
            <w:ins w:id="2898" w:author="Pervova 21.1" w:date="2020-03-03T17:48:00Z">
              <w:r w:rsidR="004459A3">
                <w:t>принадлежащих</w:t>
              </w:r>
            </w:ins>
            <w:proofErr w:type="gramEnd"/>
            <w:ins w:id="2899" w:author="Pervova 21.1" w:date="2020-03-03T14:47:00Z">
              <w:r>
                <w:t xml:space="preserve"> владельцу</w:t>
              </w:r>
            </w:ins>
          </w:p>
        </w:tc>
      </w:tr>
      <w:tr w:rsidR="00F82764" w14:paraId="2BC7FD66" w14:textId="77777777" w:rsidTr="00423A42">
        <w:tc>
          <w:tcPr>
            <w:tcW w:w="5630" w:type="dxa"/>
          </w:tcPr>
          <w:p w14:paraId="7576229C" w14:textId="0B77244A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501AB614" w14:textId="0EF9AA9F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82764" w:rsidRPr="00AF4D92" w14:paraId="6E6D7828" w14:textId="77777777" w:rsidTr="00423A42">
        <w:tc>
          <w:tcPr>
            <w:tcW w:w="5630" w:type="dxa"/>
          </w:tcPr>
          <w:p w14:paraId="32510D9E" w14:textId="52C1C361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A843EE3" w14:textId="04B94612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32F906CE" w14:textId="77777777" w:rsidTr="00423A42">
        <w:tc>
          <w:tcPr>
            <w:tcW w:w="5630" w:type="dxa"/>
          </w:tcPr>
          <w:p w14:paraId="78A793BC" w14:textId="24F3838C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lastRenderedPageBreak/>
              <w:t>:95P::OWND//IMPJRUMM</w:t>
            </w:r>
          </w:p>
        </w:tc>
        <w:tc>
          <w:tcPr>
            <w:tcW w:w="4762" w:type="dxa"/>
          </w:tcPr>
          <w:p w14:paraId="4FDB8137" w14:textId="73267215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00" w:author="Pervova 21.1" w:date="2020-03-03T14:42:00Z">
              <w:r>
                <w:t>Код BIC владельца</w:t>
              </w:r>
            </w:ins>
          </w:p>
        </w:tc>
      </w:tr>
      <w:tr w:rsidR="00F82764" w:rsidRPr="005476B1" w14:paraId="0CEF445E" w14:textId="77777777" w:rsidTr="00423A42">
        <w:tc>
          <w:tcPr>
            <w:tcW w:w="5630" w:type="dxa"/>
          </w:tcPr>
          <w:p w14:paraId="1686CEED" w14:textId="1060D0BA" w:rsidR="00F82764" w:rsidRPr="003F4514" w:rsidRDefault="00F82764" w:rsidP="00DF335F">
            <w:pPr>
              <w:rPr>
                <w:lang w:val="en-US"/>
              </w:rPr>
            </w:pPr>
            <w:r w:rsidRPr="003F4514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3F4514">
              <w:rPr>
                <w:lang w:val="en-US"/>
              </w:rPr>
              <w:t>/OGRN/RU/</w:t>
            </w:r>
            <w:ins w:id="2901" w:author="Pervova 21.1" w:date="2020-03-05T19:10:00Z">
              <w:r w:rsidR="00DF335F" w:rsidRPr="00DF335F">
                <w:rPr>
                  <w:lang w:val="en-US"/>
                </w:rPr>
                <w:t>1027739704722</w:t>
              </w:r>
            </w:ins>
            <w:del w:id="2902" w:author="Pervova 21.1" w:date="2020-03-05T19:10:00Z">
              <w:r w:rsidRPr="003F4514" w:rsidDel="00DF335F">
                <w:rPr>
                  <w:lang w:val="en-US"/>
                </w:rPr>
                <w:delText>1027739132555</w:delText>
              </w:r>
            </w:del>
          </w:p>
        </w:tc>
        <w:tc>
          <w:tcPr>
            <w:tcW w:w="4762" w:type="dxa"/>
          </w:tcPr>
          <w:p w14:paraId="4CBD1584" w14:textId="289B97E8" w:rsidR="00F82764" w:rsidRPr="003F451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03" w:author="Pervova 21.1" w:date="2020-03-03T14:30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F82764" w:rsidRPr="006F0574" w14:paraId="599BB5D2" w14:textId="77777777" w:rsidTr="00423A42">
        <w:tc>
          <w:tcPr>
            <w:tcW w:w="5630" w:type="dxa"/>
          </w:tcPr>
          <w:p w14:paraId="521E94B4" w14:textId="372885A3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461287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7A3B8CF6" w14:textId="1E9E3A1F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04" w:author="Pervova 21.1" w:date="2020-03-03T14:2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F82764" w:rsidRPr="00962719" w14:paraId="7F721222" w14:textId="77777777" w:rsidTr="00423A42">
        <w:tc>
          <w:tcPr>
            <w:tcW w:w="5630" w:type="dxa"/>
          </w:tcPr>
          <w:p w14:paraId="12F0E18A" w14:textId="5651E3D5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E092235" w14:textId="720C20C4" w:rsidR="00F82764" w:rsidRPr="00962719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05" w:author="Pervova 21.1" w:date="2020-03-03T14:28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F82764" w:rsidRPr="005476B1" w14:paraId="53E6AB34" w14:textId="77777777" w:rsidTr="00423A42">
        <w:tc>
          <w:tcPr>
            <w:tcW w:w="5630" w:type="dxa"/>
          </w:tcPr>
          <w:p w14:paraId="459B2E41" w14:textId="104995F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6D4A3BD7" w14:textId="50094FDC" w:rsidR="00F82764" w:rsidRPr="00AF4D92" w:rsidRDefault="00F82764" w:rsidP="0025340A">
            <w:pPr>
              <w:rPr>
                <w:lang w:val="en-US"/>
              </w:rPr>
            </w:pPr>
            <w:ins w:id="2906" w:author="Pervova 21.1" w:date="2020-03-03T14:39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</w:ins>
            <w:ins w:id="2907" w:author="Pervova 21.1" w:date="2020-03-03T14:38:00Z"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F82764" w:rsidRPr="00AF4D92" w14:paraId="6047EC93" w14:textId="77777777" w:rsidTr="00423A42">
        <w:tc>
          <w:tcPr>
            <w:tcW w:w="5630" w:type="dxa"/>
          </w:tcPr>
          <w:p w14:paraId="5342CCB8" w14:textId="6E445F4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:36B::OWND//UNIT/1000,</w:t>
            </w:r>
          </w:p>
        </w:tc>
        <w:tc>
          <w:tcPr>
            <w:tcW w:w="4762" w:type="dxa"/>
          </w:tcPr>
          <w:p w14:paraId="44B49F16" w14:textId="4819001F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08" w:author="Pervova 21.1" w:date="2020-03-03T14:47:00Z">
              <w:r>
                <w:t xml:space="preserve">Количество ценных бумаг, </w:t>
              </w:r>
            </w:ins>
            <w:proofErr w:type="gramStart"/>
            <w:ins w:id="2909" w:author="Pervova 21.1" w:date="2020-03-03T17:48:00Z">
              <w:r w:rsidR="004459A3">
                <w:t>принадлежащих</w:t>
              </w:r>
            </w:ins>
            <w:proofErr w:type="gramEnd"/>
            <w:ins w:id="2910" w:author="Pervova 21.1" w:date="2020-03-03T14:47:00Z">
              <w:r>
                <w:t xml:space="preserve"> владельцу</w:t>
              </w:r>
            </w:ins>
          </w:p>
        </w:tc>
      </w:tr>
      <w:tr w:rsidR="00F82764" w:rsidRPr="00AF4D92" w14:paraId="6DF1D9E5" w14:textId="77777777" w:rsidTr="00423A42">
        <w:tc>
          <w:tcPr>
            <w:tcW w:w="5630" w:type="dxa"/>
          </w:tcPr>
          <w:p w14:paraId="424BBE96" w14:textId="126451A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EDB4BA5" w14:textId="0B4FE080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194C1080" w14:textId="77777777" w:rsidTr="00423A42">
        <w:tc>
          <w:tcPr>
            <w:tcW w:w="5630" w:type="dxa"/>
          </w:tcPr>
          <w:p w14:paraId="72412830" w14:textId="4CA5AFA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48AFBF56" w14:textId="3D143E45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0D0819D7" w14:textId="77777777" w:rsidTr="00423A42">
        <w:tc>
          <w:tcPr>
            <w:tcW w:w="5630" w:type="dxa"/>
          </w:tcPr>
          <w:p w14:paraId="1621B234" w14:textId="076B5E7B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:95V::OWND//'OOO ''</w:t>
            </w:r>
            <w:r>
              <w:rPr>
                <w:lang w:val="en-US"/>
              </w:rPr>
              <w:t>u</w:t>
            </w:r>
            <w:r w:rsidRPr="00E9457F">
              <w:t>PITER''</w:t>
            </w:r>
            <w:r>
              <w:t>'</w:t>
            </w:r>
          </w:p>
        </w:tc>
        <w:tc>
          <w:tcPr>
            <w:tcW w:w="4762" w:type="dxa"/>
          </w:tcPr>
          <w:p w14:paraId="25BE351B" w14:textId="08D1DDBA" w:rsidR="00F82764" w:rsidRDefault="0013669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commentRangeStart w:id="2911"/>
            <w:ins w:id="2912" w:author="Pervova 21.1" w:date="2020-03-04T20:59:00Z">
              <w:r w:rsidRPr="00945BF0">
                <w:rPr>
                  <w:highlight w:val="yellow"/>
                </w:rPr>
                <w:t>Наименование и адрес владельца</w:t>
              </w:r>
              <w:commentRangeEnd w:id="2911"/>
              <w:r>
                <w:rPr>
                  <w:rStyle w:val="afb"/>
                </w:rPr>
                <w:commentReference w:id="2911"/>
              </w:r>
            </w:ins>
          </w:p>
        </w:tc>
      </w:tr>
      <w:tr w:rsidR="00F82764" w:rsidRPr="004712D9" w14:paraId="64601A2B" w14:textId="77777777" w:rsidTr="00423A42">
        <w:tc>
          <w:tcPr>
            <w:tcW w:w="5630" w:type="dxa"/>
          </w:tcPr>
          <w:p w14:paraId="0AD3F618" w14:textId="11B531F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POBED</w:t>
            </w:r>
            <w:r>
              <w:rPr>
                <w:lang w:val="en-US"/>
              </w:rPr>
              <w:t>Y</w:t>
            </w:r>
            <w:r w:rsidRPr="00461287">
              <w:rPr>
                <w:lang w:val="en-US"/>
              </w:rPr>
              <w:t xml:space="preserve"> D. 3, KV. 89</w:t>
            </w:r>
          </w:p>
        </w:tc>
        <w:tc>
          <w:tcPr>
            <w:tcW w:w="4762" w:type="dxa"/>
          </w:tcPr>
          <w:p w14:paraId="0094B7E9" w14:textId="6A7E7E0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381F2042" w14:textId="77777777" w:rsidTr="00423A42">
        <w:tc>
          <w:tcPr>
            <w:tcW w:w="5630" w:type="dxa"/>
          </w:tcPr>
          <w:p w14:paraId="55D8CA20" w14:textId="07D75257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:95S::ALTE//TXID/RU/77391326667</w:t>
            </w:r>
          </w:p>
        </w:tc>
        <w:tc>
          <w:tcPr>
            <w:tcW w:w="4762" w:type="dxa"/>
          </w:tcPr>
          <w:p w14:paraId="78CEFF25" w14:textId="6145ED12" w:rsidR="00F82764" w:rsidRDefault="00F82764" w:rsidP="004B1E5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13" w:author="Pervova 21.1" w:date="2020-03-03T14:32:00Z">
              <w:r>
                <w:t xml:space="preserve">ИНН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F82764" w:rsidRPr="006F0574" w14:paraId="6E434FC8" w14:textId="77777777" w:rsidTr="00423A42">
        <w:tc>
          <w:tcPr>
            <w:tcW w:w="5630" w:type="dxa"/>
          </w:tcPr>
          <w:p w14:paraId="1D255A85" w14:textId="368CE67A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3D0E724A" w14:textId="49AABFCD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14" w:author="Pervova 21.1" w:date="2020-03-03T14:2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F82764" w:rsidRPr="006F0574" w14:paraId="4362349D" w14:textId="77777777" w:rsidTr="00423A42">
        <w:tc>
          <w:tcPr>
            <w:tcW w:w="5630" w:type="dxa"/>
          </w:tcPr>
          <w:p w14:paraId="4955B622" w14:textId="1243AF5A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839258B" w14:textId="0589CB2A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15" w:author="Pervova 21.1" w:date="2020-03-03T14:23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F82764" w:rsidRPr="005476B1" w14:paraId="2D53CB9C" w14:textId="77777777" w:rsidTr="00423A42">
        <w:tc>
          <w:tcPr>
            <w:tcW w:w="5630" w:type="dxa"/>
          </w:tcPr>
          <w:p w14:paraId="27588FC3" w14:textId="6B35AF0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0B8FF918" w14:textId="728ECC0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16" w:author="Pervova 21.1" w:date="2020-03-03T14:40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F82764" w:rsidRPr="00AF4D92" w14:paraId="06649DC4" w14:textId="77777777" w:rsidTr="00423A42">
        <w:tc>
          <w:tcPr>
            <w:tcW w:w="5630" w:type="dxa"/>
          </w:tcPr>
          <w:p w14:paraId="02B6FADD" w14:textId="144D3FA1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40C2A5EF" w14:textId="18460CDF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17" w:author="Pervova 21.1" w:date="2020-03-03T14:47:00Z">
              <w:r>
                <w:t xml:space="preserve">Количество ценных бумаг, </w:t>
              </w:r>
            </w:ins>
            <w:proofErr w:type="gramStart"/>
            <w:ins w:id="2918" w:author="Pervova 21.1" w:date="2020-03-03T17:48:00Z">
              <w:r w:rsidR="004459A3">
                <w:t>принадлежащих</w:t>
              </w:r>
            </w:ins>
            <w:proofErr w:type="gramEnd"/>
            <w:ins w:id="2919" w:author="Pervova 21.1" w:date="2020-03-03T14:47:00Z">
              <w:r>
                <w:t xml:space="preserve"> владельцу</w:t>
              </w:r>
            </w:ins>
          </w:p>
        </w:tc>
      </w:tr>
      <w:tr w:rsidR="00F82764" w:rsidRPr="00AF4D92" w14:paraId="6FA8D807" w14:textId="77777777" w:rsidTr="00423A42">
        <w:tc>
          <w:tcPr>
            <w:tcW w:w="5630" w:type="dxa"/>
          </w:tcPr>
          <w:p w14:paraId="5D052DCF" w14:textId="3CE26A1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2ABB5496" w14:textId="25800F9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2A5F5C31" w14:textId="77777777" w:rsidTr="00423A42">
        <w:tc>
          <w:tcPr>
            <w:tcW w:w="5630" w:type="dxa"/>
          </w:tcPr>
          <w:p w14:paraId="3B748712" w14:textId="38941F4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006E8134" w14:textId="458FCC0E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05E622D2" w14:textId="77777777" w:rsidTr="00423A42">
        <w:tc>
          <w:tcPr>
            <w:tcW w:w="5630" w:type="dxa"/>
          </w:tcPr>
          <w:p w14:paraId="27609567" w14:textId="5C550AE5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:95V::OWND//'OOO ''VESNA''</w:t>
            </w:r>
            <w:r>
              <w:t>'</w:t>
            </w:r>
          </w:p>
        </w:tc>
        <w:tc>
          <w:tcPr>
            <w:tcW w:w="4762" w:type="dxa"/>
          </w:tcPr>
          <w:p w14:paraId="3F5047FA" w14:textId="6DA95D99" w:rsidR="00F82764" w:rsidRDefault="0013669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commentRangeStart w:id="2920"/>
            <w:ins w:id="2921" w:author="Pervova 21.1" w:date="2020-03-04T20:59:00Z">
              <w:r w:rsidRPr="00945BF0">
                <w:rPr>
                  <w:highlight w:val="yellow"/>
                </w:rPr>
                <w:t>Наименование и адрес владельца</w:t>
              </w:r>
            </w:ins>
            <w:commentRangeEnd w:id="2920"/>
            <w:ins w:id="2922" w:author="Pervova 21.1" w:date="2020-03-05T19:32:00Z">
              <w:r w:rsidR="00A46B06">
                <w:rPr>
                  <w:rStyle w:val="afb"/>
                </w:rPr>
                <w:commentReference w:id="2920"/>
              </w:r>
            </w:ins>
          </w:p>
        </w:tc>
      </w:tr>
      <w:tr w:rsidR="00F82764" w:rsidRPr="004712D9" w14:paraId="23ADEE36" w14:textId="77777777" w:rsidTr="00423A42">
        <w:tc>
          <w:tcPr>
            <w:tcW w:w="5630" w:type="dxa"/>
          </w:tcPr>
          <w:p w14:paraId="68D277C0" w14:textId="3DA2A3F2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LENINA D. 8</w:t>
            </w:r>
          </w:p>
        </w:tc>
        <w:tc>
          <w:tcPr>
            <w:tcW w:w="4762" w:type="dxa"/>
          </w:tcPr>
          <w:p w14:paraId="6D48FA0E" w14:textId="1469E5D4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5476B1" w14:paraId="2B8FAFBC" w14:textId="77777777" w:rsidTr="00423A42">
        <w:tc>
          <w:tcPr>
            <w:tcW w:w="5630" w:type="dxa"/>
          </w:tcPr>
          <w:p w14:paraId="629862A9" w14:textId="049CF4D9" w:rsidR="00F82764" w:rsidRDefault="00F82764" w:rsidP="0071682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:95S::ALTE/NSDR/LEIB/RU/98765434509876541258</w:t>
            </w:r>
          </w:p>
        </w:tc>
        <w:tc>
          <w:tcPr>
            <w:tcW w:w="4762" w:type="dxa"/>
          </w:tcPr>
          <w:p w14:paraId="0B0DCD75" w14:textId="67C4D143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23" w:author="Pervova 21.1" w:date="2020-03-03T14:24:00Z">
              <w:r w:rsidRPr="001D625D">
                <w:t xml:space="preserve">LEI </w:t>
              </w:r>
              <w:r>
                <w:t xml:space="preserve"> владельца</w:t>
              </w:r>
            </w:ins>
          </w:p>
        </w:tc>
      </w:tr>
      <w:tr w:rsidR="00F82764" w:rsidRPr="006F0574" w14:paraId="7D62EE4E" w14:textId="77777777" w:rsidTr="00423A42">
        <w:tc>
          <w:tcPr>
            <w:tcW w:w="5630" w:type="dxa"/>
          </w:tcPr>
          <w:p w14:paraId="42559BE9" w14:textId="6E41A787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000777</w:t>
            </w:r>
          </w:p>
        </w:tc>
        <w:tc>
          <w:tcPr>
            <w:tcW w:w="4762" w:type="dxa"/>
          </w:tcPr>
          <w:p w14:paraId="694B0099" w14:textId="65A7B7C3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24" w:author="Pervova 21.1" w:date="2020-03-03T14:2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F82764" w:rsidRPr="006F0574" w14:paraId="2D68C950" w14:textId="77777777" w:rsidTr="00423A42">
        <w:tc>
          <w:tcPr>
            <w:tcW w:w="5630" w:type="dxa"/>
          </w:tcPr>
          <w:p w14:paraId="0EB64B38" w14:textId="049866AD" w:rsidR="00F82764" w:rsidRPr="00461287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02706895" w14:textId="75ACE349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25" w:author="Pervova 21.1" w:date="2020-03-03T14:23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F82764" w:rsidRPr="005476B1" w14:paraId="12A4F9D2" w14:textId="77777777" w:rsidTr="00423A42">
        <w:tc>
          <w:tcPr>
            <w:tcW w:w="5630" w:type="dxa"/>
          </w:tcPr>
          <w:p w14:paraId="575D28C9" w14:textId="06F4BAB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:95S::ALTE/NSDR/RHID/RU/4</w:t>
            </w:r>
          </w:p>
        </w:tc>
        <w:tc>
          <w:tcPr>
            <w:tcW w:w="4762" w:type="dxa"/>
          </w:tcPr>
          <w:p w14:paraId="2BF28A00" w14:textId="18837A3A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26" w:author="Pervova 21.1" w:date="2020-03-03T14:40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F82764" w:rsidRPr="00E33FA3" w14:paraId="654EA953" w14:textId="77777777" w:rsidTr="00423A42">
        <w:tc>
          <w:tcPr>
            <w:tcW w:w="5630" w:type="dxa"/>
          </w:tcPr>
          <w:p w14:paraId="5E109C45" w14:textId="612661D1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:36B::OWND//UNIT/400,</w:t>
            </w:r>
          </w:p>
        </w:tc>
        <w:tc>
          <w:tcPr>
            <w:tcW w:w="4762" w:type="dxa"/>
          </w:tcPr>
          <w:p w14:paraId="3E47D8A3" w14:textId="106EB0B7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27" w:author="Pervova 21.1" w:date="2020-03-03T14:47:00Z">
              <w:r>
                <w:t xml:space="preserve">Количество ценных бумаг, </w:t>
              </w:r>
            </w:ins>
            <w:proofErr w:type="gramStart"/>
            <w:ins w:id="2928" w:author="Pervova 21.1" w:date="2020-03-03T17:48:00Z">
              <w:r w:rsidR="004459A3">
                <w:t>принадлежащих</w:t>
              </w:r>
            </w:ins>
            <w:proofErr w:type="gramEnd"/>
            <w:ins w:id="2929" w:author="Pervova 21.1" w:date="2020-03-03T14:47:00Z">
              <w:r>
                <w:t xml:space="preserve"> владельцу</w:t>
              </w:r>
            </w:ins>
          </w:p>
        </w:tc>
      </w:tr>
      <w:tr w:rsidR="00F82764" w:rsidRPr="00E33FA3" w14:paraId="3A110C12" w14:textId="77777777" w:rsidTr="00423A42">
        <w:tc>
          <w:tcPr>
            <w:tcW w:w="5630" w:type="dxa"/>
          </w:tcPr>
          <w:p w14:paraId="15C2B344" w14:textId="3858391D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6963F092" w14:textId="1B58CA5E" w:rsidR="00F82764" w:rsidRPr="00E33FA3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088363D3" w14:textId="77777777" w:rsidTr="00423A42">
        <w:tc>
          <w:tcPr>
            <w:tcW w:w="5630" w:type="dxa"/>
          </w:tcPr>
          <w:p w14:paraId="3B08F21F" w14:textId="616FDC06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:16R:BENODET</w:t>
            </w:r>
          </w:p>
        </w:tc>
        <w:tc>
          <w:tcPr>
            <w:tcW w:w="4762" w:type="dxa"/>
          </w:tcPr>
          <w:p w14:paraId="613D5219" w14:textId="182869C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661E4CA4" w14:textId="77777777" w:rsidTr="00423A42">
        <w:tc>
          <w:tcPr>
            <w:tcW w:w="5630" w:type="dxa"/>
          </w:tcPr>
          <w:p w14:paraId="339947DB" w14:textId="48D38633" w:rsidR="00F82764" w:rsidRPr="00AF4D92" w:rsidRDefault="00F82764" w:rsidP="00353832">
            <w:pPr>
              <w:rPr>
                <w:lang w:val="en-US"/>
              </w:rPr>
            </w:pPr>
            <w:r w:rsidRPr="00353832">
              <w:rPr>
                <w:lang w:val="en-US"/>
              </w:rPr>
              <w:t>:95V::OWND//</w:t>
            </w:r>
            <w:ins w:id="2930" w:author="Pervova 21.1" w:date="2020-03-05T19:22:00Z">
              <w:r w:rsidR="00353832" w:rsidRPr="00353832">
                <w:rPr>
                  <w:lang w:val="en-US"/>
                </w:rPr>
                <w:t>NAME/</w:t>
              </w:r>
            </w:ins>
            <w:r w:rsidRPr="00353832">
              <w:rPr>
                <w:lang w:val="en-US"/>
              </w:rPr>
              <w:t>'OOO ''MARS'''</w:t>
            </w:r>
          </w:p>
        </w:tc>
        <w:tc>
          <w:tcPr>
            <w:tcW w:w="4762" w:type="dxa"/>
          </w:tcPr>
          <w:p w14:paraId="1A666ADC" w14:textId="60F8FCD5" w:rsidR="00F82764" w:rsidRPr="00AF4D92" w:rsidRDefault="00136690" w:rsidP="0035383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31" w:author="Pervova 21.1" w:date="2020-03-04T20:59:00Z">
              <w:r w:rsidRPr="00A46B06">
                <w:t>Наименование владельца</w:t>
              </w:r>
            </w:ins>
          </w:p>
        </w:tc>
      </w:tr>
      <w:tr w:rsidR="00F82764" w:rsidRPr="005476B1" w14:paraId="7A9C7325" w14:textId="77777777" w:rsidTr="00423A42">
        <w:tc>
          <w:tcPr>
            <w:tcW w:w="5630" w:type="dxa"/>
          </w:tcPr>
          <w:p w14:paraId="336F1DCC" w14:textId="35234218" w:rsidR="00F82764" w:rsidRPr="00B0186A" w:rsidRDefault="00353832" w:rsidP="00353832">
            <w:pPr>
              <w:rPr>
                <w:lang w:val="en-US"/>
              </w:rPr>
            </w:pPr>
            <w:ins w:id="2932" w:author="Pervova 21.1" w:date="2020-03-05T19:24:00Z">
              <w:r w:rsidRPr="00353832">
                <w:rPr>
                  <w:lang w:val="en-US"/>
                </w:rPr>
                <w:t>/ADDR/</w:t>
              </w:r>
            </w:ins>
            <w:r w:rsidR="00F82764" w:rsidRPr="00461287">
              <w:rPr>
                <w:lang w:val="en-US"/>
              </w:rPr>
              <w:t>G. MOSKVA, YL. PU</w:t>
            </w:r>
            <w:r w:rsidR="00F82764">
              <w:rPr>
                <w:lang w:val="en-US"/>
              </w:rPr>
              <w:t>Q</w:t>
            </w:r>
            <w:r w:rsidR="00F82764" w:rsidRPr="00461287">
              <w:rPr>
                <w:lang w:val="en-US"/>
              </w:rPr>
              <w:t>KINA D. 10</w:t>
            </w:r>
          </w:p>
        </w:tc>
        <w:tc>
          <w:tcPr>
            <w:tcW w:w="4762" w:type="dxa"/>
          </w:tcPr>
          <w:p w14:paraId="48D6FC5E" w14:textId="00238D73" w:rsidR="00F82764" w:rsidRDefault="00353832" w:rsidP="00353832">
            <w:pPr>
              <w:rPr>
                <w:lang w:val="en-US"/>
              </w:rPr>
            </w:pPr>
            <w:ins w:id="2933" w:author="Pervova 21.1" w:date="2020-03-05T19:25:00Z">
              <w:r>
                <w:t>А</w:t>
              </w:r>
              <w:proofErr w:type="spellStart"/>
              <w:r w:rsidRPr="00353832">
                <w:rPr>
                  <w:lang w:val="en-US"/>
                </w:rPr>
                <w:t>дрес</w:t>
              </w:r>
              <w:proofErr w:type="spellEnd"/>
              <w:r>
                <w:t xml:space="preserve"> владельца</w:t>
              </w:r>
            </w:ins>
          </w:p>
        </w:tc>
      </w:tr>
      <w:tr w:rsidR="00353832" w:rsidRPr="005476B1" w14:paraId="6D66FB93" w14:textId="77777777" w:rsidTr="00423A42">
        <w:trPr>
          <w:ins w:id="2934" w:author="Pervova 21.1" w:date="2020-03-05T19:25:00Z"/>
        </w:trPr>
        <w:tc>
          <w:tcPr>
            <w:tcW w:w="5630" w:type="dxa"/>
          </w:tcPr>
          <w:p w14:paraId="6929678A" w14:textId="5F4A9B21" w:rsidR="00353832" w:rsidRDefault="00353832" w:rsidP="00353832">
            <w:pPr>
              <w:rPr>
                <w:ins w:id="2935" w:author="Pervova 21.1" w:date="2020-03-05T19:25:00Z"/>
                <w:lang w:val="en-US"/>
              </w:rPr>
            </w:pPr>
            <w:ins w:id="2936" w:author="Pervova 21.1" w:date="2020-03-05T19:25:00Z">
              <w:r w:rsidRPr="00A73890">
                <w:t xml:space="preserve"> /CTRY/RU</w:t>
              </w:r>
            </w:ins>
          </w:p>
        </w:tc>
        <w:tc>
          <w:tcPr>
            <w:tcW w:w="4762" w:type="dxa"/>
          </w:tcPr>
          <w:p w14:paraId="7475FC8F" w14:textId="15689839" w:rsidR="00353832" w:rsidRDefault="00353832" w:rsidP="000866A5">
            <w:pPr>
              <w:numPr>
                <w:ilvl w:val="0"/>
                <w:numId w:val="1"/>
              </w:numPr>
              <w:ind w:left="0" w:firstLine="0"/>
              <w:rPr>
                <w:ins w:id="2937" w:author="Pervova 21.1" w:date="2020-03-05T19:25:00Z"/>
                <w:lang w:val="en-US"/>
              </w:rPr>
            </w:pPr>
            <w:ins w:id="2938" w:author="Pervova 21.1" w:date="2020-03-05T19:25:00Z">
              <w:r>
                <w:t>Страна</w:t>
              </w:r>
            </w:ins>
          </w:p>
        </w:tc>
      </w:tr>
      <w:tr w:rsidR="00F82764" w:rsidRPr="005476B1" w14:paraId="0473579E" w14:textId="77777777" w:rsidTr="00423A42">
        <w:tc>
          <w:tcPr>
            <w:tcW w:w="5630" w:type="dxa"/>
          </w:tcPr>
          <w:p w14:paraId="5EFA39D7" w14:textId="72429047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:95S::ALTE/NSDR/LEIB/RU/11112222333344445555</w:t>
            </w:r>
          </w:p>
        </w:tc>
        <w:tc>
          <w:tcPr>
            <w:tcW w:w="4762" w:type="dxa"/>
          </w:tcPr>
          <w:p w14:paraId="4089E06C" w14:textId="7E8292B1" w:rsidR="00F82764" w:rsidRDefault="00F82764" w:rsidP="006F0574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39" w:author="Pervova 21.1" w:date="2020-03-03T14:24:00Z">
              <w:r w:rsidRPr="001D625D">
                <w:t xml:space="preserve">LEI </w:t>
              </w:r>
              <w:r>
                <w:t xml:space="preserve"> владельца</w:t>
              </w:r>
            </w:ins>
          </w:p>
        </w:tc>
      </w:tr>
      <w:tr w:rsidR="00F82764" w:rsidRPr="006F0574" w14:paraId="14B921BB" w14:textId="77777777" w:rsidTr="00423A42">
        <w:tc>
          <w:tcPr>
            <w:tcW w:w="5630" w:type="dxa"/>
          </w:tcPr>
          <w:p w14:paraId="57F50DB5" w14:textId="5917BB8A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0009</w:t>
            </w:r>
          </w:p>
        </w:tc>
        <w:tc>
          <w:tcPr>
            <w:tcW w:w="4762" w:type="dxa"/>
          </w:tcPr>
          <w:p w14:paraId="6F1BB344" w14:textId="780E5675" w:rsidR="00F82764" w:rsidRPr="006F057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40" w:author="Pervova 21.1" w:date="2020-03-03T14:26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F82764" w:rsidRPr="006F0574" w14:paraId="796A254D" w14:textId="77777777" w:rsidTr="00423A42">
        <w:tc>
          <w:tcPr>
            <w:tcW w:w="5630" w:type="dxa"/>
          </w:tcPr>
          <w:p w14:paraId="335777B1" w14:textId="46089545" w:rsidR="00F82764" w:rsidRPr="00461287" w:rsidRDefault="00F82764" w:rsidP="00423A42">
            <w:pPr>
              <w:ind w:right="-108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3D9788DC" w14:textId="5501B6EC" w:rsidR="00F82764" w:rsidRPr="006F0574" w:rsidRDefault="00423A42" w:rsidP="00A46B06">
            <w:pPr>
              <w:numPr>
                <w:ilvl w:val="0"/>
                <w:numId w:val="1"/>
              </w:numPr>
              <w:ind w:left="0" w:firstLine="0"/>
            </w:pPr>
            <w:ins w:id="2941" w:author="Pervova 21.1" w:date="2020-03-05T19:45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F82764" w:rsidRPr="005476B1" w14:paraId="03BA4102" w14:textId="77777777" w:rsidTr="00423A42">
        <w:tc>
          <w:tcPr>
            <w:tcW w:w="5630" w:type="dxa"/>
          </w:tcPr>
          <w:p w14:paraId="1D4FB750" w14:textId="72926732" w:rsidR="00F82764" w:rsidRPr="00B0186A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:95S::ALTE/NSDR/RHID/RU/5</w:t>
            </w:r>
          </w:p>
        </w:tc>
        <w:tc>
          <w:tcPr>
            <w:tcW w:w="4762" w:type="dxa"/>
          </w:tcPr>
          <w:p w14:paraId="16382A44" w14:textId="457D4A26" w:rsidR="00F82764" w:rsidRDefault="00F82764" w:rsidP="0025340A">
            <w:pPr>
              <w:rPr>
                <w:lang w:val="en-US"/>
              </w:rPr>
            </w:pPr>
            <w:ins w:id="2942" w:author="Pervova 21.1" w:date="2020-03-03T14:40:00Z">
              <w:r w:rsidRPr="0025340A">
                <w:rPr>
                  <w:lang w:val="en-US"/>
                </w:rPr>
                <w:t xml:space="preserve">Уникальный </w:t>
              </w:r>
              <w:r>
                <w:t>и</w:t>
              </w:r>
              <w:r w:rsidRPr="0025340A">
                <w:rPr>
                  <w:lang w:val="en-US"/>
                </w:rPr>
                <w:t>дентификатор RHID</w:t>
              </w:r>
            </w:ins>
          </w:p>
        </w:tc>
      </w:tr>
      <w:tr w:rsidR="00F82764" w:rsidRPr="00AF4D92" w14:paraId="13461318" w14:textId="77777777" w:rsidTr="00423A42">
        <w:tc>
          <w:tcPr>
            <w:tcW w:w="5630" w:type="dxa"/>
          </w:tcPr>
          <w:p w14:paraId="1B5C9616" w14:textId="29C35414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:36B::OWND//UNIT/100,</w:t>
            </w:r>
          </w:p>
        </w:tc>
        <w:tc>
          <w:tcPr>
            <w:tcW w:w="4762" w:type="dxa"/>
          </w:tcPr>
          <w:p w14:paraId="49F691D9" w14:textId="5A87CF13" w:rsidR="00F82764" w:rsidRP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43" w:author="Pervova 21.1" w:date="2020-03-03T14:47:00Z">
              <w:r>
                <w:t xml:space="preserve">Количество ценных бумаг, </w:t>
              </w:r>
            </w:ins>
            <w:proofErr w:type="gramStart"/>
            <w:ins w:id="2944" w:author="Pervova 21.1" w:date="2020-03-03T17:48:00Z">
              <w:r w:rsidR="004459A3">
                <w:t>принадлежащих</w:t>
              </w:r>
            </w:ins>
            <w:proofErr w:type="gramEnd"/>
            <w:ins w:id="2945" w:author="Pervova 21.1" w:date="2020-03-03T14:47:00Z">
              <w:r>
                <w:t xml:space="preserve"> владельцу</w:t>
              </w:r>
            </w:ins>
          </w:p>
        </w:tc>
      </w:tr>
      <w:tr w:rsidR="00F82764" w:rsidRPr="00AF4D92" w14:paraId="64F0DA09" w14:textId="77777777" w:rsidTr="00423A42">
        <w:tc>
          <w:tcPr>
            <w:tcW w:w="5630" w:type="dxa"/>
          </w:tcPr>
          <w:p w14:paraId="02572A5B" w14:textId="7981FF61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:16S:BENODET</w:t>
            </w:r>
          </w:p>
        </w:tc>
        <w:tc>
          <w:tcPr>
            <w:tcW w:w="4762" w:type="dxa"/>
          </w:tcPr>
          <w:p w14:paraId="6500A618" w14:textId="570F1ABF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6EF937C4" w14:textId="77777777" w:rsidTr="00423A42">
        <w:tc>
          <w:tcPr>
            <w:tcW w:w="5630" w:type="dxa"/>
          </w:tcPr>
          <w:p w14:paraId="06E96AA8" w14:textId="100626E7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:16R:CAINST</w:t>
            </w:r>
          </w:p>
        </w:tc>
        <w:tc>
          <w:tcPr>
            <w:tcW w:w="4762" w:type="dxa"/>
          </w:tcPr>
          <w:p w14:paraId="43AD6B46" w14:textId="35FEEE3B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6C4C36BE" w14:textId="77777777" w:rsidTr="00423A42">
        <w:tc>
          <w:tcPr>
            <w:tcW w:w="5630" w:type="dxa"/>
          </w:tcPr>
          <w:p w14:paraId="69DD4426" w14:textId="6635B8C9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:13A::CAON//UNS</w:t>
            </w:r>
          </w:p>
        </w:tc>
        <w:tc>
          <w:tcPr>
            <w:tcW w:w="4762" w:type="dxa"/>
          </w:tcPr>
          <w:p w14:paraId="688C6003" w14:textId="705ACB4A" w:rsidR="00F82764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56FDF6AE" w14:textId="77777777" w:rsidTr="00423A42">
        <w:tc>
          <w:tcPr>
            <w:tcW w:w="5630" w:type="dxa"/>
          </w:tcPr>
          <w:p w14:paraId="42DD0731" w14:textId="03C9D0C5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:22F::CAOP//CERT</w:t>
            </w:r>
          </w:p>
        </w:tc>
        <w:tc>
          <w:tcPr>
            <w:tcW w:w="4762" w:type="dxa"/>
          </w:tcPr>
          <w:p w14:paraId="3469B97E" w14:textId="15083948" w:rsidR="00F82764" w:rsidRPr="0036432F" w:rsidRDefault="00F82764" w:rsidP="000866A5">
            <w:pPr>
              <w:numPr>
                <w:ilvl w:val="0"/>
                <w:numId w:val="1"/>
              </w:numPr>
              <w:ind w:left="0" w:firstLine="0"/>
            </w:pPr>
            <w:r>
              <w:t>Признак</w:t>
            </w:r>
            <w:ins w:id="2946" w:author="Pervova 21.1" w:date="2020-03-03T18:23:00Z">
              <w:r w:rsidR="0029504F">
                <w:t>,</w:t>
              </w:r>
            </w:ins>
            <w:r>
              <w:t xml:space="preserve"> что в сообщении передается перечень лиц</w:t>
            </w:r>
          </w:p>
        </w:tc>
      </w:tr>
      <w:tr w:rsidR="005B1F31" w:rsidRPr="00AF4D92" w14:paraId="25A9F718" w14:textId="77777777" w:rsidTr="00423A42">
        <w:tc>
          <w:tcPr>
            <w:tcW w:w="5630" w:type="dxa"/>
          </w:tcPr>
          <w:p w14:paraId="67ED5E3B" w14:textId="011CF58C" w:rsid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r w:rsidRPr="00E9457F">
              <w:t>:36B::QINS//UNIT/2400,</w:t>
            </w:r>
          </w:p>
        </w:tc>
        <w:tc>
          <w:tcPr>
            <w:tcW w:w="4762" w:type="dxa"/>
          </w:tcPr>
          <w:p w14:paraId="1844E24A" w14:textId="2E60C2F4" w:rsidR="005B1F31" w:rsidRP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ins w:id="2947" w:author="Pervova 21.1" w:date="2020-03-04T20:58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5B1F31" w:rsidRPr="00B0186A" w14:paraId="0D40E418" w14:textId="77777777" w:rsidTr="00423A42">
        <w:tc>
          <w:tcPr>
            <w:tcW w:w="5630" w:type="dxa"/>
          </w:tcPr>
          <w:p w14:paraId="04790EC4" w14:textId="15F7AD16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:16S:CAINST</w:t>
            </w:r>
          </w:p>
        </w:tc>
        <w:tc>
          <w:tcPr>
            <w:tcW w:w="4762" w:type="dxa"/>
          </w:tcPr>
          <w:p w14:paraId="33382DC6" w14:textId="46E68E8E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5B1F31" w:rsidRPr="00B0186A" w14:paraId="0904BBD9" w14:textId="77777777" w:rsidTr="00423A42">
        <w:tc>
          <w:tcPr>
            <w:tcW w:w="5630" w:type="dxa"/>
          </w:tcPr>
          <w:p w14:paraId="0D7B140F" w14:textId="7348B221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  <w:tc>
          <w:tcPr>
            <w:tcW w:w="4762" w:type="dxa"/>
          </w:tcPr>
          <w:p w14:paraId="45BD44C9" w14:textId="7EF40AA1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A1B9279" w14:textId="3ADD8026" w:rsidR="008A44AD" w:rsidRPr="00826D62" w:rsidRDefault="008A44AD" w:rsidP="00EB3BCF">
      <w:pPr>
        <w:pStyle w:val="1"/>
        <w:ind w:left="0" w:firstLine="0"/>
      </w:pPr>
      <w:bookmarkStart w:id="2948" w:name="_Toc35984229"/>
      <w:bookmarkStart w:id="2949" w:name="_Toc36031415"/>
      <w:r w:rsidRPr="00826D62">
        <w:lastRenderedPageBreak/>
        <w:t>Сообщение МТ565. О волеизъявлении лица</w:t>
      </w:r>
      <w:r w:rsidR="00014AFF">
        <w:t xml:space="preserve"> (от номинального держателя)</w:t>
      </w:r>
      <w:bookmarkEnd w:id="2948"/>
      <w:bookmarkEnd w:id="2949"/>
    </w:p>
    <w:p w14:paraId="31D6AEF6" w14:textId="77777777" w:rsidR="00294016" w:rsidRDefault="008A44AD" w:rsidP="000866A5">
      <w:pPr>
        <w:numPr>
          <w:ilvl w:val="0"/>
          <w:numId w:val="1"/>
        </w:numPr>
        <w:ind w:left="0" w:firstLine="0"/>
        <w:rPr>
          <w:ins w:id="2950" w:author="Pervova 21.1" w:date="2020-03-11T12:08:00Z"/>
        </w:rPr>
      </w:pPr>
      <w:r>
        <w:t xml:space="preserve">Легенда: </w:t>
      </w:r>
    </w:p>
    <w:p w14:paraId="492E2CAD" w14:textId="33665E75" w:rsidR="008A44AD" w:rsidDel="00FC2267" w:rsidRDefault="002A48F2" w:rsidP="000866A5">
      <w:pPr>
        <w:numPr>
          <w:ilvl w:val="0"/>
          <w:numId w:val="1"/>
        </w:numPr>
        <w:ind w:left="0" w:firstLine="0"/>
        <w:rPr>
          <w:del w:id="2951" w:author="Pervova 21.1" w:date="2020-03-11T12:23:00Z"/>
        </w:rPr>
      </w:pPr>
      <w:r>
        <w:t xml:space="preserve">Депонент высылает инструкцию </w:t>
      </w:r>
      <w:r w:rsidRPr="006B628D">
        <w:t>::SEME//02</w:t>
      </w:r>
      <w:r>
        <w:t xml:space="preserve"> с </w:t>
      </w:r>
      <w:proofErr w:type="gramStart"/>
      <w:r>
        <w:t>волеизъявлении</w:t>
      </w:r>
      <w:proofErr w:type="gramEnd"/>
      <w:r>
        <w:t xml:space="preserve"> лица. Ранее было направлено сообщение МТ565 (список лиц)</w:t>
      </w:r>
      <w:r w:rsidR="00A003A5">
        <w:t>, в ко</w:t>
      </w:r>
      <w:r>
        <w:t>т</w:t>
      </w:r>
      <w:r w:rsidR="00A003A5">
        <w:t>ор</w:t>
      </w:r>
      <w:r>
        <w:t xml:space="preserve">ом это лицо было указано. Поэтому в сообщении МТ565 обязательно </w:t>
      </w:r>
      <w:proofErr w:type="gramStart"/>
      <w:r>
        <w:t>должна</w:t>
      </w:r>
      <w:proofErr w:type="gramEnd"/>
      <w:r>
        <w:t xml:space="preserve"> быть ссылка на ранее отправленное МТ565</w:t>
      </w:r>
      <w:r w:rsidR="00A003A5">
        <w:t>,</w:t>
      </w:r>
      <w:r>
        <w:t xml:space="preserve"> и в блоке </w:t>
      </w:r>
      <w:r w:rsidRPr="00FC2267">
        <w:rPr>
          <w:lang w:val="en-US"/>
        </w:rPr>
        <w:t>BENODET</w:t>
      </w:r>
      <w:r>
        <w:t xml:space="preserve"> должна быть указан идентификатор </w:t>
      </w:r>
      <w:r w:rsidRPr="00FC2267">
        <w:rPr>
          <w:lang w:val="en-US"/>
        </w:rPr>
        <w:t>RHID</w:t>
      </w:r>
      <w:r w:rsidRPr="002A48F2">
        <w:t xml:space="preserve"> </w:t>
      </w:r>
      <w:r>
        <w:t>такой же</w:t>
      </w:r>
      <w:r w:rsidR="00A003A5">
        <w:t>,</w:t>
      </w:r>
      <w:r>
        <w:t xml:space="preserve"> как в предыдущем МТ565.</w:t>
      </w:r>
    </w:p>
    <w:p w14:paraId="0B74BEA5" w14:textId="77777777" w:rsidR="008A44AD" w:rsidRPr="00573402" w:rsidRDefault="008A44AD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4C859E16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18C27298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40556DF" w14:textId="77777777" w:rsidTr="0010606C">
        <w:tc>
          <w:tcPr>
            <w:tcW w:w="5488" w:type="dxa"/>
          </w:tcPr>
          <w:p w14:paraId="3D0EA29C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758114BC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A029285" w14:textId="77777777" w:rsidTr="0010606C">
        <w:tc>
          <w:tcPr>
            <w:tcW w:w="5488" w:type="dxa"/>
          </w:tcPr>
          <w:p w14:paraId="0BE29C7B" w14:textId="50A86101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6B628D">
              <w:t>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0F99CAB7" w14:textId="71C8E36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952" w:author="Pervova 21.1" w:date="2020-03-03T13:46:00Z">
              <w:r w:rsidRPr="00393CC1">
                <w:t xml:space="preserve">Референс КД </w:t>
              </w:r>
            </w:ins>
          </w:p>
        </w:tc>
      </w:tr>
      <w:tr w:rsidR="005476B1" w14:paraId="3F916A59" w14:textId="77777777" w:rsidTr="0010606C">
        <w:tc>
          <w:tcPr>
            <w:tcW w:w="5488" w:type="dxa"/>
          </w:tcPr>
          <w:p w14:paraId="6FBBA918" w14:textId="77777777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0D52E114" w14:textId="1F8B115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953" w:author="Pervova 21.1" w:date="2020-03-02T22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47744BB6" w14:textId="77777777" w:rsidTr="0010606C">
        <w:tc>
          <w:tcPr>
            <w:tcW w:w="5488" w:type="dxa"/>
          </w:tcPr>
          <w:p w14:paraId="48A9A702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F78C6ED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3B146AD" w14:textId="77777777" w:rsidTr="0010606C">
        <w:tc>
          <w:tcPr>
            <w:tcW w:w="5488" w:type="dxa"/>
          </w:tcPr>
          <w:p w14:paraId="5389683F" w14:textId="7729130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59711EA3" w14:textId="073EB35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954" w:author="Pervova 21.1" w:date="2020-03-02T21:56:00Z">
              <w:r w:rsidRPr="007F11DB">
                <w:t>Код типа КД</w:t>
              </w:r>
            </w:ins>
          </w:p>
        </w:tc>
      </w:tr>
      <w:tr w:rsidR="005476B1" w14:paraId="66533238" w14:textId="77777777" w:rsidTr="0010606C">
        <w:tc>
          <w:tcPr>
            <w:tcW w:w="5488" w:type="dxa"/>
          </w:tcPr>
          <w:p w14:paraId="22F15788" w14:textId="0FFE6447" w:rsidR="005476B1" w:rsidRDefault="005476B1" w:rsidP="00A003A5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>
              <w:t>7</w:t>
            </w:r>
            <w:r w:rsidRPr="006B628D">
              <w:t>0</w:t>
            </w:r>
            <w:r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1FB7B97A" w14:textId="23BF44E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2955" w:author="Pervova 21.1" w:date="2020-03-02T21:58:00Z">
              <w:r w:rsidRPr="007F11DB">
                <w:t>Время формирования сообщения</w:t>
              </w:r>
            </w:ins>
          </w:p>
        </w:tc>
      </w:tr>
      <w:tr w:rsidR="005476B1" w14:paraId="5ABA8370" w14:textId="77777777" w:rsidTr="0010606C">
        <w:tc>
          <w:tcPr>
            <w:tcW w:w="5488" w:type="dxa"/>
          </w:tcPr>
          <w:p w14:paraId="20BA7154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2B9A54F8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E1ECF1A" w14:textId="77777777" w:rsidTr="0010606C">
        <w:tc>
          <w:tcPr>
            <w:tcW w:w="5488" w:type="dxa"/>
          </w:tcPr>
          <w:p w14:paraId="40513542" w14:textId="12430D6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6B628D">
              <w:t>::LINK//565</w:t>
            </w:r>
          </w:p>
        </w:tc>
        <w:tc>
          <w:tcPr>
            <w:tcW w:w="4762" w:type="dxa"/>
          </w:tcPr>
          <w:p w14:paraId="0674E917" w14:textId="0C727258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EF7E68" w14:paraId="50CA7551" w14:textId="77777777" w:rsidTr="0010606C">
        <w:tc>
          <w:tcPr>
            <w:tcW w:w="5488" w:type="dxa"/>
          </w:tcPr>
          <w:p w14:paraId="0EFBF7AF" w14:textId="0CF10E70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359A2E1" w14:textId="2E31319B" w:rsidR="00EF7E68" w:rsidRDefault="00EF7E68" w:rsidP="00EF7E68">
            <w:pPr>
              <w:numPr>
                <w:ilvl w:val="0"/>
                <w:numId w:val="1"/>
              </w:numPr>
              <w:ind w:left="0" w:firstLine="0"/>
            </w:pPr>
            <w:ins w:id="2956" w:author="Pervova 21.1" w:date="2020-03-03T14:08:00Z">
              <w:r>
                <w:t xml:space="preserve">Референс ранее </w:t>
              </w:r>
              <w:proofErr w:type="gramStart"/>
              <w:r>
                <w:t>поданной</w:t>
              </w:r>
              <w:proofErr w:type="gramEnd"/>
              <w:r>
                <w:t xml:space="preserve"> инструкци</w:t>
              </w:r>
            </w:ins>
            <w:ins w:id="2957" w:author="Pervova 21.1" w:date="2020-03-03T14:09:00Z">
              <w:r>
                <w:t>и</w:t>
              </w:r>
            </w:ins>
            <w:ins w:id="2958" w:author="Pervova 21.1" w:date="2020-03-10T20:50:00Z">
              <w:r w:rsidR="00C51FDF">
                <w:t xml:space="preserve"> (списка)</w:t>
              </w:r>
            </w:ins>
          </w:p>
        </w:tc>
      </w:tr>
      <w:tr w:rsidR="00EF7E68" w14:paraId="443019BE" w14:textId="77777777" w:rsidTr="0010606C">
        <w:tc>
          <w:tcPr>
            <w:tcW w:w="5488" w:type="dxa"/>
          </w:tcPr>
          <w:p w14:paraId="02038DB4" w14:textId="77FC0BA5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5D5FEDBB" w14:textId="36D3D76C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62449D1E" w14:textId="77777777" w:rsidTr="0010606C">
        <w:tc>
          <w:tcPr>
            <w:tcW w:w="5488" w:type="dxa"/>
          </w:tcPr>
          <w:p w14:paraId="045873B5" w14:textId="3EC21607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05B8686" w14:textId="4D1BCE31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33CDB3E5" w14:textId="77777777" w:rsidTr="0010606C">
        <w:tc>
          <w:tcPr>
            <w:tcW w:w="5488" w:type="dxa"/>
          </w:tcPr>
          <w:p w14:paraId="7D4C6AF3" w14:textId="7781E42F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77AFF16C" w14:textId="20ABBD17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1B041C91" w14:textId="77777777" w:rsidTr="0010606C">
        <w:tc>
          <w:tcPr>
            <w:tcW w:w="5488" w:type="dxa"/>
          </w:tcPr>
          <w:p w14:paraId="757B352D" w14:textId="5128AE18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12B3E926" w14:textId="0ABEB4BF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ins w:id="2959" w:author="Pervova 21.1" w:date="2020-03-02T21:53:00Z">
              <w:r>
                <w:t>ISIN</w:t>
              </w:r>
            </w:ins>
          </w:p>
        </w:tc>
      </w:tr>
      <w:tr w:rsidR="00EF7E68" w14:paraId="035E207C" w14:textId="77777777" w:rsidTr="0010606C">
        <w:tc>
          <w:tcPr>
            <w:tcW w:w="5488" w:type="dxa"/>
          </w:tcPr>
          <w:p w14:paraId="07C89E47" w14:textId="1FE7629C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366CB4BA" w14:textId="1CC07F7B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960" w:author="Pervova 21.1" w:date="2020-03-02T21:5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EF7E68" w14:paraId="1EC1AEF7" w14:textId="77777777" w:rsidTr="0010606C">
        <w:tc>
          <w:tcPr>
            <w:tcW w:w="5488" w:type="dxa"/>
          </w:tcPr>
          <w:p w14:paraId="4D10F183" w14:textId="186CB09F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1E0E1ED6" w14:textId="74C082F4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ins w:id="2961" w:author="Pervova 21.1" w:date="2020-03-02T21:5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EF7E68" w14:paraId="21C8FDD6" w14:textId="77777777" w:rsidTr="0010606C">
        <w:tc>
          <w:tcPr>
            <w:tcW w:w="5488" w:type="dxa"/>
          </w:tcPr>
          <w:p w14:paraId="07620E8E" w14:textId="35CB568F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>
              <w:t>'</w:t>
            </w:r>
            <w:del w:id="2962" w:author="Pervova 21.1" w:date="2020-03-12T16:49:00Z">
              <w:r w:rsidDel="00A61DC5">
                <w:delText>O</w:delText>
              </w:r>
            </w:del>
            <w:r>
              <w:t>AO ''</w:t>
            </w:r>
            <w:del w:id="2963" w:author="Pervova 21.1" w:date="2020-03-12T16:45:00Z">
              <w:r w:rsidDel="00A61DC5">
                <w:delText>MEGAFON</w:delText>
              </w:r>
            </w:del>
            <w:ins w:id="2964" w:author="Pervova 21.1" w:date="2020-03-12T16:47:00Z">
              <w:r w:rsidR="00A61DC5">
                <w:rPr>
                  <w:lang w:val="en-US"/>
                </w:rPr>
                <w:t>e</w:t>
              </w:r>
            </w:ins>
            <w:ins w:id="2965" w:author="Pervova 21.1" w:date="2020-03-12T16:45:00Z">
              <w:r w:rsidR="00A61DC5">
                <w:t>NERGONEFTEGAZ</w:t>
              </w:r>
            </w:ins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57D50260" w14:textId="61AFEADC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2966" w:author="Pervova 21.1" w:date="2020-03-02T21:5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EF7E68" w14:paraId="25FFC870" w14:textId="77777777" w:rsidTr="0010606C">
        <w:tc>
          <w:tcPr>
            <w:tcW w:w="5488" w:type="dxa"/>
          </w:tcPr>
          <w:p w14:paraId="36BEAFDE" w14:textId="5FFC009A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4C6DA92C" w14:textId="553150F7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EAE1ECA" w14:textId="77777777" w:rsidTr="0010606C">
        <w:tc>
          <w:tcPr>
            <w:tcW w:w="5488" w:type="dxa"/>
          </w:tcPr>
          <w:p w14:paraId="60B94727" w14:textId="09727E5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:97A::SAFE//</w:t>
            </w:r>
            <w:r>
              <w:rPr>
                <w:lang w:val="en-US"/>
              </w:rPr>
              <w:t>ML</w:t>
            </w:r>
            <w:r w:rsidRPr="006B628D">
              <w:t>1111111111</w:t>
            </w:r>
          </w:p>
        </w:tc>
        <w:tc>
          <w:tcPr>
            <w:tcW w:w="4762" w:type="dxa"/>
          </w:tcPr>
          <w:p w14:paraId="3EEB9489" w14:textId="4D42743F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2967" w:author="Pervova 21.1" w:date="2020-03-03T14:13:00Z">
              <w:r>
                <w:t>Номер счета депонента в НРД</w:t>
              </w:r>
            </w:ins>
          </w:p>
        </w:tc>
      </w:tr>
      <w:tr w:rsidR="00A47B98" w14:paraId="306C3511" w14:textId="77777777" w:rsidTr="0010606C">
        <w:tc>
          <w:tcPr>
            <w:tcW w:w="5488" w:type="dxa"/>
          </w:tcPr>
          <w:p w14:paraId="28E00F1D" w14:textId="6EAD2C4F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36B09C62" w14:textId="081026CD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ins w:id="2968" w:author="Pervova 21.1" w:date="2020-03-03T20:44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947A9C" w14:paraId="19AFFDCC" w14:textId="77777777" w:rsidTr="0010606C">
        <w:tc>
          <w:tcPr>
            <w:tcW w:w="5488" w:type="dxa"/>
          </w:tcPr>
          <w:p w14:paraId="423CA25F" w14:textId="549F8C95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2B2DDE25" w14:textId="1EE1B9BF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3A1D4F82" w14:textId="77777777" w:rsidTr="0010606C">
        <w:tc>
          <w:tcPr>
            <w:tcW w:w="5488" w:type="dxa"/>
          </w:tcPr>
          <w:p w14:paraId="0FA8321C" w14:textId="3F3993A3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42971C16" w14:textId="6EBF62A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8FF8679" w14:textId="77777777" w:rsidTr="0010606C">
        <w:tc>
          <w:tcPr>
            <w:tcW w:w="5488" w:type="dxa"/>
          </w:tcPr>
          <w:p w14:paraId="11800E10" w14:textId="40574358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:16R:BENODET</w:t>
            </w:r>
          </w:p>
        </w:tc>
        <w:tc>
          <w:tcPr>
            <w:tcW w:w="4762" w:type="dxa"/>
          </w:tcPr>
          <w:p w14:paraId="78A83B80" w14:textId="62A0728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:rsidRPr="005476B1" w14:paraId="71993B25" w14:textId="77777777" w:rsidTr="0010606C">
        <w:tc>
          <w:tcPr>
            <w:tcW w:w="5488" w:type="dxa"/>
          </w:tcPr>
          <w:p w14:paraId="2DD6BC3B" w14:textId="4E2E55DA" w:rsidR="00947A9C" w:rsidRPr="002463B2" w:rsidRDefault="00947A9C" w:rsidP="002463B2">
            <w:pPr>
              <w:rPr>
                <w:lang w:val="en-US"/>
              </w:rPr>
            </w:pPr>
            <w:r w:rsidRPr="002463B2">
              <w:rPr>
                <w:lang w:val="en-US"/>
              </w:rPr>
              <w:t>:95V::OWND//</w:t>
            </w:r>
            <w:ins w:id="2969" w:author="Pervova 77" w:date="2017-01-23T16:53:00Z">
              <w:r w:rsidRPr="002463B2">
                <w:rPr>
                  <w:lang w:val="en-US"/>
                </w:rPr>
                <w:t>NAME/'IVANOV IVAN IVANOVIc'</w:t>
              </w:r>
            </w:ins>
          </w:p>
        </w:tc>
        <w:tc>
          <w:tcPr>
            <w:tcW w:w="4762" w:type="dxa"/>
          </w:tcPr>
          <w:p w14:paraId="21FFE8F8" w14:textId="3115FE58" w:rsidR="00947A9C" w:rsidRPr="002463B2" w:rsidRDefault="008609F9" w:rsidP="008609F9">
            <w:pPr>
              <w:numPr>
                <w:ilvl w:val="0"/>
                <w:numId w:val="0"/>
              </w:numPr>
              <w:rPr>
                <w:lang w:val="en-US"/>
              </w:rPr>
            </w:pPr>
            <w:ins w:id="2970" w:author="Pervova 21.1" w:date="2020-03-04T20:34:00Z">
              <w:r>
                <w:t>ФИО/</w:t>
              </w:r>
            </w:ins>
            <w:ins w:id="2971" w:author="Pervova 21.1" w:date="2020-03-04T20:35:00Z">
              <w:r>
                <w:t>н</w:t>
              </w:r>
            </w:ins>
            <w:ins w:id="2972" w:author="Pervova 21.1" w:date="2020-03-04T20:34:00Z">
              <w:r>
                <w:t>аименование</w:t>
              </w:r>
            </w:ins>
            <w:ins w:id="2973" w:author="Pervova 21.1" w:date="2020-03-04T20:36:00Z">
              <w:r>
                <w:t xml:space="preserve"> владельца</w:t>
              </w:r>
            </w:ins>
          </w:p>
        </w:tc>
      </w:tr>
      <w:tr w:rsidR="00947A9C" w:rsidRPr="005476B1" w:rsidDel="002463B2" w14:paraId="38BB0197" w14:textId="2D56148C" w:rsidTr="0010606C">
        <w:trPr>
          <w:del w:id="2974" w:author="Pervova 77" w:date="2017-01-23T16:53:00Z"/>
        </w:trPr>
        <w:tc>
          <w:tcPr>
            <w:tcW w:w="5488" w:type="dxa"/>
          </w:tcPr>
          <w:p w14:paraId="1E7EFE78" w14:textId="145264E3" w:rsidR="00947A9C" w:rsidRPr="00E32700" w:rsidDel="002463B2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del w:id="2975" w:author="Pervova 77" w:date="2017-01-23T16:53:00Z"/>
                <w:lang w:val="en-US"/>
              </w:rPr>
            </w:pPr>
            <w:del w:id="2976" w:author="Pervova 77" w:date="2017-01-23T16:53:00Z">
              <w:r w:rsidRPr="00E32700" w:rsidDel="002463B2">
                <w:rPr>
                  <w:lang w:val="en-US"/>
                </w:rPr>
                <w:delText>/NAME/'IVANOV IVAN IVANOVIc'</w:delText>
              </w:r>
            </w:del>
          </w:p>
        </w:tc>
        <w:tc>
          <w:tcPr>
            <w:tcW w:w="4762" w:type="dxa"/>
          </w:tcPr>
          <w:p w14:paraId="08F4F72C" w14:textId="3C729F34" w:rsidR="00947A9C" w:rsidRPr="00E32700" w:rsidDel="002463B2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del w:id="2977" w:author="Pervova 77" w:date="2017-01-23T16:53:00Z"/>
                <w:lang w:val="en-US"/>
              </w:rPr>
            </w:pPr>
          </w:p>
        </w:tc>
      </w:tr>
      <w:tr w:rsidR="00947A9C" w:rsidRPr="00B3701A" w14:paraId="13C22EBA" w14:textId="77777777" w:rsidTr="0010606C">
        <w:tc>
          <w:tcPr>
            <w:tcW w:w="5488" w:type="dxa"/>
          </w:tcPr>
          <w:p w14:paraId="2D8E3C21" w14:textId="3025FD49" w:rsidR="00947A9C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978" w:author="Pervova 77" w:date="2017-01-23T16:53:00Z">
              <w:r w:rsidRPr="00E32700">
                <w:rPr>
                  <w:lang w:val="en-US"/>
                </w:rPr>
                <w:t xml:space="preserve"> </w:t>
              </w:r>
            </w:ins>
            <w:r w:rsidRPr="00CC4B42">
              <w:rPr>
                <w:lang w:val="en-US"/>
              </w:rPr>
              <w:t xml:space="preserve">/ADDR/'G. OREL, </w:t>
            </w:r>
            <w:r>
              <w:rPr>
                <w:lang w:val="en-US"/>
              </w:rPr>
              <w:t>U</w:t>
            </w:r>
            <w:r w:rsidRPr="00CC4B42">
              <w:rPr>
                <w:lang w:val="en-US"/>
              </w:rPr>
              <w:t>L. STROIT</w:t>
            </w:r>
          </w:p>
          <w:p w14:paraId="7938D6F1" w14:textId="2D87D0E5" w:rsidR="00947A9C" w:rsidRPr="00AF4D92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proofErr w:type="spellStart"/>
            <w:r w:rsidRPr="00CC4B42">
              <w:rPr>
                <w:lang w:val="en-US"/>
              </w:rPr>
              <w:t>ELE</w:t>
            </w:r>
            <w:r>
              <w:rPr>
                <w:lang w:val="en-US"/>
              </w:rPr>
              <w:t>i</w:t>
            </w:r>
            <w:proofErr w:type="spellEnd"/>
            <w:r w:rsidRPr="00CC4B42">
              <w:rPr>
                <w:lang w:val="en-US"/>
              </w:rPr>
              <w:t xml:space="preserve"> D, 5, KV. 789</w:t>
            </w:r>
            <w:r w:rsidRPr="006B628D">
              <w:t>'</w:t>
            </w:r>
          </w:p>
        </w:tc>
        <w:tc>
          <w:tcPr>
            <w:tcW w:w="4762" w:type="dxa"/>
          </w:tcPr>
          <w:p w14:paraId="149ADAA2" w14:textId="7D3135D7" w:rsidR="00947A9C" w:rsidRPr="00AF4D92" w:rsidRDefault="008609F9" w:rsidP="008609F9">
            <w:pPr>
              <w:rPr>
                <w:lang w:val="en-US"/>
              </w:rPr>
            </w:pPr>
            <w:ins w:id="2979" w:author="Pervova 21.1" w:date="2020-03-04T20:36:00Z">
              <w:r>
                <w:t>Адрес</w:t>
              </w:r>
            </w:ins>
          </w:p>
        </w:tc>
      </w:tr>
      <w:tr w:rsidR="00947A9C" w14:paraId="4E5FBFBB" w14:textId="77777777" w:rsidTr="0010606C">
        <w:tc>
          <w:tcPr>
            <w:tcW w:w="5488" w:type="dxa"/>
          </w:tcPr>
          <w:p w14:paraId="1B87600D" w14:textId="7173EEF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2980" w:author="Pervova 77" w:date="2017-01-23T16:53:00Z">
              <w:r>
                <w:t xml:space="preserve"> </w:t>
              </w:r>
            </w:ins>
            <w:r w:rsidRPr="006B628D">
              <w:t>/CTRY/RU</w:t>
            </w:r>
          </w:p>
        </w:tc>
        <w:tc>
          <w:tcPr>
            <w:tcW w:w="4762" w:type="dxa"/>
          </w:tcPr>
          <w:p w14:paraId="337C9B54" w14:textId="01D34433" w:rsidR="00947A9C" w:rsidRDefault="008609F9" w:rsidP="008609F9">
            <w:ins w:id="2981" w:author="Pervova 21.1" w:date="2020-03-04T20:35:00Z">
              <w:r>
                <w:t>С</w:t>
              </w:r>
              <w:r w:rsidRPr="008609F9">
                <w:t>трана</w:t>
              </w:r>
            </w:ins>
          </w:p>
        </w:tc>
      </w:tr>
      <w:tr w:rsidR="004B1E53" w14:paraId="3809A164" w14:textId="77777777" w:rsidTr="0010606C">
        <w:tc>
          <w:tcPr>
            <w:tcW w:w="5488" w:type="dxa"/>
          </w:tcPr>
          <w:p w14:paraId="4A4B3715" w14:textId="66F75563" w:rsidR="004B1E53" w:rsidRDefault="004B1E53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:95S::ALTE//CCPT/RU/4444 444444</w:t>
            </w:r>
          </w:p>
        </w:tc>
        <w:tc>
          <w:tcPr>
            <w:tcW w:w="4762" w:type="dxa"/>
          </w:tcPr>
          <w:p w14:paraId="428D0BC7" w14:textId="70306894" w:rsidR="004B1E53" w:rsidRDefault="004B1E53" w:rsidP="00136690">
            <w:pPr>
              <w:numPr>
                <w:ilvl w:val="0"/>
                <w:numId w:val="0"/>
              </w:numPr>
            </w:pPr>
            <w:ins w:id="2982" w:author="Pervova 21.1" w:date="2020-03-06T13:42:00Z">
              <w:r>
                <w:t>Серия и номер паспорта владельца</w:t>
              </w:r>
            </w:ins>
          </w:p>
        </w:tc>
      </w:tr>
      <w:tr w:rsidR="006F0574" w:rsidRPr="006F0574" w14:paraId="745568E7" w14:textId="77777777" w:rsidTr="0010606C">
        <w:tc>
          <w:tcPr>
            <w:tcW w:w="5488" w:type="dxa"/>
          </w:tcPr>
          <w:p w14:paraId="648159D5" w14:textId="6E707DCD" w:rsidR="006F0574" w:rsidRPr="00AF4D9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CC4B42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CC4B42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51603EC8" w14:textId="432E9E02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ins w:id="2983" w:author="Pervova 21.1" w:date="2020-03-03T14:25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6F0574" w:rsidRPr="006F0574" w14:paraId="64CA9450" w14:textId="77777777" w:rsidTr="0010606C">
        <w:tc>
          <w:tcPr>
            <w:tcW w:w="5488" w:type="dxa"/>
          </w:tcPr>
          <w:p w14:paraId="053C59B3" w14:textId="530A0A01" w:rsidR="006F0574" w:rsidRPr="00CC4B4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7749C9AB" w14:textId="627C3BAB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ins w:id="2984" w:author="Pervova 21.1" w:date="2020-03-03T14:23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6F0574" w:rsidRPr="00C15C94" w14:paraId="7FF3AA5B" w14:textId="77777777" w:rsidTr="0010606C">
        <w:tc>
          <w:tcPr>
            <w:tcW w:w="5488" w:type="dxa"/>
          </w:tcPr>
          <w:p w14:paraId="0BA6557D" w14:textId="487C4552" w:rsidR="006F0574" w:rsidRPr="00AF4D92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:95S::ALTE/NSDR/RHID/RU/1</w:t>
            </w:r>
          </w:p>
        </w:tc>
        <w:tc>
          <w:tcPr>
            <w:tcW w:w="4762" w:type="dxa"/>
          </w:tcPr>
          <w:p w14:paraId="072A61B9" w14:textId="0DC08D35" w:rsidR="006F0574" w:rsidRPr="00C15C94" w:rsidRDefault="006F0574" w:rsidP="004E3E18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del w:id="2985" w:author="Pervova 21.1" w:date="2020-03-06T14:01:00Z">
              <w:r w:rsidRPr="002A48F2" w:rsidDel="004E3E18">
                <w:delText xml:space="preserve"> </w:delText>
              </w:r>
            </w:del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</w:t>
            </w:r>
            <w:proofErr w:type="gramStart"/>
            <w:r>
              <w:t>указанного</w:t>
            </w:r>
            <w:proofErr w:type="gramEnd"/>
            <w:r>
              <w:t xml:space="preserve"> в блоке </w:t>
            </w:r>
            <w:r>
              <w:rPr>
                <w:lang w:val="en-US"/>
              </w:rPr>
              <w:t>BENODET</w:t>
            </w:r>
          </w:p>
        </w:tc>
      </w:tr>
      <w:tr w:rsidR="00F82764" w14:paraId="5F6EF5B6" w14:textId="77777777" w:rsidTr="0010606C">
        <w:tc>
          <w:tcPr>
            <w:tcW w:w="5488" w:type="dxa"/>
          </w:tcPr>
          <w:p w14:paraId="41DB4F15" w14:textId="61B7DDE2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:36B::OWND//UNIT/500,</w:t>
            </w:r>
          </w:p>
        </w:tc>
        <w:tc>
          <w:tcPr>
            <w:tcW w:w="4762" w:type="dxa"/>
          </w:tcPr>
          <w:p w14:paraId="1575B35F" w14:textId="0E530070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2986" w:author="Pervova 21.1" w:date="2020-03-03T14:46:00Z">
              <w:r>
                <w:t xml:space="preserve">Количество ценных бумаг, </w:t>
              </w:r>
            </w:ins>
            <w:proofErr w:type="gramStart"/>
            <w:ins w:id="2987" w:author="Pervova 21.1" w:date="2020-03-03T17:48:00Z">
              <w:r w:rsidR="004459A3">
                <w:t>принадлежащих</w:t>
              </w:r>
            </w:ins>
            <w:proofErr w:type="gramEnd"/>
            <w:ins w:id="2988" w:author="Pervova 21.1" w:date="2020-03-03T14:46:00Z">
              <w:r>
                <w:t xml:space="preserve"> владельцу</w:t>
              </w:r>
            </w:ins>
          </w:p>
        </w:tc>
      </w:tr>
      <w:tr w:rsidR="00F82764" w14:paraId="1AC36319" w14:textId="77777777" w:rsidTr="0010606C">
        <w:tc>
          <w:tcPr>
            <w:tcW w:w="5488" w:type="dxa"/>
          </w:tcPr>
          <w:p w14:paraId="3ED53BC8" w14:textId="1798D22E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:16S:BENODET</w:t>
            </w:r>
          </w:p>
        </w:tc>
        <w:tc>
          <w:tcPr>
            <w:tcW w:w="4762" w:type="dxa"/>
          </w:tcPr>
          <w:p w14:paraId="15633A61" w14:textId="52CCD875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F82764" w:rsidRPr="00AF4D92" w14:paraId="6766F453" w14:textId="77777777" w:rsidTr="0010606C">
        <w:tc>
          <w:tcPr>
            <w:tcW w:w="5488" w:type="dxa"/>
          </w:tcPr>
          <w:p w14:paraId="54BD70FA" w14:textId="1C6B1337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2A3F7D2" w14:textId="590E80AB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7B6C0A7F" w14:textId="77777777" w:rsidTr="0010606C">
        <w:tc>
          <w:tcPr>
            <w:tcW w:w="5488" w:type="dxa"/>
          </w:tcPr>
          <w:p w14:paraId="73B80777" w14:textId="63FF6D3C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60365F9" w14:textId="62153E2F" w:rsidR="00F82764" w:rsidRPr="00AF4D92" w:rsidRDefault="00F8276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14:paraId="5E568DA9" w14:textId="77777777" w:rsidTr="0010606C">
        <w:tc>
          <w:tcPr>
            <w:tcW w:w="5488" w:type="dxa"/>
          </w:tcPr>
          <w:p w14:paraId="7ADBB2E1" w14:textId="2DEFC2E9" w:rsidR="00F82764" w:rsidRDefault="00F82764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596A4E9C" w14:textId="26E591AA" w:rsidR="00F82764" w:rsidRDefault="0029504F" w:rsidP="0029504F">
            <w:ins w:id="2989" w:author="Pervova 21.1" w:date="2020-03-03T18:29:00Z">
              <w:r w:rsidRPr="0029504F">
                <w:t>Признак разнонаправленного голосования</w:t>
              </w:r>
            </w:ins>
          </w:p>
        </w:tc>
      </w:tr>
      <w:tr w:rsidR="005B1F31" w14:paraId="11697E75" w14:textId="77777777" w:rsidTr="0010606C">
        <w:tc>
          <w:tcPr>
            <w:tcW w:w="5488" w:type="dxa"/>
          </w:tcPr>
          <w:p w14:paraId="3985882D" w14:textId="6F56C110" w:rsid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52C602E2" w14:textId="79F2FB1B" w:rsidR="005B1F31" w:rsidRDefault="005B1F31" w:rsidP="000866A5">
            <w:pPr>
              <w:numPr>
                <w:ilvl w:val="0"/>
                <w:numId w:val="1"/>
              </w:numPr>
              <w:ind w:left="0" w:firstLine="0"/>
            </w:pPr>
            <w:ins w:id="2990" w:author="Pervova 21.1" w:date="2020-03-04T20:58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5B1F31" w:rsidRPr="000E500F" w14:paraId="6AAC0F2B" w14:textId="77777777" w:rsidTr="00A003A5">
        <w:trPr>
          <w:trHeight w:val="157"/>
        </w:trPr>
        <w:tc>
          <w:tcPr>
            <w:tcW w:w="5488" w:type="dxa"/>
          </w:tcPr>
          <w:p w14:paraId="216A35A2" w14:textId="288C6E70" w:rsidR="005B1F31" w:rsidRPr="00CF057B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lastRenderedPageBreak/>
              <w:t>:70E::INST//ISLB/1.1/TYPE/ORDN/RSLT/</w:t>
            </w:r>
          </w:p>
          <w:p w14:paraId="172506A1" w14:textId="02983A48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CONY/QVTG/500</w:t>
            </w:r>
          </w:p>
        </w:tc>
        <w:tc>
          <w:tcPr>
            <w:tcW w:w="4762" w:type="dxa"/>
          </w:tcPr>
          <w:p w14:paraId="027C03D7" w14:textId="0D848582" w:rsidR="005B1F31" w:rsidRPr="00961492" w:rsidRDefault="005B1F31" w:rsidP="00961492">
            <w:pPr>
              <w:ind w:left="0" w:firstLine="0"/>
            </w:pPr>
            <w:ins w:id="2991" w:author="Pervova 21.1" w:date="2020-03-03T17:55:00Z">
              <w:r w:rsidRPr="00961492">
                <w:t>Голосование по вопросу "За"</w:t>
              </w:r>
            </w:ins>
            <w:ins w:id="2992" w:author="Pervova 21.1" w:date="2020-03-06T14:08:00Z">
              <w:r w:rsidR="00961492" w:rsidRPr="00961492">
                <w:t>, п.п.1.1, тип голосования - обычное</w:t>
              </w:r>
            </w:ins>
          </w:p>
        </w:tc>
      </w:tr>
      <w:tr w:rsidR="005B1F31" w:rsidRPr="00CF057B" w14:paraId="17E3CAE0" w14:textId="77777777" w:rsidTr="0010606C">
        <w:tc>
          <w:tcPr>
            <w:tcW w:w="5488" w:type="dxa"/>
          </w:tcPr>
          <w:p w14:paraId="798FB867" w14:textId="00EC6BA7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/TYPE/ORDN/RSLT/</w:t>
            </w:r>
          </w:p>
          <w:p w14:paraId="65CECA13" w14:textId="19A23B69" w:rsidR="005B1F31" w:rsidRPr="00AF4D9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CONN/QVTG/500</w:t>
            </w:r>
          </w:p>
        </w:tc>
        <w:tc>
          <w:tcPr>
            <w:tcW w:w="4762" w:type="dxa"/>
          </w:tcPr>
          <w:p w14:paraId="492B297F" w14:textId="3D2DF747" w:rsidR="005B1F31" w:rsidRPr="00961492" w:rsidRDefault="005B1F31" w:rsidP="00961492">
            <w:pPr>
              <w:ind w:left="0" w:firstLine="0"/>
            </w:pPr>
            <w:ins w:id="2993" w:author="Pervova 21.1" w:date="2020-03-03T17:55:00Z">
              <w:r w:rsidRPr="00961492">
                <w:t>Голосование по вопросу "Против"</w:t>
              </w:r>
            </w:ins>
            <w:ins w:id="2994" w:author="Pervova 21.1" w:date="2020-03-06T14:08:00Z">
              <w:r w:rsidR="00961492" w:rsidRPr="00961492">
                <w:t>, п.п.1.</w:t>
              </w:r>
              <w:r w:rsidR="00961492">
                <w:t>2</w:t>
              </w:r>
              <w:r w:rsidR="00961492" w:rsidRPr="00961492">
                <w:t>, тип голосования - обычное</w:t>
              </w:r>
            </w:ins>
          </w:p>
        </w:tc>
      </w:tr>
      <w:tr w:rsidR="005B1F31" w:rsidRPr="00CF057B" w14:paraId="24A1B907" w14:textId="77777777" w:rsidTr="0010606C">
        <w:tc>
          <w:tcPr>
            <w:tcW w:w="5488" w:type="dxa"/>
          </w:tcPr>
          <w:p w14:paraId="00C2C8A9" w14:textId="50DF7606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</w:t>
            </w:r>
          </w:p>
          <w:p w14:paraId="18EAAFC5" w14:textId="4B989F5C" w:rsidR="005B1F31" w:rsidRPr="00AF4D9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</w:t>
            </w:r>
            <w:r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7E65DB79" w14:textId="30769EB0" w:rsidR="005B1F31" w:rsidRPr="00961492" w:rsidRDefault="005B1F31" w:rsidP="00961492">
            <w:pPr>
              <w:ind w:left="34" w:hanging="34"/>
            </w:pPr>
            <w:ins w:id="2995" w:author="Pervova 21.1" w:date="2020-03-03T17:54:00Z">
              <w:r w:rsidRPr="00961492">
                <w:t>Голосование по вопросу "За"</w:t>
              </w:r>
            </w:ins>
            <w:ins w:id="2996" w:author="Pervova 21.1" w:date="2020-03-06T14:12:00Z">
              <w:r w:rsidR="00961492">
                <w:t xml:space="preserve"> </w:t>
              </w:r>
              <w:r w:rsidR="00961492" w:rsidRPr="00961492">
                <w:t>п.п.2.1.1, тип голосования - кумулятивное</w:t>
              </w:r>
            </w:ins>
          </w:p>
        </w:tc>
      </w:tr>
      <w:tr w:rsidR="005B1F31" w:rsidRPr="00CF057B" w14:paraId="088B2A15" w14:textId="77777777" w:rsidTr="0010606C">
        <w:tc>
          <w:tcPr>
            <w:tcW w:w="5488" w:type="dxa"/>
          </w:tcPr>
          <w:p w14:paraId="0596D033" w14:textId="7F0E351E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</w:t>
            </w:r>
          </w:p>
          <w:p w14:paraId="53F5A7EC" w14:textId="05BDEFA6" w:rsidR="005B1F31" w:rsidRPr="00CC4B4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1237FA54" w14:textId="0AC53D4D" w:rsidR="005B1F31" w:rsidRPr="00961492" w:rsidRDefault="005B1F31" w:rsidP="00961492">
            <w:pPr>
              <w:ind w:left="0" w:firstLine="0"/>
            </w:pPr>
            <w:ins w:id="2997" w:author="Pervova 21.1" w:date="2020-03-03T17:54:00Z">
              <w:r w:rsidRPr="00961492">
                <w:t>Голосование по вопросу "За"</w:t>
              </w:r>
            </w:ins>
            <w:ins w:id="2998" w:author="Pervova 21.1" w:date="2020-03-06T14:12:00Z">
              <w:r w:rsidR="00961492">
                <w:t xml:space="preserve"> </w:t>
              </w:r>
              <w:r w:rsidR="00961492" w:rsidRPr="00961492">
                <w:t>п.п.2.1.</w:t>
              </w:r>
              <w:r w:rsidR="00961492">
                <w:t>2</w:t>
              </w:r>
              <w:r w:rsidR="00961492" w:rsidRPr="00961492">
                <w:t>, тип голосования - кумулятивное</w:t>
              </w:r>
            </w:ins>
          </w:p>
        </w:tc>
      </w:tr>
      <w:tr w:rsidR="005B1F31" w:rsidRPr="00CF057B" w14:paraId="15281DAF" w14:textId="77777777" w:rsidTr="0010606C">
        <w:tc>
          <w:tcPr>
            <w:tcW w:w="5488" w:type="dxa"/>
          </w:tcPr>
          <w:p w14:paraId="655E804D" w14:textId="32162EFB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/RSLT/</w:t>
            </w:r>
          </w:p>
          <w:p w14:paraId="5DDA18A1" w14:textId="756CEE26" w:rsidR="005B1F31" w:rsidRPr="00CC4B4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CONY/QVTG/</w:t>
            </w:r>
            <w:r w:rsidRPr="00A003A5">
              <w:rPr>
                <w:lang w:val="en-US"/>
              </w:rPr>
              <w:t>4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12EFD0C0" w14:textId="233C04BF" w:rsidR="005B1F31" w:rsidRPr="00961492" w:rsidRDefault="005B1F31" w:rsidP="00961492">
            <w:pPr>
              <w:ind w:left="0" w:firstLine="0"/>
            </w:pPr>
            <w:ins w:id="2999" w:author="Pervova 21.1" w:date="2020-03-03T17:54:00Z">
              <w:r w:rsidRPr="00961492">
                <w:t>Голосование по вопросу "За"</w:t>
              </w:r>
            </w:ins>
            <w:ins w:id="3000" w:author="Pervova 21.1" w:date="2020-03-06T14:12:00Z">
              <w:r w:rsidR="00961492">
                <w:t xml:space="preserve"> </w:t>
              </w:r>
              <w:r w:rsidR="00961492" w:rsidRPr="00961492">
                <w:t>п.п.2.1.</w:t>
              </w:r>
            </w:ins>
            <w:ins w:id="3001" w:author="Pervova 21.1" w:date="2020-03-06T14:13:00Z">
              <w:r w:rsidR="00961492">
                <w:t>3</w:t>
              </w:r>
            </w:ins>
            <w:ins w:id="3002" w:author="Pervova 21.1" w:date="2020-03-06T14:12:00Z">
              <w:r w:rsidR="00961492" w:rsidRPr="00961492">
                <w:t>, тип голосования - кумулятивное</w:t>
              </w:r>
            </w:ins>
          </w:p>
        </w:tc>
      </w:tr>
      <w:tr w:rsidR="005B1F31" w:rsidRPr="00CF057B" w14:paraId="5E5A4116" w14:textId="77777777" w:rsidTr="0010606C">
        <w:tc>
          <w:tcPr>
            <w:tcW w:w="5488" w:type="dxa"/>
          </w:tcPr>
          <w:p w14:paraId="7EDB6AB7" w14:textId="2FA5ED1C" w:rsidR="005B1F31" w:rsidRPr="00CF057B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.1/TYPE/ORDN/RSLT/</w:t>
            </w:r>
          </w:p>
          <w:p w14:paraId="3F078470" w14:textId="4299F44D" w:rsidR="005B1F31" w:rsidRPr="00CC4B42" w:rsidRDefault="005B1F31" w:rsidP="00A003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</w:p>
        </w:tc>
        <w:tc>
          <w:tcPr>
            <w:tcW w:w="4762" w:type="dxa"/>
          </w:tcPr>
          <w:p w14:paraId="1E708991" w14:textId="46F2A994" w:rsidR="005B1F31" w:rsidRPr="00961492" w:rsidRDefault="005B1F31" w:rsidP="00961492">
            <w:pPr>
              <w:ind w:left="0" w:firstLine="0"/>
            </w:pPr>
            <w:ins w:id="3003" w:author="Pervova 21.1" w:date="2020-03-03T18:01:00Z">
              <w:r w:rsidRPr="00961492">
                <w:t>Голосование по вопросу "Воздержаться"</w:t>
              </w:r>
            </w:ins>
            <w:ins w:id="3004" w:author="Pervova 21.1" w:date="2020-03-06T14:09:00Z">
              <w:r w:rsidR="00961492" w:rsidRPr="00961492">
                <w:t>, п.п.</w:t>
              </w:r>
              <w:r w:rsidR="00961492">
                <w:t>3</w:t>
              </w:r>
              <w:r w:rsidR="00961492" w:rsidRPr="00961492">
                <w:t>.1, тип голосования - обычное</w:t>
              </w:r>
            </w:ins>
          </w:p>
        </w:tc>
      </w:tr>
      <w:tr w:rsidR="005B1F31" w:rsidRPr="00AF4D92" w14:paraId="2AD59ED8" w14:textId="77777777" w:rsidTr="0010606C">
        <w:tc>
          <w:tcPr>
            <w:tcW w:w="5488" w:type="dxa"/>
          </w:tcPr>
          <w:p w14:paraId="6B4415FC" w14:textId="1337B1E3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2E0C5996" w14:textId="660CC6E8" w:rsidR="005B1F31" w:rsidRPr="00AF4D92" w:rsidRDefault="005B1F31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5B8FD441" w14:textId="77777777" w:rsidR="008A44AD" w:rsidRDefault="008A44AD" w:rsidP="000866A5">
      <w:pPr>
        <w:numPr>
          <w:ilvl w:val="0"/>
          <w:numId w:val="0"/>
        </w:numPr>
      </w:pPr>
    </w:p>
    <w:p w14:paraId="7490A2B0" w14:textId="0747E0B4" w:rsidR="00014AFF" w:rsidRDefault="00945BF0" w:rsidP="00014AFF">
      <w:pPr>
        <w:pStyle w:val="1"/>
        <w:numPr>
          <w:ilvl w:val="0"/>
          <w:numId w:val="2"/>
        </w:numPr>
      </w:pPr>
      <w:bookmarkStart w:id="3005" w:name="_Toc445282171"/>
      <w:bookmarkStart w:id="3006" w:name="_Toc35984230"/>
      <w:bookmarkStart w:id="3007" w:name="_Toc36031416"/>
      <w:ins w:id="3008" w:author="Pervova 21.1" w:date="2020-03-04T20:37:00Z">
        <w:r>
          <w:t xml:space="preserve">Сообщение МТ565. </w:t>
        </w:r>
      </w:ins>
      <w:r w:rsidR="00014AFF">
        <w:t xml:space="preserve">О волеизъявлении лица – Владельца счета в НРД или </w:t>
      </w:r>
      <w:r w:rsidR="00B13DD8">
        <w:t>доверительного управляющего</w:t>
      </w:r>
      <w:r w:rsidR="00014AFF">
        <w:t>.</w:t>
      </w:r>
      <w:bookmarkEnd w:id="3005"/>
      <w:bookmarkEnd w:id="3006"/>
      <w:bookmarkEnd w:id="3007"/>
    </w:p>
    <w:p w14:paraId="6BBE339E" w14:textId="77777777" w:rsidR="00014AFF" w:rsidRDefault="00014AFF" w:rsidP="00FC2267">
      <w:pPr>
        <w:numPr>
          <w:ilvl w:val="0"/>
          <w:numId w:val="1"/>
        </w:numPr>
        <w:ind w:left="0" w:firstLine="0"/>
      </w:pPr>
      <w:r>
        <w:t>Легенда:</w:t>
      </w:r>
    </w:p>
    <w:p w14:paraId="7ACF3400" w14:textId="77777777" w:rsidR="00014AFF" w:rsidRDefault="00014AFF" w:rsidP="00FC2267">
      <w:pPr>
        <w:numPr>
          <w:ilvl w:val="0"/>
          <w:numId w:val="1"/>
        </w:numPr>
        <w:ind w:left="0" w:firstLine="0"/>
      </w:pPr>
      <w:r>
        <w:t>Владелец счета в НРД или доверительный управляющий высылает инструкцию ::SEME//02 о волеизъявлении лица.</w:t>
      </w:r>
    </w:p>
    <w:p w14:paraId="7A0ACAB9" w14:textId="52C96309" w:rsidR="00014AFF" w:rsidRPr="007B326A" w:rsidRDefault="00014AFF" w:rsidP="00FC2267">
      <w:pPr>
        <w:numPr>
          <w:ilvl w:val="0"/>
          <w:numId w:val="1"/>
        </w:numPr>
        <w:ind w:left="0" w:firstLine="0"/>
      </w:pPr>
      <w:r>
        <w:t>Примечание: 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</w:t>
      </w:r>
      <w:proofErr w:type="gramStart"/>
      <w:r>
        <w:t xml:space="preserve"> :</w:t>
      </w:r>
      <w:proofErr w:type="gramEnd"/>
      <w:r>
        <w:t>94а::SAFE – не заполняются.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14AFF" w14:paraId="68E4F7A4" w14:textId="77777777" w:rsidTr="008F01D6">
        <w:tc>
          <w:tcPr>
            <w:tcW w:w="5488" w:type="dxa"/>
            <w:shd w:val="clear" w:color="auto" w:fill="F2F2F2" w:themeFill="background1" w:themeFillShade="F2"/>
          </w:tcPr>
          <w:p w14:paraId="02FAFF62" w14:textId="77777777" w:rsidR="00014AFF" w:rsidRPr="00445088" w:rsidRDefault="00014AFF" w:rsidP="008F01D6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223F7C3" w14:textId="77777777" w:rsidR="00014AFF" w:rsidRDefault="00014AFF" w:rsidP="008F01D6">
            <w:pPr>
              <w:pStyle w:val="a3"/>
              <w:ind w:left="0"/>
            </w:pPr>
            <w:r>
              <w:t>Комментарии</w:t>
            </w:r>
          </w:p>
        </w:tc>
      </w:tr>
      <w:tr w:rsidR="00014AFF" w14:paraId="471F9DFB" w14:textId="77777777" w:rsidTr="008F01D6">
        <w:tc>
          <w:tcPr>
            <w:tcW w:w="5488" w:type="dxa"/>
          </w:tcPr>
          <w:p w14:paraId="32FD2C77" w14:textId="77777777" w:rsidR="00014AFF" w:rsidRPr="00445088" w:rsidRDefault="00014AFF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359F9B8F" w14:textId="77777777" w:rsidR="00014AFF" w:rsidRDefault="00014AFF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4B51102" w14:textId="77777777" w:rsidTr="008F01D6">
        <w:tc>
          <w:tcPr>
            <w:tcW w:w="5488" w:type="dxa"/>
          </w:tcPr>
          <w:p w14:paraId="22FC88A4" w14:textId="77777777" w:rsidR="005476B1" w:rsidRPr="00445088" w:rsidRDefault="005476B1" w:rsidP="008F01D6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6B628D">
              <w:t>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4D12C8FB" w14:textId="218D0280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ins w:id="3009" w:author="Pervova 21.1" w:date="2020-03-03T13:46:00Z">
              <w:r w:rsidRPr="00393CC1">
                <w:t xml:space="preserve">Референс КД </w:t>
              </w:r>
            </w:ins>
          </w:p>
        </w:tc>
      </w:tr>
      <w:tr w:rsidR="005476B1" w14:paraId="3F26F0CD" w14:textId="77777777" w:rsidTr="008F01D6">
        <w:tc>
          <w:tcPr>
            <w:tcW w:w="5488" w:type="dxa"/>
          </w:tcPr>
          <w:p w14:paraId="115A730A" w14:textId="77777777" w:rsidR="005476B1" w:rsidRPr="00445088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:20C::SEME//02</w:t>
            </w:r>
          </w:p>
        </w:tc>
        <w:tc>
          <w:tcPr>
            <w:tcW w:w="4762" w:type="dxa"/>
          </w:tcPr>
          <w:p w14:paraId="55FBFD08" w14:textId="2C449DA2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ins w:id="3010" w:author="Pervova 21.1" w:date="2020-03-02T22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28AD92F3" w14:textId="77777777" w:rsidTr="008F01D6">
        <w:tc>
          <w:tcPr>
            <w:tcW w:w="5488" w:type="dxa"/>
          </w:tcPr>
          <w:p w14:paraId="53F0BA98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5533360E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32DADB5" w14:textId="77777777" w:rsidTr="008F01D6">
        <w:tc>
          <w:tcPr>
            <w:tcW w:w="5488" w:type="dxa"/>
          </w:tcPr>
          <w:p w14:paraId="25EB4248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4D5A7B01" w14:textId="49F4AC61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ins w:id="3011" w:author="Pervova 21.1" w:date="2020-03-02T21:56:00Z">
              <w:r w:rsidRPr="007F11DB">
                <w:t>Код типа КД</w:t>
              </w:r>
            </w:ins>
          </w:p>
        </w:tc>
      </w:tr>
      <w:tr w:rsidR="005476B1" w14:paraId="4CD8038F" w14:textId="77777777" w:rsidTr="008F01D6">
        <w:tc>
          <w:tcPr>
            <w:tcW w:w="5488" w:type="dxa"/>
          </w:tcPr>
          <w:p w14:paraId="2A6DB227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>
              <w:t>7</w:t>
            </w:r>
            <w:r w:rsidRPr="006B628D">
              <w:t>0</w:t>
            </w:r>
            <w:r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4D583AE3" w14:textId="664C6FE3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ins w:id="3012" w:author="Pervova 21.1" w:date="2020-03-02T21:58:00Z">
              <w:r w:rsidRPr="007F11DB">
                <w:t>Время формирования сообщения</w:t>
              </w:r>
            </w:ins>
          </w:p>
        </w:tc>
      </w:tr>
      <w:tr w:rsidR="005476B1" w14:paraId="1208613D" w14:textId="77777777" w:rsidTr="008F01D6">
        <w:tc>
          <w:tcPr>
            <w:tcW w:w="5488" w:type="dxa"/>
          </w:tcPr>
          <w:p w14:paraId="160D70C6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1CAC1E05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083C78F" w14:textId="77777777" w:rsidTr="008F01D6">
        <w:tc>
          <w:tcPr>
            <w:tcW w:w="5488" w:type="dxa"/>
          </w:tcPr>
          <w:p w14:paraId="66871635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6B628D">
              <w:t>::LINK//565</w:t>
            </w:r>
          </w:p>
        </w:tc>
        <w:tc>
          <w:tcPr>
            <w:tcW w:w="4762" w:type="dxa"/>
          </w:tcPr>
          <w:p w14:paraId="676BE02B" w14:textId="77777777" w:rsidR="005476B1" w:rsidRDefault="005476B1" w:rsidP="008F01D6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947A9C" w14:paraId="55BF40F1" w14:textId="77777777" w:rsidTr="008F01D6">
        <w:tc>
          <w:tcPr>
            <w:tcW w:w="5488" w:type="dxa"/>
          </w:tcPr>
          <w:p w14:paraId="4A8B8F0B" w14:textId="107A5882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66FB6785" w14:textId="6BA0BCD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ins w:id="3013" w:author="Pervova 21.1" w:date="2020-03-03T14:10:00Z">
              <w:r>
                <w:t>Референс ранее поданной инструкции</w:t>
              </w:r>
            </w:ins>
          </w:p>
        </w:tc>
      </w:tr>
      <w:tr w:rsidR="00947A9C" w14:paraId="4BB220B1" w14:textId="77777777" w:rsidTr="008F01D6">
        <w:tc>
          <w:tcPr>
            <w:tcW w:w="5488" w:type="dxa"/>
          </w:tcPr>
          <w:p w14:paraId="252B3F69" w14:textId="750C1579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072C5B2A" w14:textId="2A1B5156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FC1A392" w14:textId="77777777" w:rsidTr="008F01D6">
        <w:tc>
          <w:tcPr>
            <w:tcW w:w="5488" w:type="dxa"/>
          </w:tcPr>
          <w:p w14:paraId="0B9CF641" w14:textId="4C6DC494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1F9FC7D3" w14:textId="51E15459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18D06AF" w14:textId="77777777" w:rsidTr="008F01D6">
        <w:tc>
          <w:tcPr>
            <w:tcW w:w="5488" w:type="dxa"/>
          </w:tcPr>
          <w:p w14:paraId="52AD018A" w14:textId="471A2A9B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5220DB61" w14:textId="5CA87EE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0C83BDC1" w14:textId="77777777" w:rsidTr="008F01D6">
        <w:tc>
          <w:tcPr>
            <w:tcW w:w="5488" w:type="dxa"/>
          </w:tcPr>
          <w:p w14:paraId="2A463760" w14:textId="143F54E5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62C72282" w14:textId="0C8638D7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ins w:id="3014" w:author="Pervova 21.1" w:date="2020-03-02T21:53:00Z">
              <w:r>
                <w:t>ISIN</w:t>
              </w:r>
            </w:ins>
          </w:p>
        </w:tc>
      </w:tr>
      <w:tr w:rsidR="00947A9C" w14:paraId="12F556AD" w14:textId="77777777" w:rsidTr="008F01D6">
        <w:tc>
          <w:tcPr>
            <w:tcW w:w="5488" w:type="dxa"/>
          </w:tcPr>
          <w:p w14:paraId="35135780" w14:textId="3EFD0A70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4210A0CB" w14:textId="786E6A9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015" w:author="Pervova 21.1" w:date="2020-03-02T21:53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947A9C" w14:paraId="1EA50F2F" w14:textId="77777777" w:rsidTr="008F01D6">
        <w:tc>
          <w:tcPr>
            <w:tcW w:w="5488" w:type="dxa"/>
          </w:tcPr>
          <w:p w14:paraId="690AF6E6" w14:textId="07BCFE24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64AEBD67" w14:textId="34F074C8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ins w:id="3016" w:author="Pervova 21.1" w:date="2020-03-02T21:53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947A9C" w14:paraId="0A207529" w14:textId="77777777" w:rsidTr="008F01D6">
        <w:tc>
          <w:tcPr>
            <w:tcW w:w="5488" w:type="dxa"/>
          </w:tcPr>
          <w:p w14:paraId="3D442DBB" w14:textId="11FA0BCF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>
              <w:t>'</w:t>
            </w:r>
            <w:del w:id="3017" w:author="Pervova 21.1" w:date="2020-03-12T16:49:00Z">
              <w:r w:rsidDel="00A61DC5">
                <w:delText>O</w:delText>
              </w:r>
            </w:del>
            <w:r>
              <w:t>AO ''</w:t>
            </w:r>
            <w:del w:id="3018" w:author="Pervova 21.1" w:date="2020-03-12T16:45:00Z">
              <w:r w:rsidDel="00A61DC5">
                <w:delText>MEGAFON</w:delText>
              </w:r>
            </w:del>
            <w:ins w:id="3019" w:author="Pervova 21.1" w:date="2020-03-12T16:47:00Z">
              <w:r w:rsidR="00A61DC5">
                <w:rPr>
                  <w:lang w:val="en-US"/>
                </w:rPr>
                <w:t>e</w:t>
              </w:r>
            </w:ins>
            <w:ins w:id="3020" w:author="Pervova 21.1" w:date="2020-03-12T16:45:00Z">
              <w:r w:rsidR="00A61DC5">
                <w:t>NERGONEFTEGAZ</w:t>
              </w:r>
            </w:ins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7B9B267D" w14:textId="0F7B805B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021" w:author="Pervova 21.1" w:date="2020-03-02T21:53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947A9C" w14:paraId="38580C50" w14:textId="77777777" w:rsidTr="008F01D6">
        <w:tc>
          <w:tcPr>
            <w:tcW w:w="5488" w:type="dxa"/>
          </w:tcPr>
          <w:p w14:paraId="1A3B6104" w14:textId="6B61515E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730595FD" w14:textId="6CDCBD91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086884D" w14:textId="77777777" w:rsidTr="008F01D6">
        <w:tc>
          <w:tcPr>
            <w:tcW w:w="5488" w:type="dxa"/>
          </w:tcPr>
          <w:p w14:paraId="24DD2737" w14:textId="27EF8D5D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>
              <w:t>:97A::SAFE//</w:t>
            </w:r>
            <w:r>
              <w:rPr>
                <w:lang w:val="en-US"/>
              </w:rPr>
              <w:t>ML</w:t>
            </w:r>
            <w:r w:rsidRPr="006B628D">
              <w:t>1111111111</w:t>
            </w:r>
          </w:p>
        </w:tc>
        <w:tc>
          <w:tcPr>
            <w:tcW w:w="4762" w:type="dxa"/>
          </w:tcPr>
          <w:p w14:paraId="53362DC4" w14:textId="3C7D248A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ins w:id="3022" w:author="Pervova 21.1" w:date="2020-03-03T14:13:00Z">
              <w:r>
                <w:t>Номер счета депонента в НРД</w:t>
              </w:r>
            </w:ins>
          </w:p>
        </w:tc>
      </w:tr>
      <w:tr w:rsidR="00947A9C" w14:paraId="12CDA73E" w14:textId="77777777" w:rsidTr="008F01D6">
        <w:tc>
          <w:tcPr>
            <w:tcW w:w="5488" w:type="dxa"/>
          </w:tcPr>
          <w:p w14:paraId="042698B6" w14:textId="51301407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57BD435A" w14:textId="2F364CE1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2A55652" w14:textId="77777777" w:rsidTr="008F01D6">
        <w:tc>
          <w:tcPr>
            <w:tcW w:w="5488" w:type="dxa"/>
          </w:tcPr>
          <w:p w14:paraId="7695BD4D" w14:textId="0FC26200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698C339F" w14:textId="6AF9E490" w:rsidR="00947A9C" w:rsidRDefault="00947A9C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:rsidRPr="00AF4D92" w14:paraId="689F8E4E" w14:textId="77777777" w:rsidTr="008F01D6">
        <w:tc>
          <w:tcPr>
            <w:tcW w:w="5488" w:type="dxa"/>
          </w:tcPr>
          <w:p w14:paraId="068C7CA5" w14:textId="61328A8B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56968CAC" w14:textId="64E93210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47A9C" w:rsidRPr="00AF4D92" w14:paraId="6E5FB1E2" w14:textId="77777777" w:rsidTr="008F01D6">
        <w:tc>
          <w:tcPr>
            <w:tcW w:w="5488" w:type="dxa"/>
          </w:tcPr>
          <w:p w14:paraId="4C232EC9" w14:textId="32EA631E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7CC6B6CC" w14:textId="56E89008" w:rsidR="00947A9C" w:rsidRPr="00AF4D92" w:rsidRDefault="00947A9C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9504F" w14:paraId="16FFA14B" w14:textId="77777777" w:rsidTr="008F01D6">
        <w:tc>
          <w:tcPr>
            <w:tcW w:w="5488" w:type="dxa"/>
          </w:tcPr>
          <w:p w14:paraId="68381C04" w14:textId="1F673EFF" w:rsidR="0029504F" w:rsidRDefault="0029504F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:22F::CAOP//SPLI</w:t>
            </w:r>
          </w:p>
        </w:tc>
        <w:tc>
          <w:tcPr>
            <w:tcW w:w="4762" w:type="dxa"/>
          </w:tcPr>
          <w:p w14:paraId="4B97BB77" w14:textId="744AC392" w:rsidR="0029504F" w:rsidRDefault="0029504F" w:rsidP="008F01D6">
            <w:pPr>
              <w:numPr>
                <w:ilvl w:val="0"/>
                <w:numId w:val="1"/>
              </w:numPr>
              <w:ind w:left="0" w:firstLine="0"/>
            </w:pPr>
            <w:ins w:id="3023" w:author="Pervova 21.1" w:date="2020-03-03T18:29:00Z">
              <w:r w:rsidRPr="0029504F">
                <w:t>Признак разнонаправленного голосования</w:t>
              </w:r>
            </w:ins>
          </w:p>
        </w:tc>
      </w:tr>
      <w:tr w:rsidR="005B1F31" w14:paraId="2B50DAAC" w14:textId="77777777" w:rsidTr="008F01D6">
        <w:tc>
          <w:tcPr>
            <w:tcW w:w="5488" w:type="dxa"/>
          </w:tcPr>
          <w:p w14:paraId="67DB84A6" w14:textId="4585E585" w:rsidR="005B1F31" w:rsidRDefault="005B1F31" w:rsidP="008F01D6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6B7CBC4E" w14:textId="33B4F3D7" w:rsidR="005B1F31" w:rsidRDefault="005B1F31" w:rsidP="008F01D6">
            <w:pPr>
              <w:numPr>
                <w:ilvl w:val="0"/>
                <w:numId w:val="1"/>
              </w:numPr>
              <w:ind w:left="0" w:firstLine="0"/>
            </w:pPr>
            <w:ins w:id="3024" w:author="Pervova 21.1" w:date="2020-03-04T20:58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5B1F31" w:rsidRPr="00077B9F" w14:paraId="2D54C88A" w14:textId="77777777" w:rsidTr="008F01D6">
        <w:trPr>
          <w:trHeight w:val="157"/>
        </w:trPr>
        <w:tc>
          <w:tcPr>
            <w:tcW w:w="5488" w:type="dxa"/>
          </w:tcPr>
          <w:p w14:paraId="716625FD" w14:textId="633E2EBE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ins w:id="3025" w:author="Вакалюк" w:date="2017-01-30T17:48:00Z"/>
                <w:lang w:val="en-US"/>
              </w:rPr>
            </w:pPr>
            <w:r w:rsidRPr="00CC4B42">
              <w:rPr>
                <w:lang w:val="en-US"/>
              </w:rPr>
              <w:t>:70E::INST//ISLB/1.1/TYPE/ORDN/RSLT</w:t>
            </w:r>
          </w:p>
          <w:p w14:paraId="57E1C655" w14:textId="76CC581D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lastRenderedPageBreak/>
              <w:t>/CONY/QVTG/500</w:t>
            </w:r>
          </w:p>
        </w:tc>
        <w:tc>
          <w:tcPr>
            <w:tcW w:w="4762" w:type="dxa"/>
          </w:tcPr>
          <w:p w14:paraId="0B82A085" w14:textId="36D163B3" w:rsidR="005B1F31" w:rsidRPr="00961492" w:rsidRDefault="005B1F31" w:rsidP="00961492">
            <w:pPr>
              <w:ind w:left="0" w:firstLine="0"/>
            </w:pPr>
            <w:ins w:id="3026" w:author="Pervova 21.1" w:date="2020-03-03T18:33:00Z">
              <w:r w:rsidRPr="00961492">
                <w:lastRenderedPageBreak/>
                <w:t>Голосование по вопросу "За</w:t>
              </w:r>
            </w:ins>
            <w:ins w:id="3027" w:author="Pervova 21.1" w:date="2020-03-06T14:09:00Z">
              <w:r w:rsidR="00961492" w:rsidRPr="00961492">
                <w:t xml:space="preserve">", п.п.1.1, тип </w:t>
              </w:r>
              <w:r w:rsidR="00961492" w:rsidRPr="00961492">
                <w:lastRenderedPageBreak/>
                <w:t xml:space="preserve">голосования - обычное </w:t>
              </w:r>
            </w:ins>
            <w:ins w:id="3028" w:author="Pervova 21.1" w:date="2020-03-03T18:33:00Z">
              <w:r w:rsidRPr="00961492">
                <w:t>"</w:t>
              </w:r>
            </w:ins>
          </w:p>
        </w:tc>
      </w:tr>
      <w:tr w:rsidR="005B1F31" w:rsidRPr="00077B9F" w14:paraId="5760CED0" w14:textId="77777777" w:rsidTr="008F01D6">
        <w:tc>
          <w:tcPr>
            <w:tcW w:w="5488" w:type="dxa"/>
          </w:tcPr>
          <w:p w14:paraId="2E9D6CD2" w14:textId="26A252A5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ins w:id="3029" w:author="Вакалюк" w:date="2017-01-30T17:48:00Z"/>
                <w:lang w:val="en-US"/>
              </w:rPr>
            </w:pPr>
            <w:r>
              <w:rPr>
                <w:lang w:val="en-US"/>
              </w:rPr>
              <w:lastRenderedPageBreak/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289E0EC8" w14:textId="68646FB4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/CONN/QVTG/500</w:t>
            </w:r>
          </w:p>
        </w:tc>
        <w:tc>
          <w:tcPr>
            <w:tcW w:w="4762" w:type="dxa"/>
          </w:tcPr>
          <w:p w14:paraId="52A9CE6B" w14:textId="404801B8" w:rsidR="005B1F31" w:rsidRPr="00961492" w:rsidRDefault="005B1F31" w:rsidP="00961492">
            <w:pPr>
              <w:ind w:left="0" w:firstLine="0"/>
            </w:pPr>
            <w:ins w:id="3030" w:author="Pervova 21.1" w:date="2020-03-03T17:56:00Z">
              <w:r w:rsidRPr="00961492">
                <w:t>Голосование по вопросу "Против</w:t>
              </w:r>
            </w:ins>
            <w:ins w:id="3031" w:author="Pervova 21.1" w:date="2020-03-06T14:09:00Z">
              <w:r w:rsidR="00961492" w:rsidRPr="00961492">
                <w:t>", п.п.1.</w:t>
              </w:r>
            </w:ins>
            <w:ins w:id="3032" w:author="Pervova 21.1" w:date="2020-03-06T14:10:00Z">
              <w:r w:rsidR="00961492">
                <w:t>2</w:t>
              </w:r>
            </w:ins>
            <w:ins w:id="3033" w:author="Pervova 21.1" w:date="2020-03-06T14:09:00Z">
              <w:r w:rsidR="00961492" w:rsidRPr="00961492">
                <w:t>, тип голосования - обычное</w:t>
              </w:r>
            </w:ins>
          </w:p>
        </w:tc>
      </w:tr>
      <w:tr w:rsidR="005B1F31" w:rsidRPr="00077B9F" w14:paraId="2E5172F9" w14:textId="77777777" w:rsidTr="008F01D6">
        <w:tc>
          <w:tcPr>
            <w:tcW w:w="5488" w:type="dxa"/>
          </w:tcPr>
          <w:p w14:paraId="655997FF" w14:textId="2E6B96CA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ins w:id="3034" w:author="Вакалюк" w:date="2017-01-30T17:48:00Z"/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37EAE9A4" w14:textId="3928EEB3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8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4A11F785" w14:textId="2EDF1F46" w:rsidR="005B1F31" w:rsidRPr="00961492" w:rsidRDefault="005B1F31" w:rsidP="00961492">
            <w:pPr>
              <w:ind w:left="0" w:firstLine="0"/>
            </w:pPr>
            <w:ins w:id="3035" w:author="Pervova 21.1" w:date="2020-03-03T18:33:00Z">
              <w:r w:rsidRPr="00961492">
                <w:t>Голосование по вопросу "За"</w:t>
              </w:r>
            </w:ins>
            <w:ins w:id="3036" w:author="Pervova 21.1" w:date="2020-03-06T14:14:00Z">
              <w:r w:rsidR="00961492">
                <w:t xml:space="preserve"> </w:t>
              </w:r>
              <w:r w:rsidR="00961492" w:rsidRPr="00961492">
                <w:t>п.п.</w:t>
              </w:r>
              <w:r w:rsidR="00961492">
                <w:t>2</w:t>
              </w:r>
              <w:r w:rsidR="00961492" w:rsidRPr="00961492">
                <w:t>.1.</w:t>
              </w:r>
              <w:r w:rsidR="00961492">
                <w:t>1</w:t>
              </w:r>
              <w:r w:rsidR="00961492" w:rsidRPr="00961492">
                <w:t>, тип голосования - кумулятивное</w:t>
              </w:r>
            </w:ins>
          </w:p>
        </w:tc>
      </w:tr>
      <w:tr w:rsidR="005B1F31" w:rsidRPr="00077B9F" w14:paraId="1DD05F96" w14:textId="77777777" w:rsidTr="008F01D6">
        <w:tc>
          <w:tcPr>
            <w:tcW w:w="5488" w:type="dxa"/>
          </w:tcPr>
          <w:p w14:paraId="47509DB4" w14:textId="58131913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ins w:id="3037" w:author="Вакалюк" w:date="2017-01-30T17:48:00Z"/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05B48324" w14:textId="7ABED02A" w:rsidR="005B1F31" w:rsidRPr="00CC4B4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42DE6E79" w14:textId="75967BB5" w:rsidR="005B1F31" w:rsidRPr="00961492" w:rsidRDefault="005B1F31" w:rsidP="00961492">
            <w:pPr>
              <w:ind w:left="0" w:firstLine="0"/>
              <w:rPr>
                <w:ins w:id="3038" w:author="Pervova 21.1" w:date="2020-03-03T18:33:00Z"/>
              </w:rPr>
            </w:pPr>
            <w:ins w:id="3039" w:author="Pervova 21.1" w:date="2020-03-03T18:33:00Z">
              <w:r w:rsidRPr="00961492">
                <w:t>Голосование по вопросу "За"</w:t>
              </w:r>
            </w:ins>
            <w:ins w:id="3040" w:author="Pervova 21.1" w:date="2020-03-06T14:14:00Z">
              <w:r w:rsidR="00961492">
                <w:t xml:space="preserve"> </w:t>
              </w:r>
              <w:r w:rsidR="00961492" w:rsidRPr="00961492">
                <w:t>п.п.2.1.</w:t>
              </w:r>
              <w:r w:rsidR="00961492">
                <w:t>2</w:t>
              </w:r>
              <w:r w:rsidR="00961492" w:rsidRPr="00961492">
                <w:t>, тип голосования - кумулятивное</w:t>
              </w:r>
            </w:ins>
          </w:p>
          <w:p w14:paraId="7917B6E5" w14:textId="2050D549" w:rsidR="005B1F31" w:rsidRPr="00961492" w:rsidRDefault="005B1F31" w:rsidP="008F01D6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B1F31" w:rsidRPr="00077B9F" w14:paraId="169F35CB" w14:textId="77777777" w:rsidTr="008F01D6">
        <w:tc>
          <w:tcPr>
            <w:tcW w:w="5488" w:type="dxa"/>
          </w:tcPr>
          <w:p w14:paraId="0D9B0FFB" w14:textId="24350014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ins w:id="3041" w:author="Вакалюк" w:date="2017-01-30T17:48:00Z"/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5DEFC2A6" w14:textId="10C0CF5A" w:rsidR="005B1F31" w:rsidRPr="00CC4B4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 w:rsidRPr="00A003A5">
              <w:rPr>
                <w:lang w:val="en-US"/>
              </w:rPr>
              <w:t>4</w:t>
            </w:r>
            <w:r w:rsidRPr="00CC4B42">
              <w:rPr>
                <w:lang w:val="en-US"/>
              </w:rPr>
              <w:t>00</w:t>
            </w:r>
          </w:p>
        </w:tc>
        <w:tc>
          <w:tcPr>
            <w:tcW w:w="4762" w:type="dxa"/>
          </w:tcPr>
          <w:p w14:paraId="520B4D3E" w14:textId="056C7EBA" w:rsidR="005B1F31" w:rsidRPr="00961492" w:rsidRDefault="005B1F31" w:rsidP="00961492">
            <w:pPr>
              <w:ind w:left="0" w:firstLine="0"/>
            </w:pPr>
            <w:ins w:id="3042" w:author="Pervova 21.1" w:date="2020-03-03T18:33:00Z">
              <w:r w:rsidRPr="00961492">
                <w:t>Голосование по вопросу "За"</w:t>
              </w:r>
            </w:ins>
            <w:ins w:id="3043" w:author="Pervova 21.1" w:date="2020-03-06T14:14:00Z">
              <w:r w:rsidR="00961492">
                <w:t xml:space="preserve"> </w:t>
              </w:r>
              <w:r w:rsidR="00961492" w:rsidRPr="00961492">
                <w:t>п.п.2.1.3, тип голосования - кумулятивное</w:t>
              </w:r>
            </w:ins>
          </w:p>
        </w:tc>
      </w:tr>
      <w:tr w:rsidR="005B1F31" w:rsidRPr="00077B9F" w14:paraId="590E9898" w14:textId="77777777" w:rsidTr="008F01D6">
        <w:tc>
          <w:tcPr>
            <w:tcW w:w="5488" w:type="dxa"/>
          </w:tcPr>
          <w:p w14:paraId="7598F588" w14:textId="7D83DB9B" w:rsidR="005B1F31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ins w:id="3044" w:author="Вакалюк" w:date="2017-01-30T17:48:00Z"/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</w:t>
            </w:r>
          </w:p>
          <w:p w14:paraId="74DF604B" w14:textId="0810483D" w:rsidR="005B1F31" w:rsidRPr="00CC4B4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</w:p>
        </w:tc>
        <w:tc>
          <w:tcPr>
            <w:tcW w:w="4762" w:type="dxa"/>
          </w:tcPr>
          <w:p w14:paraId="387E1C40" w14:textId="213229B8" w:rsidR="005B1F31" w:rsidRPr="00961492" w:rsidRDefault="005B1F31" w:rsidP="00961492">
            <w:pPr>
              <w:ind w:left="0" w:firstLine="0"/>
            </w:pPr>
            <w:ins w:id="3045" w:author="Pervova 21.1" w:date="2020-03-03T18:01:00Z">
              <w:r w:rsidRPr="00961492">
                <w:t>Голосование по вопросу "Воздержаться</w:t>
              </w:r>
            </w:ins>
            <w:ins w:id="3046" w:author="Pervova 21.1" w:date="2020-03-06T14:10:00Z">
              <w:r w:rsidR="00961492" w:rsidRPr="00961492">
                <w:t>", п.п.</w:t>
              </w:r>
              <w:r w:rsidR="00961492">
                <w:t>3</w:t>
              </w:r>
              <w:r w:rsidR="00961492" w:rsidRPr="00961492">
                <w:t>.1, тип голосования - обычное</w:t>
              </w:r>
            </w:ins>
          </w:p>
        </w:tc>
      </w:tr>
      <w:tr w:rsidR="005B1F31" w:rsidRPr="00AF4D92" w14:paraId="464278E2" w14:textId="77777777" w:rsidTr="008F01D6">
        <w:tc>
          <w:tcPr>
            <w:tcW w:w="5488" w:type="dxa"/>
          </w:tcPr>
          <w:p w14:paraId="2000D4CA" w14:textId="735E91E1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:16S:CAINST</w:t>
            </w:r>
          </w:p>
        </w:tc>
        <w:tc>
          <w:tcPr>
            <w:tcW w:w="4762" w:type="dxa"/>
          </w:tcPr>
          <w:p w14:paraId="5AF00D7E" w14:textId="0AD047C9" w:rsidR="005B1F31" w:rsidRPr="00AF4D92" w:rsidRDefault="005B1F31" w:rsidP="008F01D6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0ED58481" w14:textId="3675E197" w:rsidR="00EB3BCF" w:rsidRPr="00826D62" w:rsidRDefault="00EB3BCF" w:rsidP="00EB3BCF">
      <w:pPr>
        <w:pStyle w:val="1"/>
      </w:pPr>
      <w:bookmarkStart w:id="3047" w:name="_Toc35984231"/>
      <w:bookmarkStart w:id="3048" w:name="_Toc36031417"/>
      <w:r w:rsidRPr="00826D62">
        <w:t>Сообщение МТ565. О волеизъявлении лица (голосование по доверенности)</w:t>
      </w:r>
      <w:r w:rsidR="00014AFF">
        <w:t xml:space="preserve"> (от номинального держателя)</w:t>
      </w:r>
      <w:bookmarkEnd w:id="3047"/>
      <w:bookmarkEnd w:id="3048"/>
    </w:p>
    <w:p w14:paraId="21A41018" w14:textId="77777777" w:rsidR="00EB3BCF" w:rsidRDefault="00EB3BCF" w:rsidP="00EB3BCF">
      <w:pPr>
        <w:numPr>
          <w:ilvl w:val="0"/>
          <w:numId w:val="0"/>
        </w:numPr>
        <w:ind w:left="432" w:hanging="432"/>
      </w:pPr>
    </w:p>
    <w:p w14:paraId="37697BB0" w14:textId="66E243C4" w:rsidR="00EB3BCF" w:rsidRDefault="00EB3BCF" w:rsidP="00EB3BCF">
      <w:pPr>
        <w:numPr>
          <w:ilvl w:val="0"/>
          <w:numId w:val="1"/>
        </w:numPr>
        <w:ind w:left="0" w:firstLine="0"/>
      </w:pPr>
      <w:r>
        <w:t xml:space="preserve">Легенда: </w:t>
      </w:r>
      <w:r w:rsidR="00E8139F">
        <w:t xml:space="preserve">Депонент высылает инструкцию ::SEME//03 с </w:t>
      </w:r>
      <w:proofErr w:type="gramStart"/>
      <w:r w:rsidR="00E8139F">
        <w:t>волеизъявлении</w:t>
      </w:r>
      <w:proofErr w:type="gramEnd"/>
      <w:r w:rsidR="00E8139F">
        <w:t xml:space="preserve"> лица. Ранее было направлено сообщение МТ565 (список лиц), в котором это лицо было указано. Поэтому в сообщении МТ565 обязательно </w:t>
      </w:r>
      <w:proofErr w:type="gramStart"/>
      <w:r w:rsidR="00E8139F">
        <w:t>должна</w:t>
      </w:r>
      <w:proofErr w:type="gramEnd"/>
      <w:r w:rsidR="00E8139F">
        <w:t xml:space="preserve"> быть ссылка на ранее отправленное МТ565, и в блоке </w:t>
      </w:r>
      <w:r w:rsidR="00E8139F">
        <w:rPr>
          <w:lang w:val="en-US"/>
        </w:rPr>
        <w:t>BENODET</w:t>
      </w:r>
      <w:r w:rsidR="00E8139F">
        <w:t xml:space="preserve"> должна быть указан идентификатор </w:t>
      </w:r>
      <w:r w:rsidR="00E8139F">
        <w:rPr>
          <w:lang w:val="en-US"/>
        </w:rPr>
        <w:t>RHID</w:t>
      </w:r>
      <w:r w:rsidR="00E8139F" w:rsidRPr="002A48F2">
        <w:t xml:space="preserve"> </w:t>
      </w:r>
      <w:r w:rsidR="00E8139F">
        <w:t>такой же, как в предыдущем МТ565.</w:t>
      </w:r>
    </w:p>
    <w:p w14:paraId="4DB9AB02" w14:textId="7002D472" w:rsidR="00E8139F" w:rsidDel="00FC2267" w:rsidRDefault="00E8139F" w:rsidP="00EB3BCF">
      <w:pPr>
        <w:numPr>
          <w:ilvl w:val="0"/>
          <w:numId w:val="1"/>
        </w:numPr>
        <w:ind w:left="0" w:firstLine="0"/>
        <w:rPr>
          <w:del w:id="3049" w:author="Pervova 21.1" w:date="2020-03-11T12:23:00Z"/>
        </w:rPr>
      </w:pPr>
      <w:r w:rsidRPr="00E8139F">
        <w:t>Причем владелец после даты фиксации продал часть акций, поэтому при заполнении инструкции он отмечает</w:t>
      </w:r>
      <w:r>
        <w:t xml:space="preserve"> с помощью признака</w:t>
      </w:r>
      <w:proofErr w:type="gramStart"/>
      <w:r>
        <w:t xml:space="preserve"> </w:t>
      </w:r>
      <w:r w:rsidRPr="00E8139F">
        <w:t>:</w:t>
      </w:r>
      <w:proofErr w:type="gramEnd"/>
      <w:r w:rsidRPr="00E8139F">
        <w:t>22F::CAOP//PROX, что голосует раздельно в связи с продажей части акций.</w:t>
      </w:r>
    </w:p>
    <w:p w14:paraId="64BAF177" w14:textId="77777777" w:rsidR="00EB3BCF" w:rsidRPr="00573402" w:rsidRDefault="00EB3BCF" w:rsidP="00EB3BCF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EB3BCF" w14:paraId="02489716" w14:textId="77777777" w:rsidTr="00E8139F">
        <w:tc>
          <w:tcPr>
            <w:tcW w:w="5488" w:type="dxa"/>
            <w:shd w:val="clear" w:color="auto" w:fill="F2F2F2" w:themeFill="background1" w:themeFillShade="F2"/>
          </w:tcPr>
          <w:p w14:paraId="72CE5CF6" w14:textId="77777777" w:rsidR="00EB3BCF" w:rsidRPr="00445088" w:rsidRDefault="00EB3BCF" w:rsidP="00E8139F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1D1376F" w14:textId="77777777" w:rsidR="00EB3BCF" w:rsidRDefault="00EB3BCF" w:rsidP="00E8139F">
            <w:pPr>
              <w:pStyle w:val="a3"/>
              <w:ind w:left="0"/>
            </w:pPr>
            <w:r>
              <w:t>Комментарии</w:t>
            </w:r>
          </w:p>
        </w:tc>
      </w:tr>
      <w:tr w:rsidR="00E8139F" w14:paraId="199256B2" w14:textId="77777777" w:rsidTr="00E8139F">
        <w:tc>
          <w:tcPr>
            <w:tcW w:w="5488" w:type="dxa"/>
          </w:tcPr>
          <w:p w14:paraId="35D8E0EA" w14:textId="74796F57" w:rsidR="00E8139F" w:rsidRPr="00445088" w:rsidRDefault="00E8139F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:16R:GENL</w:t>
            </w:r>
          </w:p>
        </w:tc>
        <w:tc>
          <w:tcPr>
            <w:tcW w:w="4762" w:type="dxa"/>
          </w:tcPr>
          <w:p w14:paraId="5C393425" w14:textId="77777777" w:rsidR="00E8139F" w:rsidRDefault="00E8139F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3FCFE4D" w14:textId="77777777" w:rsidTr="00E8139F">
        <w:tc>
          <w:tcPr>
            <w:tcW w:w="5488" w:type="dxa"/>
          </w:tcPr>
          <w:p w14:paraId="1E14A9AE" w14:textId="68EB9A2A" w:rsidR="005476B1" w:rsidRPr="00445088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6B628D">
              <w:t>00</w:t>
            </w:r>
            <w:r>
              <w:t>1</w:t>
            </w:r>
            <w:r>
              <w:rPr>
                <w:lang w:val="en-US"/>
              </w:rPr>
              <w:t>X1</w:t>
            </w:r>
          </w:p>
        </w:tc>
        <w:tc>
          <w:tcPr>
            <w:tcW w:w="4762" w:type="dxa"/>
          </w:tcPr>
          <w:p w14:paraId="19BE48D6" w14:textId="045EE746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ins w:id="3050" w:author="Pervova 21.1" w:date="2020-03-03T13:46:00Z">
              <w:r w:rsidRPr="00393CC1">
                <w:t xml:space="preserve">Референс КД </w:t>
              </w:r>
            </w:ins>
          </w:p>
        </w:tc>
      </w:tr>
      <w:tr w:rsidR="005476B1" w14:paraId="08910BEE" w14:textId="77777777" w:rsidTr="00E8139F">
        <w:tc>
          <w:tcPr>
            <w:tcW w:w="5488" w:type="dxa"/>
          </w:tcPr>
          <w:p w14:paraId="0BB4B188" w14:textId="10BB18B1" w:rsidR="005476B1" w:rsidRPr="00445088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:20C::SEME//03</w:t>
            </w:r>
          </w:p>
        </w:tc>
        <w:tc>
          <w:tcPr>
            <w:tcW w:w="4762" w:type="dxa"/>
          </w:tcPr>
          <w:p w14:paraId="2E0B74EA" w14:textId="7660C41E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ins w:id="3051" w:author="Pervova 21.1" w:date="2020-03-02T22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3CD6D5EE" w14:textId="77777777" w:rsidTr="00E8139F">
        <w:tc>
          <w:tcPr>
            <w:tcW w:w="5488" w:type="dxa"/>
          </w:tcPr>
          <w:p w14:paraId="3F83518C" w14:textId="37509E52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:23G:NEWM</w:t>
            </w:r>
          </w:p>
        </w:tc>
        <w:tc>
          <w:tcPr>
            <w:tcW w:w="4762" w:type="dxa"/>
          </w:tcPr>
          <w:p w14:paraId="2BDC4885" w14:textId="77777777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0A1856A" w14:textId="77777777" w:rsidTr="00E8139F">
        <w:tc>
          <w:tcPr>
            <w:tcW w:w="5488" w:type="dxa"/>
          </w:tcPr>
          <w:p w14:paraId="18D9ED78" w14:textId="2AD683B6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7B77DE8B" w14:textId="4344E505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ins w:id="3052" w:author="Pervova 21.1" w:date="2020-03-02T21:56:00Z">
              <w:r w:rsidRPr="007F11DB">
                <w:t>Код типа КД</w:t>
              </w:r>
            </w:ins>
          </w:p>
        </w:tc>
      </w:tr>
      <w:tr w:rsidR="005476B1" w14:paraId="1E5A4618" w14:textId="77777777" w:rsidTr="00E8139F">
        <w:tc>
          <w:tcPr>
            <w:tcW w:w="5488" w:type="dxa"/>
          </w:tcPr>
          <w:p w14:paraId="0F880435" w14:textId="0287A162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:98C::PREP//201</w:t>
            </w:r>
            <w:r>
              <w:t>7</w:t>
            </w:r>
            <w:r w:rsidRPr="006B628D">
              <w:t>0</w:t>
            </w:r>
            <w:r>
              <w:t>312</w:t>
            </w:r>
            <w:r w:rsidRPr="006B628D">
              <w:t>140000</w:t>
            </w:r>
          </w:p>
        </w:tc>
        <w:tc>
          <w:tcPr>
            <w:tcW w:w="4762" w:type="dxa"/>
          </w:tcPr>
          <w:p w14:paraId="701630C7" w14:textId="63DC2832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ins w:id="3053" w:author="Pervova 21.1" w:date="2020-03-02T21:58:00Z">
              <w:r w:rsidRPr="007F11DB">
                <w:t>Время формирования сообщения</w:t>
              </w:r>
            </w:ins>
          </w:p>
        </w:tc>
      </w:tr>
      <w:tr w:rsidR="005476B1" w14:paraId="412633B4" w14:textId="77777777" w:rsidTr="00E8139F">
        <w:tc>
          <w:tcPr>
            <w:tcW w:w="5488" w:type="dxa"/>
          </w:tcPr>
          <w:p w14:paraId="083FCDAE" w14:textId="2846CBEC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:16R:LINK</w:t>
            </w:r>
          </w:p>
        </w:tc>
        <w:tc>
          <w:tcPr>
            <w:tcW w:w="4762" w:type="dxa"/>
          </w:tcPr>
          <w:p w14:paraId="12C24037" w14:textId="77777777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4F0010C" w14:textId="77777777" w:rsidTr="00E8139F">
        <w:tc>
          <w:tcPr>
            <w:tcW w:w="5488" w:type="dxa"/>
          </w:tcPr>
          <w:p w14:paraId="719A634B" w14:textId="25D809BF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6B628D">
              <w:t>::LINK//565</w:t>
            </w:r>
          </w:p>
        </w:tc>
        <w:tc>
          <w:tcPr>
            <w:tcW w:w="4762" w:type="dxa"/>
          </w:tcPr>
          <w:p w14:paraId="4AE02B75" w14:textId="7BD812FD" w:rsidR="005476B1" w:rsidRDefault="005476B1" w:rsidP="00E8139F">
            <w:pPr>
              <w:numPr>
                <w:ilvl w:val="0"/>
                <w:numId w:val="1"/>
              </w:numPr>
              <w:ind w:left="0" w:firstLine="0"/>
            </w:pPr>
            <w:r>
              <w:t>Ссылка на ранее поданную инструкцию</w:t>
            </w:r>
          </w:p>
        </w:tc>
      </w:tr>
      <w:tr w:rsidR="00947A9C" w14:paraId="6E40C181" w14:textId="77777777" w:rsidTr="00E8139F">
        <w:tc>
          <w:tcPr>
            <w:tcW w:w="5488" w:type="dxa"/>
          </w:tcPr>
          <w:p w14:paraId="5664DF28" w14:textId="4E21BAC4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:20C::PREV//01</w:t>
            </w:r>
          </w:p>
        </w:tc>
        <w:tc>
          <w:tcPr>
            <w:tcW w:w="4762" w:type="dxa"/>
          </w:tcPr>
          <w:p w14:paraId="76D1EB67" w14:textId="0F5F17D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ins w:id="3054" w:author="Pervova 21.1" w:date="2020-03-03T14:10:00Z">
              <w:r>
                <w:t>Референс ранее поданной инструкции</w:t>
              </w:r>
            </w:ins>
          </w:p>
        </w:tc>
      </w:tr>
      <w:tr w:rsidR="00947A9C" w14:paraId="1EC28918" w14:textId="77777777" w:rsidTr="00E8139F">
        <w:tc>
          <w:tcPr>
            <w:tcW w:w="5488" w:type="dxa"/>
          </w:tcPr>
          <w:p w14:paraId="454C7211" w14:textId="257EDFD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:16S:LINK</w:t>
            </w:r>
          </w:p>
        </w:tc>
        <w:tc>
          <w:tcPr>
            <w:tcW w:w="4762" w:type="dxa"/>
          </w:tcPr>
          <w:p w14:paraId="20C0C7ED" w14:textId="4033FD08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0814E21E" w14:textId="77777777" w:rsidTr="00E8139F">
        <w:tc>
          <w:tcPr>
            <w:tcW w:w="5488" w:type="dxa"/>
          </w:tcPr>
          <w:p w14:paraId="281227D3" w14:textId="05EBC011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:16S:GENL</w:t>
            </w:r>
          </w:p>
        </w:tc>
        <w:tc>
          <w:tcPr>
            <w:tcW w:w="4762" w:type="dxa"/>
          </w:tcPr>
          <w:p w14:paraId="5B8E95C7" w14:textId="314A2EA2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0555860B" w14:textId="77777777" w:rsidTr="00E8139F">
        <w:tc>
          <w:tcPr>
            <w:tcW w:w="5488" w:type="dxa"/>
          </w:tcPr>
          <w:p w14:paraId="24333ED0" w14:textId="6C87D02D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:16R:USECU</w:t>
            </w:r>
          </w:p>
        </w:tc>
        <w:tc>
          <w:tcPr>
            <w:tcW w:w="4762" w:type="dxa"/>
          </w:tcPr>
          <w:p w14:paraId="5CFD87F4" w14:textId="4DDE8457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5E2DBD1" w14:textId="77777777" w:rsidTr="00E8139F">
        <w:tc>
          <w:tcPr>
            <w:tcW w:w="5488" w:type="dxa"/>
          </w:tcPr>
          <w:p w14:paraId="3D0404C6" w14:textId="234FF7B4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:35B:ISIN RU1111111111</w:t>
            </w:r>
          </w:p>
        </w:tc>
        <w:tc>
          <w:tcPr>
            <w:tcW w:w="4762" w:type="dxa"/>
          </w:tcPr>
          <w:p w14:paraId="5E380348" w14:textId="7351C719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ins w:id="3055" w:author="Pervova 21.1" w:date="2020-03-02T21:54:00Z">
              <w:r>
                <w:t>ISIN</w:t>
              </w:r>
            </w:ins>
          </w:p>
        </w:tc>
      </w:tr>
      <w:tr w:rsidR="00947A9C" w14:paraId="6E705364" w14:textId="77777777" w:rsidTr="00E8139F">
        <w:tc>
          <w:tcPr>
            <w:tcW w:w="5488" w:type="dxa"/>
          </w:tcPr>
          <w:p w14:paraId="0B17A1AB" w14:textId="23E7165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6B628D">
              <w:t>/CORP/NADC/RU1111111111</w:t>
            </w:r>
          </w:p>
        </w:tc>
        <w:tc>
          <w:tcPr>
            <w:tcW w:w="4762" w:type="dxa"/>
          </w:tcPr>
          <w:p w14:paraId="24A1CE33" w14:textId="05979977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056" w:author="Pervova 21.1" w:date="2020-03-02T21:5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947A9C" w14:paraId="06E51EAD" w14:textId="77777777" w:rsidTr="00E8139F">
        <w:tc>
          <w:tcPr>
            <w:tcW w:w="5488" w:type="dxa"/>
          </w:tcPr>
          <w:p w14:paraId="663C0D80" w14:textId="38C20070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 xml:space="preserve">/RU/1-11-00111-A </w:t>
            </w:r>
          </w:p>
        </w:tc>
        <w:tc>
          <w:tcPr>
            <w:tcW w:w="4762" w:type="dxa"/>
          </w:tcPr>
          <w:p w14:paraId="28DED02D" w14:textId="3231BA3A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ins w:id="3057" w:author="Pervova 21.1" w:date="2020-03-02T21:5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947A9C" w14:paraId="3CC0BAC9" w14:textId="77777777" w:rsidTr="00E8139F">
        <w:tc>
          <w:tcPr>
            <w:tcW w:w="5488" w:type="dxa"/>
          </w:tcPr>
          <w:p w14:paraId="1ED67B89" w14:textId="646292AA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/NAME/</w:t>
            </w:r>
            <w:r>
              <w:t>'</w:t>
            </w:r>
            <w:del w:id="3058" w:author="Pervova 21.1" w:date="2020-03-12T16:50:00Z">
              <w:r w:rsidDel="00A61DC5">
                <w:delText>O</w:delText>
              </w:r>
            </w:del>
            <w:r>
              <w:t>AO ''</w:t>
            </w:r>
            <w:del w:id="3059" w:author="Pervova 21.1" w:date="2020-03-12T16:45:00Z">
              <w:r w:rsidDel="00A61DC5">
                <w:delText>MEGAFON</w:delText>
              </w:r>
            </w:del>
            <w:ins w:id="3060" w:author="Pervova 21.1" w:date="2020-03-12T16:47:00Z">
              <w:r w:rsidR="00A61DC5">
                <w:rPr>
                  <w:lang w:val="en-US"/>
                </w:rPr>
                <w:t>e</w:t>
              </w:r>
            </w:ins>
            <w:ins w:id="3061" w:author="Pervova 21.1" w:date="2020-03-12T16:45:00Z">
              <w:r w:rsidR="00A61DC5">
                <w:t>NERGONEFTEGAZ</w:t>
              </w:r>
            </w:ins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254E0273" w14:textId="171A8529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062" w:author="Pervova 21.1" w:date="2020-03-02T21:5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947A9C" w14:paraId="1A7FA152" w14:textId="77777777" w:rsidTr="00E8139F">
        <w:tc>
          <w:tcPr>
            <w:tcW w:w="5488" w:type="dxa"/>
          </w:tcPr>
          <w:p w14:paraId="48CA9606" w14:textId="56A51B70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:16R:ACCTINFO</w:t>
            </w:r>
          </w:p>
        </w:tc>
        <w:tc>
          <w:tcPr>
            <w:tcW w:w="4762" w:type="dxa"/>
          </w:tcPr>
          <w:p w14:paraId="1EEA3854" w14:textId="319906C2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FE503BC" w14:textId="77777777" w:rsidTr="00E8139F">
        <w:tc>
          <w:tcPr>
            <w:tcW w:w="5488" w:type="dxa"/>
          </w:tcPr>
          <w:p w14:paraId="2D5C801C" w14:textId="3AC1144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:97A::SAFE//ML1111111111</w:t>
            </w:r>
          </w:p>
        </w:tc>
        <w:tc>
          <w:tcPr>
            <w:tcW w:w="4762" w:type="dxa"/>
          </w:tcPr>
          <w:p w14:paraId="50AB8A49" w14:textId="54B18ED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ins w:id="3063" w:author="Pervova 21.1" w:date="2020-03-03T14:13:00Z">
              <w:r>
                <w:t>Номер счета депонента в НРД</w:t>
              </w:r>
            </w:ins>
          </w:p>
        </w:tc>
      </w:tr>
      <w:tr w:rsidR="00A47B98" w14:paraId="332378BC" w14:textId="77777777" w:rsidTr="00E8139F">
        <w:tc>
          <w:tcPr>
            <w:tcW w:w="5488" w:type="dxa"/>
          </w:tcPr>
          <w:p w14:paraId="6FCD2EBE" w14:textId="28CDAEC5" w:rsidR="00A47B98" w:rsidRDefault="00A47B98" w:rsidP="00E8139F">
            <w:pPr>
              <w:numPr>
                <w:ilvl w:val="0"/>
                <w:numId w:val="1"/>
              </w:numPr>
              <w:ind w:left="0" w:firstLine="0"/>
            </w:pPr>
            <w:r>
              <w:t>:94F::SAFE//CUST/</w:t>
            </w:r>
            <w:r w:rsidRPr="007655ED">
              <w:t>IRVTGB2XGPY</w:t>
            </w:r>
          </w:p>
        </w:tc>
        <w:tc>
          <w:tcPr>
            <w:tcW w:w="4762" w:type="dxa"/>
          </w:tcPr>
          <w:p w14:paraId="2D871AFF" w14:textId="5DF26C2E" w:rsidR="00A47B98" w:rsidRDefault="00A47B98" w:rsidP="00A47B98">
            <w:pPr>
              <w:numPr>
                <w:ilvl w:val="0"/>
                <w:numId w:val="1"/>
              </w:numPr>
              <w:ind w:left="0" w:firstLine="0"/>
            </w:pPr>
            <w:ins w:id="3064" w:author="Pervova 21.1" w:date="2020-03-03T20:45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947A9C" w14:paraId="299B5DB3" w14:textId="77777777" w:rsidTr="00E8139F">
        <w:tc>
          <w:tcPr>
            <w:tcW w:w="5488" w:type="dxa"/>
          </w:tcPr>
          <w:p w14:paraId="72DBA4CD" w14:textId="0F6C4E7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:16S:ACCTINFO</w:t>
            </w:r>
          </w:p>
        </w:tc>
        <w:tc>
          <w:tcPr>
            <w:tcW w:w="4762" w:type="dxa"/>
          </w:tcPr>
          <w:p w14:paraId="6F4E4AE0" w14:textId="1AC1948B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76B90C2C" w14:textId="77777777" w:rsidTr="00E8139F">
        <w:tc>
          <w:tcPr>
            <w:tcW w:w="5488" w:type="dxa"/>
          </w:tcPr>
          <w:p w14:paraId="48666C46" w14:textId="5EB9D8D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:16S:USECU</w:t>
            </w:r>
          </w:p>
        </w:tc>
        <w:tc>
          <w:tcPr>
            <w:tcW w:w="4762" w:type="dxa"/>
          </w:tcPr>
          <w:p w14:paraId="1C54A7E0" w14:textId="6D793A2E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A88A780" w14:textId="77777777" w:rsidTr="00E8139F">
        <w:tc>
          <w:tcPr>
            <w:tcW w:w="5488" w:type="dxa"/>
          </w:tcPr>
          <w:p w14:paraId="3414DEFC" w14:textId="0A655BA3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  <w:r w:rsidRPr="00E9457F">
              <w:t>:16R:BENODET</w:t>
            </w:r>
          </w:p>
        </w:tc>
        <w:tc>
          <w:tcPr>
            <w:tcW w:w="4762" w:type="dxa"/>
          </w:tcPr>
          <w:p w14:paraId="1FBB2BB6" w14:textId="0FF6CEB9" w:rsidR="00947A9C" w:rsidRDefault="00947A9C" w:rsidP="00E8139F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5BF0" w:rsidRPr="005476B1" w14:paraId="17A94EEC" w14:textId="77777777" w:rsidTr="00E8139F">
        <w:tc>
          <w:tcPr>
            <w:tcW w:w="5488" w:type="dxa"/>
          </w:tcPr>
          <w:p w14:paraId="178ED728" w14:textId="3F7894F2" w:rsidR="00945BF0" w:rsidRPr="00A0286F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A0286F">
              <w:rPr>
                <w:lang w:val="en-US"/>
              </w:rPr>
              <w:t>:95V::OWND//</w:t>
            </w:r>
            <w:r w:rsidRPr="00504793">
              <w:rPr>
                <w:lang w:val="en-US"/>
              </w:rPr>
              <w:t>NAME/</w:t>
            </w:r>
            <w:r w:rsidRPr="00A0286F">
              <w:rPr>
                <w:lang w:val="en-US"/>
              </w:rPr>
              <w:t>'OOO ''</w:t>
            </w:r>
            <w:proofErr w:type="spellStart"/>
            <w:r>
              <w:rPr>
                <w:lang w:val="en-US"/>
              </w:rPr>
              <w:t>u</w:t>
            </w:r>
            <w:r w:rsidRPr="00A0286F">
              <w:rPr>
                <w:lang w:val="en-US"/>
              </w:rPr>
              <w:t>PITER</w:t>
            </w:r>
            <w:proofErr w:type="spellEnd"/>
            <w:r w:rsidRPr="00A0286F">
              <w:rPr>
                <w:lang w:val="en-US"/>
              </w:rPr>
              <w:t>'''</w:t>
            </w:r>
          </w:p>
        </w:tc>
        <w:tc>
          <w:tcPr>
            <w:tcW w:w="4762" w:type="dxa"/>
          </w:tcPr>
          <w:p w14:paraId="5DE0E475" w14:textId="40BB5A57" w:rsidR="00945BF0" w:rsidRPr="00A0286F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3065" w:author="Pervova 21.1" w:date="2020-03-04T20:38:00Z">
              <w:r>
                <w:t>ФИО/наименование владельца</w:t>
              </w:r>
            </w:ins>
          </w:p>
        </w:tc>
      </w:tr>
      <w:tr w:rsidR="00945BF0" w:rsidRPr="00A0286F" w14:paraId="233ECDD4" w14:textId="77777777" w:rsidTr="00E8139F">
        <w:tc>
          <w:tcPr>
            <w:tcW w:w="5488" w:type="dxa"/>
          </w:tcPr>
          <w:p w14:paraId="3523951A" w14:textId="074CB3C9" w:rsid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3066" w:author="Вакалюк" w:date="2017-01-30T17:44:00Z">
              <w:r>
                <w:rPr>
                  <w:lang w:val="en-US"/>
                </w:rPr>
                <w:t xml:space="preserve"> </w:t>
              </w:r>
            </w:ins>
            <w:r w:rsidRPr="001703BB">
              <w:rPr>
                <w:lang w:val="en-US"/>
              </w:rPr>
              <w:t>/</w:t>
            </w:r>
            <w:r>
              <w:rPr>
                <w:lang w:val="en-US"/>
              </w:rPr>
              <w:t>ADDR</w:t>
            </w:r>
            <w:r w:rsidRPr="001703BB">
              <w:rPr>
                <w:lang w:val="en-US"/>
              </w:rPr>
              <w:t>/</w:t>
            </w:r>
            <w:r w:rsidRPr="00A0286F">
              <w:rPr>
                <w:lang w:val="en-US"/>
              </w:rPr>
              <w:t>'</w:t>
            </w:r>
            <w:r w:rsidRPr="00461287">
              <w:rPr>
                <w:lang w:val="en-US"/>
              </w:rPr>
              <w:t xml:space="preserve">G. MOSKVA, </w:t>
            </w:r>
            <w:r>
              <w:rPr>
                <w:lang w:val="en-US"/>
              </w:rPr>
              <w:t>U</w:t>
            </w:r>
            <w:r w:rsidRPr="00461287">
              <w:rPr>
                <w:lang w:val="en-US"/>
              </w:rPr>
              <w:t>L. POB</w:t>
            </w:r>
          </w:p>
          <w:p w14:paraId="4177B172" w14:textId="6D69741A" w:rsid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lastRenderedPageBreak/>
              <w:t>ED</w:t>
            </w:r>
            <w:r>
              <w:rPr>
                <w:lang w:val="en-US"/>
              </w:rPr>
              <w:t>Y</w:t>
            </w:r>
            <w:r w:rsidRPr="00461287">
              <w:rPr>
                <w:lang w:val="en-US"/>
              </w:rPr>
              <w:t xml:space="preserve"> D. 3, KV. 89</w:t>
            </w:r>
            <w:r w:rsidRPr="00A0286F">
              <w:rPr>
                <w:lang w:val="en-US"/>
              </w:rPr>
              <w:t>'</w:t>
            </w:r>
          </w:p>
          <w:p w14:paraId="55457539" w14:textId="3E7C6ACC" w:rsidR="00945BF0" w:rsidRPr="00AE7851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3067" w:author="Вакалюк" w:date="2017-01-30T17:44:00Z">
              <w:r>
                <w:rPr>
                  <w:lang w:val="en-US"/>
                </w:rPr>
                <w:t xml:space="preserve"> </w:t>
              </w:r>
            </w:ins>
            <w:r>
              <w:rPr>
                <w:lang w:val="en-US"/>
              </w:rPr>
              <w:t>/CTRY/RU</w:t>
            </w:r>
          </w:p>
        </w:tc>
        <w:tc>
          <w:tcPr>
            <w:tcW w:w="4762" w:type="dxa"/>
          </w:tcPr>
          <w:p w14:paraId="740D2733" w14:textId="77777777" w:rsidR="00945BF0" w:rsidRP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ins w:id="3068" w:author="Pervova 21.1" w:date="2020-03-04T20:38:00Z"/>
                <w:lang w:val="en-US"/>
              </w:rPr>
            </w:pPr>
            <w:ins w:id="3069" w:author="Pervova 21.1" w:date="2020-03-04T20:38:00Z">
              <w:r>
                <w:lastRenderedPageBreak/>
                <w:t>Адрес</w:t>
              </w:r>
            </w:ins>
          </w:p>
          <w:p w14:paraId="6E2515A6" w14:textId="77777777" w:rsidR="00945BF0" w:rsidRPr="00945BF0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ins w:id="3070" w:author="Pervova 21.1" w:date="2020-03-04T20:38:00Z"/>
                <w:lang w:val="en-US"/>
              </w:rPr>
            </w:pPr>
          </w:p>
          <w:p w14:paraId="64AEDC1A" w14:textId="6B6A755B" w:rsidR="00945BF0" w:rsidRPr="00AE7851" w:rsidRDefault="00945BF0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3071" w:author="Pervova 21.1" w:date="2020-03-04T20:38:00Z">
              <w:r>
                <w:t>Страна</w:t>
              </w:r>
            </w:ins>
          </w:p>
        </w:tc>
      </w:tr>
      <w:tr w:rsidR="00962719" w:rsidRPr="00E8139F" w14:paraId="05CF0981" w14:textId="77777777" w:rsidTr="00E8139F">
        <w:tc>
          <w:tcPr>
            <w:tcW w:w="5488" w:type="dxa"/>
          </w:tcPr>
          <w:p w14:paraId="3B6B0593" w14:textId="0123B2EE" w:rsidR="00962719" w:rsidRPr="00AF4D92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lastRenderedPageBreak/>
              <w:t>:95S::ALTE//TXID/RU/77391326667</w:t>
            </w:r>
          </w:p>
        </w:tc>
        <w:tc>
          <w:tcPr>
            <w:tcW w:w="4762" w:type="dxa"/>
          </w:tcPr>
          <w:p w14:paraId="13C19DCA" w14:textId="58E3264D" w:rsidR="00962719" w:rsidRPr="00AF4D92" w:rsidRDefault="00962719" w:rsidP="004B1E53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3072" w:author="Pervova 21.1" w:date="2020-03-03T14:32:00Z">
              <w:r>
                <w:t xml:space="preserve">ИНН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962719" w:rsidRPr="006F0574" w14:paraId="556819A7" w14:textId="77777777" w:rsidTr="00E8139F">
        <w:tc>
          <w:tcPr>
            <w:tcW w:w="5488" w:type="dxa"/>
          </w:tcPr>
          <w:p w14:paraId="72AC5966" w14:textId="67A45D71" w:rsidR="00962719" w:rsidRPr="00AE7851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461287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461287">
              <w:rPr>
                <w:lang w:val="en-US"/>
              </w:rPr>
              <w:t>000555</w:t>
            </w:r>
          </w:p>
        </w:tc>
        <w:tc>
          <w:tcPr>
            <w:tcW w:w="4762" w:type="dxa"/>
          </w:tcPr>
          <w:p w14:paraId="58EE9F74" w14:textId="21F5A414" w:rsidR="00962719" w:rsidRPr="006F0574" w:rsidRDefault="00962719" w:rsidP="00E8139F">
            <w:pPr>
              <w:numPr>
                <w:ilvl w:val="0"/>
                <w:numId w:val="1"/>
              </w:numPr>
              <w:ind w:left="0" w:firstLine="0"/>
            </w:pPr>
            <w:ins w:id="3073" w:author="Pervova 21.1" w:date="2020-03-03T14:25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962719" w:rsidRPr="006F0574" w14:paraId="443878EE" w14:textId="77777777" w:rsidTr="00E8139F">
        <w:tc>
          <w:tcPr>
            <w:tcW w:w="5488" w:type="dxa"/>
          </w:tcPr>
          <w:p w14:paraId="73C3197E" w14:textId="5D9B1807" w:rsidR="00962719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1EB5EC57" w14:textId="1F5010A4" w:rsidR="00962719" w:rsidRPr="006F0574" w:rsidRDefault="00962719" w:rsidP="00E8139F">
            <w:pPr>
              <w:numPr>
                <w:ilvl w:val="0"/>
                <w:numId w:val="1"/>
              </w:numPr>
              <w:ind w:left="0" w:firstLine="0"/>
            </w:pPr>
            <w:ins w:id="3074" w:author="Pervova 21.1" w:date="2020-03-03T14:22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962719" w14:paraId="4369D6B0" w14:textId="77777777" w:rsidTr="00E8139F">
        <w:tc>
          <w:tcPr>
            <w:tcW w:w="5488" w:type="dxa"/>
          </w:tcPr>
          <w:p w14:paraId="15AD06D1" w14:textId="29EA5F20" w:rsidR="00962719" w:rsidRPr="00AE7851" w:rsidRDefault="00962719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:95S::ALTE/NSDR/RHID/RU/3</w:t>
            </w:r>
          </w:p>
        </w:tc>
        <w:tc>
          <w:tcPr>
            <w:tcW w:w="4762" w:type="dxa"/>
          </w:tcPr>
          <w:p w14:paraId="29EB5007" w14:textId="534264FE" w:rsidR="00962719" w:rsidRDefault="00962719" w:rsidP="005B1F31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del w:id="3075" w:author="Pervova 21.1" w:date="2020-03-04T20:55:00Z">
              <w:r w:rsidRPr="002A48F2" w:rsidDel="005B1F31">
                <w:delText xml:space="preserve"> </w:delText>
              </w:r>
            </w:del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>в предыдущем МТ565</w:t>
            </w:r>
            <w:ins w:id="3076" w:author="Pervova 21.1" w:date="2020-03-04T20:56:00Z">
              <w:r w:rsidR="005B1F31">
                <w:t xml:space="preserve"> (список лиц)</w:t>
              </w:r>
            </w:ins>
            <w:r>
              <w:t xml:space="preserve"> для владельца</w:t>
            </w:r>
            <w:ins w:id="3077" w:author="Pervova 21.1" w:date="2020-03-04T20:55:00Z">
              <w:r w:rsidR="005B1F31">
                <w:t>,</w:t>
              </w:r>
            </w:ins>
            <w:r>
              <w:t xml:space="preserve"> </w:t>
            </w:r>
            <w:proofErr w:type="gramStart"/>
            <w:r>
              <w:t>указанного</w:t>
            </w:r>
            <w:proofErr w:type="gramEnd"/>
            <w:r>
              <w:t xml:space="preserve"> в блоке </w:t>
            </w:r>
            <w:r>
              <w:rPr>
                <w:lang w:val="en-US"/>
              </w:rPr>
              <w:t>BENODET</w:t>
            </w:r>
          </w:p>
        </w:tc>
      </w:tr>
      <w:tr w:rsidR="00F82764" w:rsidRPr="00E8139F" w14:paraId="276915BF" w14:textId="77777777" w:rsidTr="00E8139F">
        <w:tc>
          <w:tcPr>
            <w:tcW w:w="5488" w:type="dxa"/>
          </w:tcPr>
          <w:p w14:paraId="4E5DF5FA" w14:textId="56DCC081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:36B::OWND//UNIT/</w:t>
            </w:r>
            <w:r>
              <w:rPr>
                <w:lang w:val="en-US"/>
              </w:rPr>
              <w:t>5</w:t>
            </w:r>
            <w:r w:rsidRPr="00E9457F">
              <w:t>00,</w:t>
            </w:r>
          </w:p>
        </w:tc>
        <w:tc>
          <w:tcPr>
            <w:tcW w:w="4762" w:type="dxa"/>
          </w:tcPr>
          <w:p w14:paraId="05B26213" w14:textId="5C78BC20" w:rsidR="00F82764" w:rsidRPr="00F82764" w:rsidRDefault="00F82764" w:rsidP="00E8139F">
            <w:pPr>
              <w:numPr>
                <w:ilvl w:val="0"/>
                <w:numId w:val="1"/>
              </w:numPr>
              <w:ind w:left="0" w:firstLine="0"/>
            </w:pPr>
            <w:ins w:id="3078" w:author="Pervova 21.1" w:date="2020-03-03T14:46:00Z">
              <w:r>
                <w:t xml:space="preserve">Количество ценных бумаг, </w:t>
              </w:r>
            </w:ins>
            <w:proofErr w:type="gramStart"/>
            <w:ins w:id="3079" w:author="Pervova 21.1" w:date="2020-03-03T17:48:00Z">
              <w:r w:rsidR="004459A3">
                <w:t>принадлежащих</w:t>
              </w:r>
            </w:ins>
            <w:proofErr w:type="gramEnd"/>
            <w:ins w:id="3080" w:author="Pervova 21.1" w:date="2020-03-03T14:46:00Z">
              <w:r>
                <w:t xml:space="preserve"> владельцу</w:t>
              </w:r>
            </w:ins>
          </w:p>
        </w:tc>
      </w:tr>
      <w:tr w:rsidR="00F82764" w:rsidRPr="00E8139F" w14:paraId="12FC367C" w14:textId="77777777" w:rsidTr="00E8139F">
        <w:tc>
          <w:tcPr>
            <w:tcW w:w="5488" w:type="dxa"/>
          </w:tcPr>
          <w:p w14:paraId="057405A0" w14:textId="23EEC39D" w:rsidR="00F82764" w:rsidRPr="00CC4B4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9457F">
              <w:t>:16S:BENODET</w:t>
            </w:r>
          </w:p>
        </w:tc>
        <w:tc>
          <w:tcPr>
            <w:tcW w:w="4762" w:type="dxa"/>
          </w:tcPr>
          <w:p w14:paraId="4F08784E" w14:textId="0CC95C83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3A78CFDC" w14:textId="77777777" w:rsidTr="00E8139F">
        <w:tc>
          <w:tcPr>
            <w:tcW w:w="5488" w:type="dxa"/>
          </w:tcPr>
          <w:p w14:paraId="3C436CFF" w14:textId="03EF4226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:16R:CAINST</w:t>
            </w:r>
          </w:p>
        </w:tc>
        <w:tc>
          <w:tcPr>
            <w:tcW w:w="4762" w:type="dxa"/>
          </w:tcPr>
          <w:p w14:paraId="01B93D7F" w14:textId="2F12EBDD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:rsidRPr="00AF4D92" w14:paraId="286B0ACD" w14:textId="77777777" w:rsidTr="00E8139F">
        <w:tc>
          <w:tcPr>
            <w:tcW w:w="5488" w:type="dxa"/>
          </w:tcPr>
          <w:p w14:paraId="47CAF088" w14:textId="33A07E1D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t>:13A::CAON//UNS</w:t>
            </w:r>
          </w:p>
        </w:tc>
        <w:tc>
          <w:tcPr>
            <w:tcW w:w="4762" w:type="dxa"/>
          </w:tcPr>
          <w:p w14:paraId="4F7A786F" w14:textId="16220EDA" w:rsidR="00F82764" w:rsidRPr="00AF4D92" w:rsidRDefault="00F82764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F82764" w14:paraId="42604713" w14:textId="77777777" w:rsidTr="00E8139F">
        <w:tc>
          <w:tcPr>
            <w:tcW w:w="5488" w:type="dxa"/>
          </w:tcPr>
          <w:p w14:paraId="2D8A1119" w14:textId="7B26AF5A" w:rsidR="00F82764" w:rsidRDefault="00F82764" w:rsidP="00E8139F">
            <w:pPr>
              <w:numPr>
                <w:ilvl w:val="0"/>
                <w:numId w:val="1"/>
              </w:numPr>
              <w:ind w:left="0" w:firstLine="0"/>
            </w:pPr>
            <w:r>
              <w:t>:22F::CAOP//</w:t>
            </w:r>
            <w:r>
              <w:rPr>
                <w:lang w:val="en-US"/>
              </w:rPr>
              <w:t>PROX</w:t>
            </w:r>
          </w:p>
        </w:tc>
        <w:tc>
          <w:tcPr>
            <w:tcW w:w="4762" w:type="dxa"/>
          </w:tcPr>
          <w:p w14:paraId="24BEAF85" w14:textId="47A0B403" w:rsidR="00F82764" w:rsidRDefault="00F82764" w:rsidP="00E8139F">
            <w:pPr>
              <w:numPr>
                <w:ilvl w:val="0"/>
                <w:numId w:val="1"/>
              </w:numPr>
              <w:ind w:left="0" w:firstLine="0"/>
            </w:pPr>
            <w:r>
              <w:t>Признак голосования по доверенности</w:t>
            </w:r>
          </w:p>
        </w:tc>
      </w:tr>
      <w:tr w:rsidR="005B1F31" w14:paraId="775A4D0A" w14:textId="77777777" w:rsidTr="00E8139F">
        <w:tc>
          <w:tcPr>
            <w:tcW w:w="5488" w:type="dxa"/>
          </w:tcPr>
          <w:p w14:paraId="029381DE" w14:textId="67EE9A42" w:rsidR="005B1F31" w:rsidRDefault="005B1F31" w:rsidP="00E8139F">
            <w:pPr>
              <w:numPr>
                <w:ilvl w:val="0"/>
                <w:numId w:val="1"/>
              </w:numPr>
              <w:ind w:left="0" w:firstLine="0"/>
            </w:pPr>
            <w:r w:rsidRPr="006B628D">
              <w:t>:36B::QINS//UNIT/500,</w:t>
            </w:r>
          </w:p>
        </w:tc>
        <w:tc>
          <w:tcPr>
            <w:tcW w:w="4762" w:type="dxa"/>
          </w:tcPr>
          <w:p w14:paraId="6FE9CC94" w14:textId="0BF44756" w:rsidR="005B1F31" w:rsidRDefault="005B1F31" w:rsidP="00A0286F">
            <w:pPr>
              <w:numPr>
                <w:ilvl w:val="0"/>
                <w:numId w:val="0"/>
              </w:numPr>
            </w:pPr>
            <w:ins w:id="3081" w:author="Pervova 21.1" w:date="2020-03-04T20:58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5B1F31" w:rsidRPr="007F4619" w14:paraId="2388B82C" w14:textId="77777777" w:rsidTr="00E8139F">
        <w:trPr>
          <w:trHeight w:val="157"/>
        </w:trPr>
        <w:tc>
          <w:tcPr>
            <w:tcW w:w="5488" w:type="dxa"/>
          </w:tcPr>
          <w:p w14:paraId="6F3F9C90" w14:textId="36A843C6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ins w:id="3082" w:author="Вакалюк" w:date="2017-01-30T17:45:00Z"/>
                <w:lang w:val="en-US"/>
              </w:rPr>
            </w:pPr>
            <w:r w:rsidRPr="00EC6761">
              <w:rPr>
                <w:lang w:val="en-US"/>
              </w:rPr>
              <w:t>:70E::INST//ISLB/1.1/TYPE/ORDN/RSLT</w:t>
            </w:r>
          </w:p>
          <w:p w14:paraId="5E4A7264" w14:textId="766630A1" w:rsidR="005B1F31" w:rsidRPr="00EC676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EC6761">
              <w:rPr>
                <w:lang w:val="en-US"/>
              </w:rPr>
              <w:t>/CONY/QVTG/200/OWNT/OWNR</w:t>
            </w:r>
          </w:p>
        </w:tc>
        <w:tc>
          <w:tcPr>
            <w:tcW w:w="4762" w:type="dxa"/>
          </w:tcPr>
          <w:p w14:paraId="6913469C" w14:textId="28276704" w:rsidR="005B1F31" w:rsidRPr="007F4619" w:rsidRDefault="005B1F31" w:rsidP="005B1F31">
            <w:pPr>
              <w:ind w:left="0" w:firstLine="0"/>
            </w:pPr>
            <w:ins w:id="3083" w:author="Pervova 21.1" w:date="2020-03-04T20:47:00Z">
              <w:r w:rsidRPr="00945BF0">
                <w:t>Голосование по вопросу "Против" п.п.</w:t>
              </w:r>
              <w:r>
                <w:t>1</w:t>
              </w:r>
              <w:r w:rsidRPr="00945BF0">
                <w:t>.1, тип голосования - обычное</w:t>
              </w:r>
            </w:ins>
            <w:ins w:id="3084" w:author="Pervova 21.1" w:date="2020-03-04T20:55:00Z">
              <w:r w:rsidRPr="005B1F31">
                <w:t>, тип голосующего лица - владелец на дату фиксации</w:t>
              </w:r>
            </w:ins>
            <w:del w:id="3085" w:author="Pervova 21.1" w:date="2020-03-04T20:55:00Z">
              <w:r w:rsidRPr="007F4619" w:rsidDel="005B1F31">
                <w:delText>/OWNT/тип голосующего лица (OWNR - владелец на дату фиксации)</w:delText>
              </w:r>
            </w:del>
          </w:p>
        </w:tc>
      </w:tr>
      <w:tr w:rsidR="005B1F31" w:rsidRPr="00077B9F" w14:paraId="04C5588A" w14:textId="77777777" w:rsidTr="00E8139F">
        <w:tc>
          <w:tcPr>
            <w:tcW w:w="5488" w:type="dxa"/>
          </w:tcPr>
          <w:p w14:paraId="18767CF5" w14:textId="1D17C517" w:rsidR="005B1F31" w:rsidRDefault="005B1F31" w:rsidP="00AE7851">
            <w:pPr>
              <w:numPr>
                <w:ilvl w:val="0"/>
                <w:numId w:val="1"/>
              </w:numPr>
              <w:ind w:left="0" w:firstLine="0"/>
              <w:rPr>
                <w:ins w:id="3086" w:author="Вакалюк" w:date="2017-01-30T17:45:00Z"/>
                <w:lang w:val="en-US"/>
              </w:rPr>
            </w:pPr>
            <w:r w:rsidRPr="00CC4B42">
              <w:rPr>
                <w:lang w:val="en-US"/>
              </w:rPr>
              <w:t>:70E::IN</w:t>
            </w:r>
            <w:r>
              <w:rPr>
                <w:lang w:val="en-US"/>
              </w:rPr>
              <w:t>ST//ISLB/1.1/TYPE/ORDN/RSLT</w:t>
            </w:r>
          </w:p>
          <w:p w14:paraId="4F0E403B" w14:textId="14A47655" w:rsidR="005B1F31" w:rsidRPr="00AF4D92" w:rsidRDefault="005B1F31" w:rsidP="00AE7851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/CONN</w:t>
            </w:r>
            <w:r w:rsidRPr="00CC4B42">
              <w:rPr>
                <w:lang w:val="en-US"/>
              </w:rPr>
              <w:t>/QVTG</w:t>
            </w:r>
            <w:r w:rsidRPr="00AE7851">
              <w:rPr>
                <w:lang w:val="en-US"/>
              </w:rPr>
              <w:t>/300/OWNT/OWNR</w:t>
            </w:r>
          </w:p>
        </w:tc>
        <w:tc>
          <w:tcPr>
            <w:tcW w:w="4762" w:type="dxa"/>
          </w:tcPr>
          <w:p w14:paraId="70C305E0" w14:textId="2594A820" w:rsidR="005B1F31" w:rsidRPr="00945BF0" w:rsidRDefault="005B1F31" w:rsidP="005B1F31">
            <w:pPr>
              <w:ind w:left="34" w:hanging="34"/>
            </w:pPr>
            <w:ins w:id="3087" w:author="Pervova 21.1" w:date="2020-03-03T17:56:00Z">
              <w:r w:rsidRPr="00945BF0">
                <w:t>Голосование по вопросу "Против"</w:t>
              </w:r>
            </w:ins>
            <w:ins w:id="3088" w:author="Pervova 21.1" w:date="2020-03-04T20:45:00Z">
              <w:r>
                <w:t xml:space="preserve"> п.п.</w:t>
              </w:r>
            </w:ins>
            <w:ins w:id="3089" w:author="Pervova 21.1" w:date="2020-03-04T20:47:00Z">
              <w:r>
                <w:t>1</w:t>
              </w:r>
            </w:ins>
            <w:ins w:id="3090" w:author="Pervova 21.1" w:date="2020-03-04T20:45:00Z">
              <w:r w:rsidRPr="005209A2">
                <w:t xml:space="preserve">.1, тип голосования </w:t>
              </w:r>
            </w:ins>
            <w:ins w:id="3091" w:author="Pervova 21.1" w:date="2020-03-04T20:54:00Z">
              <w:r w:rsidRPr="005B1F31">
                <w:t>-</w:t>
              </w:r>
            </w:ins>
            <w:ins w:id="3092" w:author="Pervova 21.1" w:date="2020-03-04T20:45:00Z">
              <w:r w:rsidRPr="005209A2">
                <w:t xml:space="preserve"> обычное</w:t>
              </w:r>
            </w:ins>
            <w:ins w:id="3093" w:author="Pervova 21.1" w:date="2020-03-04T20:53:00Z">
              <w:r>
                <w:t xml:space="preserve">, </w:t>
              </w:r>
              <w:r w:rsidRPr="005B1F31">
                <w:t>тип голосующего лица</w:t>
              </w:r>
              <w:r>
                <w:t xml:space="preserve"> - </w:t>
              </w:r>
              <w:r w:rsidRPr="005B1F31">
                <w:t>владелец на дату фиксации</w:t>
              </w:r>
            </w:ins>
          </w:p>
        </w:tc>
      </w:tr>
      <w:tr w:rsidR="005B1F31" w:rsidRPr="00077B9F" w14:paraId="075C3737" w14:textId="77777777" w:rsidTr="00E8139F">
        <w:tc>
          <w:tcPr>
            <w:tcW w:w="5488" w:type="dxa"/>
          </w:tcPr>
          <w:p w14:paraId="1EBC0399" w14:textId="4059773F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ins w:id="3094" w:author="Вакалюк" w:date="2017-01-30T17:45:00Z"/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21E26AD8" w14:textId="2DE2D761" w:rsidR="005B1F31" w:rsidRPr="00AF4D9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</w:t>
            </w:r>
            <w:r>
              <w:rPr>
                <w:lang w:val="en-US"/>
              </w:rPr>
              <w:t>Y</w:t>
            </w:r>
            <w:r w:rsidRPr="00CC4B42">
              <w:rPr>
                <w:lang w:val="en-US"/>
              </w:rPr>
              <w:t>/QVTG/</w:t>
            </w:r>
            <w:r>
              <w:rPr>
                <w:lang w:val="en-US"/>
              </w:rPr>
              <w:t>2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0629A99A" w14:textId="564F236F" w:rsidR="005B1F31" w:rsidRPr="00945BF0" w:rsidRDefault="005B1F31" w:rsidP="00945BF0">
            <w:pPr>
              <w:ind w:left="34" w:firstLine="0"/>
            </w:pPr>
            <w:ins w:id="3095" w:author="Pervova 21.1" w:date="2020-03-03T18:33:00Z">
              <w:r w:rsidRPr="00945BF0">
                <w:t>Голосование по вопросу "За"</w:t>
              </w:r>
            </w:ins>
            <w:ins w:id="3096" w:author="Pervova 21.1" w:date="2020-03-04T20:45:00Z">
              <w:r>
                <w:t xml:space="preserve"> п.п.</w:t>
              </w:r>
            </w:ins>
            <w:ins w:id="3097" w:author="Pervova 21.1" w:date="2020-03-04T20:47:00Z">
              <w:r>
                <w:t>1</w:t>
              </w:r>
            </w:ins>
            <w:ins w:id="3098" w:author="Pervova 21.1" w:date="2020-03-04T20:45:00Z">
              <w:r w:rsidRPr="005209A2">
                <w:t>.</w:t>
              </w:r>
            </w:ins>
            <w:ins w:id="3099" w:author="Pervova 21.1" w:date="2020-03-04T20:47:00Z">
              <w:r>
                <w:t>2</w:t>
              </w:r>
            </w:ins>
            <w:ins w:id="3100" w:author="Pervova 21.1" w:date="2020-03-04T20:45:00Z">
              <w:r w:rsidRPr="005209A2">
                <w:t xml:space="preserve">, тип голосования </w:t>
              </w:r>
            </w:ins>
            <w:ins w:id="3101" w:author="Pervova 21.1" w:date="2020-03-04T20:54:00Z">
              <w:r>
                <w:t>–</w:t>
              </w:r>
            </w:ins>
            <w:ins w:id="3102" w:author="Pervova 21.1" w:date="2020-03-04T20:45:00Z">
              <w:r w:rsidRPr="005209A2">
                <w:t xml:space="preserve"> обычное</w:t>
              </w:r>
            </w:ins>
            <w:ins w:id="3103" w:author="Pervova 21.1" w:date="2020-03-04T20:54:00Z">
              <w:r>
                <w:t>,</w:t>
              </w:r>
              <w:r w:rsidRPr="005B1F31">
                <w:t xml:space="preserve"> тип голосующего лица</w:t>
              </w:r>
              <w:r>
                <w:t xml:space="preserve"> - </w:t>
              </w:r>
              <w:r w:rsidRPr="005B1F31">
                <w:t>владелец на дату фиксации</w:t>
              </w:r>
            </w:ins>
          </w:p>
        </w:tc>
      </w:tr>
      <w:tr w:rsidR="005B1F31" w:rsidRPr="00077B9F" w14:paraId="059F96FD" w14:textId="77777777" w:rsidTr="00E8139F">
        <w:tc>
          <w:tcPr>
            <w:tcW w:w="5488" w:type="dxa"/>
          </w:tcPr>
          <w:p w14:paraId="265E80BA" w14:textId="3340D955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ins w:id="3104" w:author="Вакалюк" w:date="2017-01-30T17:45:00Z"/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77BEEA48" w14:textId="127D2422" w:rsidR="005B1F31" w:rsidRPr="00CC4B4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/CONN/QVTG/</w:t>
            </w:r>
            <w:r>
              <w:rPr>
                <w:lang w:val="en-US"/>
              </w:rPr>
              <w:t>2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722EB9EC" w14:textId="7025727A" w:rsidR="005B1F31" w:rsidRPr="00945BF0" w:rsidRDefault="005B1F31" w:rsidP="00945BF0">
            <w:pPr>
              <w:ind w:left="34" w:firstLine="0"/>
            </w:pPr>
            <w:ins w:id="3105" w:author="Pervova 21.1" w:date="2020-03-03T17:56:00Z">
              <w:r w:rsidRPr="00945BF0">
                <w:t>Голосование по вопросу "Против"</w:t>
              </w:r>
            </w:ins>
            <w:ins w:id="3106" w:author="Pervova 21.1" w:date="2020-03-04T20:45:00Z">
              <w:r>
                <w:t xml:space="preserve"> п.п.</w:t>
              </w:r>
            </w:ins>
            <w:ins w:id="3107" w:author="Pervova 21.1" w:date="2020-03-04T20:47:00Z">
              <w:r>
                <w:t>1</w:t>
              </w:r>
            </w:ins>
            <w:ins w:id="3108" w:author="Pervova 21.1" w:date="2020-03-04T20:45:00Z">
              <w:r w:rsidRPr="005209A2">
                <w:t>.</w:t>
              </w:r>
            </w:ins>
            <w:ins w:id="3109" w:author="Pervova 21.1" w:date="2020-03-04T20:47:00Z">
              <w:r>
                <w:t>2</w:t>
              </w:r>
            </w:ins>
            <w:ins w:id="3110" w:author="Pervova 21.1" w:date="2020-03-04T20:45:00Z">
              <w:r w:rsidRPr="005209A2">
                <w:t>, тип голосования - обычное</w:t>
              </w:r>
            </w:ins>
            <w:ins w:id="3111" w:author="Pervova 21.1" w:date="2020-03-04T20:54:00Z">
              <w:r>
                <w:t>,</w:t>
              </w:r>
              <w:r w:rsidRPr="005B1F31">
                <w:t xml:space="preserve"> тип голосующего лица</w:t>
              </w:r>
              <w:r>
                <w:t xml:space="preserve"> - </w:t>
              </w:r>
              <w:r w:rsidRPr="005B1F31">
                <w:t>владелец на дату фиксации</w:t>
              </w:r>
            </w:ins>
          </w:p>
        </w:tc>
      </w:tr>
      <w:tr w:rsidR="005B1F31" w:rsidRPr="00077B9F" w14:paraId="1945EF21" w14:textId="77777777" w:rsidTr="00E8139F">
        <w:tc>
          <w:tcPr>
            <w:tcW w:w="5488" w:type="dxa"/>
          </w:tcPr>
          <w:p w14:paraId="1C5B6911" w14:textId="5E479D24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ins w:id="3112" w:author="Вакалюк" w:date="2017-01-30T17:45:00Z"/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1</w:t>
            </w:r>
            <w:r w:rsidRPr="00CC4B42">
              <w:rPr>
                <w:lang w:val="en-US"/>
              </w:rPr>
              <w:t>.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/TYPE/ORDN/RSLT</w:t>
            </w:r>
          </w:p>
          <w:p w14:paraId="56700BF3" w14:textId="79DA7F9F" w:rsidR="005B1F31" w:rsidRPr="00CC4B4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</w:t>
            </w:r>
            <w:r>
              <w:rPr>
                <w:lang w:val="en-US"/>
              </w:rPr>
              <w:t>1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23875148" w14:textId="7550CB69" w:rsidR="005B1F31" w:rsidRPr="00945BF0" w:rsidRDefault="005B1F31" w:rsidP="00945BF0">
            <w:pPr>
              <w:ind w:left="34" w:firstLine="0"/>
            </w:pPr>
            <w:ins w:id="3113" w:author="Pervova 21.1" w:date="2020-03-03T18:01:00Z">
              <w:r w:rsidRPr="00945BF0">
                <w:t>Голосование по вопросу "Воздержаться"</w:t>
              </w:r>
            </w:ins>
            <w:ins w:id="3114" w:author="Pervova 21.1" w:date="2020-03-04T20:46:00Z">
              <w:r>
                <w:t xml:space="preserve"> п.п.</w:t>
              </w:r>
            </w:ins>
            <w:ins w:id="3115" w:author="Pervova 21.1" w:date="2020-03-04T20:47:00Z">
              <w:r>
                <w:t>1.</w:t>
              </w:r>
            </w:ins>
            <w:ins w:id="3116" w:author="Pervova 21.1" w:date="2020-03-04T20:46:00Z">
              <w:r>
                <w:t>2</w:t>
              </w:r>
              <w:r w:rsidRPr="005209A2">
                <w:t>, тип голосования - обычное</w:t>
              </w:r>
            </w:ins>
            <w:ins w:id="3117" w:author="Pervova 21.1" w:date="2020-03-04T20:54:00Z">
              <w:r>
                <w:t>,</w:t>
              </w:r>
              <w:r w:rsidRPr="005B1F31">
                <w:t xml:space="preserve"> тип голосующего лица</w:t>
              </w:r>
              <w:r>
                <w:t xml:space="preserve"> - </w:t>
              </w:r>
              <w:r w:rsidRPr="005B1F31">
                <w:t>владелец на дату фиксации</w:t>
              </w:r>
            </w:ins>
          </w:p>
        </w:tc>
      </w:tr>
      <w:tr w:rsidR="005B1F31" w:rsidRPr="00077B9F" w14:paraId="35422CEE" w14:textId="77777777" w:rsidTr="00E8139F">
        <w:tc>
          <w:tcPr>
            <w:tcW w:w="5488" w:type="dxa"/>
          </w:tcPr>
          <w:p w14:paraId="430F3399" w14:textId="191CE66A" w:rsidR="005B1F31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ins w:id="3118" w:author="Вакалюк" w:date="2017-01-30T17:45:00Z"/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.1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2AF392C4" w14:textId="393B5CA8" w:rsidR="005B1F31" w:rsidRPr="00CC4B42" w:rsidRDefault="005B1F31" w:rsidP="007F461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>
              <w:rPr>
                <w:lang w:val="en-US"/>
              </w:rPr>
              <w:t>5</w:t>
            </w:r>
            <w:r w:rsidRPr="00CC4B42">
              <w:rPr>
                <w:lang w:val="en-US"/>
              </w:rPr>
              <w:t>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5D523182" w14:textId="2547C4FB" w:rsidR="005B1F31" w:rsidRPr="005B1F31" w:rsidRDefault="005B1F31" w:rsidP="005B1F31">
            <w:pPr>
              <w:ind w:left="34" w:firstLine="0"/>
            </w:pPr>
            <w:ins w:id="3119" w:author="Pervova 21.1" w:date="2020-03-03T18:33:00Z">
              <w:r w:rsidRPr="005B1F31">
                <w:t>Голосование по вопросу "За"</w:t>
              </w:r>
            </w:ins>
            <w:ins w:id="3120" w:author="Pervova 21.1" w:date="2020-03-04T20:48:00Z">
              <w:r>
                <w:t xml:space="preserve"> п.п.2.1.1</w:t>
              </w:r>
              <w:r w:rsidRPr="005209A2">
                <w:t xml:space="preserve">, тип голосования - </w:t>
              </w:r>
              <w:r>
                <w:t>кумулятивное</w:t>
              </w:r>
            </w:ins>
            <w:ins w:id="3121" w:author="Pervova 21.1" w:date="2020-03-04T20:54:00Z">
              <w:r>
                <w:t>,</w:t>
              </w:r>
              <w:r w:rsidRPr="005B1F31">
                <w:t xml:space="preserve"> тип голосующего лица</w:t>
              </w:r>
              <w:r>
                <w:t xml:space="preserve"> - </w:t>
              </w:r>
              <w:r w:rsidRPr="005B1F31">
                <w:t>владелец на дату фиксации</w:t>
              </w:r>
            </w:ins>
          </w:p>
        </w:tc>
      </w:tr>
      <w:tr w:rsidR="005B1F31" w:rsidRPr="00077B9F" w14:paraId="177F664D" w14:textId="77777777" w:rsidTr="00E8139F">
        <w:tc>
          <w:tcPr>
            <w:tcW w:w="5488" w:type="dxa"/>
          </w:tcPr>
          <w:p w14:paraId="6F41AA3C" w14:textId="087A6876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ins w:id="3122" w:author="Вакалюк" w:date="2017-01-30T17:45:00Z"/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.2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6C6F36E8" w14:textId="452CA0FB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>
              <w:rPr>
                <w:lang w:val="en-US"/>
              </w:rPr>
              <w:t>50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019A4CC2" w14:textId="703441FA" w:rsidR="005B1F31" w:rsidRPr="005B1F31" w:rsidRDefault="005B1F31" w:rsidP="005B1F31">
            <w:pPr>
              <w:ind w:left="34" w:firstLine="0"/>
            </w:pPr>
            <w:ins w:id="3123" w:author="Pervova 21.1" w:date="2020-03-03T18:34:00Z">
              <w:r w:rsidRPr="005B1F31">
                <w:t>Голосование по вопросу "За"</w:t>
              </w:r>
            </w:ins>
            <w:ins w:id="3124" w:author="Pervova 21.1" w:date="2020-03-04T20:49:00Z">
              <w:r>
                <w:t xml:space="preserve"> п.п.2.1.</w:t>
              </w:r>
            </w:ins>
            <w:ins w:id="3125" w:author="Pervova 21.1" w:date="2020-03-04T20:50:00Z">
              <w:r>
                <w:t>2</w:t>
              </w:r>
            </w:ins>
            <w:ins w:id="3126" w:author="Pervova 21.1" w:date="2020-03-04T20:49:00Z">
              <w:r w:rsidRPr="005209A2">
                <w:t xml:space="preserve">, тип голосования - </w:t>
              </w:r>
              <w:r>
                <w:t>кумулятивное</w:t>
              </w:r>
            </w:ins>
            <w:ins w:id="3127" w:author="Pervova 21.1" w:date="2020-03-04T20:54:00Z">
              <w:r>
                <w:t>,</w:t>
              </w:r>
              <w:r w:rsidRPr="005B1F31">
                <w:t xml:space="preserve"> тип голосующего лица</w:t>
              </w:r>
              <w:r>
                <w:t xml:space="preserve"> - </w:t>
              </w:r>
              <w:r w:rsidRPr="005B1F31">
                <w:t>владелец на дату фиксации</w:t>
              </w:r>
            </w:ins>
          </w:p>
        </w:tc>
      </w:tr>
      <w:tr w:rsidR="005B1F31" w:rsidRPr="00077B9F" w14:paraId="3D502D46" w14:textId="77777777" w:rsidTr="00E8139F">
        <w:tc>
          <w:tcPr>
            <w:tcW w:w="5488" w:type="dxa"/>
          </w:tcPr>
          <w:p w14:paraId="7EE9B18B" w14:textId="431DAE65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ins w:id="3128" w:author="Вакалюк" w:date="2017-01-30T17:45:00Z"/>
                <w:lang w:val="en-US"/>
              </w:rPr>
            </w:pPr>
            <w:r w:rsidRPr="00CC4B42"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2</w:t>
            </w:r>
            <w:r w:rsidRPr="00CC4B42">
              <w:rPr>
                <w:lang w:val="en-US"/>
              </w:rPr>
              <w:t>.1</w:t>
            </w:r>
            <w:r w:rsidRPr="00A003A5">
              <w:rPr>
                <w:lang w:val="en-US"/>
              </w:rPr>
              <w:t>.3</w:t>
            </w:r>
            <w:r w:rsidRPr="00CC4B42">
              <w:rPr>
                <w:lang w:val="en-US"/>
              </w:rPr>
              <w:t>/TYPE/</w:t>
            </w:r>
            <w:r w:rsidRPr="00A003A5">
              <w:rPr>
                <w:lang w:val="en-US"/>
              </w:rPr>
              <w:t>CMLT</w:t>
            </w:r>
            <w:r w:rsidRPr="00CC4B42">
              <w:rPr>
                <w:lang w:val="en-US"/>
              </w:rPr>
              <w:t>/RSLT</w:t>
            </w:r>
          </w:p>
          <w:p w14:paraId="0D8457D1" w14:textId="664D1422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/CONY/QVTG/</w:t>
            </w:r>
            <w:r>
              <w:rPr>
                <w:lang w:val="en-US"/>
              </w:rPr>
              <w:t>25</w:t>
            </w:r>
            <w:r w:rsidRPr="00CC4B42">
              <w:rPr>
                <w:lang w:val="en-US"/>
              </w:rPr>
              <w:t>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2929A29D" w14:textId="011A5CE6" w:rsidR="005B1F31" w:rsidRPr="005B1F31" w:rsidRDefault="005B1F31" w:rsidP="005B1F31">
            <w:pPr>
              <w:ind w:left="34" w:firstLine="0"/>
            </w:pPr>
            <w:ins w:id="3129" w:author="Pervova 21.1" w:date="2020-03-03T18:34:00Z">
              <w:r w:rsidRPr="005B1F31">
                <w:t>Голосование по вопросу "За"</w:t>
              </w:r>
            </w:ins>
            <w:ins w:id="3130" w:author="Pervova 21.1" w:date="2020-03-04T20:49:00Z">
              <w:r>
                <w:t xml:space="preserve"> п.п.2.1.</w:t>
              </w:r>
            </w:ins>
            <w:ins w:id="3131" w:author="Pervova 21.1" w:date="2020-03-04T20:50:00Z">
              <w:r>
                <w:t>3</w:t>
              </w:r>
            </w:ins>
            <w:ins w:id="3132" w:author="Pervova 21.1" w:date="2020-03-04T20:49:00Z">
              <w:r w:rsidRPr="005209A2">
                <w:t xml:space="preserve">, тип голосования - </w:t>
              </w:r>
              <w:r>
                <w:t>кумулятивное</w:t>
              </w:r>
            </w:ins>
            <w:ins w:id="3133" w:author="Pervova 21.1" w:date="2020-03-04T20:54:00Z">
              <w:r>
                <w:t>,</w:t>
              </w:r>
              <w:r w:rsidRPr="005B1F31">
                <w:t xml:space="preserve"> тип голосующего лица</w:t>
              </w:r>
              <w:r>
                <w:t xml:space="preserve"> - </w:t>
              </w:r>
              <w:r w:rsidRPr="005B1F31">
                <w:t>владелец на дату фиксации</w:t>
              </w:r>
            </w:ins>
          </w:p>
        </w:tc>
      </w:tr>
      <w:tr w:rsidR="005B1F31" w:rsidRPr="00077B9F" w14:paraId="26C3F51C" w14:textId="77777777" w:rsidTr="00E8139F">
        <w:tc>
          <w:tcPr>
            <w:tcW w:w="5488" w:type="dxa"/>
          </w:tcPr>
          <w:p w14:paraId="4A23DB2D" w14:textId="26A3EC59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ins w:id="3134" w:author="Вакалюк" w:date="2017-01-30T17:45:00Z"/>
                <w:lang w:val="en-US"/>
              </w:rPr>
            </w:pPr>
            <w:r>
              <w:rPr>
                <w:lang w:val="en-US"/>
              </w:rPr>
              <w:t>:70E::INST//ISLB/</w:t>
            </w:r>
            <w:r w:rsidRPr="00A003A5">
              <w:rPr>
                <w:lang w:val="en-US"/>
              </w:rPr>
              <w:t>3</w:t>
            </w:r>
            <w:r w:rsidRPr="00CC4B42">
              <w:rPr>
                <w:lang w:val="en-US"/>
              </w:rPr>
              <w:t>.1/TYPE/ORDN/RSLT</w:t>
            </w:r>
          </w:p>
          <w:p w14:paraId="47E5BC85" w14:textId="5C9C3173" w:rsidR="005B1F31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CC4B42">
              <w:rPr>
                <w:lang w:val="en-US"/>
              </w:rPr>
              <w:t>/</w:t>
            </w:r>
            <w:r>
              <w:rPr>
                <w:lang w:val="en-US"/>
              </w:rPr>
              <w:t>ABST</w:t>
            </w:r>
            <w:r w:rsidRPr="00CC4B42">
              <w:rPr>
                <w:lang w:val="en-US"/>
              </w:rPr>
              <w:t>/QVTG/500</w:t>
            </w:r>
            <w:r w:rsidRPr="00AE7851">
              <w:rPr>
                <w:lang w:val="en-US"/>
              </w:rPr>
              <w:t>/OWNT/OWNR</w:t>
            </w:r>
          </w:p>
        </w:tc>
        <w:tc>
          <w:tcPr>
            <w:tcW w:w="4762" w:type="dxa"/>
          </w:tcPr>
          <w:p w14:paraId="537E13A1" w14:textId="401B9819" w:rsidR="005B1F31" w:rsidRPr="00945BF0" w:rsidRDefault="005B1F31" w:rsidP="00945BF0">
            <w:pPr>
              <w:ind w:left="34" w:firstLine="0"/>
            </w:pPr>
            <w:ins w:id="3135" w:author="Pervova 21.1" w:date="2020-03-03T18:01:00Z">
              <w:r w:rsidRPr="00945BF0">
                <w:t>Голосование по вопросу "Воздержаться"</w:t>
              </w:r>
            </w:ins>
            <w:ins w:id="3136" w:author="Pervova 21.1" w:date="2020-03-04T20:46:00Z">
              <w:r>
                <w:t xml:space="preserve"> п.п.2</w:t>
              </w:r>
              <w:r w:rsidRPr="005209A2">
                <w:t>.1, тип голосования - обычное</w:t>
              </w:r>
            </w:ins>
            <w:ins w:id="3137" w:author="Pervova 21.1" w:date="2020-03-04T20:54:00Z">
              <w:r>
                <w:t>,</w:t>
              </w:r>
              <w:r w:rsidRPr="005B1F31">
                <w:t xml:space="preserve"> тип голосующего лица</w:t>
              </w:r>
              <w:r>
                <w:t xml:space="preserve"> - </w:t>
              </w:r>
              <w:r w:rsidRPr="005B1F31">
                <w:t xml:space="preserve">владелец на дату </w:t>
              </w:r>
              <w:r w:rsidRPr="005B1F31">
                <w:lastRenderedPageBreak/>
                <w:t>фиксации</w:t>
              </w:r>
            </w:ins>
          </w:p>
        </w:tc>
      </w:tr>
      <w:tr w:rsidR="005B1F31" w:rsidRPr="00AF4D92" w14:paraId="49519B55" w14:textId="77777777" w:rsidTr="00E8139F">
        <w:tc>
          <w:tcPr>
            <w:tcW w:w="5488" w:type="dxa"/>
          </w:tcPr>
          <w:p w14:paraId="46C28518" w14:textId="6119424B" w:rsidR="005B1F31" w:rsidRPr="00AF4D92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6B628D">
              <w:lastRenderedPageBreak/>
              <w:t>:16S:CAINST</w:t>
            </w:r>
          </w:p>
        </w:tc>
        <w:tc>
          <w:tcPr>
            <w:tcW w:w="4762" w:type="dxa"/>
          </w:tcPr>
          <w:p w14:paraId="2F78D35E" w14:textId="59BA74A2" w:rsidR="005B1F31" w:rsidRPr="00AF4D92" w:rsidRDefault="005B1F31" w:rsidP="00E8139F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BCB0AC7" w14:textId="77777777" w:rsidR="00EB3BCF" w:rsidRDefault="00EB3BCF" w:rsidP="00EB3BCF">
      <w:pPr>
        <w:numPr>
          <w:ilvl w:val="0"/>
          <w:numId w:val="0"/>
        </w:numPr>
        <w:ind w:left="432" w:hanging="432"/>
      </w:pPr>
    </w:p>
    <w:p w14:paraId="53F81B53" w14:textId="4B102618" w:rsidR="008A44AD" w:rsidRDefault="008A44AD" w:rsidP="00EB3BCF">
      <w:pPr>
        <w:pStyle w:val="1"/>
        <w:ind w:left="0" w:firstLine="0"/>
      </w:pPr>
      <w:bookmarkStart w:id="3138" w:name="_Toc35984232"/>
      <w:bookmarkStart w:id="3139" w:name="_Toc36031418"/>
      <w:r>
        <w:t>Сообщение МТ</w:t>
      </w:r>
      <w:r w:rsidRPr="008A44AD">
        <w:t>565</w:t>
      </w:r>
      <w:r>
        <w:t>. О</w:t>
      </w:r>
      <w:r w:rsidRPr="008A44AD">
        <w:t>б ограничении прав</w:t>
      </w:r>
      <w:r w:rsidR="00014AFF">
        <w:t xml:space="preserve"> (от номинального держателя)</w:t>
      </w:r>
      <w:bookmarkEnd w:id="3138"/>
      <w:bookmarkEnd w:id="3139"/>
    </w:p>
    <w:p w14:paraId="1467F156" w14:textId="77777777" w:rsidR="00FC2267" w:rsidRDefault="00FC2267" w:rsidP="000866A5">
      <w:pPr>
        <w:numPr>
          <w:ilvl w:val="0"/>
          <w:numId w:val="1"/>
        </w:numPr>
        <w:ind w:left="0" w:firstLine="0"/>
        <w:rPr>
          <w:ins w:id="3140" w:author="Pervova 21.1" w:date="2020-03-11T12:23:00Z"/>
        </w:rPr>
      </w:pPr>
    </w:p>
    <w:p w14:paraId="620CD597" w14:textId="77777777" w:rsidR="008A44AD" w:rsidRDefault="008A44AD" w:rsidP="000866A5">
      <w:pPr>
        <w:numPr>
          <w:ilvl w:val="0"/>
          <w:numId w:val="1"/>
        </w:numPr>
        <w:ind w:left="0" w:firstLine="0"/>
      </w:pPr>
      <w:r>
        <w:t xml:space="preserve">Легенда: </w:t>
      </w:r>
    </w:p>
    <w:p w14:paraId="216AFC11" w14:textId="275A31BA" w:rsidR="008A44AD" w:rsidRPr="00573402" w:rsidRDefault="00C15C94" w:rsidP="000866A5">
      <w:pPr>
        <w:numPr>
          <w:ilvl w:val="0"/>
          <w:numId w:val="1"/>
        </w:numPr>
        <w:ind w:left="0" w:firstLine="0"/>
      </w:pPr>
      <w:r>
        <w:t>Депонент присылает МТ565</w:t>
      </w:r>
      <w:ins w:id="3141" w:author="Pervova 21.1" w:date="2020-03-04T20:27:00Z">
        <w:r w:rsidR="008609F9">
          <w:t>,</w:t>
        </w:r>
      </w:ins>
      <w:r>
        <w:t xml:space="preserve"> в котором указывает</w:t>
      </w:r>
      <w:ins w:id="3142" w:author="Pervova 21.1" w:date="2020-03-04T20:27:00Z">
        <w:r w:rsidR="008609F9">
          <w:t>,</w:t>
        </w:r>
      </w:ins>
      <w:r>
        <w:t xml:space="preserve"> что для владельца в блоке </w:t>
      </w:r>
      <w:r>
        <w:rPr>
          <w:lang w:val="en-US"/>
        </w:rPr>
        <w:t>BENODET</w:t>
      </w:r>
      <w:r w:rsidRPr="00C15C94">
        <w:t xml:space="preserve"> </w:t>
      </w:r>
      <w:r>
        <w:t xml:space="preserve">действует ограничение на голосование по 2 вопросу повестки дня. По вопросам 1 и 3 владелец передал свою инструкцию. Информация о владельце была передана ранее в сообщении МТ565 с референсом </w:t>
      </w:r>
      <w:r w:rsidRPr="007655ED">
        <w:t>01</w:t>
      </w:r>
      <w:r>
        <w:t xml:space="preserve">, поэтому при отправке этой инструкции обязательно указывается ссылка на ранее </w:t>
      </w:r>
      <w:proofErr w:type="gramStart"/>
      <w:r>
        <w:t>поданное</w:t>
      </w:r>
      <w:proofErr w:type="gramEnd"/>
      <w:ins w:id="3143" w:author="Pervova 21.1" w:date="2020-03-04T20:27:00Z">
        <w:r w:rsidR="008609F9">
          <w:t xml:space="preserve"> МТ565</w:t>
        </w:r>
      </w:ins>
      <w:r>
        <w:t>.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205"/>
        <w:gridCol w:w="4961"/>
      </w:tblGrid>
      <w:tr w:rsidR="008A44AD" w14:paraId="7563EDAB" w14:textId="77777777" w:rsidTr="005B1F31">
        <w:tc>
          <w:tcPr>
            <w:tcW w:w="5205" w:type="dxa"/>
            <w:shd w:val="clear" w:color="auto" w:fill="F2F2F2" w:themeFill="background1" w:themeFillShade="F2"/>
          </w:tcPr>
          <w:p w14:paraId="2054D578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718E2665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8A44AD" w14:paraId="70443F39" w14:textId="77777777" w:rsidTr="005B1F31">
        <w:tc>
          <w:tcPr>
            <w:tcW w:w="5205" w:type="dxa"/>
          </w:tcPr>
          <w:p w14:paraId="15A1B86D" w14:textId="77777777" w:rsidR="008A44AD" w:rsidRPr="00445088" w:rsidRDefault="008A44AD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:16R:GENL</w:t>
            </w:r>
          </w:p>
        </w:tc>
        <w:tc>
          <w:tcPr>
            <w:tcW w:w="4961" w:type="dxa"/>
          </w:tcPr>
          <w:p w14:paraId="782CF873" w14:textId="77777777" w:rsidR="008A44AD" w:rsidRDefault="008A44AD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FFCE2FD" w14:textId="77777777" w:rsidTr="005B1F31">
        <w:tc>
          <w:tcPr>
            <w:tcW w:w="5205" w:type="dxa"/>
          </w:tcPr>
          <w:p w14:paraId="053A59D5" w14:textId="737FCF85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7655ED">
              <w:t>00</w:t>
            </w:r>
            <w:r>
              <w:rPr>
                <w:lang w:val="en-US"/>
              </w:rPr>
              <w:t>1X1</w:t>
            </w:r>
          </w:p>
        </w:tc>
        <w:tc>
          <w:tcPr>
            <w:tcW w:w="4961" w:type="dxa"/>
          </w:tcPr>
          <w:p w14:paraId="2A94F80D" w14:textId="1BBA077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144" w:author="Pervova 21.1" w:date="2020-03-03T13:46:00Z">
              <w:r w:rsidRPr="00393CC1">
                <w:t xml:space="preserve">Референс КД </w:t>
              </w:r>
            </w:ins>
          </w:p>
        </w:tc>
      </w:tr>
      <w:tr w:rsidR="005476B1" w14:paraId="361B9E28" w14:textId="77777777" w:rsidTr="005B1F31">
        <w:tc>
          <w:tcPr>
            <w:tcW w:w="5205" w:type="dxa"/>
          </w:tcPr>
          <w:p w14:paraId="139CDCB4" w14:textId="510B0A7D" w:rsidR="005476B1" w:rsidRPr="00445088" w:rsidRDefault="005476B1" w:rsidP="00826D62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:20C::SEME//0</w:t>
            </w:r>
            <w:r>
              <w:rPr>
                <w:lang w:val="en-US"/>
              </w:rPr>
              <w:t>5</w:t>
            </w:r>
          </w:p>
        </w:tc>
        <w:tc>
          <w:tcPr>
            <w:tcW w:w="4961" w:type="dxa"/>
          </w:tcPr>
          <w:p w14:paraId="03CBA23D" w14:textId="3B26734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145" w:author="Pervova 21.1" w:date="2020-03-02T22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3B569711" w14:textId="77777777" w:rsidTr="005B1F31">
        <w:tc>
          <w:tcPr>
            <w:tcW w:w="5205" w:type="dxa"/>
          </w:tcPr>
          <w:p w14:paraId="5C8F2D83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:23G:NEWM</w:t>
            </w:r>
          </w:p>
        </w:tc>
        <w:tc>
          <w:tcPr>
            <w:tcW w:w="4961" w:type="dxa"/>
          </w:tcPr>
          <w:p w14:paraId="7BD1D147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177A902" w14:textId="77777777" w:rsidTr="005B1F31">
        <w:tc>
          <w:tcPr>
            <w:tcW w:w="5205" w:type="dxa"/>
          </w:tcPr>
          <w:p w14:paraId="03EE2DD6" w14:textId="16EDB110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:22F::CAEV//</w:t>
            </w:r>
            <w:r>
              <w:t>MEET</w:t>
            </w:r>
          </w:p>
        </w:tc>
        <w:tc>
          <w:tcPr>
            <w:tcW w:w="4961" w:type="dxa"/>
          </w:tcPr>
          <w:p w14:paraId="6361293B" w14:textId="20DC48CF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146" w:author="Pervova 21.1" w:date="2020-03-02T21:56:00Z">
              <w:r w:rsidRPr="007F11DB">
                <w:t>Код типа КД</w:t>
              </w:r>
            </w:ins>
          </w:p>
        </w:tc>
      </w:tr>
      <w:tr w:rsidR="005476B1" w14:paraId="47222DA9" w14:textId="77777777" w:rsidTr="005B1F31">
        <w:tc>
          <w:tcPr>
            <w:tcW w:w="5205" w:type="dxa"/>
          </w:tcPr>
          <w:p w14:paraId="069B6CC6" w14:textId="089318E9" w:rsidR="005476B1" w:rsidRDefault="005476B1" w:rsidP="00826D62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>
              <w:rPr>
                <w:lang w:val="en-US"/>
              </w:rPr>
              <w:t>703</w:t>
            </w:r>
            <w:r>
              <w:t>1</w:t>
            </w:r>
            <w:r>
              <w:rPr>
                <w:lang w:val="en-US"/>
              </w:rPr>
              <w:t>0140</w:t>
            </w:r>
            <w:r>
              <w:t>000</w:t>
            </w:r>
          </w:p>
        </w:tc>
        <w:tc>
          <w:tcPr>
            <w:tcW w:w="4961" w:type="dxa"/>
          </w:tcPr>
          <w:p w14:paraId="13A8A081" w14:textId="3E06110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147" w:author="Pervova 21.1" w:date="2020-03-02T21:59:00Z">
              <w:r w:rsidRPr="007F11DB">
                <w:t>Время формирования сообщения</w:t>
              </w:r>
            </w:ins>
          </w:p>
        </w:tc>
      </w:tr>
      <w:tr w:rsidR="005476B1" w14:paraId="273B3BB3" w14:textId="77777777" w:rsidTr="005B1F31">
        <w:tc>
          <w:tcPr>
            <w:tcW w:w="5205" w:type="dxa"/>
          </w:tcPr>
          <w:p w14:paraId="053E7A19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:16R:LINK</w:t>
            </w:r>
          </w:p>
        </w:tc>
        <w:tc>
          <w:tcPr>
            <w:tcW w:w="4961" w:type="dxa"/>
          </w:tcPr>
          <w:p w14:paraId="48DED26B" w14:textId="7777777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AE3F3B5" w14:textId="77777777" w:rsidTr="005B1F31">
        <w:tc>
          <w:tcPr>
            <w:tcW w:w="5205" w:type="dxa"/>
          </w:tcPr>
          <w:p w14:paraId="266DF9ED" w14:textId="59C01220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961" w:type="dxa"/>
          </w:tcPr>
          <w:p w14:paraId="6419BFE7" w14:textId="2223FD7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3148" w:author="Pervova 21.1" w:date="2020-03-03T14:11:00Z">
              <w:r>
                <w:t>Ссылка на ранее поданную инструкцию</w:t>
              </w:r>
            </w:ins>
          </w:p>
        </w:tc>
      </w:tr>
      <w:tr w:rsidR="00947A9C" w14:paraId="7FB264E8" w14:textId="77777777" w:rsidTr="005B1F31">
        <w:tc>
          <w:tcPr>
            <w:tcW w:w="5205" w:type="dxa"/>
          </w:tcPr>
          <w:p w14:paraId="26094B16" w14:textId="2D43EE9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:20C::PREV//01</w:t>
            </w:r>
          </w:p>
        </w:tc>
        <w:tc>
          <w:tcPr>
            <w:tcW w:w="4961" w:type="dxa"/>
          </w:tcPr>
          <w:p w14:paraId="4D9246C9" w14:textId="70454A65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3149" w:author="Pervova 21.1" w:date="2020-03-03T14:11:00Z">
              <w:r>
                <w:t>Референс ранее поданной инструкции</w:t>
              </w:r>
            </w:ins>
            <w:del w:id="3150" w:author="Pervova 21.1" w:date="2020-03-03T14:11:00Z">
              <w:r w:rsidDel="00947A9C">
                <w:delText>Ссылка на ранее поданную инструкцию</w:delText>
              </w:r>
            </w:del>
          </w:p>
        </w:tc>
      </w:tr>
      <w:tr w:rsidR="00947A9C" w14:paraId="7698F8B2" w14:textId="77777777" w:rsidTr="005B1F31">
        <w:tc>
          <w:tcPr>
            <w:tcW w:w="5205" w:type="dxa"/>
          </w:tcPr>
          <w:p w14:paraId="79D61AF4" w14:textId="77883202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:16S:LINK</w:t>
            </w:r>
          </w:p>
        </w:tc>
        <w:tc>
          <w:tcPr>
            <w:tcW w:w="4961" w:type="dxa"/>
          </w:tcPr>
          <w:p w14:paraId="25D4FA74" w14:textId="7D08F7D4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B545FA8" w14:textId="77777777" w:rsidTr="005B1F31">
        <w:tc>
          <w:tcPr>
            <w:tcW w:w="5205" w:type="dxa"/>
          </w:tcPr>
          <w:p w14:paraId="6589CC95" w14:textId="5F5E4534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:16S:GENL</w:t>
            </w:r>
          </w:p>
        </w:tc>
        <w:tc>
          <w:tcPr>
            <w:tcW w:w="4961" w:type="dxa"/>
          </w:tcPr>
          <w:p w14:paraId="727A5D26" w14:textId="298E9E5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4251AC69" w14:textId="77777777" w:rsidTr="005B1F31">
        <w:tc>
          <w:tcPr>
            <w:tcW w:w="5205" w:type="dxa"/>
          </w:tcPr>
          <w:p w14:paraId="4EE69CC0" w14:textId="1CA964D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:16R:USECU</w:t>
            </w:r>
          </w:p>
        </w:tc>
        <w:tc>
          <w:tcPr>
            <w:tcW w:w="4961" w:type="dxa"/>
          </w:tcPr>
          <w:p w14:paraId="00186119" w14:textId="41094BB0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51506157" w14:textId="77777777" w:rsidTr="005B1F31">
        <w:tc>
          <w:tcPr>
            <w:tcW w:w="5205" w:type="dxa"/>
          </w:tcPr>
          <w:p w14:paraId="5250180E" w14:textId="22E1871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:35B:ISIN RU1111111111</w:t>
            </w:r>
          </w:p>
        </w:tc>
        <w:tc>
          <w:tcPr>
            <w:tcW w:w="4961" w:type="dxa"/>
          </w:tcPr>
          <w:p w14:paraId="65B7A561" w14:textId="49CB9A0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3151" w:author="Pervova 21.1" w:date="2020-03-02T21:54:00Z">
              <w:r>
                <w:t>ISIN</w:t>
              </w:r>
            </w:ins>
          </w:p>
        </w:tc>
      </w:tr>
      <w:tr w:rsidR="00947A9C" w14:paraId="32ADF3E2" w14:textId="77777777" w:rsidTr="005B1F31">
        <w:tc>
          <w:tcPr>
            <w:tcW w:w="5205" w:type="dxa"/>
          </w:tcPr>
          <w:p w14:paraId="13B31E0D" w14:textId="2D91B4A3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7655ED">
              <w:t>/CORP/NADC/RU1111111111</w:t>
            </w:r>
          </w:p>
        </w:tc>
        <w:tc>
          <w:tcPr>
            <w:tcW w:w="4961" w:type="dxa"/>
          </w:tcPr>
          <w:p w14:paraId="59948B39" w14:textId="25FE7315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152" w:author="Pervova 21.1" w:date="2020-03-02T21:5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947A9C" w14:paraId="18B8598A" w14:textId="77777777" w:rsidTr="005B1F31">
        <w:tc>
          <w:tcPr>
            <w:tcW w:w="5205" w:type="dxa"/>
          </w:tcPr>
          <w:p w14:paraId="5671E756" w14:textId="1BDDC5E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 xml:space="preserve">/RU/1-11-00111-A </w:t>
            </w:r>
          </w:p>
        </w:tc>
        <w:tc>
          <w:tcPr>
            <w:tcW w:w="4961" w:type="dxa"/>
          </w:tcPr>
          <w:p w14:paraId="6AC4BDF5" w14:textId="3021CDB8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3153" w:author="Pervova 21.1" w:date="2020-03-02T21:5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947A9C" w14:paraId="7F17A296" w14:textId="77777777" w:rsidTr="005B1F31">
        <w:tc>
          <w:tcPr>
            <w:tcW w:w="5205" w:type="dxa"/>
          </w:tcPr>
          <w:p w14:paraId="734FCE6F" w14:textId="2F4294B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/NAME/</w:t>
            </w:r>
            <w:r>
              <w:t>'</w:t>
            </w:r>
            <w:del w:id="3154" w:author="Pervova 21.1" w:date="2020-03-12T16:50:00Z">
              <w:r w:rsidDel="00A61DC5">
                <w:delText>O</w:delText>
              </w:r>
            </w:del>
            <w:r>
              <w:t>AO ''</w:t>
            </w:r>
            <w:del w:id="3155" w:author="Pervova 21.1" w:date="2020-03-12T16:45:00Z">
              <w:r w:rsidDel="00A61DC5">
                <w:delText>MEGAFON</w:delText>
              </w:r>
            </w:del>
            <w:ins w:id="3156" w:author="Pervova 21.1" w:date="2020-03-12T16:47:00Z">
              <w:r w:rsidR="00A61DC5">
                <w:rPr>
                  <w:lang w:val="en-US"/>
                </w:rPr>
                <w:t>e</w:t>
              </w:r>
            </w:ins>
            <w:ins w:id="3157" w:author="Pervova 21.1" w:date="2020-03-12T16:45:00Z">
              <w:r w:rsidR="00A61DC5">
                <w:t>NERGONEFTEGAZ</w:t>
              </w:r>
            </w:ins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961" w:type="dxa"/>
          </w:tcPr>
          <w:p w14:paraId="57AF6738" w14:textId="439F20D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158" w:author="Pervova 21.1" w:date="2020-03-02T21:5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947A9C" w14:paraId="51576F6A" w14:textId="77777777" w:rsidTr="005B1F31">
        <w:tc>
          <w:tcPr>
            <w:tcW w:w="5205" w:type="dxa"/>
          </w:tcPr>
          <w:p w14:paraId="48C54D20" w14:textId="12CFA950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:16R:ACCTINFO</w:t>
            </w:r>
          </w:p>
        </w:tc>
        <w:tc>
          <w:tcPr>
            <w:tcW w:w="4961" w:type="dxa"/>
          </w:tcPr>
          <w:p w14:paraId="542CAF8C" w14:textId="419BD88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6235EFB" w14:textId="77777777" w:rsidTr="005B1F31">
        <w:tc>
          <w:tcPr>
            <w:tcW w:w="5205" w:type="dxa"/>
          </w:tcPr>
          <w:p w14:paraId="225A2261" w14:textId="330E758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:97A::SAFE//ML1111111111</w:t>
            </w:r>
          </w:p>
        </w:tc>
        <w:tc>
          <w:tcPr>
            <w:tcW w:w="4961" w:type="dxa"/>
          </w:tcPr>
          <w:p w14:paraId="76E5BA27" w14:textId="59EEA3CA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3159" w:author="Pervova 21.1" w:date="2020-03-03T14:12:00Z">
              <w:r>
                <w:t>Номер счета депонента в НРД</w:t>
              </w:r>
            </w:ins>
          </w:p>
        </w:tc>
      </w:tr>
      <w:tr w:rsidR="00A47B98" w14:paraId="193C52AE" w14:textId="77777777" w:rsidTr="005B1F31">
        <w:tc>
          <w:tcPr>
            <w:tcW w:w="5205" w:type="dxa"/>
          </w:tcPr>
          <w:p w14:paraId="75FFA3EA" w14:textId="5289128F" w:rsidR="00A47B98" w:rsidRDefault="00A47B98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961" w:type="dxa"/>
          </w:tcPr>
          <w:p w14:paraId="6B4034F4" w14:textId="25DD6CBE" w:rsidR="00A47B98" w:rsidRDefault="00A47B98" w:rsidP="00A47B98">
            <w:pPr>
              <w:numPr>
                <w:ilvl w:val="0"/>
                <w:numId w:val="1"/>
              </w:numPr>
              <w:ind w:left="0" w:firstLine="0"/>
            </w:pPr>
            <w:ins w:id="3160" w:author="Pervova 21.1" w:date="2020-03-03T20:45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947A9C" w14:paraId="0C03D140" w14:textId="77777777" w:rsidTr="005B1F31">
        <w:tc>
          <w:tcPr>
            <w:tcW w:w="5205" w:type="dxa"/>
          </w:tcPr>
          <w:p w14:paraId="3A3C8F30" w14:textId="4F481047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:16S:ACCTINFO</w:t>
            </w:r>
          </w:p>
        </w:tc>
        <w:tc>
          <w:tcPr>
            <w:tcW w:w="4961" w:type="dxa"/>
          </w:tcPr>
          <w:p w14:paraId="404E0432" w14:textId="7F7BE68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151EDD1" w14:textId="77777777" w:rsidTr="005B1F31">
        <w:tc>
          <w:tcPr>
            <w:tcW w:w="5205" w:type="dxa"/>
          </w:tcPr>
          <w:p w14:paraId="097F4AFC" w14:textId="36F8BD1E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:16S:USECU</w:t>
            </w:r>
          </w:p>
        </w:tc>
        <w:tc>
          <w:tcPr>
            <w:tcW w:w="4961" w:type="dxa"/>
          </w:tcPr>
          <w:p w14:paraId="736C6B01" w14:textId="3EBEC0D7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3AB122F0" w14:textId="77777777" w:rsidTr="005B1F31">
        <w:tc>
          <w:tcPr>
            <w:tcW w:w="5205" w:type="dxa"/>
          </w:tcPr>
          <w:p w14:paraId="5F1D267E" w14:textId="6AD3144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:16R:BENODET</w:t>
            </w:r>
          </w:p>
        </w:tc>
        <w:tc>
          <w:tcPr>
            <w:tcW w:w="4961" w:type="dxa"/>
          </w:tcPr>
          <w:p w14:paraId="7C5A991F" w14:textId="7677BE7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5BF0" w:rsidRPr="005476B1" w14:paraId="18116226" w14:textId="77777777" w:rsidTr="005B1F31">
        <w:tc>
          <w:tcPr>
            <w:tcW w:w="5205" w:type="dxa"/>
          </w:tcPr>
          <w:p w14:paraId="6E9D6D1C" w14:textId="2361B55F" w:rsidR="00945BF0" w:rsidRPr="00945BF0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ins w:id="3161" w:author="Вакалюк" w:date="2017-01-30T17:40:00Z"/>
                <w:highlight w:val="yellow"/>
                <w:lang w:val="en-US"/>
              </w:rPr>
            </w:pPr>
            <w:r w:rsidRPr="00945BF0">
              <w:rPr>
                <w:highlight w:val="yellow"/>
                <w:lang w:val="en-US"/>
              </w:rPr>
              <w:t>:95V::OWND//'OOO ''</w:t>
            </w:r>
            <w:proofErr w:type="spellStart"/>
            <w:r w:rsidRPr="00945BF0">
              <w:rPr>
                <w:highlight w:val="yellow"/>
                <w:lang w:val="en-US"/>
              </w:rPr>
              <w:t>uPITER</w:t>
            </w:r>
            <w:proofErr w:type="spellEnd"/>
            <w:r w:rsidRPr="00945BF0">
              <w:rPr>
                <w:highlight w:val="yellow"/>
                <w:lang w:val="en-US"/>
              </w:rPr>
              <w:t xml:space="preserve">''' </w:t>
            </w:r>
          </w:p>
          <w:p w14:paraId="38962196" w14:textId="286FCE86" w:rsidR="00945BF0" w:rsidRPr="00945BF0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highlight w:val="yellow"/>
                <w:lang w:val="en-US"/>
              </w:rPr>
            </w:pPr>
            <w:r w:rsidRPr="00945BF0">
              <w:rPr>
                <w:highlight w:val="yellow"/>
                <w:lang w:val="en-US"/>
              </w:rPr>
              <w:t>G. MOSKVA, UL. POBEDY D.3</w:t>
            </w:r>
          </w:p>
        </w:tc>
        <w:tc>
          <w:tcPr>
            <w:tcW w:w="4961" w:type="dxa"/>
          </w:tcPr>
          <w:p w14:paraId="72934D82" w14:textId="34B08E2F" w:rsidR="00945BF0" w:rsidRPr="00945BF0" w:rsidRDefault="00945BF0" w:rsidP="00945BF0">
            <w:pPr>
              <w:numPr>
                <w:ilvl w:val="0"/>
                <w:numId w:val="0"/>
              </w:numPr>
              <w:rPr>
                <w:highlight w:val="yellow"/>
                <w:lang w:val="en-US"/>
              </w:rPr>
            </w:pPr>
            <w:ins w:id="3162" w:author="Pervova 21.1" w:date="2020-03-04T20:41:00Z">
              <w:r w:rsidRPr="00945BF0">
                <w:rPr>
                  <w:highlight w:val="yellow"/>
                </w:rPr>
                <w:t>Наименование и адрес владельца</w:t>
              </w:r>
            </w:ins>
          </w:p>
        </w:tc>
      </w:tr>
      <w:tr w:rsidR="00945BF0" w14:paraId="59AE6A50" w14:textId="77777777" w:rsidTr="005B1F31">
        <w:tc>
          <w:tcPr>
            <w:tcW w:w="5205" w:type="dxa"/>
          </w:tcPr>
          <w:p w14:paraId="6DEF1143" w14:textId="69E06C32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:95S::ALTE//TXID/RU/77391326667</w:t>
            </w:r>
          </w:p>
        </w:tc>
        <w:tc>
          <w:tcPr>
            <w:tcW w:w="4961" w:type="dxa"/>
          </w:tcPr>
          <w:p w14:paraId="07761FCB" w14:textId="60E9BC4C" w:rsidR="00945BF0" w:rsidRDefault="00945BF0" w:rsidP="00962719">
            <w:pPr>
              <w:numPr>
                <w:ilvl w:val="0"/>
                <w:numId w:val="1"/>
              </w:numPr>
              <w:ind w:left="0" w:firstLine="0"/>
            </w:pPr>
            <w:ins w:id="3163" w:author="Pervova 21.1" w:date="2020-03-04T20:41:00Z">
              <w:r>
                <w:t>ИНН владельца</w:t>
              </w:r>
            </w:ins>
          </w:p>
        </w:tc>
      </w:tr>
      <w:tr w:rsidR="00945BF0" w:rsidRPr="006F0574" w14:paraId="587E849C" w14:textId="77777777" w:rsidTr="005B1F31">
        <w:tc>
          <w:tcPr>
            <w:tcW w:w="5205" w:type="dxa"/>
          </w:tcPr>
          <w:p w14:paraId="1331686A" w14:textId="689E8956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BE74CD">
              <w:rPr>
                <w:lang w:val="en-US"/>
              </w:rPr>
              <w:t>/ACCB/RU/</w:t>
            </w:r>
            <w:r>
              <w:rPr>
                <w:lang w:val="en-US"/>
              </w:rPr>
              <w:t>XX</w:t>
            </w:r>
            <w:r w:rsidRPr="00BE74CD">
              <w:rPr>
                <w:lang w:val="en-US"/>
              </w:rPr>
              <w:t>0005551</w:t>
            </w:r>
          </w:p>
        </w:tc>
        <w:tc>
          <w:tcPr>
            <w:tcW w:w="4961" w:type="dxa"/>
          </w:tcPr>
          <w:p w14:paraId="697F6CD1" w14:textId="3550677A" w:rsidR="00945BF0" w:rsidRPr="006F0574" w:rsidRDefault="00945BF0" w:rsidP="000866A5">
            <w:pPr>
              <w:numPr>
                <w:ilvl w:val="0"/>
                <w:numId w:val="1"/>
              </w:numPr>
              <w:ind w:left="0" w:firstLine="0"/>
            </w:pPr>
            <w:ins w:id="3164" w:author="Pervova 21.1" w:date="2020-03-04T20:41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945BF0" w:rsidRPr="002A48F2" w14:paraId="7E07007D" w14:textId="77777777" w:rsidTr="005B1F31">
        <w:tc>
          <w:tcPr>
            <w:tcW w:w="5205" w:type="dxa"/>
          </w:tcPr>
          <w:p w14:paraId="08B24A17" w14:textId="4494C62C" w:rsidR="00945BF0" w:rsidRPr="00E33FA3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:95S::ALTE/NSDR/RHID/RU/3</w:t>
            </w:r>
          </w:p>
        </w:tc>
        <w:tc>
          <w:tcPr>
            <w:tcW w:w="4961" w:type="dxa"/>
          </w:tcPr>
          <w:p w14:paraId="3AD0F9AC" w14:textId="1EF71B55" w:rsidR="00945BF0" w:rsidRPr="002A48F2" w:rsidRDefault="00945BF0" w:rsidP="004E3E18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del w:id="3165" w:author="Pervova 21.1" w:date="2020-03-06T13:58:00Z">
              <w:r w:rsidRPr="002A48F2" w:rsidDel="004E3E18">
                <w:delText xml:space="preserve"> </w:delText>
              </w:r>
            </w:del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</w:t>
            </w:r>
            <w:proofErr w:type="gramStart"/>
            <w:r>
              <w:t>указанного</w:t>
            </w:r>
            <w:proofErr w:type="gramEnd"/>
            <w:r>
              <w:t xml:space="preserve"> в блоке </w:t>
            </w:r>
            <w:r>
              <w:rPr>
                <w:lang w:val="en-US"/>
              </w:rPr>
              <w:t>BENODET</w:t>
            </w:r>
          </w:p>
        </w:tc>
      </w:tr>
      <w:tr w:rsidR="00945BF0" w:rsidRPr="006F0574" w14:paraId="39760184" w14:textId="77777777" w:rsidTr="005B1F31">
        <w:tc>
          <w:tcPr>
            <w:tcW w:w="5205" w:type="dxa"/>
          </w:tcPr>
          <w:p w14:paraId="0EA93A4B" w14:textId="1DC8CDC2" w:rsidR="00945BF0" w:rsidRPr="00BE74CD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961" w:type="dxa"/>
          </w:tcPr>
          <w:p w14:paraId="0D2E04AC" w14:textId="5A377D25" w:rsidR="00945BF0" w:rsidRPr="006F0574" w:rsidRDefault="00945BF0" w:rsidP="000866A5">
            <w:pPr>
              <w:numPr>
                <w:ilvl w:val="0"/>
                <w:numId w:val="1"/>
              </w:numPr>
              <w:ind w:left="0" w:firstLine="0"/>
            </w:pPr>
            <w:ins w:id="3166" w:author="Pervova 21.1" w:date="2020-03-03T14:21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945BF0" w14:paraId="378365EE" w14:textId="77777777" w:rsidTr="005B1F31">
        <w:tc>
          <w:tcPr>
            <w:tcW w:w="5205" w:type="dxa"/>
          </w:tcPr>
          <w:p w14:paraId="6DAAC6C6" w14:textId="170C9EDF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:36B::OWND//UNIT/400,</w:t>
            </w:r>
          </w:p>
        </w:tc>
        <w:tc>
          <w:tcPr>
            <w:tcW w:w="4961" w:type="dxa"/>
          </w:tcPr>
          <w:p w14:paraId="4B989470" w14:textId="12A57C7F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ins w:id="3167" w:author="Pervova 21.1" w:date="2020-03-03T14:46:00Z">
              <w:r>
                <w:t xml:space="preserve">Количество ценных бумаг, </w:t>
              </w:r>
            </w:ins>
            <w:proofErr w:type="gramStart"/>
            <w:ins w:id="3168" w:author="Pervova 21.1" w:date="2020-03-03T17:48:00Z">
              <w:r>
                <w:t>принадлежащих</w:t>
              </w:r>
            </w:ins>
            <w:proofErr w:type="gramEnd"/>
            <w:ins w:id="3169" w:author="Pervova 21.1" w:date="2020-03-03T14:46:00Z">
              <w:r>
                <w:t xml:space="preserve"> владельцу</w:t>
              </w:r>
            </w:ins>
          </w:p>
        </w:tc>
      </w:tr>
      <w:tr w:rsidR="00945BF0" w:rsidRPr="00AF4D92" w14:paraId="4EBA329D" w14:textId="77777777" w:rsidTr="005B1F31">
        <w:tc>
          <w:tcPr>
            <w:tcW w:w="5205" w:type="dxa"/>
          </w:tcPr>
          <w:p w14:paraId="46EA1BC0" w14:textId="380D2861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:16S:BENODET</w:t>
            </w:r>
          </w:p>
        </w:tc>
        <w:tc>
          <w:tcPr>
            <w:tcW w:w="4961" w:type="dxa"/>
          </w:tcPr>
          <w:p w14:paraId="1E3768BF" w14:textId="64DE1D0B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45BF0" w:rsidRPr="00AF4D92" w14:paraId="5A72BA31" w14:textId="77777777" w:rsidTr="005B1F31">
        <w:tc>
          <w:tcPr>
            <w:tcW w:w="5205" w:type="dxa"/>
          </w:tcPr>
          <w:p w14:paraId="583498F6" w14:textId="05D20388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:16R:CAINST</w:t>
            </w:r>
          </w:p>
        </w:tc>
        <w:tc>
          <w:tcPr>
            <w:tcW w:w="4961" w:type="dxa"/>
          </w:tcPr>
          <w:p w14:paraId="74DCECBB" w14:textId="5DC9125B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45BF0" w14:paraId="799C92AE" w14:textId="77777777" w:rsidTr="005B1F31">
        <w:tc>
          <w:tcPr>
            <w:tcW w:w="5205" w:type="dxa"/>
          </w:tcPr>
          <w:p w14:paraId="7E5DD82B" w14:textId="1D6C4613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:13A::CAON//UNS</w:t>
            </w:r>
          </w:p>
        </w:tc>
        <w:tc>
          <w:tcPr>
            <w:tcW w:w="4961" w:type="dxa"/>
          </w:tcPr>
          <w:p w14:paraId="713AD8D0" w14:textId="53E543F1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5BF0" w14:paraId="3F0B69F6" w14:textId="77777777" w:rsidTr="005B1F31">
        <w:tc>
          <w:tcPr>
            <w:tcW w:w="5205" w:type="dxa"/>
          </w:tcPr>
          <w:p w14:paraId="06B40571" w14:textId="233C1B05" w:rsidR="00945BF0" w:rsidRDefault="00945BF0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:22F::CAOP//SPLI</w:t>
            </w:r>
          </w:p>
        </w:tc>
        <w:tc>
          <w:tcPr>
            <w:tcW w:w="4961" w:type="dxa"/>
          </w:tcPr>
          <w:p w14:paraId="434166A4" w14:textId="63121EC9" w:rsidR="00945BF0" w:rsidRDefault="00945BF0" w:rsidP="0029504F">
            <w:ins w:id="3170" w:author="Pervova 21.1" w:date="2020-03-03T18:29:00Z">
              <w:r w:rsidRPr="0029504F">
                <w:t>Признак разнонаправленного голосования</w:t>
              </w:r>
            </w:ins>
          </w:p>
        </w:tc>
      </w:tr>
      <w:tr w:rsidR="00945BF0" w:rsidRPr="00AF4D92" w14:paraId="468E3D72" w14:textId="77777777" w:rsidTr="005B1F31">
        <w:tc>
          <w:tcPr>
            <w:tcW w:w="5205" w:type="dxa"/>
          </w:tcPr>
          <w:p w14:paraId="33ECC7AD" w14:textId="55782DC3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lastRenderedPageBreak/>
              <w:t>:36B::QINS//UNIT/400,</w:t>
            </w:r>
          </w:p>
        </w:tc>
        <w:tc>
          <w:tcPr>
            <w:tcW w:w="4961" w:type="dxa"/>
          </w:tcPr>
          <w:p w14:paraId="1DB5125D" w14:textId="7B5E4383" w:rsidR="00945BF0" w:rsidRPr="005B1F31" w:rsidRDefault="005B1F31" w:rsidP="005B1F31">
            <w:pPr>
              <w:ind w:left="34" w:hanging="34"/>
            </w:pPr>
            <w:ins w:id="3171" w:author="Pervova 21.1" w:date="2020-03-04T20:57:00Z">
              <w:r w:rsidRPr="005B1F31">
                <w:t>Количество ценных бумаг, участвующих в голосовании</w:t>
              </w:r>
            </w:ins>
          </w:p>
        </w:tc>
      </w:tr>
      <w:tr w:rsidR="00945BF0" w:rsidRPr="00F72221" w14:paraId="04ED21B6" w14:textId="77777777" w:rsidTr="005B1F31">
        <w:tc>
          <w:tcPr>
            <w:tcW w:w="5205" w:type="dxa"/>
          </w:tcPr>
          <w:p w14:paraId="1A484FD5" w14:textId="57DF93D4" w:rsidR="00945BF0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ins w:id="3172" w:author="Вакалюк" w:date="2017-01-30T17:40:00Z"/>
                <w:lang w:val="en-US"/>
              </w:rPr>
            </w:pPr>
            <w:r w:rsidRPr="00BE74CD">
              <w:rPr>
                <w:lang w:val="en-US"/>
              </w:rPr>
              <w:t>:70E::INST//ISLB/1.1/TY</w:t>
            </w:r>
            <w:r>
              <w:rPr>
                <w:lang w:val="en-US"/>
              </w:rPr>
              <w:t>PE/ORDN/RSLT</w:t>
            </w:r>
          </w:p>
          <w:p w14:paraId="59D81913" w14:textId="632B5C1E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/CONY/QVTG/400</w:t>
            </w:r>
          </w:p>
        </w:tc>
        <w:tc>
          <w:tcPr>
            <w:tcW w:w="4961" w:type="dxa"/>
          </w:tcPr>
          <w:p w14:paraId="5246E5DD" w14:textId="5B9AD70E" w:rsidR="00945BF0" w:rsidRPr="005209A2" w:rsidRDefault="00945BF0" w:rsidP="005209A2">
            <w:pPr>
              <w:ind w:left="34" w:hanging="34"/>
            </w:pPr>
            <w:ins w:id="3173" w:author="Pervova 21.1" w:date="2020-03-03T18:34:00Z">
              <w:r w:rsidRPr="009F0163">
                <w:t>Голосование по вопросу "За"</w:t>
              </w:r>
            </w:ins>
            <w:ins w:id="3174" w:author="Pervova 21.1" w:date="2020-03-03T21:26:00Z">
              <w:r>
                <w:t xml:space="preserve">, </w:t>
              </w:r>
              <w:r w:rsidRPr="005209A2">
                <w:t>п.п.1.1, тип голосования - обычное</w:t>
              </w:r>
            </w:ins>
            <w:del w:id="3175" w:author="Pervova 21.1" w:date="2020-03-03T18:34:00Z">
              <w:r w:rsidDel="009F0163">
                <w:delText xml:space="preserve">голосование </w:delText>
              </w:r>
            </w:del>
          </w:p>
        </w:tc>
      </w:tr>
      <w:tr w:rsidR="00945BF0" w:rsidRPr="00C15C94" w14:paraId="55CD0526" w14:textId="77777777" w:rsidTr="005B1F31">
        <w:tc>
          <w:tcPr>
            <w:tcW w:w="5205" w:type="dxa"/>
          </w:tcPr>
          <w:p w14:paraId="1832EF1A" w14:textId="331AE206" w:rsidR="00945BF0" w:rsidRPr="00E33FA3" w:rsidRDefault="00945BF0" w:rsidP="008609F9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:70E::INST//ISLB/2.1/RSTR/NARR/'OSNOVANIE</w:t>
            </w:r>
          </w:p>
        </w:tc>
        <w:tc>
          <w:tcPr>
            <w:tcW w:w="4961" w:type="dxa"/>
          </w:tcPr>
          <w:p w14:paraId="750B83D2" w14:textId="04F5EF46" w:rsidR="00945BF0" w:rsidRPr="00C15C94" w:rsidRDefault="00945BF0" w:rsidP="005D6CC9">
            <w:pPr>
              <w:numPr>
                <w:ilvl w:val="0"/>
                <w:numId w:val="1"/>
              </w:numPr>
              <w:ind w:left="0" w:firstLine="0"/>
            </w:pPr>
            <w:proofErr w:type="gramStart"/>
            <w:r>
              <w:t>Указан</w:t>
            </w:r>
            <w:proofErr w:type="gramEnd"/>
            <w:r>
              <w:t xml:space="preserve"> признак </w:t>
            </w:r>
            <w:r w:rsidRPr="00C15C94">
              <w:t>/</w:t>
            </w:r>
            <w:r w:rsidRPr="00BE74CD">
              <w:rPr>
                <w:lang w:val="en-US"/>
              </w:rPr>
              <w:t>RSTR</w:t>
            </w:r>
            <w:r w:rsidRPr="00C15C94">
              <w:t>/</w:t>
            </w:r>
            <w:r>
              <w:t xml:space="preserve"> - ограничение на голосование по п.п. </w:t>
            </w:r>
            <w:r w:rsidR="005D6CC9">
              <w:t>2</w:t>
            </w:r>
            <w:r>
              <w:t>.1</w:t>
            </w:r>
          </w:p>
        </w:tc>
      </w:tr>
      <w:tr w:rsidR="005D6CC9" w:rsidRPr="00F72221" w14:paraId="0B4626F9" w14:textId="705FF570" w:rsidTr="005B1F31">
        <w:tc>
          <w:tcPr>
            <w:tcW w:w="5205" w:type="dxa"/>
          </w:tcPr>
          <w:p w14:paraId="0C48A803" w14:textId="68B3F7A5" w:rsidR="005D6CC9" w:rsidRDefault="005D6CC9" w:rsidP="00F37EE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BE74CD">
              <w:rPr>
                <w:lang w:val="en-US"/>
              </w:rPr>
              <w:t>:70E::INST//ISLB/</w:t>
            </w:r>
            <w:del w:id="3176" w:author="Pervova 21.1" w:date="2020-03-06T20:05:00Z">
              <w:r w:rsidRPr="008609F9" w:rsidDel="005D6CC9">
                <w:rPr>
                  <w:lang w:val="en-US"/>
                </w:rPr>
                <w:delText>2</w:delText>
              </w:r>
            </w:del>
            <w:ins w:id="3177" w:author="Pervova 21.1" w:date="2020-03-06T20:05:00Z">
              <w:r w:rsidRPr="000C7DC5">
                <w:rPr>
                  <w:lang w:val="en-US"/>
                </w:rPr>
                <w:t>3</w:t>
              </w:r>
            </w:ins>
            <w:r w:rsidRPr="00BE74CD">
              <w:rPr>
                <w:lang w:val="en-US"/>
              </w:rPr>
              <w:t>.1/TYPE/ORDN/RSLT</w:t>
            </w:r>
          </w:p>
          <w:p w14:paraId="354B785E" w14:textId="5C2F39E6" w:rsidR="005D6CC9" w:rsidRPr="00945BF0" w:rsidRDefault="005D6CC9" w:rsidP="000866A5">
            <w:pPr>
              <w:numPr>
                <w:ilvl w:val="0"/>
                <w:numId w:val="1"/>
              </w:numPr>
              <w:ind w:left="0" w:firstLine="0"/>
            </w:pPr>
            <w:r w:rsidRPr="00BE74CD">
              <w:rPr>
                <w:lang w:val="en-US"/>
              </w:rPr>
              <w:t>/ABST/QVTG/400</w:t>
            </w:r>
          </w:p>
        </w:tc>
        <w:tc>
          <w:tcPr>
            <w:tcW w:w="4961" w:type="dxa"/>
          </w:tcPr>
          <w:p w14:paraId="2B5587C4" w14:textId="0CBE0EB4" w:rsidR="005D6CC9" w:rsidRPr="005209A2" w:rsidRDefault="005D6CC9" w:rsidP="005D6CC9">
            <w:pPr>
              <w:ind w:left="34" w:hanging="34"/>
            </w:pPr>
            <w:r w:rsidRPr="00E10BE4">
              <w:t>Голосование по вопросу "Воздержаться"</w:t>
            </w:r>
            <w:r>
              <w:t>, п.п.3</w:t>
            </w:r>
            <w:r w:rsidRPr="005209A2">
              <w:t>.1, тип голосования - обычное</w:t>
            </w:r>
            <w:del w:id="3178" w:author="Pervova 21.1" w:date="2020-03-06T20:04:00Z">
              <w:r w:rsidDel="008A5602">
                <w:delText>голосование</w:delText>
              </w:r>
            </w:del>
          </w:p>
        </w:tc>
      </w:tr>
      <w:tr w:rsidR="00945BF0" w:rsidRPr="00AF4D92" w14:paraId="0D1C9925" w14:textId="77777777" w:rsidTr="005B1F31">
        <w:tc>
          <w:tcPr>
            <w:tcW w:w="5205" w:type="dxa"/>
          </w:tcPr>
          <w:p w14:paraId="1D51DDD9" w14:textId="1D738C87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7655ED">
              <w:t>:16S:CAINST</w:t>
            </w:r>
          </w:p>
        </w:tc>
        <w:tc>
          <w:tcPr>
            <w:tcW w:w="4961" w:type="dxa"/>
          </w:tcPr>
          <w:p w14:paraId="68B89AEE" w14:textId="1B5B6D0F" w:rsidR="00945BF0" w:rsidRPr="00AF4D92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945BF0" w:rsidRPr="00AF4D92" w:rsidDel="000C7DC5" w14:paraId="6F3C6163" w14:textId="1DE59C3B" w:rsidTr="005B1F31">
        <w:trPr>
          <w:del w:id="3179" w:author="Pervova 21.1" w:date="2020-03-06T20:05:00Z"/>
        </w:trPr>
        <w:tc>
          <w:tcPr>
            <w:tcW w:w="5205" w:type="dxa"/>
          </w:tcPr>
          <w:p w14:paraId="1D2BDD83" w14:textId="28C3C7F1" w:rsidR="00945BF0" w:rsidRPr="00AF4D92" w:rsidDel="000C7DC5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del w:id="3180" w:author="Pervova 21.1" w:date="2020-03-06T20:05:00Z"/>
                <w:lang w:val="en-US"/>
              </w:rPr>
            </w:pPr>
            <w:bookmarkStart w:id="3181" w:name="_Toc36031419"/>
            <w:bookmarkEnd w:id="3181"/>
          </w:p>
        </w:tc>
        <w:tc>
          <w:tcPr>
            <w:tcW w:w="4961" w:type="dxa"/>
          </w:tcPr>
          <w:p w14:paraId="36DD9F7D" w14:textId="451DA8E8" w:rsidR="00945BF0" w:rsidRPr="00AF4D92" w:rsidDel="000C7DC5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del w:id="3182" w:author="Pervova 21.1" w:date="2020-03-06T20:05:00Z"/>
                <w:lang w:val="en-US"/>
              </w:rPr>
            </w:pPr>
            <w:bookmarkStart w:id="3183" w:name="_Toc36031420"/>
            <w:bookmarkEnd w:id="3183"/>
          </w:p>
        </w:tc>
        <w:bookmarkStart w:id="3184" w:name="_Toc36031421"/>
        <w:bookmarkEnd w:id="3184"/>
      </w:tr>
      <w:tr w:rsidR="00945BF0" w:rsidRPr="00AF4D92" w:rsidDel="000C7DC5" w14:paraId="766B2DA9" w14:textId="244D040F" w:rsidTr="005B1F31">
        <w:trPr>
          <w:del w:id="3185" w:author="Pervova 21.1" w:date="2020-03-06T20:05:00Z"/>
        </w:trPr>
        <w:tc>
          <w:tcPr>
            <w:tcW w:w="5205" w:type="dxa"/>
          </w:tcPr>
          <w:p w14:paraId="7A711124" w14:textId="0A9B44A6" w:rsidR="00945BF0" w:rsidRPr="00AF4D92" w:rsidDel="000C7DC5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del w:id="3186" w:author="Pervova 21.1" w:date="2020-03-06T20:05:00Z"/>
                <w:lang w:val="en-US"/>
              </w:rPr>
            </w:pPr>
            <w:bookmarkStart w:id="3187" w:name="_Toc36031422"/>
            <w:bookmarkEnd w:id="3187"/>
          </w:p>
        </w:tc>
        <w:tc>
          <w:tcPr>
            <w:tcW w:w="4961" w:type="dxa"/>
          </w:tcPr>
          <w:p w14:paraId="5EAB8DC8" w14:textId="3F185A4D" w:rsidR="00945BF0" w:rsidRPr="00AF4D92" w:rsidDel="000C7DC5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del w:id="3188" w:author="Pervova 21.1" w:date="2020-03-06T20:05:00Z"/>
                <w:lang w:val="en-US"/>
              </w:rPr>
            </w:pPr>
            <w:bookmarkStart w:id="3189" w:name="_Toc36031423"/>
            <w:bookmarkEnd w:id="3189"/>
          </w:p>
        </w:tc>
        <w:bookmarkStart w:id="3190" w:name="_Toc36031424"/>
        <w:bookmarkEnd w:id="3190"/>
      </w:tr>
      <w:tr w:rsidR="00945BF0" w:rsidRPr="00AF4D92" w:rsidDel="000C7DC5" w14:paraId="14E14949" w14:textId="2792BB96" w:rsidTr="005B1F31">
        <w:trPr>
          <w:del w:id="3191" w:author="Pervova 21.1" w:date="2020-03-06T20:05:00Z"/>
        </w:trPr>
        <w:tc>
          <w:tcPr>
            <w:tcW w:w="5205" w:type="dxa"/>
          </w:tcPr>
          <w:p w14:paraId="08C39DD7" w14:textId="002D0151" w:rsidR="00945BF0" w:rsidRPr="00AF4D92" w:rsidDel="000C7DC5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del w:id="3192" w:author="Pervova 21.1" w:date="2020-03-06T20:05:00Z"/>
                <w:lang w:val="en-US"/>
              </w:rPr>
            </w:pPr>
            <w:bookmarkStart w:id="3193" w:name="_Toc36031425"/>
            <w:bookmarkEnd w:id="3193"/>
          </w:p>
        </w:tc>
        <w:tc>
          <w:tcPr>
            <w:tcW w:w="4961" w:type="dxa"/>
          </w:tcPr>
          <w:p w14:paraId="538AF4E1" w14:textId="3EBE5A15" w:rsidR="00945BF0" w:rsidRPr="00AF4D92" w:rsidDel="000C7DC5" w:rsidRDefault="00945BF0" w:rsidP="000866A5">
            <w:pPr>
              <w:numPr>
                <w:ilvl w:val="0"/>
                <w:numId w:val="1"/>
              </w:numPr>
              <w:ind w:left="0" w:firstLine="0"/>
              <w:rPr>
                <w:del w:id="3194" w:author="Pervova 21.1" w:date="2020-03-06T20:05:00Z"/>
                <w:lang w:val="en-US"/>
              </w:rPr>
            </w:pPr>
            <w:bookmarkStart w:id="3195" w:name="_Toc36031426"/>
            <w:bookmarkEnd w:id="3195"/>
          </w:p>
        </w:tc>
        <w:bookmarkStart w:id="3196" w:name="_Toc36031427"/>
        <w:bookmarkEnd w:id="3196"/>
      </w:tr>
    </w:tbl>
    <w:p w14:paraId="6E2DF692" w14:textId="77777777" w:rsidR="00294016" w:rsidRDefault="000841A5" w:rsidP="00294016">
      <w:pPr>
        <w:pStyle w:val="1"/>
        <w:ind w:left="0" w:firstLine="0"/>
        <w:jc w:val="left"/>
        <w:rPr>
          <w:ins w:id="3197" w:author="Pervova 21.1" w:date="2020-03-11T12:07:00Z"/>
        </w:rPr>
      </w:pPr>
      <w:bookmarkStart w:id="3198" w:name="_Toc35984233"/>
      <w:bookmarkStart w:id="3199" w:name="_Toc36031428"/>
      <w:r>
        <w:t>Сообщение МТ565. Волеизъявление владельца счета депозитарных программ</w:t>
      </w:r>
      <w:r w:rsidR="00014AFF">
        <w:t xml:space="preserve"> (от номинального держателя)</w:t>
      </w:r>
      <w:ins w:id="3200" w:author="Pervova 21.1" w:date="2020-03-11T12:04:00Z">
        <w:r w:rsidR="00294016">
          <w:t>.</w:t>
        </w:r>
      </w:ins>
      <w:bookmarkEnd w:id="3198"/>
      <w:bookmarkEnd w:id="3199"/>
    </w:p>
    <w:p w14:paraId="77A42B30" w14:textId="40E52559" w:rsidR="00294016" w:rsidRPr="00294016" w:rsidRDefault="00294016" w:rsidP="00294016">
      <w:pPr>
        <w:numPr>
          <w:ilvl w:val="0"/>
          <w:numId w:val="1"/>
        </w:numPr>
        <w:ind w:left="0" w:firstLine="0"/>
        <w:rPr>
          <w:ins w:id="3201" w:author="Pervova 21.1" w:date="2020-03-11T12:05:00Z"/>
        </w:rPr>
      </w:pPr>
      <w:ins w:id="3202" w:author="Pervova 21.1" w:date="2020-03-11T12:04:00Z">
        <w:r w:rsidRPr="00294016">
          <w:t>Легенда</w:t>
        </w:r>
      </w:ins>
      <w:ins w:id="3203" w:author="Pervova 21.1" w:date="2020-03-11T12:05:00Z">
        <w:r w:rsidRPr="00294016">
          <w:t>:</w:t>
        </w:r>
      </w:ins>
    </w:p>
    <w:p w14:paraId="24CB8247" w14:textId="7019C001" w:rsidR="00294016" w:rsidRPr="00294016" w:rsidRDefault="00294016" w:rsidP="00294016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  <w:rPr>
          <w:ins w:id="3204" w:author="Pervova 21.1" w:date="2020-03-11T12:04:00Z"/>
        </w:rPr>
      </w:pPr>
      <w:ins w:id="3205" w:author="Pervova 21.1" w:date="2020-03-11T12:04:00Z">
        <w:r w:rsidRPr="00294016">
          <w:t>Проводится общее собрание акционеров, КД MEET, референс 000001. В период сбора инструкций депонент присылает сообщение о волеизъявлении владельца счета депозитарных программ.</w:t>
        </w:r>
      </w:ins>
    </w:p>
    <w:p w14:paraId="720A22B6" w14:textId="379D0649" w:rsidR="00294016" w:rsidRPr="00294016" w:rsidRDefault="00294016" w:rsidP="00FC2267">
      <w:pPr>
        <w:numPr>
          <w:ilvl w:val="0"/>
          <w:numId w:val="0"/>
        </w:numPr>
      </w:pPr>
      <w:ins w:id="3206" w:author="Pervova 21.1" w:date="2020-03-11T12:04:00Z">
        <w:r w:rsidRPr="00294016">
          <w:t>Сообщение формируется депонентом МС0123456789 по счету НД ML1111111111.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0841A5" w14:paraId="614DF998" w14:textId="77777777" w:rsidTr="000841A5">
        <w:tc>
          <w:tcPr>
            <w:tcW w:w="5488" w:type="dxa"/>
            <w:shd w:val="clear" w:color="auto" w:fill="F2F2F2" w:themeFill="background1" w:themeFillShade="F2"/>
          </w:tcPr>
          <w:p w14:paraId="40065856" w14:textId="77777777" w:rsidR="000841A5" w:rsidRPr="00445088" w:rsidRDefault="000841A5" w:rsidP="000841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4E77B455" w14:textId="77777777" w:rsidR="000841A5" w:rsidRDefault="000841A5" w:rsidP="000841A5">
            <w:pPr>
              <w:pStyle w:val="a3"/>
              <w:ind w:left="0"/>
            </w:pPr>
            <w:r>
              <w:t>Комментарии</w:t>
            </w:r>
          </w:p>
        </w:tc>
      </w:tr>
      <w:tr w:rsidR="000841A5" w14:paraId="3CC22E27" w14:textId="77777777" w:rsidTr="000841A5">
        <w:tc>
          <w:tcPr>
            <w:tcW w:w="5488" w:type="dxa"/>
          </w:tcPr>
          <w:p w14:paraId="076D1876" w14:textId="02765EC7" w:rsidR="000841A5" w:rsidRPr="00445088" w:rsidRDefault="000841A5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:16R:GENL</w:t>
            </w:r>
          </w:p>
        </w:tc>
        <w:tc>
          <w:tcPr>
            <w:tcW w:w="4762" w:type="dxa"/>
          </w:tcPr>
          <w:p w14:paraId="7F500AFB" w14:textId="77777777" w:rsidR="000841A5" w:rsidRDefault="000841A5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1CD2BCB" w14:textId="77777777" w:rsidTr="000841A5">
        <w:tc>
          <w:tcPr>
            <w:tcW w:w="5488" w:type="dxa"/>
          </w:tcPr>
          <w:p w14:paraId="00716876" w14:textId="4DAD6721" w:rsidR="005476B1" w:rsidRPr="00445088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:20C::CORP//1</w:t>
            </w:r>
            <w:r>
              <w:rPr>
                <w:lang w:val="en-US"/>
              </w:rPr>
              <w:t>23456X1124</w:t>
            </w:r>
          </w:p>
        </w:tc>
        <w:tc>
          <w:tcPr>
            <w:tcW w:w="4762" w:type="dxa"/>
          </w:tcPr>
          <w:p w14:paraId="19C125A0" w14:textId="6325E6E9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ins w:id="3207" w:author="Pervova 21.1" w:date="2020-03-03T13:46:00Z">
              <w:r w:rsidRPr="00393CC1">
                <w:t xml:space="preserve">Референс КД </w:t>
              </w:r>
            </w:ins>
          </w:p>
        </w:tc>
      </w:tr>
      <w:tr w:rsidR="005476B1" w14:paraId="13B4C68D" w14:textId="77777777" w:rsidTr="000841A5">
        <w:tc>
          <w:tcPr>
            <w:tcW w:w="5488" w:type="dxa"/>
          </w:tcPr>
          <w:p w14:paraId="5715C05B" w14:textId="40373925" w:rsidR="005476B1" w:rsidRPr="00445088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:20C::SEME//12</w:t>
            </w:r>
          </w:p>
        </w:tc>
        <w:tc>
          <w:tcPr>
            <w:tcW w:w="4762" w:type="dxa"/>
          </w:tcPr>
          <w:p w14:paraId="78814EB1" w14:textId="2069D978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ins w:id="3208" w:author="Pervova 21.1" w:date="2020-03-02T22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08F586B6" w14:textId="77777777" w:rsidTr="000841A5">
        <w:tc>
          <w:tcPr>
            <w:tcW w:w="5488" w:type="dxa"/>
          </w:tcPr>
          <w:p w14:paraId="1931D86E" w14:textId="219803F4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:23G:NEWM</w:t>
            </w:r>
          </w:p>
        </w:tc>
        <w:tc>
          <w:tcPr>
            <w:tcW w:w="4762" w:type="dxa"/>
          </w:tcPr>
          <w:p w14:paraId="2848B932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07EA7397" w14:textId="77777777" w:rsidTr="000841A5">
        <w:tc>
          <w:tcPr>
            <w:tcW w:w="5488" w:type="dxa"/>
          </w:tcPr>
          <w:p w14:paraId="4E3DBBE6" w14:textId="5FDC745E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:22F::CAEV//XMET</w:t>
            </w:r>
          </w:p>
        </w:tc>
        <w:tc>
          <w:tcPr>
            <w:tcW w:w="4762" w:type="dxa"/>
          </w:tcPr>
          <w:p w14:paraId="315E40D8" w14:textId="6EBC09FE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ins w:id="3209" w:author="Pervova 21.1" w:date="2020-03-02T21:56:00Z">
              <w:r w:rsidRPr="007F11DB">
                <w:t>Код типа КД</w:t>
              </w:r>
            </w:ins>
          </w:p>
        </w:tc>
      </w:tr>
      <w:tr w:rsidR="005476B1" w14:paraId="3914905F" w14:textId="77777777" w:rsidTr="000841A5">
        <w:tc>
          <w:tcPr>
            <w:tcW w:w="5488" w:type="dxa"/>
          </w:tcPr>
          <w:p w14:paraId="48612885" w14:textId="276913FD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:16S:GENL</w:t>
            </w:r>
          </w:p>
        </w:tc>
        <w:tc>
          <w:tcPr>
            <w:tcW w:w="4762" w:type="dxa"/>
          </w:tcPr>
          <w:p w14:paraId="525C46CA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E68AE3B" w14:textId="77777777" w:rsidTr="000841A5">
        <w:tc>
          <w:tcPr>
            <w:tcW w:w="5488" w:type="dxa"/>
          </w:tcPr>
          <w:p w14:paraId="64F34FF2" w14:textId="0530A296" w:rsidR="005476B1" w:rsidRPr="000E1654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:16R:USECU</w:t>
            </w:r>
          </w:p>
        </w:tc>
        <w:tc>
          <w:tcPr>
            <w:tcW w:w="4762" w:type="dxa"/>
          </w:tcPr>
          <w:p w14:paraId="654EE309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D97A94C" w14:textId="77777777" w:rsidTr="000841A5">
        <w:tc>
          <w:tcPr>
            <w:tcW w:w="5488" w:type="dxa"/>
          </w:tcPr>
          <w:p w14:paraId="30F0DEBB" w14:textId="35DA0785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:35B:ISIN RU000A0B6071</w:t>
            </w:r>
          </w:p>
        </w:tc>
        <w:tc>
          <w:tcPr>
            <w:tcW w:w="4762" w:type="dxa"/>
          </w:tcPr>
          <w:p w14:paraId="239D88D9" w14:textId="4611F42C" w:rsidR="005476B1" w:rsidRDefault="005476B1" w:rsidP="007F11DB">
            <w:ins w:id="3210" w:author="Pervova 21.1" w:date="2020-03-02T21:54:00Z">
              <w:r w:rsidRPr="007F11DB">
                <w:t>ISIN</w:t>
              </w:r>
            </w:ins>
          </w:p>
        </w:tc>
      </w:tr>
      <w:tr w:rsidR="005476B1" w14:paraId="5043AD8D" w14:textId="77777777" w:rsidTr="000841A5">
        <w:tc>
          <w:tcPr>
            <w:tcW w:w="5488" w:type="dxa"/>
          </w:tcPr>
          <w:p w14:paraId="6E46B8D9" w14:textId="085F478C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2A2E60C8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03F342B4" w14:textId="77777777" w:rsidTr="000841A5">
        <w:tc>
          <w:tcPr>
            <w:tcW w:w="5488" w:type="dxa"/>
          </w:tcPr>
          <w:p w14:paraId="4F65CC58" w14:textId="4A486B40" w:rsidR="005476B1" w:rsidRPr="003525E2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</w:rPr>
              <w:t>:95R::ACOW/NSDR/DR</w:t>
            </w:r>
            <w:del w:id="3211" w:author="Вакалюк" w:date="2017-01-30T18:02:00Z">
              <w:r w:rsidRPr="00C267DA" w:rsidDel="003525E2">
                <w:rPr>
                  <w:sz w:val="24"/>
                  <w:szCs w:val="24"/>
                </w:rPr>
                <w:delText xml:space="preserve">  </w:delText>
              </w:r>
            </w:del>
          </w:p>
        </w:tc>
        <w:tc>
          <w:tcPr>
            <w:tcW w:w="4762" w:type="dxa"/>
          </w:tcPr>
          <w:p w14:paraId="0F5D28CF" w14:textId="5747423A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>
              <w:t>Признак</w:t>
            </w:r>
            <w:r w:rsidRPr="001D625D">
              <w:t xml:space="preserve"> голосования вла</w:t>
            </w:r>
            <w:r>
              <w:t>дельцев депозитарных программ (ДП)</w:t>
            </w:r>
          </w:p>
        </w:tc>
      </w:tr>
      <w:tr w:rsidR="005476B1" w14:paraId="38181C74" w14:textId="77777777" w:rsidTr="000841A5">
        <w:tc>
          <w:tcPr>
            <w:tcW w:w="5488" w:type="dxa"/>
          </w:tcPr>
          <w:p w14:paraId="26529B08" w14:textId="63C48BF3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 xml:space="preserve">:97A::SAFE//TL1212100132 </w:t>
            </w:r>
          </w:p>
        </w:tc>
        <w:tc>
          <w:tcPr>
            <w:tcW w:w="4762" w:type="dxa"/>
          </w:tcPr>
          <w:p w14:paraId="4A1238C1" w14:textId="0639E42A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>
              <w:t>Номер счета депонента в НРД</w:t>
            </w:r>
          </w:p>
        </w:tc>
      </w:tr>
      <w:tr w:rsidR="005476B1" w14:paraId="24322D50" w14:textId="77777777" w:rsidTr="000841A5">
        <w:tc>
          <w:tcPr>
            <w:tcW w:w="5488" w:type="dxa"/>
          </w:tcPr>
          <w:p w14:paraId="10086DE7" w14:textId="75F2CE89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 xml:space="preserve">:94F::SAFE//CUST/CUSTODYYXXX </w:t>
            </w:r>
          </w:p>
        </w:tc>
        <w:tc>
          <w:tcPr>
            <w:tcW w:w="4762" w:type="dxa"/>
          </w:tcPr>
          <w:p w14:paraId="2E6CEFA4" w14:textId="6761D37B" w:rsidR="005476B1" w:rsidRDefault="005476B1" w:rsidP="00A47B98">
            <w:pPr>
              <w:numPr>
                <w:ilvl w:val="0"/>
                <w:numId w:val="1"/>
              </w:numPr>
              <w:ind w:left="0" w:firstLine="0"/>
            </w:pPr>
            <w:r w:rsidRPr="001D625D">
              <w:t>BIC места хранения</w:t>
            </w:r>
            <w:ins w:id="3212" w:author="Pervova 21.1" w:date="2020-03-03T20:38:00Z">
              <w:r w:rsidR="00A47B98">
                <w:t xml:space="preserve">, в котором открыт </w:t>
              </w:r>
            </w:ins>
            <w:r>
              <w:t xml:space="preserve"> счет</w:t>
            </w:r>
            <w:del w:id="3213" w:author="Pervova 21.1" w:date="2020-03-03T20:38:00Z">
              <w:r w:rsidDel="00A47B98">
                <w:delText>а</w:delText>
              </w:r>
            </w:del>
            <w:r>
              <w:t xml:space="preserve"> владельца депозитарных программ</w:t>
            </w:r>
            <w:ins w:id="3214" w:author="Pervova 21.1" w:date="2020-03-03T20:38:00Z">
              <w:r w:rsidR="00A47B98">
                <w:t xml:space="preserve"> (F-</w:t>
              </w:r>
            </w:ins>
            <w:del w:id="3215" w:author="Pervova 21.1" w:date="2020-03-03T20:39:00Z">
              <w:r w:rsidDel="00A47B98">
                <w:delText>,</w:delText>
              </w:r>
            </w:del>
            <w:r>
              <w:t xml:space="preserve"> р</w:t>
            </w:r>
            <w:r w:rsidRPr="001D625D">
              <w:t>екомендован</w:t>
            </w:r>
            <w:ins w:id="3216" w:author="Pervova 21.1" w:date="2020-03-03T20:39:00Z">
              <w:r w:rsidR="00A47B98">
                <w:t xml:space="preserve">ная </w:t>
              </w:r>
            </w:ins>
            <w:del w:id="3217" w:author="Pervova 21.1" w:date="2020-03-03T20:39:00Z">
              <w:r w:rsidRPr="001D625D" w:rsidDel="00A47B98">
                <w:delText>о</w:delText>
              </w:r>
              <w:r w:rsidDel="00A47B98">
                <w:delText xml:space="preserve"> использование </w:delText>
              </w:r>
            </w:del>
            <w:r>
              <w:t>опци</w:t>
            </w:r>
            <w:ins w:id="3218" w:author="Pervova 21.1" w:date="2020-03-03T20:39:00Z">
              <w:r w:rsidR="00A47B98">
                <w:t>я</w:t>
              </w:r>
            </w:ins>
            <w:del w:id="3219" w:author="Pervova 21.1" w:date="2020-03-03T20:39:00Z">
              <w:r w:rsidDel="00A47B98">
                <w:delText>и</w:delText>
              </w:r>
            </w:del>
            <w:ins w:id="3220" w:author="Pervova 21.1" w:date="2020-03-03T20:39:00Z">
              <w:r w:rsidR="00A47B98">
                <w:t>)</w:t>
              </w:r>
            </w:ins>
            <w:del w:id="3221" w:author="Pervova 21.1" w:date="2020-03-03T20:39:00Z">
              <w:r w:rsidDel="00A47B98">
                <w:delText xml:space="preserve"> F</w:delText>
              </w:r>
            </w:del>
          </w:p>
        </w:tc>
      </w:tr>
      <w:tr w:rsidR="005476B1" w14:paraId="20A931FD" w14:textId="77777777" w:rsidTr="000841A5">
        <w:tc>
          <w:tcPr>
            <w:tcW w:w="5488" w:type="dxa"/>
          </w:tcPr>
          <w:p w14:paraId="34011B86" w14:textId="7DEDA49A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989A5C5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2AFDDB4F" w14:textId="77777777" w:rsidTr="000841A5">
        <w:tc>
          <w:tcPr>
            <w:tcW w:w="5488" w:type="dxa"/>
          </w:tcPr>
          <w:p w14:paraId="15EF6BF6" w14:textId="20D0ADFF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1D0D86EC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60CFA3B1" w14:textId="77777777" w:rsidTr="000841A5">
        <w:tc>
          <w:tcPr>
            <w:tcW w:w="5488" w:type="dxa"/>
          </w:tcPr>
          <w:p w14:paraId="67D33BCA" w14:textId="00AFC178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:16R:BENODET</w:t>
            </w:r>
          </w:p>
        </w:tc>
        <w:tc>
          <w:tcPr>
            <w:tcW w:w="4762" w:type="dxa"/>
          </w:tcPr>
          <w:p w14:paraId="2DA9A946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46A0E71" w14:textId="77777777" w:rsidTr="000841A5">
        <w:tc>
          <w:tcPr>
            <w:tcW w:w="5488" w:type="dxa"/>
          </w:tcPr>
          <w:p w14:paraId="09F8A9D1" w14:textId="77777777" w:rsidR="005476B1" w:rsidRPr="00A47B98" w:rsidRDefault="005476B1" w:rsidP="00C267DA">
            <w:pPr>
              <w:pStyle w:val="a7"/>
              <w:rPr>
                <w:ins w:id="3222" w:author="Вакалюк" w:date="2017-01-30T17:53:00Z"/>
                <w:sz w:val="24"/>
                <w:szCs w:val="24"/>
              </w:rPr>
            </w:pPr>
            <w:r w:rsidRPr="00A47B98">
              <w:rPr>
                <w:sz w:val="24"/>
                <w:szCs w:val="24"/>
              </w:rPr>
              <w:t>:95</w:t>
            </w:r>
            <w:r w:rsidRPr="00C267DA">
              <w:rPr>
                <w:sz w:val="24"/>
                <w:szCs w:val="24"/>
                <w:lang w:val="en-US"/>
              </w:rPr>
              <w:t>V</w:t>
            </w:r>
            <w:r w:rsidRPr="00A47B98">
              <w:rPr>
                <w:sz w:val="24"/>
                <w:szCs w:val="24"/>
              </w:rPr>
              <w:t>::</w:t>
            </w:r>
            <w:r w:rsidRPr="00C267DA">
              <w:rPr>
                <w:sz w:val="24"/>
                <w:szCs w:val="24"/>
                <w:lang w:val="en-US"/>
              </w:rPr>
              <w:t>OWND</w:t>
            </w:r>
            <w:r w:rsidRPr="00A47B98">
              <w:rPr>
                <w:sz w:val="24"/>
                <w:szCs w:val="24"/>
              </w:rPr>
              <w:t>//</w:t>
            </w:r>
            <w:r w:rsidRPr="00C267DA">
              <w:rPr>
                <w:sz w:val="24"/>
                <w:szCs w:val="24"/>
                <w:lang w:val="en-US"/>
              </w:rPr>
              <w:t>NAME</w:t>
            </w:r>
            <w:r w:rsidRPr="00A47B98">
              <w:rPr>
                <w:sz w:val="24"/>
                <w:szCs w:val="24"/>
              </w:rPr>
              <w:t>/</w:t>
            </w:r>
            <w:r w:rsidRPr="00C267DA">
              <w:rPr>
                <w:sz w:val="24"/>
                <w:szCs w:val="24"/>
                <w:lang w:val="en-US"/>
              </w:rPr>
              <w:t>FUND</w:t>
            </w:r>
            <w:r w:rsidRPr="00A47B98">
              <w:rPr>
                <w:sz w:val="24"/>
                <w:szCs w:val="24"/>
              </w:rPr>
              <w:t xml:space="preserve"> </w:t>
            </w:r>
            <w:r w:rsidRPr="00C267DA">
              <w:rPr>
                <w:sz w:val="24"/>
                <w:szCs w:val="24"/>
                <w:lang w:val="en-US"/>
              </w:rPr>
              <w:t>CORPORATION</w:t>
            </w:r>
          </w:p>
          <w:p w14:paraId="093886AC" w14:textId="23976C5A" w:rsidR="005476B1" w:rsidRPr="00A47B98" w:rsidRDefault="005476B1" w:rsidP="008A630D">
            <w:pPr>
              <w:pStyle w:val="a7"/>
              <w:ind w:left="0"/>
              <w:rPr>
                <w:sz w:val="24"/>
                <w:szCs w:val="24"/>
              </w:rPr>
            </w:pPr>
            <w:del w:id="3223" w:author="Вакалюк" w:date="2017-01-30T17:53:00Z">
              <w:r w:rsidRPr="00A47B98" w:rsidDel="008A630D">
                <w:rPr>
                  <w:sz w:val="24"/>
                  <w:szCs w:val="24"/>
                </w:rPr>
                <w:delText xml:space="preserve"> </w:delText>
              </w:r>
            </w:del>
            <w:ins w:id="3224" w:author="Pervova 77" w:date="2017-01-23T17:02:00Z">
              <w:del w:id="3225" w:author="Вакалюк" w:date="2017-01-30T17:53:00Z">
                <w:r w:rsidRPr="00A47B98" w:rsidDel="008A630D">
                  <w:rPr>
                    <w:sz w:val="24"/>
                    <w:szCs w:val="24"/>
                  </w:rPr>
                  <w:delText xml:space="preserve"> </w:delText>
                </w:r>
              </w:del>
            </w:ins>
            <w:r w:rsidRPr="00A47B98">
              <w:rPr>
                <w:sz w:val="24"/>
                <w:szCs w:val="24"/>
              </w:rPr>
              <w:t>/</w:t>
            </w:r>
            <w:r w:rsidRPr="00C267DA">
              <w:rPr>
                <w:sz w:val="24"/>
                <w:szCs w:val="24"/>
                <w:lang w:val="en-US"/>
              </w:rPr>
              <w:t>ADDR</w:t>
            </w:r>
            <w:r w:rsidRPr="00A47B98">
              <w:rPr>
                <w:sz w:val="24"/>
                <w:szCs w:val="24"/>
              </w:rPr>
              <w:t>/</w:t>
            </w:r>
            <w:r w:rsidRPr="00C267DA">
              <w:rPr>
                <w:sz w:val="24"/>
                <w:szCs w:val="24"/>
                <w:lang w:val="en-US"/>
              </w:rPr>
              <w:t>MOSCOW</w:t>
            </w:r>
            <w:r w:rsidRPr="00A47B98">
              <w:rPr>
                <w:sz w:val="24"/>
                <w:szCs w:val="24"/>
              </w:rPr>
              <w:t xml:space="preserve"> 123456 </w:t>
            </w:r>
          </w:p>
          <w:p w14:paraId="3DB211CC" w14:textId="58931AEC" w:rsidR="005476B1" w:rsidRPr="00A47B98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  <w:lang w:val="en-US"/>
              </w:rPr>
              <w:t>ROMANOV</w:t>
            </w:r>
            <w:r w:rsidRPr="00A47B98">
              <w:rPr>
                <w:sz w:val="24"/>
                <w:szCs w:val="24"/>
              </w:rPr>
              <w:t xml:space="preserve"> </w:t>
            </w:r>
            <w:r w:rsidRPr="00C267DA">
              <w:rPr>
                <w:sz w:val="24"/>
                <w:szCs w:val="24"/>
                <w:lang w:val="en-US"/>
              </w:rPr>
              <w:t>PER</w:t>
            </w:r>
            <w:r w:rsidRPr="00A47B98">
              <w:rPr>
                <w:sz w:val="24"/>
                <w:szCs w:val="24"/>
              </w:rPr>
              <w:t>.12/1</w:t>
            </w:r>
          </w:p>
          <w:p w14:paraId="18C79F29" w14:textId="766F4DF4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ins w:id="3226" w:author="Pervova 77" w:date="2017-01-23T17:02:00Z">
              <w:r>
                <w:rPr>
                  <w:sz w:val="24"/>
                  <w:szCs w:val="24"/>
                </w:rPr>
                <w:t xml:space="preserve"> </w:t>
              </w:r>
            </w:ins>
            <w:r w:rsidRPr="00C267DA">
              <w:rPr>
                <w:sz w:val="24"/>
                <w:szCs w:val="24"/>
              </w:rPr>
              <w:t>/CTRY/RU</w:t>
            </w:r>
            <w:r w:rsidRPr="00C267D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762" w:type="dxa"/>
          </w:tcPr>
          <w:p w14:paraId="3D31A3EA" w14:textId="5E276DAF" w:rsidR="005476B1" w:rsidRDefault="005476B1" w:rsidP="00945BF0">
            <w:pPr>
              <w:ind w:left="34" w:hanging="34"/>
            </w:pPr>
            <w:r>
              <w:t xml:space="preserve">Рекомендовано указывать </w:t>
            </w:r>
            <w:r w:rsidRPr="001D625D">
              <w:t xml:space="preserve"> наименование </w:t>
            </w:r>
            <w:del w:id="3227" w:author="Pervova 21.1" w:date="2020-03-04T20:43:00Z">
              <w:r w:rsidRPr="001D625D" w:rsidDel="00945BF0">
                <w:delText xml:space="preserve">(опция V) </w:delText>
              </w:r>
            </w:del>
            <w:r w:rsidRPr="001D625D">
              <w:t>владельца деп</w:t>
            </w:r>
            <w:ins w:id="3228" w:author="Pervova 21.1" w:date="2020-03-04T20:43:00Z">
              <w:r w:rsidR="00945BF0">
                <w:t xml:space="preserve">озитарных программ, </w:t>
              </w:r>
            </w:ins>
            <w:ins w:id="3229" w:author="Pervova 21.1" w:date="2020-03-04T20:44:00Z">
              <w:r w:rsidR="00945BF0">
                <w:t xml:space="preserve">адрес и страну </w:t>
              </w:r>
            </w:ins>
            <w:del w:id="3230" w:author="Pervova 21.1" w:date="2020-03-04T20:44:00Z">
              <w:r w:rsidRPr="001D625D" w:rsidDel="00945BF0">
                <w:delText xml:space="preserve">. </w:delText>
              </w:r>
              <w:r w:rsidR="00945BF0" w:rsidRPr="001D625D" w:rsidDel="00945BF0">
                <w:delText>П</w:delText>
              </w:r>
              <w:r w:rsidRPr="001D625D" w:rsidDel="00945BF0">
                <w:delText>рограмм</w:delText>
              </w:r>
            </w:del>
            <w:ins w:id="3231" w:author="Pervova 21.1" w:date="2020-03-04T20:43:00Z">
              <w:r w:rsidR="00945BF0" w:rsidRPr="00945BF0">
                <w:t>(опция V)</w:t>
              </w:r>
            </w:ins>
          </w:p>
        </w:tc>
      </w:tr>
      <w:tr w:rsidR="005476B1" w14:paraId="02574853" w14:textId="77777777" w:rsidTr="000841A5">
        <w:tc>
          <w:tcPr>
            <w:tcW w:w="5488" w:type="dxa"/>
          </w:tcPr>
          <w:p w14:paraId="63B8D4FF" w14:textId="0E62DA2C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 xml:space="preserve">:95S::ALTE/NSDR/LEID/RU/12345678901234567890 </w:t>
            </w:r>
          </w:p>
        </w:tc>
        <w:tc>
          <w:tcPr>
            <w:tcW w:w="4762" w:type="dxa"/>
          </w:tcPr>
          <w:p w14:paraId="44D03392" w14:textId="01588E79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>LEI места хранения, в кот</w:t>
            </w:r>
            <w:r>
              <w:t>ором открыт счет владельца ДП</w:t>
            </w:r>
          </w:p>
        </w:tc>
      </w:tr>
      <w:tr w:rsidR="005476B1" w14:paraId="016F5571" w14:textId="77777777" w:rsidTr="000841A5">
        <w:tc>
          <w:tcPr>
            <w:tcW w:w="5488" w:type="dxa"/>
          </w:tcPr>
          <w:p w14:paraId="697E5B49" w14:textId="3D5E6C2F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>:95S::ALTE/NSDR/LEIB/RU/43215678901234777777</w:t>
            </w:r>
          </w:p>
        </w:tc>
        <w:tc>
          <w:tcPr>
            <w:tcW w:w="4762" w:type="dxa"/>
          </w:tcPr>
          <w:p w14:paraId="2F80F622" w14:textId="6A6911B4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  <w:r w:rsidRPr="001D625D">
              <w:t xml:space="preserve">LEI </w:t>
            </w:r>
            <w:r>
              <w:t xml:space="preserve"> владельца ДП</w:t>
            </w:r>
          </w:p>
        </w:tc>
      </w:tr>
      <w:tr w:rsidR="005476B1" w:rsidRPr="0098187D" w14:paraId="6E080AF2" w14:textId="77777777" w:rsidTr="000841A5">
        <w:tc>
          <w:tcPr>
            <w:tcW w:w="5488" w:type="dxa"/>
          </w:tcPr>
          <w:p w14:paraId="6BFE5068" w14:textId="266A8BDC" w:rsidR="005476B1" w:rsidRPr="00C267DA" w:rsidRDefault="005476B1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  <w:lang w:val="en-US"/>
              </w:rPr>
              <w:t>:95S::ALTE/</w:t>
            </w:r>
            <w:r>
              <w:rPr>
                <w:sz w:val="24"/>
                <w:szCs w:val="24"/>
                <w:lang w:val="en-US"/>
              </w:rPr>
              <w:t>NSDR</w:t>
            </w:r>
            <w:r w:rsidRPr="00C267DA">
              <w:rPr>
                <w:sz w:val="24"/>
                <w:szCs w:val="24"/>
                <w:lang w:val="en-US"/>
              </w:rPr>
              <w:t>/ACCB/RU/XX0005551</w:t>
            </w:r>
          </w:p>
        </w:tc>
        <w:tc>
          <w:tcPr>
            <w:tcW w:w="4762" w:type="dxa"/>
          </w:tcPr>
          <w:p w14:paraId="165FA34A" w14:textId="26AFDB74" w:rsidR="005476B1" w:rsidRPr="0098187D" w:rsidRDefault="005476B1" w:rsidP="000841A5">
            <w:pPr>
              <w:numPr>
                <w:ilvl w:val="0"/>
                <w:numId w:val="1"/>
              </w:numPr>
              <w:ind w:left="0" w:firstLine="0"/>
            </w:pPr>
            <w:r>
              <w:t>Н</w:t>
            </w:r>
            <w:r w:rsidRPr="001D625D">
              <w:t xml:space="preserve">омер счета владельца </w:t>
            </w:r>
            <w:proofErr w:type="spellStart"/>
            <w:r w:rsidRPr="001D625D">
              <w:t>д</w:t>
            </w:r>
            <w:r>
              <w:t>еп</w:t>
            </w:r>
            <w:proofErr w:type="spellEnd"/>
            <w:r>
              <w:t>. программ в месте хранения</w:t>
            </w:r>
          </w:p>
        </w:tc>
      </w:tr>
      <w:tr w:rsidR="005476B1" w14:paraId="1F410E41" w14:textId="77777777" w:rsidTr="000841A5">
        <w:tc>
          <w:tcPr>
            <w:tcW w:w="5488" w:type="dxa"/>
          </w:tcPr>
          <w:p w14:paraId="272D706C" w14:textId="5BD90865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:36B::OWND//UNIT/2361,</w:t>
            </w:r>
          </w:p>
        </w:tc>
        <w:tc>
          <w:tcPr>
            <w:tcW w:w="4762" w:type="dxa"/>
          </w:tcPr>
          <w:p w14:paraId="153EA4B2" w14:textId="03099FA1" w:rsidR="005476B1" w:rsidRDefault="00F82764" w:rsidP="000841A5">
            <w:pPr>
              <w:numPr>
                <w:ilvl w:val="0"/>
                <w:numId w:val="1"/>
              </w:numPr>
              <w:ind w:left="0" w:firstLine="0"/>
            </w:pPr>
            <w:ins w:id="3232" w:author="Pervova 21.1" w:date="2020-03-03T14:46:00Z">
              <w:r>
                <w:t xml:space="preserve">Количество ценных бумаг, </w:t>
              </w:r>
            </w:ins>
            <w:proofErr w:type="gramStart"/>
            <w:ins w:id="3233" w:author="Pervova 21.1" w:date="2020-03-03T17:48:00Z">
              <w:r w:rsidR="004459A3">
                <w:t>принадлежащих</w:t>
              </w:r>
            </w:ins>
            <w:proofErr w:type="gramEnd"/>
            <w:ins w:id="3234" w:author="Pervova 21.1" w:date="2020-03-03T14:46:00Z">
              <w:r>
                <w:t xml:space="preserve"> владельцу</w:t>
              </w:r>
            </w:ins>
          </w:p>
        </w:tc>
      </w:tr>
      <w:tr w:rsidR="005476B1" w14:paraId="4B1EEA89" w14:textId="77777777" w:rsidTr="000841A5">
        <w:tc>
          <w:tcPr>
            <w:tcW w:w="5488" w:type="dxa"/>
          </w:tcPr>
          <w:p w14:paraId="430B4C39" w14:textId="05B77ADC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:16S:BENODET</w:t>
            </w:r>
          </w:p>
        </w:tc>
        <w:tc>
          <w:tcPr>
            <w:tcW w:w="4762" w:type="dxa"/>
          </w:tcPr>
          <w:p w14:paraId="2377EF2A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5341E763" w14:textId="77777777" w:rsidTr="000841A5">
        <w:tc>
          <w:tcPr>
            <w:tcW w:w="5488" w:type="dxa"/>
          </w:tcPr>
          <w:p w14:paraId="7C186029" w14:textId="6AF0EF29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:16R:CAINST</w:t>
            </w:r>
          </w:p>
        </w:tc>
        <w:tc>
          <w:tcPr>
            <w:tcW w:w="4762" w:type="dxa"/>
          </w:tcPr>
          <w:p w14:paraId="4E2DEF4B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76BEB6BA" w14:textId="77777777" w:rsidTr="000841A5">
        <w:tc>
          <w:tcPr>
            <w:tcW w:w="5488" w:type="dxa"/>
          </w:tcPr>
          <w:p w14:paraId="2256A452" w14:textId="3813DC4D" w:rsidR="005476B1" w:rsidRPr="00C267DA" w:rsidRDefault="005476B1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:13A::CAON//UNS</w:t>
            </w:r>
          </w:p>
        </w:tc>
        <w:tc>
          <w:tcPr>
            <w:tcW w:w="4762" w:type="dxa"/>
          </w:tcPr>
          <w:p w14:paraId="70EAB215" w14:textId="77777777" w:rsidR="005476B1" w:rsidRDefault="005476B1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454A0C" w14:paraId="31FA9EB5" w14:textId="77777777" w:rsidTr="000841A5">
        <w:tc>
          <w:tcPr>
            <w:tcW w:w="5488" w:type="dxa"/>
          </w:tcPr>
          <w:p w14:paraId="0D74FB61" w14:textId="6CF738BB" w:rsidR="00454A0C" w:rsidRPr="00C267DA" w:rsidRDefault="00454A0C" w:rsidP="00C267DA">
            <w:pPr>
              <w:pStyle w:val="a7"/>
              <w:rPr>
                <w:sz w:val="24"/>
                <w:szCs w:val="24"/>
              </w:rPr>
            </w:pPr>
            <w:r w:rsidRPr="00C267DA">
              <w:rPr>
                <w:sz w:val="24"/>
                <w:szCs w:val="24"/>
              </w:rPr>
              <w:t>:22F::CAOP//SPLI</w:t>
            </w:r>
          </w:p>
        </w:tc>
        <w:tc>
          <w:tcPr>
            <w:tcW w:w="4762" w:type="dxa"/>
          </w:tcPr>
          <w:p w14:paraId="5BDC6AD0" w14:textId="12370FC0" w:rsidR="00454A0C" w:rsidRDefault="00454A0C" w:rsidP="000841A5">
            <w:pPr>
              <w:numPr>
                <w:ilvl w:val="0"/>
                <w:numId w:val="1"/>
              </w:numPr>
              <w:ind w:left="0" w:firstLine="0"/>
            </w:pPr>
            <w:ins w:id="3235" w:author="Pervova 21.1" w:date="2020-03-03T18:03:00Z">
              <w:r>
                <w:t>Признак разнонаправленного голосования</w:t>
              </w:r>
            </w:ins>
          </w:p>
        </w:tc>
      </w:tr>
      <w:tr w:rsidR="00454A0C" w:rsidRPr="000841A5" w14:paraId="0E066158" w14:textId="77777777" w:rsidTr="000841A5">
        <w:tc>
          <w:tcPr>
            <w:tcW w:w="5488" w:type="dxa"/>
          </w:tcPr>
          <w:p w14:paraId="101CEE8C" w14:textId="696760DC" w:rsidR="00454A0C" w:rsidRPr="00C267DA" w:rsidRDefault="00454A0C" w:rsidP="00C267DA">
            <w:pPr>
              <w:pStyle w:val="a7"/>
              <w:rPr>
                <w:sz w:val="24"/>
                <w:szCs w:val="24"/>
                <w:lang w:val="en-US"/>
              </w:rPr>
            </w:pPr>
            <w:r w:rsidRPr="00C267DA">
              <w:rPr>
                <w:sz w:val="24"/>
                <w:szCs w:val="24"/>
              </w:rPr>
              <w:lastRenderedPageBreak/>
              <w:t>:36B::QINS//UNIT/</w:t>
            </w:r>
            <w:commentRangeStart w:id="3236"/>
            <w:r w:rsidRPr="00D05495">
              <w:rPr>
                <w:sz w:val="24"/>
                <w:szCs w:val="24"/>
                <w:highlight w:val="yellow"/>
              </w:rPr>
              <w:t>2361,</w:t>
            </w:r>
            <w:commentRangeEnd w:id="3236"/>
            <w:r w:rsidR="00D05495">
              <w:rPr>
                <w:rStyle w:val="afb"/>
              </w:rPr>
              <w:commentReference w:id="3236"/>
            </w:r>
          </w:p>
        </w:tc>
        <w:tc>
          <w:tcPr>
            <w:tcW w:w="4762" w:type="dxa"/>
          </w:tcPr>
          <w:p w14:paraId="40F83B43" w14:textId="39C52D96" w:rsidR="00454A0C" w:rsidRPr="000841A5" w:rsidRDefault="00454A0C" w:rsidP="000841A5">
            <w:pPr>
              <w:ind w:left="0" w:firstLine="0"/>
            </w:pPr>
            <w:r>
              <w:t>К</w:t>
            </w:r>
            <w:r w:rsidRPr="000841A5">
              <w:t>оличество проголосовавших голосов</w:t>
            </w:r>
            <w:r>
              <w:t>. Количество может быть меньше чем в поле</w:t>
            </w:r>
            <w:proofErr w:type="gramStart"/>
            <w:r>
              <w:t xml:space="preserve"> </w:t>
            </w:r>
            <w:r w:rsidRPr="001D625D">
              <w:t>:</w:t>
            </w:r>
            <w:proofErr w:type="gramEnd"/>
            <w:r w:rsidRPr="001D625D">
              <w:t>36B::OWND</w:t>
            </w:r>
          </w:p>
        </w:tc>
      </w:tr>
      <w:tr w:rsidR="009F0163" w:rsidRPr="000841A5" w14:paraId="338A01D3" w14:textId="77777777" w:rsidTr="000841A5">
        <w:tc>
          <w:tcPr>
            <w:tcW w:w="5488" w:type="dxa"/>
          </w:tcPr>
          <w:p w14:paraId="461F9CD4" w14:textId="1DBF0A6C" w:rsidR="009F0163" w:rsidRPr="00904F85" w:rsidRDefault="009F0163" w:rsidP="008A630D">
            <w:pPr>
              <w:numPr>
                <w:ilvl w:val="0"/>
                <w:numId w:val="1"/>
              </w:numPr>
              <w:ind w:left="0" w:firstLine="0"/>
              <w:rPr>
                <w:ins w:id="3237" w:author="Вакалюк" w:date="2017-01-30T17:54:00Z"/>
                <w:lang w:val="en-US"/>
              </w:rPr>
            </w:pPr>
            <w:r w:rsidRPr="00904F85">
              <w:rPr>
                <w:lang w:val="en-US"/>
              </w:rPr>
              <w:t>:70E::INST//ISLB/1.1/TYPE/ORDN/RSLT</w:t>
            </w:r>
          </w:p>
          <w:p w14:paraId="25D124F1" w14:textId="45D04EFA" w:rsidR="009F0163" w:rsidRPr="00904F85" w:rsidRDefault="009F0163" w:rsidP="008A630D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904F85">
              <w:rPr>
                <w:lang w:val="en-US"/>
              </w:rPr>
              <w:t>/CONY/QVTG/2361</w:t>
            </w:r>
          </w:p>
        </w:tc>
        <w:tc>
          <w:tcPr>
            <w:tcW w:w="4762" w:type="dxa"/>
          </w:tcPr>
          <w:p w14:paraId="6382FF53" w14:textId="53C9B3B9" w:rsidR="009F0163" w:rsidRPr="000841A5" w:rsidRDefault="009F0163" w:rsidP="006C1D84">
            <w:pPr>
              <w:numPr>
                <w:ilvl w:val="0"/>
                <w:numId w:val="1"/>
              </w:numPr>
              <w:ind w:left="0" w:firstLine="0"/>
            </w:pPr>
            <w:ins w:id="3238" w:author="Pervova 21.1" w:date="2020-03-03T18:34:00Z">
              <w:r w:rsidRPr="006C1D84">
                <w:t>Голосование по вопросу "За"</w:t>
              </w:r>
            </w:ins>
            <w:ins w:id="3239" w:author="Pervova 21.1" w:date="2020-03-03T21:06:00Z">
              <w:r w:rsidR="006C1D84">
                <w:t>,</w:t>
              </w:r>
            </w:ins>
            <w:ins w:id="3240" w:author="Pervova 21.1" w:date="2020-03-03T21:07:00Z">
              <w:r w:rsidR="006C1D84">
                <w:t xml:space="preserve"> п.п.1.1</w:t>
              </w:r>
            </w:ins>
            <w:ins w:id="3241" w:author="Pervova 21.1" w:date="2020-03-03T21:08:00Z">
              <w:r w:rsidR="006C1D84">
                <w:t>,</w:t>
              </w:r>
            </w:ins>
            <w:ins w:id="3242" w:author="Pervova 21.1" w:date="2020-03-03T21:06:00Z">
              <w:r w:rsidR="006C1D84">
                <w:t xml:space="preserve"> тип голосования - обычное</w:t>
              </w:r>
            </w:ins>
            <w:del w:id="3243" w:author="Pervova 21.1" w:date="2020-03-03T18:03:00Z">
              <w:r w:rsidDel="00454A0C">
                <w:delText>Возможно указание разнонаправленного голосования</w:delText>
              </w:r>
            </w:del>
          </w:p>
        </w:tc>
      </w:tr>
      <w:tr w:rsidR="00454A0C" w:rsidRPr="00077B9F" w14:paraId="5C472B7D" w14:textId="77777777" w:rsidTr="000841A5">
        <w:tc>
          <w:tcPr>
            <w:tcW w:w="5488" w:type="dxa"/>
          </w:tcPr>
          <w:p w14:paraId="13389021" w14:textId="77777777" w:rsidR="00454A0C" w:rsidRPr="00904F85" w:rsidRDefault="00454A0C" w:rsidP="008A630D">
            <w:pPr>
              <w:numPr>
                <w:ilvl w:val="0"/>
                <w:numId w:val="1"/>
              </w:numPr>
              <w:ind w:left="0" w:firstLine="0"/>
              <w:rPr>
                <w:ins w:id="3244" w:author="Вакалюк" w:date="2017-01-30T17:54:00Z"/>
                <w:lang w:val="en-US"/>
              </w:rPr>
            </w:pPr>
            <w:r w:rsidRPr="00904F85">
              <w:rPr>
                <w:lang w:val="en-US"/>
              </w:rPr>
              <w:t>:70E::INST//ISLB/1.1/TYPE/ORDN/RSLT</w:t>
            </w:r>
          </w:p>
          <w:p w14:paraId="7256B029" w14:textId="7BFE0D23" w:rsidR="00454A0C" w:rsidRPr="00904F85" w:rsidRDefault="00454A0C" w:rsidP="008A630D">
            <w:pPr>
              <w:numPr>
                <w:ilvl w:val="0"/>
                <w:numId w:val="1"/>
              </w:numPr>
              <w:ind w:left="0" w:firstLine="0"/>
            </w:pPr>
            <w:r w:rsidRPr="00904F85">
              <w:t>/</w:t>
            </w:r>
            <w:r w:rsidRPr="00904F85">
              <w:rPr>
                <w:lang w:val="en-US"/>
              </w:rPr>
              <w:t>CONN</w:t>
            </w:r>
            <w:r w:rsidRPr="00904F85">
              <w:t>/</w:t>
            </w:r>
            <w:r w:rsidRPr="00904F85">
              <w:rPr>
                <w:lang w:val="en-US"/>
              </w:rPr>
              <w:t>QVTG</w:t>
            </w:r>
            <w:r w:rsidRPr="00904F85">
              <w:t>/2361</w:t>
            </w:r>
          </w:p>
        </w:tc>
        <w:tc>
          <w:tcPr>
            <w:tcW w:w="4762" w:type="dxa"/>
          </w:tcPr>
          <w:p w14:paraId="02B10631" w14:textId="754FC67B" w:rsidR="00454A0C" w:rsidRPr="006C1D84" w:rsidRDefault="00454A0C" w:rsidP="006C1D84">
            <w:pPr>
              <w:ind w:left="34" w:hanging="34"/>
            </w:pPr>
            <w:ins w:id="3245" w:author="Pervova 21.1" w:date="2020-03-03T17:56:00Z">
              <w:r w:rsidRPr="006C1D84">
                <w:t>Голосование по вопросу "Против"</w:t>
              </w:r>
            </w:ins>
            <w:ins w:id="3246" w:author="Pervova 21.1" w:date="2020-03-03T21:07:00Z">
              <w:r w:rsidR="006C1D84">
                <w:t xml:space="preserve">, </w:t>
              </w:r>
            </w:ins>
            <w:ins w:id="3247" w:author="Pervova 21.1" w:date="2020-03-03T21:08:00Z">
              <w:r w:rsidR="006C1D84" w:rsidRPr="006C1D84">
                <w:t xml:space="preserve">п.п.1.1, </w:t>
              </w:r>
            </w:ins>
            <w:ins w:id="3248" w:author="Pervova 21.1" w:date="2020-03-03T21:07:00Z">
              <w:r w:rsidR="006C1D84" w:rsidRPr="006C1D84">
                <w:t>тип голосования - обычное</w:t>
              </w:r>
            </w:ins>
          </w:p>
        </w:tc>
      </w:tr>
      <w:tr w:rsidR="00454A0C" w14:paraId="6B3E64EE" w14:textId="77777777" w:rsidTr="000841A5">
        <w:tc>
          <w:tcPr>
            <w:tcW w:w="5488" w:type="dxa"/>
          </w:tcPr>
          <w:p w14:paraId="5074B9FE" w14:textId="7FD609DB" w:rsidR="00454A0C" w:rsidRDefault="00454A0C" w:rsidP="000841A5">
            <w:pPr>
              <w:numPr>
                <w:ilvl w:val="0"/>
                <w:numId w:val="1"/>
              </w:numPr>
              <w:ind w:left="0" w:firstLine="0"/>
            </w:pPr>
            <w:r w:rsidRPr="000841A5">
              <w:t>:16</w:t>
            </w:r>
            <w:r w:rsidRPr="007E491C">
              <w:rPr>
                <w:lang w:val="en-US"/>
              </w:rPr>
              <w:t>S</w:t>
            </w:r>
            <w:r w:rsidRPr="000841A5">
              <w:t>:</w:t>
            </w:r>
            <w:r w:rsidRPr="007E491C">
              <w:rPr>
                <w:lang w:val="en-US"/>
              </w:rPr>
              <w:t>CAINST</w:t>
            </w:r>
          </w:p>
        </w:tc>
        <w:tc>
          <w:tcPr>
            <w:tcW w:w="4762" w:type="dxa"/>
          </w:tcPr>
          <w:p w14:paraId="291023E9" w14:textId="77777777" w:rsidR="00454A0C" w:rsidRDefault="00454A0C" w:rsidP="000841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089D536E" w14:textId="77777777" w:rsidR="000841A5" w:rsidRPr="000841A5" w:rsidRDefault="000841A5" w:rsidP="000841A5"/>
    <w:p w14:paraId="30747F19" w14:textId="06C9B74D" w:rsidR="00D05605" w:rsidRPr="00D05605" w:rsidRDefault="008A44AD" w:rsidP="00EB3BCF">
      <w:pPr>
        <w:pStyle w:val="1"/>
        <w:ind w:left="0" w:firstLine="0"/>
      </w:pPr>
      <w:bookmarkStart w:id="3249" w:name="_Toc35984234"/>
      <w:bookmarkStart w:id="3250" w:name="_Toc36031429"/>
      <w:r>
        <w:t>Сообщение МТ</w:t>
      </w:r>
      <w:r w:rsidRPr="008A44AD">
        <w:t>565</w:t>
      </w:r>
      <w:r>
        <w:t xml:space="preserve">. </w:t>
      </w:r>
      <w:r w:rsidR="00D05605">
        <w:t>Исключение из списка</w:t>
      </w:r>
      <w:r w:rsidR="00014AFF">
        <w:t xml:space="preserve"> (от номинального держателя)</w:t>
      </w:r>
      <w:bookmarkEnd w:id="3249"/>
      <w:bookmarkEnd w:id="3250"/>
    </w:p>
    <w:p w14:paraId="26E19A0F" w14:textId="04ABDACE" w:rsidR="008A44AD" w:rsidRDefault="008A44AD" w:rsidP="000866A5">
      <w:pPr>
        <w:ind w:left="0" w:firstLine="0"/>
      </w:pPr>
      <w:r w:rsidRPr="00BF4AB9">
        <w:rPr>
          <w:rStyle w:val="a8"/>
        </w:rPr>
        <w:t>Легенда</w:t>
      </w:r>
      <w:r>
        <w:t xml:space="preserve">: </w:t>
      </w:r>
    </w:p>
    <w:p w14:paraId="0D200CEE" w14:textId="379FC1AD" w:rsidR="00991784" w:rsidRPr="00991784" w:rsidRDefault="00991784" w:rsidP="000866A5">
      <w:pPr>
        <w:numPr>
          <w:ilvl w:val="0"/>
          <w:numId w:val="1"/>
        </w:numPr>
        <w:ind w:left="0" w:firstLine="0"/>
      </w:pPr>
      <w:r w:rsidRPr="00991784">
        <w:t xml:space="preserve">Проводится собрание </w:t>
      </w:r>
      <w:r w:rsidR="00187259">
        <w:t>акционеров</w:t>
      </w:r>
      <w:r w:rsidRPr="00991784">
        <w:t xml:space="preserve">, КД </w:t>
      </w:r>
      <w:r w:rsidR="00871E2F">
        <w:t>MEET</w:t>
      </w:r>
      <w:r w:rsidRPr="00991784">
        <w:t xml:space="preserve">, референс 000100. В период сбора инструкций депонент присылает сообщение об </w:t>
      </w:r>
      <w:proofErr w:type="gramStart"/>
      <w:r w:rsidRPr="00991784">
        <w:t>исключении</w:t>
      </w:r>
      <w:proofErr w:type="gramEnd"/>
      <w:r w:rsidRPr="00991784">
        <w:t xml:space="preserve">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t>
      </w:r>
    </w:p>
    <w:p w14:paraId="37DFE7EC" w14:textId="5E176ABD" w:rsidR="008A44AD" w:rsidRPr="00573402" w:rsidRDefault="00991784" w:rsidP="000866A5">
      <w:pPr>
        <w:numPr>
          <w:ilvl w:val="0"/>
          <w:numId w:val="1"/>
        </w:numPr>
        <w:ind w:left="0" w:firstLine="0"/>
      </w:pPr>
      <w:del w:id="3251" w:author="Pervova 21.1" w:date="2020-03-03T14:45:00Z">
        <w:r w:rsidRPr="00991784" w:rsidDel="00F82764">
          <w:tab/>
          <w:delText xml:space="preserve">   </w:delText>
        </w:r>
      </w:del>
      <w:r w:rsidRPr="00991784">
        <w:t>Сообщение формируется депонентом МС0123456789 по счету НД ML1111111111</w:t>
      </w:r>
      <w:ins w:id="3252" w:author="Pervova 21.1" w:date="2020-03-03T14:45:00Z">
        <w:r w:rsidR="00F82764">
          <w:t>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14:paraId="27A96457" w14:textId="77777777" w:rsidTr="0010606C">
        <w:tc>
          <w:tcPr>
            <w:tcW w:w="5488" w:type="dxa"/>
            <w:shd w:val="clear" w:color="auto" w:fill="F2F2F2" w:themeFill="background1" w:themeFillShade="F2"/>
          </w:tcPr>
          <w:p w14:paraId="23D12499" w14:textId="77777777" w:rsidR="008A44AD" w:rsidRPr="00445088" w:rsidRDefault="008A44AD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77777777" w:rsidR="008A44AD" w:rsidRDefault="008A44AD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D05605" w14:paraId="110FF992" w14:textId="77777777" w:rsidTr="0010606C">
        <w:tc>
          <w:tcPr>
            <w:tcW w:w="5488" w:type="dxa"/>
          </w:tcPr>
          <w:p w14:paraId="287B35F3" w14:textId="0F746A47" w:rsidR="00D05605" w:rsidRPr="00445088" w:rsidRDefault="00D05605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:16R:GENL</w:t>
            </w:r>
          </w:p>
        </w:tc>
        <w:tc>
          <w:tcPr>
            <w:tcW w:w="4762" w:type="dxa"/>
          </w:tcPr>
          <w:p w14:paraId="19D164AD" w14:textId="1B75C0DC" w:rsidR="00D05605" w:rsidRDefault="00D05605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DA4C76A" w14:textId="77777777" w:rsidTr="0010606C">
        <w:tc>
          <w:tcPr>
            <w:tcW w:w="5488" w:type="dxa"/>
          </w:tcPr>
          <w:p w14:paraId="2CE61CC6" w14:textId="105A2A51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:20C::CORP//000</w:t>
            </w:r>
            <w:r w:rsidRPr="000E1654">
              <w:t>00</w:t>
            </w:r>
            <w:r>
              <w:rPr>
                <w:lang w:val="en-US"/>
              </w:rPr>
              <w:t>1X1</w:t>
            </w:r>
          </w:p>
        </w:tc>
        <w:tc>
          <w:tcPr>
            <w:tcW w:w="4762" w:type="dxa"/>
          </w:tcPr>
          <w:p w14:paraId="12EA9D64" w14:textId="4655C86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253" w:author="Pervova 21.1" w:date="2020-03-03T13:47:00Z">
              <w:r w:rsidRPr="00393CC1">
                <w:t xml:space="preserve">Референс КД </w:t>
              </w:r>
            </w:ins>
          </w:p>
        </w:tc>
      </w:tr>
      <w:tr w:rsidR="005476B1" w14:paraId="07B0DF2B" w14:textId="77777777" w:rsidTr="0010606C">
        <w:tc>
          <w:tcPr>
            <w:tcW w:w="5488" w:type="dxa"/>
          </w:tcPr>
          <w:p w14:paraId="45830F4A" w14:textId="4C85B20C" w:rsidR="005476B1" w:rsidRPr="00445088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:20C::SEME//04</w:t>
            </w:r>
          </w:p>
        </w:tc>
        <w:tc>
          <w:tcPr>
            <w:tcW w:w="4762" w:type="dxa"/>
          </w:tcPr>
          <w:p w14:paraId="4FEE654B" w14:textId="2C454BF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254" w:author="Pervova 21.1" w:date="2020-03-02T22:03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5476B1" w14:paraId="02E4D27C" w14:textId="77777777" w:rsidTr="0010606C">
        <w:tc>
          <w:tcPr>
            <w:tcW w:w="5488" w:type="dxa"/>
          </w:tcPr>
          <w:p w14:paraId="276E1DD5" w14:textId="20DA2665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:23G:NEWM</w:t>
            </w:r>
          </w:p>
        </w:tc>
        <w:tc>
          <w:tcPr>
            <w:tcW w:w="4762" w:type="dxa"/>
          </w:tcPr>
          <w:p w14:paraId="467B4A79" w14:textId="4F879E8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1F0DB8F9" w14:textId="77777777" w:rsidTr="0010606C">
        <w:tc>
          <w:tcPr>
            <w:tcW w:w="5488" w:type="dxa"/>
          </w:tcPr>
          <w:p w14:paraId="1F6BA050" w14:textId="57DA199B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:22F::CAEV//</w:t>
            </w:r>
            <w:r>
              <w:t>MEET</w:t>
            </w:r>
          </w:p>
        </w:tc>
        <w:tc>
          <w:tcPr>
            <w:tcW w:w="4762" w:type="dxa"/>
          </w:tcPr>
          <w:p w14:paraId="7EF1D88E" w14:textId="04C42C19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255" w:author="Pervova 21.1" w:date="2020-03-02T21:56:00Z">
              <w:r w:rsidRPr="007F11DB">
                <w:t>Код типа КД</w:t>
              </w:r>
            </w:ins>
          </w:p>
        </w:tc>
      </w:tr>
      <w:tr w:rsidR="005476B1" w14:paraId="0EA5483F" w14:textId="77777777" w:rsidTr="0010606C">
        <w:tc>
          <w:tcPr>
            <w:tcW w:w="5488" w:type="dxa"/>
          </w:tcPr>
          <w:p w14:paraId="6C7DE5D2" w14:textId="4D72AC6A" w:rsidR="005476B1" w:rsidRDefault="005476B1" w:rsidP="00826D62">
            <w:pPr>
              <w:numPr>
                <w:ilvl w:val="0"/>
                <w:numId w:val="1"/>
              </w:numPr>
              <w:ind w:left="0" w:firstLine="0"/>
            </w:pPr>
            <w:r>
              <w:t>:98C::PREP//201</w:t>
            </w:r>
            <w:r>
              <w:rPr>
                <w:lang w:val="en-US"/>
              </w:rPr>
              <w:t>7</w:t>
            </w:r>
            <w:r w:rsidRPr="000E1654">
              <w:t>0</w:t>
            </w:r>
            <w:r>
              <w:rPr>
                <w:lang w:val="en-US"/>
              </w:rPr>
              <w:t>310</w:t>
            </w:r>
            <w:r w:rsidRPr="000E1654">
              <w:t>140000</w:t>
            </w:r>
          </w:p>
        </w:tc>
        <w:tc>
          <w:tcPr>
            <w:tcW w:w="4762" w:type="dxa"/>
          </w:tcPr>
          <w:p w14:paraId="34E6A06D" w14:textId="37655E3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256" w:author="Pervova 21.1" w:date="2020-03-02T21:59:00Z">
              <w:r w:rsidRPr="007F11DB">
                <w:t>Время формирования сообщения</w:t>
              </w:r>
            </w:ins>
          </w:p>
        </w:tc>
      </w:tr>
      <w:tr w:rsidR="005476B1" w14:paraId="263CD080" w14:textId="77777777" w:rsidTr="0010606C">
        <w:tc>
          <w:tcPr>
            <w:tcW w:w="5488" w:type="dxa"/>
          </w:tcPr>
          <w:p w14:paraId="30A787E8" w14:textId="5750FCF1" w:rsidR="005476B1" w:rsidRPr="000E1654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:16R:LINK</w:t>
            </w:r>
          </w:p>
        </w:tc>
        <w:tc>
          <w:tcPr>
            <w:tcW w:w="4762" w:type="dxa"/>
          </w:tcPr>
          <w:p w14:paraId="26159D35" w14:textId="79875190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EF7E68" w14:paraId="01B6F8F6" w14:textId="77777777" w:rsidTr="0010606C">
        <w:tc>
          <w:tcPr>
            <w:tcW w:w="5488" w:type="dxa"/>
          </w:tcPr>
          <w:p w14:paraId="1C9163CB" w14:textId="737EE02A" w:rsidR="00EF7E68" w:rsidRDefault="00EF7E68" w:rsidP="00E23C1C">
            <w:pPr>
              <w:numPr>
                <w:ilvl w:val="0"/>
                <w:numId w:val="1"/>
              </w:numPr>
              <w:ind w:left="0" w:firstLine="0"/>
            </w:pPr>
            <w:r>
              <w:t>:13</w:t>
            </w:r>
            <w:r>
              <w:rPr>
                <w:lang w:val="en-US"/>
              </w:rPr>
              <w:t>A</w:t>
            </w:r>
            <w:r w:rsidRPr="007655ED">
              <w:t>::LINK//565</w:t>
            </w:r>
          </w:p>
        </w:tc>
        <w:tc>
          <w:tcPr>
            <w:tcW w:w="4762" w:type="dxa"/>
          </w:tcPr>
          <w:p w14:paraId="10AE170D" w14:textId="5D85DD12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ins w:id="3257" w:author="Pervova 21.1" w:date="2020-03-03T14:10:00Z">
              <w:r>
                <w:t>Ссылка на ранее поданную инструкцию</w:t>
              </w:r>
            </w:ins>
          </w:p>
        </w:tc>
      </w:tr>
      <w:tr w:rsidR="00EF7E68" w14:paraId="6DF7FC54" w14:textId="77777777" w:rsidTr="0010606C">
        <w:tc>
          <w:tcPr>
            <w:tcW w:w="5488" w:type="dxa"/>
          </w:tcPr>
          <w:p w14:paraId="3ED3C1F2" w14:textId="4DE822A4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:20C::PREV//01</w:t>
            </w:r>
          </w:p>
        </w:tc>
        <w:tc>
          <w:tcPr>
            <w:tcW w:w="4762" w:type="dxa"/>
          </w:tcPr>
          <w:p w14:paraId="5CC4337C" w14:textId="181738BB" w:rsidR="00EF7E68" w:rsidRDefault="00EF7E68" w:rsidP="000866A5">
            <w:pPr>
              <w:numPr>
                <w:ilvl w:val="0"/>
                <w:numId w:val="1"/>
              </w:numPr>
              <w:ind w:left="0" w:firstLine="0"/>
            </w:pPr>
            <w:ins w:id="3258" w:author="Pervova 21.1" w:date="2020-03-03T14:10:00Z">
              <w:r>
                <w:t>Референс ранее поданной инструкции</w:t>
              </w:r>
            </w:ins>
          </w:p>
        </w:tc>
      </w:tr>
      <w:tr w:rsidR="005476B1" w14:paraId="67EC7D69" w14:textId="77777777" w:rsidTr="0010606C">
        <w:tc>
          <w:tcPr>
            <w:tcW w:w="5488" w:type="dxa"/>
          </w:tcPr>
          <w:p w14:paraId="5A21C61C" w14:textId="3BFD530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:16S:LINK</w:t>
            </w:r>
          </w:p>
        </w:tc>
        <w:tc>
          <w:tcPr>
            <w:tcW w:w="4762" w:type="dxa"/>
          </w:tcPr>
          <w:p w14:paraId="5CBA08B2" w14:textId="500DC9A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42293566" w14:textId="77777777" w:rsidTr="0010606C">
        <w:tc>
          <w:tcPr>
            <w:tcW w:w="5488" w:type="dxa"/>
          </w:tcPr>
          <w:p w14:paraId="75D159C6" w14:textId="32D382B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:16S:GENL</w:t>
            </w:r>
          </w:p>
        </w:tc>
        <w:tc>
          <w:tcPr>
            <w:tcW w:w="4762" w:type="dxa"/>
          </w:tcPr>
          <w:p w14:paraId="7B6DE64E" w14:textId="4200C6B2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97D7573" w14:textId="77777777" w:rsidTr="0010606C">
        <w:tc>
          <w:tcPr>
            <w:tcW w:w="5488" w:type="dxa"/>
          </w:tcPr>
          <w:p w14:paraId="41F255A8" w14:textId="773832C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:16R:USECU</w:t>
            </w:r>
          </w:p>
        </w:tc>
        <w:tc>
          <w:tcPr>
            <w:tcW w:w="4762" w:type="dxa"/>
          </w:tcPr>
          <w:p w14:paraId="08CCF270" w14:textId="494F0323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5476B1" w14:paraId="3ADEF3C9" w14:textId="77777777" w:rsidTr="0010606C">
        <w:tc>
          <w:tcPr>
            <w:tcW w:w="5488" w:type="dxa"/>
          </w:tcPr>
          <w:p w14:paraId="1D0F908D" w14:textId="33AB2FA1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:35B:ISIN RU1111111111</w:t>
            </w:r>
          </w:p>
        </w:tc>
        <w:tc>
          <w:tcPr>
            <w:tcW w:w="4762" w:type="dxa"/>
          </w:tcPr>
          <w:p w14:paraId="7929278B" w14:textId="6A524B9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259" w:author="Pervova 21.1" w:date="2020-03-02T21:54:00Z">
              <w:r>
                <w:t>ISIN</w:t>
              </w:r>
            </w:ins>
          </w:p>
        </w:tc>
      </w:tr>
      <w:tr w:rsidR="005476B1" w14:paraId="4C6F41DB" w14:textId="77777777" w:rsidTr="0010606C">
        <w:tc>
          <w:tcPr>
            <w:tcW w:w="5488" w:type="dxa"/>
          </w:tcPr>
          <w:p w14:paraId="163B3C44" w14:textId="750DBF2D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>
              <w:t>/</w:t>
            </w:r>
            <w:r>
              <w:rPr>
                <w:lang w:val="en-US"/>
              </w:rPr>
              <w:t>XX</w:t>
            </w:r>
            <w:r w:rsidRPr="000E1654">
              <w:t>/CORP/NADC/RU1111111111</w:t>
            </w:r>
          </w:p>
        </w:tc>
        <w:tc>
          <w:tcPr>
            <w:tcW w:w="4762" w:type="dxa"/>
          </w:tcPr>
          <w:p w14:paraId="7983B2CC" w14:textId="722AE12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260" w:author="Pervova 21.1" w:date="2020-03-02T21:54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5476B1" w14:paraId="13BD8210" w14:textId="77777777" w:rsidTr="0010606C">
        <w:tc>
          <w:tcPr>
            <w:tcW w:w="5488" w:type="dxa"/>
          </w:tcPr>
          <w:p w14:paraId="633E513D" w14:textId="062F2CD4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 xml:space="preserve">/RU/1-11-00111-A </w:t>
            </w:r>
          </w:p>
        </w:tc>
        <w:tc>
          <w:tcPr>
            <w:tcW w:w="4762" w:type="dxa"/>
          </w:tcPr>
          <w:p w14:paraId="68BF7377" w14:textId="720D8F2E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ins w:id="3261" w:author="Pervova 21.1" w:date="2020-03-02T21:54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5476B1" w14:paraId="75A6BA64" w14:textId="77777777" w:rsidTr="0010606C">
        <w:tc>
          <w:tcPr>
            <w:tcW w:w="5488" w:type="dxa"/>
          </w:tcPr>
          <w:p w14:paraId="68334D84" w14:textId="3191E635" w:rsidR="005476B1" w:rsidRDefault="005476B1" w:rsidP="00A91A55">
            <w:pPr>
              <w:numPr>
                <w:ilvl w:val="0"/>
                <w:numId w:val="1"/>
              </w:numPr>
              <w:ind w:left="0" w:firstLine="0"/>
            </w:pPr>
            <w:r>
              <w:t>/NAME/'</w:t>
            </w:r>
            <w:del w:id="3262" w:author="Pervova 21.1" w:date="2020-03-12T16:50:00Z">
              <w:r w:rsidDel="00A61DC5">
                <w:delText>O</w:delText>
              </w:r>
            </w:del>
            <w:r>
              <w:t>AO ''</w:t>
            </w:r>
            <w:del w:id="3263" w:author="Pervova 21.1" w:date="2020-03-12T16:45:00Z">
              <w:r w:rsidDel="00A61DC5">
                <w:delText>MEGAFON</w:delText>
              </w:r>
            </w:del>
            <w:ins w:id="3264" w:author="Pervova 21.1" w:date="2020-03-12T16:47:00Z">
              <w:r w:rsidR="00A61DC5">
                <w:rPr>
                  <w:lang w:val="en-US"/>
                </w:rPr>
                <w:t>e</w:t>
              </w:r>
            </w:ins>
            <w:ins w:id="3265" w:author="Pervova 21.1" w:date="2020-03-12T16:45:00Z">
              <w:r w:rsidR="00A61DC5">
                <w:t>NERGONEFTEGAZ</w:t>
              </w:r>
            </w:ins>
            <w:r>
              <w:t>''</w:t>
            </w:r>
            <w:r>
              <w:rPr>
                <w:lang w:val="en-US"/>
              </w:rPr>
              <w:t xml:space="preserve"> VYP1</w:t>
            </w:r>
          </w:p>
        </w:tc>
        <w:tc>
          <w:tcPr>
            <w:tcW w:w="4762" w:type="dxa"/>
          </w:tcPr>
          <w:p w14:paraId="1331B984" w14:textId="0D3AC017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proofErr w:type="gramStart"/>
            <w:ins w:id="3266" w:author="Pervova 21.1" w:date="2020-03-02T21:54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5476B1" w14:paraId="25972897" w14:textId="77777777" w:rsidTr="0010606C">
        <w:tc>
          <w:tcPr>
            <w:tcW w:w="5488" w:type="dxa"/>
          </w:tcPr>
          <w:p w14:paraId="18498C6F" w14:textId="5FE3C166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:16R:ACCTINFO</w:t>
            </w:r>
          </w:p>
        </w:tc>
        <w:tc>
          <w:tcPr>
            <w:tcW w:w="4762" w:type="dxa"/>
          </w:tcPr>
          <w:p w14:paraId="589D4CC6" w14:textId="33EB2B2A" w:rsidR="005476B1" w:rsidRDefault="005476B1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33F664ED" w14:textId="77777777" w:rsidTr="0010606C">
        <w:tc>
          <w:tcPr>
            <w:tcW w:w="5488" w:type="dxa"/>
          </w:tcPr>
          <w:p w14:paraId="3BA87474" w14:textId="43C4D2B4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:97A::SAFE//ML1111111111</w:t>
            </w:r>
          </w:p>
        </w:tc>
        <w:tc>
          <w:tcPr>
            <w:tcW w:w="4762" w:type="dxa"/>
          </w:tcPr>
          <w:p w14:paraId="48886779" w14:textId="6A6BC72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ins w:id="3267" w:author="Pervova 21.1" w:date="2020-03-03T14:12:00Z">
              <w:r>
                <w:t>Номер счета депонента в НРД</w:t>
              </w:r>
            </w:ins>
          </w:p>
        </w:tc>
      </w:tr>
      <w:tr w:rsidR="00947A9C" w14:paraId="67A3FD43" w14:textId="77777777" w:rsidTr="0010606C">
        <w:tc>
          <w:tcPr>
            <w:tcW w:w="5488" w:type="dxa"/>
          </w:tcPr>
          <w:p w14:paraId="04A54714" w14:textId="48DA0918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7655ED">
              <w:t>:94F::SAFE//CUST/IRVTGB2XGPY</w:t>
            </w:r>
          </w:p>
        </w:tc>
        <w:tc>
          <w:tcPr>
            <w:tcW w:w="4762" w:type="dxa"/>
          </w:tcPr>
          <w:p w14:paraId="53A47832" w14:textId="49CFC228" w:rsidR="00947A9C" w:rsidRDefault="00947A9C" w:rsidP="00A47B98">
            <w:pPr>
              <w:numPr>
                <w:ilvl w:val="0"/>
                <w:numId w:val="1"/>
              </w:numPr>
              <w:ind w:left="0" w:firstLine="0"/>
            </w:pPr>
            <w:ins w:id="3268" w:author="Pervova 21.1" w:date="2020-03-03T14:18:00Z">
              <w:r w:rsidRPr="001D625D">
                <w:t>BIC места хранения</w:t>
              </w:r>
            </w:ins>
            <w:ins w:id="3269" w:author="Pervova 21.1" w:date="2020-03-03T20:37:00Z">
              <w:r w:rsidR="00A47B98">
                <w:t xml:space="preserve">, в котором открыт </w:t>
              </w:r>
            </w:ins>
            <w:ins w:id="3270" w:author="Pervova 21.1" w:date="2020-03-03T14:18:00Z">
              <w:r>
                <w:t xml:space="preserve"> счет владельца</w:t>
              </w:r>
            </w:ins>
            <w:ins w:id="3271" w:author="Pervova 21.1" w:date="2020-03-03T20:43:00Z">
              <w:r w:rsidR="00A47B98">
                <w:t xml:space="preserve"> </w:t>
              </w:r>
              <w:r w:rsidR="00A47B98" w:rsidRPr="00A47B98">
                <w:t>(F - рекомендованная опция)</w:t>
              </w:r>
            </w:ins>
          </w:p>
        </w:tc>
      </w:tr>
      <w:tr w:rsidR="00947A9C" w14:paraId="00C9BBE2" w14:textId="77777777" w:rsidTr="0010606C">
        <w:tc>
          <w:tcPr>
            <w:tcW w:w="5488" w:type="dxa"/>
          </w:tcPr>
          <w:p w14:paraId="24C4245F" w14:textId="44BC4C7B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:16S:ACCTINFO</w:t>
            </w:r>
          </w:p>
        </w:tc>
        <w:tc>
          <w:tcPr>
            <w:tcW w:w="4762" w:type="dxa"/>
          </w:tcPr>
          <w:p w14:paraId="13B423AF" w14:textId="7608A559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76807AAD" w14:textId="77777777" w:rsidTr="0010606C">
        <w:tc>
          <w:tcPr>
            <w:tcW w:w="5488" w:type="dxa"/>
          </w:tcPr>
          <w:p w14:paraId="5177A66E" w14:textId="52788EBC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:16S:USECU</w:t>
            </w:r>
          </w:p>
        </w:tc>
        <w:tc>
          <w:tcPr>
            <w:tcW w:w="4762" w:type="dxa"/>
          </w:tcPr>
          <w:p w14:paraId="7638A78B" w14:textId="1F8528B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61AEE525" w14:textId="77777777" w:rsidTr="0010606C">
        <w:tc>
          <w:tcPr>
            <w:tcW w:w="5488" w:type="dxa"/>
          </w:tcPr>
          <w:p w14:paraId="3F4C6F31" w14:textId="4BAF4F61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:16R:BENODET</w:t>
            </w:r>
          </w:p>
        </w:tc>
        <w:tc>
          <w:tcPr>
            <w:tcW w:w="4762" w:type="dxa"/>
          </w:tcPr>
          <w:p w14:paraId="72527DBE" w14:textId="03E38D45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947A9C" w14:paraId="21A57A7A" w14:textId="77777777" w:rsidTr="0010606C">
        <w:tc>
          <w:tcPr>
            <w:tcW w:w="5488" w:type="dxa"/>
          </w:tcPr>
          <w:p w14:paraId="4CA7DCCA" w14:textId="3B81F6BD" w:rsidR="00947A9C" w:rsidRDefault="00947A9C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:95P::OWND//IMPJRUMM</w:t>
            </w:r>
          </w:p>
        </w:tc>
        <w:tc>
          <w:tcPr>
            <w:tcW w:w="4762" w:type="dxa"/>
          </w:tcPr>
          <w:p w14:paraId="5ECE0BBF" w14:textId="59AC2DF1" w:rsidR="00947A9C" w:rsidRDefault="00F82764" w:rsidP="000866A5">
            <w:pPr>
              <w:numPr>
                <w:ilvl w:val="0"/>
                <w:numId w:val="1"/>
              </w:numPr>
              <w:ind w:left="0" w:firstLine="0"/>
            </w:pPr>
            <w:ins w:id="3272" w:author="Pervova 21.1" w:date="2020-03-03T14:41:00Z">
              <w:r>
                <w:t xml:space="preserve">Код </w:t>
              </w:r>
            </w:ins>
            <w:ins w:id="3273" w:author="Pervova 21.1" w:date="2020-03-03T14:42:00Z">
              <w:r>
                <w:t>BIC владельца</w:t>
              </w:r>
            </w:ins>
          </w:p>
        </w:tc>
      </w:tr>
      <w:tr w:rsidR="00947A9C" w:rsidRPr="005476B1" w14:paraId="4DB99DBF" w14:textId="77777777" w:rsidTr="0010606C">
        <w:tc>
          <w:tcPr>
            <w:tcW w:w="5488" w:type="dxa"/>
          </w:tcPr>
          <w:p w14:paraId="753EB1F7" w14:textId="03483959" w:rsidR="00947A9C" w:rsidRPr="003F4514" w:rsidRDefault="00947A9C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3F4514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3F4514">
              <w:rPr>
                <w:lang w:val="en-US"/>
              </w:rPr>
              <w:t>/OGRN/RU/1027739132555</w:t>
            </w:r>
          </w:p>
        </w:tc>
        <w:tc>
          <w:tcPr>
            <w:tcW w:w="4762" w:type="dxa"/>
          </w:tcPr>
          <w:p w14:paraId="013E4A6B" w14:textId="083C4D55" w:rsidR="00947A9C" w:rsidRPr="003F4514" w:rsidRDefault="00962719" w:rsidP="00962719">
            <w:pPr>
              <w:rPr>
                <w:lang w:val="en-US"/>
              </w:rPr>
            </w:pPr>
            <w:ins w:id="3274" w:author="Pervova 21.1" w:date="2020-03-03T14:30:00Z">
              <w:r w:rsidRPr="00962719">
                <w:rPr>
                  <w:lang w:val="en-US"/>
                </w:rPr>
                <w:t xml:space="preserve">Номер </w:t>
              </w:r>
              <w:r>
                <w:t xml:space="preserve">ОГРН </w:t>
              </w:r>
              <w:r w:rsidRPr="00962719">
                <w:rPr>
                  <w:lang w:val="en-US"/>
                </w:rPr>
                <w:t>владельца</w:t>
              </w:r>
            </w:ins>
          </w:p>
        </w:tc>
      </w:tr>
      <w:tr w:rsidR="006F0574" w:rsidRPr="006F0574" w14:paraId="5C283701" w14:textId="77777777" w:rsidTr="0010606C">
        <w:tc>
          <w:tcPr>
            <w:tcW w:w="5488" w:type="dxa"/>
          </w:tcPr>
          <w:p w14:paraId="1164C12D" w14:textId="7ED84897" w:rsidR="006F0574" w:rsidRPr="00D05605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</w:t>
            </w:r>
            <w:r>
              <w:rPr>
                <w:lang w:val="en-US"/>
              </w:rPr>
              <w:t>NSDR</w:t>
            </w:r>
            <w:r w:rsidRPr="00D05605">
              <w:rPr>
                <w:lang w:val="en-US"/>
              </w:rPr>
              <w:t>/ACCB/RU/</w:t>
            </w:r>
            <w:r>
              <w:rPr>
                <w:lang w:val="en-US"/>
              </w:rPr>
              <w:t>MX</w:t>
            </w:r>
            <w:r w:rsidRPr="00D05605">
              <w:rPr>
                <w:lang w:val="en-US"/>
              </w:rPr>
              <w:t>000002</w:t>
            </w:r>
          </w:p>
        </w:tc>
        <w:tc>
          <w:tcPr>
            <w:tcW w:w="4762" w:type="dxa"/>
          </w:tcPr>
          <w:p w14:paraId="61538528" w14:textId="3E49D169" w:rsidR="006F0574" w:rsidRPr="006F0574" w:rsidRDefault="006F0574" w:rsidP="006F0574">
            <w:pPr>
              <w:numPr>
                <w:ilvl w:val="0"/>
                <w:numId w:val="1"/>
              </w:numPr>
              <w:ind w:left="0" w:firstLine="0"/>
            </w:pPr>
            <w:ins w:id="3275" w:author="Pervova 21.1" w:date="2020-03-03T14:25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6F0574" w:rsidRPr="006F0574" w14:paraId="7E05CB2E" w14:textId="77777777" w:rsidTr="0010606C">
        <w:tc>
          <w:tcPr>
            <w:tcW w:w="5488" w:type="dxa"/>
          </w:tcPr>
          <w:p w14:paraId="453DADFD" w14:textId="0A1E1EA1" w:rsidR="006F0574" w:rsidRPr="00D05605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461287">
              <w:rPr>
                <w:lang w:val="en-US"/>
              </w:rPr>
              <w:t>:95S::ALTE/NSDR/LEID/RU/98765432109876543210</w:t>
            </w:r>
          </w:p>
        </w:tc>
        <w:tc>
          <w:tcPr>
            <w:tcW w:w="4762" w:type="dxa"/>
          </w:tcPr>
          <w:p w14:paraId="6A489840" w14:textId="38B81C30" w:rsidR="006F0574" w:rsidRP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ins w:id="3276" w:author="Pervova 21.1" w:date="2020-03-03T14:22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6F0574" w:rsidRPr="002A48F2" w14:paraId="1843335A" w14:textId="77777777" w:rsidTr="0010606C">
        <w:tc>
          <w:tcPr>
            <w:tcW w:w="5488" w:type="dxa"/>
          </w:tcPr>
          <w:p w14:paraId="633756AA" w14:textId="305B46CE" w:rsidR="006F0574" w:rsidRPr="00D05605" w:rsidRDefault="006F0574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D05605">
              <w:rPr>
                <w:lang w:val="en-US"/>
              </w:rPr>
              <w:t>:95S::ALTE/NSDR/RHID/RU/2</w:t>
            </w:r>
          </w:p>
        </w:tc>
        <w:tc>
          <w:tcPr>
            <w:tcW w:w="4762" w:type="dxa"/>
          </w:tcPr>
          <w:p w14:paraId="5D04B290" w14:textId="4A314E91" w:rsidR="006F0574" w:rsidRPr="002A48F2" w:rsidRDefault="006F0574" w:rsidP="00CB4FFA">
            <w:pPr>
              <w:numPr>
                <w:ilvl w:val="0"/>
                <w:numId w:val="1"/>
              </w:numPr>
              <w:ind w:left="0" w:firstLine="0"/>
            </w:pPr>
            <w:r>
              <w:t>Идентификатор</w:t>
            </w:r>
            <w:r w:rsidRPr="002A48F2">
              <w:t xml:space="preserve"> </w:t>
            </w:r>
            <w:r>
              <w:rPr>
                <w:lang w:val="en-US"/>
              </w:rPr>
              <w:t>RHID</w:t>
            </w:r>
            <w:del w:id="3277" w:author="Pervova 21.1" w:date="2020-03-03T20:17:00Z">
              <w:r w:rsidRPr="002A48F2" w:rsidDel="00CB4FFA">
                <w:delText xml:space="preserve"> </w:delText>
              </w:r>
            </w:del>
            <w:r>
              <w:t xml:space="preserve">, должен быть равен </w:t>
            </w:r>
            <w:r>
              <w:rPr>
                <w:lang w:val="en-US"/>
              </w:rPr>
              <w:t>RHID</w:t>
            </w:r>
            <w:r w:rsidRPr="002A48F2">
              <w:t xml:space="preserve"> </w:t>
            </w:r>
            <w:r>
              <w:t xml:space="preserve">в предыдущем МТ565 для владельца </w:t>
            </w:r>
            <w:proofErr w:type="gramStart"/>
            <w:r>
              <w:t>указанного</w:t>
            </w:r>
            <w:proofErr w:type="gramEnd"/>
            <w:r>
              <w:t xml:space="preserve"> в блоке </w:t>
            </w:r>
            <w:r>
              <w:rPr>
                <w:lang w:val="en-US"/>
              </w:rPr>
              <w:t>BENODET</w:t>
            </w:r>
          </w:p>
        </w:tc>
      </w:tr>
      <w:tr w:rsidR="006F0574" w14:paraId="4D9F64B1" w14:textId="77777777" w:rsidTr="0010606C">
        <w:tc>
          <w:tcPr>
            <w:tcW w:w="5488" w:type="dxa"/>
          </w:tcPr>
          <w:p w14:paraId="13B8D427" w14:textId="4F16936B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:36B::OWND//UNIT/0,</w:t>
            </w:r>
          </w:p>
        </w:tc>
        <w:tc>
          <w:tcPr>
            <w:tcW w:w="4762" w:type="dxa"/>
          </w:tcPr>
          <w:p w14:paraId="34AF8C20" w14:textId="0D73AFF3" w:rsidR="006F0574" w:rsidRDefault="006F0574" w:rsidP="00902295">
            <w:pPr>
              <w:numPr>
                <w:ilvl w:val="0"/>
                <w:numId w:val="1"/>
              </w:numPr>
              <w:ind w:left="0" w:firstLine="0"/>
            </w:pPr>
            <w:r>
              <w:t>Указывается количество равное 0</w:t>
            </w:r>
            <w:del w:id="3278" w:author="Pervova 21.1" w:date="2020-03-03T21:05:00Z">
              <w:r w:rsidDel="00902295">
                <w:delText>,</w:delText>
              </w:r>
            </w:del>
            <w:r>
              <w:t xml:space="preserve"> для </w:t>
            </w:r>
            <w:r>
              <w:lastRenderedPageBreak/>
              <w:t>исключения владельца из списка</w:t>
            </w:r>
          </w:p>
        </w:tc>
      </w:tr>
      <w:tr w:rsidR="006F0574" w14:paraId="2A96FA11" w14:textId="77777777" w:rsidTr="0010606C">
        <w:tc>
          <w:tcPr>
            <w:tcW w:w="5488" w:type="dxa"/>
          </w:tcPr>
          <w:p w14:paraId="67DE41FD" w14:textId="5BBDD2CD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lastRenderedPageBreak/>
              <w:t>:16S:BENODET</w:t>
            </w:r>
          </w:p>
        </w:tc>
        <w:tc>
          <w:tcPr>
            <w:tcW w:w="4762" w:type="dxa"/>
          </w:tcPr>
          <w:p w14:paraId="549671C2" w14:textId="7D2A52F7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6F0574" w14:paraId="060038A7" w14:textId="77777777" w:rsidTr="0010606C">
        <w:tc>
          <w:tcPr>
            <w:tcW w:w="5488" w:type="dxa"/>
          </w:tcPr>
          <w:p w14:paraId="728B47F2" w14:textId="67492C03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:16R:CAINST</w:t>
            </w:r>
          </w:p>
        </w:tc>
        <w:tc>
          <w:tcPr>
            <w:tcW w:w="4762" w:type="dxa"/>
          </w:tcPr>
          <w:p w14:paraId="645402E7" w14:textId="662652F3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6F0574" w14:paraId="53F1453F" w14:textId="77777777" w:rsidTr="0010606C">
        <w:tc>
          <w:tcPr>
            <w:tcW w:w="5488" w:type="dxa"/>
          </w:tcPr>
          <w:p w14:paraId="28B08900" w14:textId="29C42E06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:13A::CAON//UNS</w:t>
            </w:r>
          </w:p>
        </w:tc>
        <w:tc>
          <w:tcPr>
            <w:tcW w:w="4762" w:type="dxa"/>
          </w:tcPr>
          <w:p w14:paraId="17849267" w14:textId="439E44DA" w:rsidR="006F0574" w:rsidRDefault="006F0574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9504F" w14:paraId="62024EE6" w14:textId="77777777" w:rsidTr="0010606C">
        <w:tc>
          <w:tcPr>
            <w:tcW w:w="5488" w:type="dxa"/>
          </w:tcPr>
          <w:p w14:paraId="32FCE879" w14:textId="2AF63D66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:22F::CAOP//CERT</w:t>
            </w:r>
          </w:p>
        </w:tc>
        <w:tc>
          <w:tcPr>
            <w:tcW w:w="4762" w:type="dxa"/>
          </w:tcPr>
          <w:p w14:paraId="2B6F259A" w14:textId="49FF82B7" w:rsidR="0029504F" w:rsidRDefault="0029504F" w:rsidP="00902295">
            <w:pPr>
              <w:ind w:left="0" w:firstLine="0"/>
            </w:pPr>
            <w:ins w:id="3279" w:author="Pervova 21.1" w:date="2020-03-03T18:24:00Z">
              <w:r>
                <w:t>Признак</w:t>
              </w:r>
            </w:ins>
            <w:ins w:id="3280" w:author="Pervova 21.1" w:date="2020-03-03T21:03:00Z">
              <w:r w:rsidR="00902295">
                <w:t xml:space="preserve"> </w:t>
              </w:r>
              <w:r w:rsidR="00902295" w:rsidRPr="00902295">
                <w:t>информирования о лиц</w:t>
              </w:r>
              <w:r w:rsidR="00902295">
                <w:t xml:space="preserve">е, </w:t>
              </w:r>
              <w:r w:rsidR="00902295" w:rsidRPr="00902295">
                <w:t xml:space="preserve"> осуществляющ</w:t>
              </w:r>
            </w:ins>
            <w:ins w:id="3281" w:author="Pervova 21.1" w:date="2020-03-03T21:04:00Z">
              <w:r w:rsidR="00902295">
                <w:t>ем</w:t>
              </w:r>
            </w:ins>
            <w:ins w:id="3282" w:author="Pervova 21.1" w:date="2020-03-03T21:03:00Z">
              <w:r w:rsidR="00902295" w:rsidRPr="00902295">
                <w:t xml:space="preserve"> права по ценным бумагам</w:t>
              </w:r>
            </w:ins>
          </w:p>
        </w:tc>
      </w:tr>
      <w:tr w:rsidR="0029504F" w14:paraId="6ABEB28A" w14:textId="77777777" w:rsidTr="0010606C">
        <w:tc>
          <w:tcPr>
            <w:tcW w:w="5488" w:type="dxa"/>
          </w:tcPr>
          <w:p w14:paraId="0D99B21D" w14:textId="32FCAC82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:36B::QINS//UNIT/0,</w:t>
            </w:r>
          </w:p>
        </w:tc>
        <w:tc>
          <w:tcPr>
            <w:tcW w:w="4762" w:type="dxa"/>
          </w:tcPr>
          <w:p w14:paraId="5C52ACDE" w14:textId="454D6EB4" w:rsidR="0029504F" w:rsidRDefault="00BE7FB5" w:rsidP="006C1D84">
            <w:pPr>
              <w:ind w:left="34" w:hanging="34"/>
            </w:pPr>
            <w:ins w:id="3283" w:author="Pervova 21.1" w:date="2020-03-03T20:49:00Z">
              <w:r w:rsidRPr="00BE7FB5">
                <w:t>Количество ц</w:t>
              </w:r>
            </w:ins>
            <w:ins w:id="3284" w:author="Pervova 21.1" w:date="2020-03-03T21:04:00Z">
              <w:r w:rsidR="00902295">
                <w:t>енных бумаг, участвующ</w:t>
              </w:r>
            </w:ins>
            <w:ins w:id="3285" w:author="Pervova 21.1" w:date="2020-03-03T21:06:00Z">
              <w:r w:rsidR="006C1D84">
                <w:t>их</w:t>
              </w:r>
            </w:ins>
            <w:ins w:id="3286" w:author="Pervova 21.1" w:date="2020-03-03T21:04:00Z">
              <w:r w:rsidR="00902295">
                <w:t xml:space="preserve"> в голосовании</w:t>
              </w:r>
            </w:ins>
            <w:ins w:id="3287" w:author="Pervova 21.1" w:date="2020-03-03T21:05:00Z">
              <w:r w:rsidR="00902295">
                <w:t xml:space="preserve">. </w:t>
              </w:r>
              <w:r w:rsidR="00902295" w:rsidRPr="00902295">
                <w:t>Указывается количество равное 0 для исключения владельца из списка</w:t>
              </w:r>
            </w:ins>
            <w:ins w:id="3288" w:author="Pervova 21.1" w:date="2020-03-03T21:06:00Z">
              <w:r w:rsidR="006C1D84">
                <w:t>.</w:t>
              </w:r>
            </w:ins>
          </w:p>
        </w:tc>
      </w:tr>
      <w:tr w:rsidR="0029504F" w14:paraId="284F7922" w14:textId="77777777" w:rsidTr="0010606C">
        <w:tc>
          <w:tcPr>
            <w:tcW w:w="5488" w:type="dxa"/>
          </w:tcPr>
          <w:p w14:paraId="30D43592" w14:textId="564C6A31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  <w:r w:rsidRPr="000E1654">
              <w:t>:16S:CAINST</w:t>
            </w:r>
          </w:p>
        </w:tc>
        <w:tc>
          <w:tcPr>
            <w:tcW w:w="4762" w:type="dxa"/>
          </w:tcPr>
          <w:p w14:paraId="5817E8EC" w14:textId="53148C04" w:rsidR="0029504F" w:rsidRDefault="0029504F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306499A9" w14:textId="77777777" w:rsidR="00EB3BCF" w:rsidRDefault="00EB3BCF" w:rsidP="00EB3BCF">
      <w:pPr>
        <w:pStyle w:val="a3"/>
      </w:pPr>
    </w:p>
    <w:p w14:paraId="303420D6" w14:textId="6C0CDACA" w:rsidR="00F37EED" w:rsidRPr="00D05605" w:rsidRDefault="00F37EED" w:rsidP="00F37EED">
      <w:pPr>
        <w:pStyle w:val="1"/>
        <w:ind w:left="0" w:firstLine="0"/>
        <w:rPr>
          <w:ins w:id="3289" w:author="Pervova 21.1" w:date="2020-03-10T19:19:00Z"/>
        </w:rPr>
      </w:pPr>
      <w:bookmarkStart w:id="3290" w:name="_Toc35984235"/>
      <w:bookmarkStart w:id="3291" w:name="_Toc36031430"/>
      <w:ins w:id="3292" w:author="Pervova 21.1" w:date="2020-03-10T19:19:00Z">
        <w:r>
          <w:t>Сообщение МТ</w:t>
        </w:r>
        <w:r w:rsidRPr="008A44AD">
          <w:t>565</w:t>
        </w:r>
        <w:r>
          <w:t xml:space="preserve">. </w:t>
        </w:r>
      </w:ins>
      <w:ins w:id="3293" w:author="Pervova 21.1" w:date="2020-03-10T19:22:00Z">
        <w:r>
          <w:t xml:space="preserve">Голосование </w:t>
        </w:r>
        <w:r w:rsidRPr="00F37EED">
          <w:t xml:space="preserve">по договору </w:t>
        </w:r>
        <w:proofErr w:type="spellStart"/>
        <w:r w:rsidRPr="00F37EED">
          <w:t>эскроу</w:t>
        </w:r>
      </w:ins>
      <w:bookmarkEnd w:id="3290"/>
      <w:bookmarkEnd w:id="3291"/>
      <w:proofErr w:type="spellEnd"/>
    </w:p>
    <w:p w14:paraId="5ADC8E94" w14:textId="77777777" w:rsidR="00F37EED" w:rsidRDefault="00F37EED" w:rsidP="00F37EED">
      <w:pPr>
        <w:ind w:left="0" w:firstLine="0"/>
        <w:rPr>
          <w:ins w:id="3294" w:author="Pervova 21.1" w:date="2020-03-10T19:19:00Z"/>
        </w:rPr>
      </w:pPr>
      <w:ins w:id="3295" w:author="Pervova 21.1" w:date="2020-03-10T19:19:00Z">
        <w:r w:rsidRPr="00BF4AB9">
          <w:rPr>
            <w:rStyle w:val="a8"/>
          </w:rPr>
          <w:t>Легенда</w:t>
        </w:r>
        <w:r>
          <w:t xml:space="preserve">: </w:t>
        </w:r>
      </w:ins>
    </w:p>
    <w:p w14:paraId="2FB19D26" w14:textId="77777777" w:rsidR="00F37EED" w:rsidRDefault="00F37EED" w:rsidP="00F37EED">
      <w:pPr>
        <w:ind w:left="0" w:firstLine="0"/>
        <w:rPr>
          <w:ins w:id="3296" w:author="Pervova 21.1" w:date="2020-03-10T20:52:00Z"/>
        </w:rPr>
      </w:pPr>
      <w:ins w:id="3297" w:author="Pervova 21.1" w:date="2020-03-10T19:23:00Z">
        <w:r>
          <w:t xml:space="preserve">Проводится общее собрание акционеров, КД MEET, референс 000001. В период сбора инструкций депонент присылает сообщение о волеизъявлении депонента по договору </w:t>
        </w:r>
        <w:proofErr w:type="spellStart"/>
        <w:r>
          <w:t>эскроу</w:t>
        </w:r>
        <w:proofErr w:type="spellEnd"/>
        <w:r>
          <w:t>.</w:t>
        </w:r>
      </w:ins>
    </w:p>
    <w:p w14:paraId="25F19840" w14:textId="099E575A" w:rsidR="00294016" w:rsidRDefault="00C51FDF" w:rsidP="00C51FDF">
      <w:pPr>
        <w:ind w:left="0" w:firstLine="0"/>
        <w:rPr>
          <w:ins w:id="3298" w:author="Pervova 21.1" w:date="2020-03-11T12:01:00Z"/>
        </w:rPr>
      </w:pPr>
      <w:ins w:id="3299" w:author="Pervova 21.1" w:date="2020-03-10T20:52:00Z">
        <w:r w:rsidRPr="00C51FDF">
          <w:t>Ранее было направлено сообщение МТ565 (список лиц), в котором это лицо было указано. Поэтому в сообщении МТ565 обязательно должн</w:t>
        </w:r>
      </w:ins>
      <w:ins w:id="3300" w:author="Pervova 21.1" w:date="2020-03-11T12:00:00Z">
        <w:r w:rsidR="00294016">
          <w:t>ы б</w:t>
        </w:r>
      </w:ins>
      <w:ins w:id="3301" w:author="Pervova 21.1" w:date="2020-03-11T12:01:00Z">
        <w:r w:rsidR="00294016">
          <w:t>ы</w:t>
        </w:r>
      </w:ins>
      <w:ins w:id="3302" w:author="Pervova 21.1" w:date="2020-03-11T12:00:00Z">
        <w:r w:rsidR="00294016">
          <w:t>ть</w:t>
        </w:r>
      </w:ins>
      <w:ins w:id="3303" w:author="Pervova 21.1" w:date="2020-03-11T12:01:00Z">
        <w:r w:rsidR="00294016">
          <w:t>:</w:t>
        </w:r>
      </w:ins>
    </w:p>
    <w:p w14:paraId="07274FAC" w14:textId="1A89DF54" w:rsidR="00294016" w:rsidRDefault="00294016" w:rsidP="00C51FDF">
      <w:pPr>
        <w:ind w:left="0" w:firstLine="0"/>
        <w:rPr>
          <w:ins w:id="3304" w:author="Pervova 21.1" w:date="2020-03-11T12:01:00Z"/>
        </w:rPr>
      </w:pPr>
      <w:ins w:id="3305" w:author="Pervova 21.1" w:date="2020-03-11T12:01:00Z">
        <w:r>
          <w:t xml:space="preserve">- </w:t>
        </w:r>
      </w:ins>
      <w:ins w:id="3306" w:author="Pervova 21.1" w:date="2020-03-10T20:52:00Z">
        <w:r w:rsidR="00C51FDF" w:rsidRPr="00C51FDF">
          <w:t>ссылка на ранее отправленное МТ565</w:t>
        </w:r>
      </w:ins>
    </w:p>
    <w:p w14:paraId="7A737EFA" w14:textId="55580EE4" w:rsidR="00C51FDF" w:rsidRPr="00C51FDF" w:rsidRDefault="00294016" w:rsidP="00294016">
      <w:pPr>
        <w:rPr>
          <w:ins w:id="3307" w:author="Pervova 21.1" w:date="2020-03-10T20:52:00Z"/>
        </w:rPr>
      </w:pPr>
      <w:ins w:id="3308" w:author="Pervova 21.1" w:date="2020-03-11T12:01:00Z">
        <w:r>
          <w:t xml:space="preserve">- </w:t>
        </w:r>
      </w:ins>
      <w:ins w:id="3309" w:author="Pervova 21.1" w:date="2020-03-10T20:52:00Z">
        <w:r w:rsidR="00C51FDF" w:rsidRPr="00C51FDF">
          <w:t xml:space="preserve">идентификатор RHID </w:t>
        </w:r>
      </w:ins>
      <w:ins w:id="3310" w:author="Pervova 21.1" w:date="2020-03-11T12:01:00Z">
        <w:r>
          <w:t>лица, ранее указанный в списке (</w:t>
        </w:r>
      </w:ins>
      <w:ins w:id="3311" w:author="Pervova 21.1" w:date="2020-03-11T12:02:00Z">
        <w:r>
          <w:t>заполняется в блоке</w:t>
        </w:r>
      </w:ins>
      <w:ins w:id="3312" w:author="Pervova 21.1" w:date="2020-03-11T12:01:00Z">
        <w:r w:rsidRPr="00294016">
          <w:t xml:space="preserve"> BENODET</w:t>
        </w:r>
      </w:ins>
      <w:ins w:id="3313" w:author="Pervova 21.1" w:date="2020-03-11T12:02:00Z">
        <w:r>
          <w:t>).</w:t>
        </w:r>
      </w:ins>
    </w:p>
    <w:p w14:paraId="110683A1" w14:textId="77777777" w:rsidR="00C51FDF" w:rsidRDefault="00C51FDF" w:rsidP="00F37EED">
      <w:pPr>
        <w:ind w:left="0" w:firstLine="0"/>
        <w:rPr>
          <w:ins w:id="3314" w:author="Pervova 21.1" w:date="2020-03-10T19:23:00Z"/>
        </w:rPr>
      </w:pPr>
    </w:p>
    <w:p w14:paraId="60EACC16" w14:textId="3CD345E0" w:rsidR="00F37EED" w:rsidRDefault="00F37EED" w:rsidP="00F37EED">
      <w:pPr>
        <w:rPr>
          <w:ins w:id="3315" w:author="Pervova 21.1" w:date="2020-03-10T19:23:00Z"/>
        </w:rPr>
      </w:pPr>
      <w:ins w:id="3316" w:author="Pervova 21.1" w:date="2020-03-10T19:23:00Z">
        <w:r>
          <w:t>Сообщение формируется депонентом МС0123456789 по счету НД ML1111111111.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F37EED" w14:paraId="764B0E47" w14:textId="77777777" w:rsidTr="00F37EED">
        <w:trPr>
          <w:ins w:id="3317" w:author="Pervova 21.1" w:date="2020-03-10T19:19:00Z"/>
        </w:trPr>
        <w:tc>
          <w:tcPr>
            <w:tcW w:w="5488" w:type="dxa"/>
            <w:shd w:val="clear" w:color="auto" w:fill="F2F2F2" w:themeFill="background1" w:themeFillShade="F2"/>
          </w:tcPr>
          <w:p w14:paraId="7543E59E" w14:textId="77777777" w:rsidR="00F37EED" w:rsidRPr="00445088" w:rsidRDefault="00F37EED" w:rsidP="00F37EED">
            <w:pPr>
              <w:pStyle w:val="a3"/>
              <w:ind w:left="0"/>
              <w:rPr>
                <w:ins w:id="3318" w:author="Pervova 21.1" w:date="2020-03-10T19:19:00Z"/>
              </w:rPr>
            </w:pPr>
            <w:ins w:id="3319" w:author="Pervova 21.1" w:date="2020-03-10T19:19:00Z">
              <w:r>
                <w:t>Пример сообщения</w:t>
              </w:r>
            </w:ins>
          </w:p>
        </w:tc>
        <w:tc>
          <w:tcPr>
            <w:tcW w:w="4762" w:type="dxa"/>
            <w:shd w:val="clear" w:color="auto" w:fill="F2F2F2" w:themeFill="background1" w:themeFillShade="F2"/>
          </w:tcPr>
          <w:p w14:paraId="48CCDD1A" w14:textId="77777777" w:rsidR="00F37EED" w:rsidRDefault="00F37EED" w:rsidP="00F37EED">
            <w:pPr>
              <w:pStyle w:val="a3"/>
              <w:ind w:left="0"/>
              <w:rPr>
                <w:ins w:id="3320" w:author="Pervova 21.1" w:date="2020-03-10T19:19:00Z"/>
              </w:rPr>
            </w:pPr>
            <w:ins w:id="3321" w:author="Pervova 21.1" w:date="2020-03-10T19:19:00Z">
              <w:r>
                <w:t>Комментарии</w:t>
              </w:r>
            </w:ins>
          </w:p>
        </w:tc>
      </w:tr>
      <w:tr w:rsidR="00F37EED" w14:paraId="0C217D40" w14:textId="77777777" w:rsidTr="00F37EED">
        <w:trPr>
          <w:ins w:id="3322" w:author="Pervova 21.1" w:date="2020-03-10T19:19:00Z"/>
        </w:trPr>
        <w:tc>
          <w:tcPr>
            <w:tcW w:w="5488" w:type="dxa"/>
          </w:tcPr>
          <w:p w14:paraId="386F9FD9" w14:textId="77777777" w:rsidR="00F37EED" w:rsidRPr="00445088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23" w:author="Pervova 21.1" w:date="2020-03-10T19:19:00Z"/>
              </w:rPr>
            </w:pPr>
            <w:ins w:id="3324" w:author="Pervova 21.1" w:date="2020-03-10T19:19:00Z">
              <w:r w:rsidRPr="000E1654">
                <w:t>:16R:GENL</w:t>
              </w:r>
            </w:ins>
          </w:p>
        </w:tc>
        <w:tc>
          <w:tcPr>
            <w:tcW w:w="4762" w:type="dxa"/>
          </w:tcPr>
          <w:p w14:paraId="2D540A7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25" w:author="Pervova 21.1" w:date="2020-03-10T19:19:00Z"/>
              </w:rPr>
            </w:pPr>
          </w:p>
        </w:tc>
      </w:tr>
      <w:tr w:rsidR="00F37EED" w14:paraId="204B33BC" w14:textId="77777777" w:rsidTr="00F37EED">
        <w:trPr>
          <w:ins w:id="3326" w:author="Pervova 21.1" w:date="2020-03-10T19:19:00Z"/>
        </w:trPr>
        <w:tc>
          <w:tcPr>
            <w:tcW w:w="5488" w:type="dxa"/>
          </w:tcPr>
          <w:p w14:paraId="7BCEBED0" w14:textId="77777777" w:rsidR="00F37EED" w:rsidRPr="00445088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27" w:author="Pervova 21.1" w:date="2020-03-10T19:19:00Z"/>
              </w:rPr>
            </w:pPr>
            <w:ins w:id="3328" w:author="Pervova 21.1" w:date="2020-03-10T19:19:00Z">
              <w:r>
                <w:t>:20C::CORP//000</w:t>
              </w:r>
              <w:r w:rsidRPr="000E1654">
                <w:t>00</w:t>
              </w:r>
              <w:r>
                <w:rPr>
                  <w:lang w:val="en-US"/>
                </w:rPr>
                <w:t>1X1</w:t>
              </w:r>
            </w:ins>
          </w:p>
        </w:tc>
        <w:tc>
          <w:tcPr>
            <w:tcW w:w="4762" w:type="dxa"/>
          </w:tcPr>
          <w:p w14:paraId="457B251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29" w:author="Pervova 21.1" w:date="2020-03-10T19:19:00Z"/>
              </w:rPr>
            </w:pPr>
            <w:ins w:id="3330" w:author="Pervova 21.1" w:date="2020-03-10T19:19:00Z">
              <w:r w:rsidRPr="00393CC1">
                <w:t xml:space="preserve">Референс КД </w:t>
              </w:r>
            </w:ins>
          </w:p>
        </w:tc>
      </w:tr>
      <w:tr w:rsidR="00F37EED" w14:paraId="053F9E5C" w14:textId="77777777" w:rsidTr="00F37EED">
        <w:trPr>
          <w:ins w:id="3331" w:author="Pervova 21.1" w:date="2020-03-10T19:19:00Z"/>
        </w:trPr>
        <w:tc>
          <w:tcPr>
            <w:tcW w:w="5488" w:type="dxa"/>
          </w:tcPr>
          <w:p w14:paraId="000C6C3F" w14:textId="36136074" w:rsidR="00F37EED" w:rsidRPr="00445088" w:rsidRDefault="00F37EED" w:rsidP="00C51FDF">
            <w:pPr>
              <w:numPr>
                <w:ilvl w:val="0"/>
                <w:numId w:val="1"/>
              </w:numPr>
              <w:ind w:left="0" w:firstLine="0"/>
              <w:rPr>
                <w:ins w:id="3332" w:author="Pervova 21.1" w:date="2020-03-10T19:19:00Z"/>
              </w:rPr>
            </w:pPr>
            <w:ins w:id="3333" w:author="Pervova 21.1" w:date="2020-03-10T19:19:00Z">
              <w:r w:rsidRPr="000E1654">
                <w:t>:20C::SEME//</w:t>
              </w:r>
            </w:ins>
            <w:ins w:id="3334" w:author="Pervova 21.1" w:date="2020-03-10T20:47:00Z">
              <w:r w:rsidR="00C51FDF">
                <w:t>32</w:t>
              </w:r>
            </w:ins>
          </w:p>
        </w:tc>
        <w:tc>
          <w:tcPr>
            <w:tcW w:w="4762" w:type="dxa"/>
          </w:tcPr>
          <w:p w14:paraId="77A16228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35" w:author="Pervova 21.1" w:date="2020-03-10T19:19:00Z"/>
              </w:rPr>
            </w:pPr>
            <w:ins w:id="3336" w:author="Pervova 21.1" w:date="2020-03-10T19:19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F37EED" w14:paraId="301CDE95" w14:textId="77777777" w:rsidTr="00F37EED">
        <w:trPr>
          <w:ins w:id="3337" w:author="Pervova 21.1" w:date="2020-03-10T19:19:00Z"/>
        </w:trPr>
        <w:tc>
          <w:tcPr>
            <w:tcW w:w="5488" w:type="dxa"/>
          </w:tcPr>
          <w:p w14:paraId="74AAD9E7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38" w:author="Pervova 21.1" w:date="2020-03-10T19:19:00Z"/>
              </w:rPr>
            </w:pPr>
            <w:ins w:id="3339" w:author="Pervova 21.1" w:date="2020-03-10T19:19:00Z">
              <w:r w:rsidRPr="000E1654">
                <w:t>:23G:NEWM</w:t>
              </w:r>
            </w:ins>
          </w:p>
        </w:tc>
        <w:tc>
          <w:tcPr>
            <w:tcW w:w="4762" w:type="dxa"/>
          </w:tcPr>
          <w:p w14:paraId="597672B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40" w:author="Pervova 21.1" w:date="2020-03-10T19:19:00Z"/>
              </w:rPr>
            </w:pPr>
          </w:p>
        </w:tc>
      </w:tr>
      <w:tr w:rsidR="00F37EED" w14:paraId="0C958F2A" w14:textId="77777777" w:rsidTr="00F37EED">
        <w:trPr>
          <w:ins w:id="3341" w:author="Pervova 21.1" w:date="2020-03-10T19:19:00Z"/>
        </w:trPr>
        <w:tc>
          <w:tcPr>
            <w:tcW w:w="5488" w:type="dxa"/>
          </w:tcPr>
          <w:p w14:paraId="5E93C1C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42" w:author="Pervova 21.1" w:date="2020-03-10T19:19:00Z"/>
              </w:rPr>
            </w:pPr>
            <w:ins w:id="3343" w:author="Pervova 21.1" w:date="2020-03-10T19:19:00Z">
              <w:r w:rsidRPr="000E1654">
                <w:t>:22F::CAEV//</w:t>
              </w:r>
              <w:r>
                <w:t>MEET</w:t>
              </w:r>
            </w:ins>
          </w:p>
        </w:tc>
        <w:tc>
          <w:tcPr>
            <w:tcW w:w="4762" w:type="dxa"/>
          </w:tcPr>
          <w:p w14:paraId="657D223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44" w:author="Pervova 21.1" w:date="2020-03-10T19:19:00Z"/>
              </w:rPr>
            </w:pPr>
            <w:ins w:id="3345" w:author="Pervova 21.1" w:date="2020-03-10T19:19:00Z">
              <w:r w:rsidRPr="007F11DB">
                <w:t>Код типа КД</w:t>
              </w:r>
            </w:ins>
          </w:p>
        </w:tc>
      </w:tr>
      <w:tr w:rsidR="00F37EED" w14:paraId="4D5FCF55" w14:textId="77777777" w:rsidTr="00F37EED">
        <w:trPr>
          <w:ins w:id="3346" w:author="Pervova 21.1" w:date="2020-03-10T19:19:00Z"/>
        </w:trPr>
        <w:tc>
          <w:tcPr>
            <w:tcW w:w="5488" w:type="dxa"/>
          </w:tcPr>
          <w:p w14:paraId="60A1FE2C" w14:textId="2BFC7F24" w:rsidR="00F37EED" w:rsidRDefault="00F37EED" w:rsidP="00F63231">
            <w:pPr>
              <w:numPr>
                <w:ilvl w:val="0"/>
                <w:numId w:val="1"/>
              </w:numPr>
              <w:ind w:left="0" w:firstLine="0"/>
              <w:rPr>
                <w:ins w:id="3347" w:author="Pervova 21.1" w:date="2020-03-10T19:19:00Z"/>
              </w:rPr>
            </w:pPr>
            <w:ins w:id="3348" w:author="Pervova 21.1" w:date="2020-03-10T19:19:00Z">
              <w:r>
                <w:t>:98C::PREP//201</w:t>
              </w:r>
              <w:r>
                <w:rPr>
                  <w:lang w:val="en-US"/>
                </w:rPr>
                <w:t>7</w:t>
              </w:r>
              <w:r w:rsidRPr="000E1654">
                <w:t>0</w:t>
              </w:r>
              <w:r>
                <w:rPr>
                  <w:lang w:val="en-US"/>
                </w:rPr>
                <w:t>31</w:t>
              </w:r>
            </w:ins>
            <w:ins w:id="3349" w:author="Pervova 21.1" w:date="2020-03-10T20:36:00Z">
              <w:r w:rsidR="00F63231">
                <w:t>2</w:t>
              </w:r>
            </w:ins>
            <w:ins w:id="3350" w:author="Pervova 21.1" w:date="2020-03-10T19:19:00Z">
              <w:r w:rsidRPr="000E1654">
                <w:t>140000</w:t>
              </w:r>
            </w:ins>
          </w:p>
        </w:tc>
        <w:tc>
          <w:tcPr>
            <w:tcW w:w="4762" w:type="dxa"/>
          </w:tcPr>
          <w:p w14:paraId="41A0B580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51" w:author="Pervova 21.1" w:date="2020-03-10T19:19:00Z"/>
              </w:rPr>
            </w:pPr>
            <w:ins w:id="3352" w:author="Pervova 21.1" w:date="2020-03-10T19:19:00Z">
              <w:r w:rsidRPr="007F11DB">
                <w:t>Время формирования сообщения</w:t>
              </w:r>
            </w:ins>
          </w:p>
        </w:tc>
      </w:tr>
      <w:tr w:rsidR="00C51FDF" w14:paraId="21B32B4C" w14:textId="77777777" w:rsidTr="00F37EED">
        <w:trPr>
          <w:ins w:id="3353" w:author="Pervova 21.1" w:date="2020-03-10T20:51:00Z"/>
        </w:trPr>
        <w:tc>
          <w:tcPr>
            <w:tcW w:w="5488" w:type="dxa"/>
          </w:tcPr>
          <w:p w14:paraId="262072D8" w14:textId="0E05D593" w:rsidR="00C51FDF" w:rsidRDefault="00C51FDF" w:rsidP="00F63231">
            <w:pPr>
              <w:numPr>
                <w:ilvl w:val="0"/>
                <w:numId w:val="1"/>
              </w:numPr>
              <w:ind w:left="0" w:firstLine="0"/>
              <w:rPr>
                <w:ins w:id="3354" w:author="Pervova 21.1" w:date="2020-03-10T20:51:00Z"/>
              </w:rPr>
            </w:pPr>
            <w:ins w:id="3355" w:author="Pervova 21.1" w:date="2020-03-10T20:51:00Z">
              <w:r w:rsidRPr="006B628D">
                <w:t>:16R:LINK</w:t>
              </w:r>
            </w:ins>
          </w:p>
        </w:tc>
        <w:tc>
          <w:tcPr>
            <w:tcW w:w="4762" w:type="dxa"/>
          </w:tcPr>
          <w:p w14:paraId="45E29D23" w14:textId="77777777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356" w:author="Pervova 21.1" w:date="2020-03-10T20:51:00Z"/>
              </w:rPr>
            </w:pPr>
          </w:p>
        </w:tc>
      </w:tr>
      <w:tr w:rsidR="00C51FDF" w14:paraId="79E0AA63" w14:textId="77777777" w:rsidTr="00F37EED">
        <w:trPr>
          <w:ins w:id="3357" w:author="Pervova 21.1" w:date="2020-03-10T20:51:00Z"/>
        </w:trPr>
        <w:tc>
          <w:tcPr>
            <w:tcW w:w="5488" w:type="dxa"/>
          </w:tcPr>
          <w:p w14:paraId="6EF5488E" w14:textId="10DF154A" w:rsidR="00C51FDF" w:rsidRDefault="00C51FDF" w:rsidP="00F63231">
            <w:pPr>
              <w:numPr>
                <w:ilvl w:val="0"/>
                <w:numId w:val="1"/>
              </w:numPr>
              <w:ind w:left="0" w:firstLine="0"/>
              <w:rPr>
                <w:ins w:id="3358" w:author="Pervova 21.1" w:date="2020-03-10T20:51:00Z"/>
              </w:rPr>
            </w:pPr>
            <w:ins w:id="3359" w:author="Pervova 21.1" w:date="2020-03-10T20:51:00Z">
              <w:r>
                <w:t>:13</w:t>
              </w:r>
              <w:r>
                <w:rPr>
                  <w:lang w:val="en-US"/>
                </w:rPr>
                <w:t>A</w:t>
              </w:r>
              <w:r w:rsidRPr="006B628D">
                <w:t>::LINK//565</w:t>
              </w:r>
            </w:ins>
          </w:p>
        </w:tc>
        <w:tc>
          <w:tcPr>
            <w:tcW w:w="4762" w:type="dxa"/>
          </w:tcPr>
          <w:p w14:paraId="52ED6FA3" w14:textId="594063CA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360" w:author="Pervova 21.1" w:date="2020-03-10T20:51:00Z"/>
              </w:rPr>
            </w:pPr>
            <w:ins w:id="3361" w:author="Pervova 21.1" w:date="2020-03-10T20:51:00Z">
              <w:r>
                <w:t>Ссылка на ранее поданную инструкцию</w:t>
              </w:r>
            </w:ins>
          </w:p>
        </w:tc>
      </w:tr>
      <w:tr w:rsidR="00C51FDF" w14:paraId="5968B7CD" w14:textId="77777777" w:rsidTr="00F37EED">
        <w:trPr>
          <w:ins w:id="3362" w:author="Pervova 21.1" w:date="2020-03-10T20:51:00Z"/>
        </w:trPr>
        <w:tc>
          <w:tcPr>
            <w:tcW w:w="5488" w:type="dxa"/>
          </w:tcPr>
          <w:p w14:paraId="47F3A35A" w14:textId="16412729" w:rsidR="00C51FDF" w:rsidRDefault="00C51FDF" w:rsidP="00F63231">
            <w:pPr>
              <w:numPr>
                <w:ilvl w:val="0"/>
                <w:numId w:val="1"/>
              </w:numPr>
              <w:ind w:left="0" w:firstLine="0"/>
              <w:rPr>
                <w:ins w:id="3363" w:author="Pervova 21.1" w:date="2020-03-10T20:51:00Z"/>
              </w:rPr>
            </w:pPr>
            <w:ins w:id="3364" w:author="Pervova 21.1" w:date="2020-03-10T20:51:00Z">
              <w:r w:rsidRPr="006B628D">
                <w:t>:20C::PREV//01</w:t>
              </w:r>
            </w:ins>
          </w:p>
        </w:tc>
        <w:tc>
          <w:tcPr>
            <w:tcW w:w="4762" w:type="dxa"/>
          </w:tcPr>
          <w:p w14:paraId="68CE9CF8" w14:textId="5C87FD26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365" w:author="Pervova 21.1" w:date="2020-03-10T20:51:00Z"/>
              </w:rPr>
            </w:pPr>
            <w:ins w:id="3366" w:author="Pervova 21.1" w:date="2020-03-10T20:51:00Z">
              <w:r>
                <w:t xml:space="preserve">Референс ранее </w:t>
              </w:r>
              <w:proofErr w:type="gramStart"/>
              <w:r>
                <w:t>поданной</w:t>
              </w:r>
              <w:proofErr w:type="gramEnd"/>
              <w:r>
                <w:t xml:space="preserve"> инструкции (списка)</w:t>
              </w:r>
            </w:ins>
          </w:p>
        </w:tc>
      </w:tr>
      <w:tr w:rsidR="00C51FDF" w14:paraId="2B8EB132" w14:textId="77777777" w:rsidTr="00F37EED">
        <w:trPr>
          <w:ins w:id="3367" w:author="Pervova 21.1" w:date="2020-03-10T20:51:00Z"/>
        </w:trPr>
        <w:tc>
          <w:tcPr>
            <w:tcW w:w="5488" w:type="dxa"/>
          </w:tcPr>
          <w:p w14:paraId="6DAE8DCE" w14:textId="68078FEA" w:rsidR="00C51FDF" w:rsidRDefault="00C51FDF" w:rsidP="00F63231">
            <w:pPr>
              <w:numPr>
                <w:ilvl w:val="0"/>
                <w:numId w:val="1"/>
              </w:numPr>
              <w:ind w:left="0" w:firstLine="0"/>
              <w:rPr>
                <w:ins w:id="3368" w:author="Pervova 21.1" w:date="2020-03-10T20:51:00Z"/>
              </w:rPr>
            </w:pPr>
            <w:ins w:id="3369" w:author="Pervova 21.1" w:date="2020-03-10T20:51:00Z">
              <w:r w:rsidRPr="006B628D">
                <w:t>:16S:LINK</w:t>
              </w:r>
            </w:ins>
          </w:p>
        </w:tc>
        <w:tc>
          <w:tcPr>
            <w:tcW w:w="4762" w:type="dxa"/>
          </w:tcPr>
          <w:p w14:paraId="5C831377" w14:textId="77777777" w:rsidR="00C51FDF" w:rsidRPr="007F11DB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370" w:author="Pervova 21.1" w:date="2020-03-10T20:51:00Z"/>
              </w:rPr>
            </w:pPr>
          </w:p>
        </w:tc>
      </w:tr>
      <w:tr w:rsidR="00F37EED" w14:paraId="35D7D3E8" w14:textId="77777777" w:rsidTr="00F37EED">
        <w:trPr>
          <w:ins w:id="3371" w:author="Pervova 21.1" w:date="2020-03-10T19:19:00Z"/>
        </w:trPr>
        <w:tc>
          <w:tcPr>
            <w:tcW w:w="5488" w:type="dxa"/>
          </w:tcPr>
          <w:p w14:paraId="5A3C247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72" w:author="Pervova 21.1" w:date="2020-03-10T19:19:00Z"/>
              </w:rPr>
            </w:pPr>
            <w:ins w:id="3373" w:author="Pervova 21.1" w:date="2020-03-10T19:19:00Z">
              <w:r w:rsidRPr="000E1654">
                <w:t>:16S:GENL</w:t>
              </w:r>
            </w:ins>
          </w:p>
        </w:tc>
        <w:tc>
          <w:tcPr>
            <w:tcW w:w="4762" w:type="dxa"/>
          </w:tcPr>
          <w:p w14:paraId="50505B9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74" w:author="Pervova 21.1" w:date="2020-03-10T19:19:00Z"/>
              </w:rPr>
            </w:pPr>
          </w:p>
        </w:tc>
      </w:tr>
      <w:tr w:rsidR="00F37EED" w14:paraId="1B5FA9AC" w14:textId="77777777" w:rsidTr="00F37EED">
        <w:trPr>
          <w:ins w:id="3375" w:author="Pervova 21.1" w:date="2020-03-10T19:19:00Z"/>
        </w:trPr>
        <w:tc>
          <w:tcPr>
            <w:tcW w:w="5488" w:type="dxa"/>
          </w:tcPr>
          <w:p w14:paraId="33E92966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76" w:author="Pervova 21.1" w:date="2020-03-10T19:19:00Z"/>
              </w:rPr>
            </w:pPr>
            <w:ins w:id="3377" w:author="Pervova 21.1" w:date="2020-03-10T19:19:00Z">
              <w:r w:rsidRPr="000E1654">
                <w:t>:16R:USECU</w:t>
              </w:r>
            </w:ins>
          </w:p>
        </w:tc>
        <w:tc>
          <w:tcPr>
            <w:tcW w:w="4762" w:type="dxa"/>
          </w:tcPr>
          <w:p w14:paraId="12E5F7C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78" w:author="Pervova 21.1" w:date="2020-03-10T19:19:00Z"/>
              </w:rPr>
            </w:pPr>
          </w:p>
        </w:tc>
      </w:tr>
      <w:tr w:rsidR="00F37EED" w14:paraId="71590351" w14:textId="77777777" w:rsidTr="00F37EED">
        <w:trPr>
          <w:ins w:id="3379" w:author="Pervova 21.1" w:date="2020-03-10T19:19:00Z"/>
        </w:trPr>
        <w:tc>
          <w:tcPr>
            <w:tcW w:w="5488" w:type="dxa"/>
          </w:tcPr>
          <w:p w14:paraId="3FFCE22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80" w:author="Pervova 21.1" w:date="2020-03-10T19:19:00Z"/>
              </w:rPr>
            </w:pPr>
            <w:ins w:id="3381" w:author="Pervova 21.1" w:date="2020-03-10T19:19:00Z">
              <w:r w:rsidRPr="000E1654">
                <w:t>:35B:ISIN RU1111111111</w:t>
              </w:r>
            </w:ins>
          </w:p>
        </w:tc>
        <w:tc>
          <w:tcPr>
            <w:tcW w:w="4762" w:type="dxa"/>
          </w:tcPr>
          <w:p w14:paraId="637DEF7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82" w:author="Pervova 21.1" w:date="2020-03-10T19:19:00Z"/>
              </w:rPr>
            </w:pPr>
            <w:ins w:id="3383" w:author="Pervova 21.1" w:date="2020-03-10T19:19:00Z">
              <w:r>
                <w:t>ISIN</w:t>
              </w:r>
            </w:ins>
          </w:p>
        </w:tc>
      </w:tr>
      <w:tr w:rsidR="00F37EED" w14:paraId="789723AB" w14:textId="77777777" w:rsidTr="00F37EED">
        <w:trPr>
          <w:ins w:id="3384" w:author="Pervova 21.1" w:date="2020-03-10T19:19:00Z"/>
        </w:trPr>
        <w:tc>
          <w:tcPr>
            <w:tcW w:w="5488" w:type="dxa"/>
          </w:tcPr>
          <w:p w14:paraId="7EE13F1F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85" w:author="Pervova 21.1" w:date="2020-03-10T19:19:00Z"/>
              </w:rPr>
            </w:pPr>
            <w:ins w:id="3386" w:author="Pervova 21.1" w:date="2020-03-10T19:19:00Z">
              <w:r>
                <w:t>/</w:t>
              </w:r>
              <w:r>
                <w:rPr>
                  <w:lang w:val="en-US"/>
                </w:rPr>
                <w:t>XX</w:t>
              </w:r>
              <w:r w:rsidRPr="000E1654">
                <w:t>/CORP/NADC/RU1111111111</w:t>
              </w:r>
            </w:ins>
          </w:p>
        </w:tc>
        <w:tc>
          <w:tcPr>
            <w:tcW w:w="4762" w:type="dxa"/>
          </w:tcPr>
          <w:p w14:paraId="223F7C7A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87" w:author="Pervova 21.1" w:date="2020-03-10T19:19:00Z"/>
              </w:rPr>
            </w:pPr>
            <w:proofErr w:type="gramStart"/>
            <w:ins w:id="3388" w:author="Pervova 21.1" w:date="2020-03-10T19:19:00Z">
              <w:r>
                <w:t>Д</w:t>
              </w:r>
              <w:r w:rsidRPr="00FC6B27">
                <w:t>епозитарный</w:t>
              </w:r>
              <w:proofErr w:type="gramEnd"/>
              <w:r w:rsidRPr="00FC6B27">
                <w:t xml:space="preserve">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F37EED" w14:paraId="77404E03" w14:textId="77777777" w:rsidTr="00F37EED">
        <w:trPr>
          <w:ins w:id="3389" w:author="Pervova 21.1" w:date="2020-03-10T19:19:00Z"/>
        </w:trPr>
        <w:tc>
          <w:tcPr>
            <w:tcW w:w="5488" w:type="dxa"/>
          </w:tcPr>
          <w:p w14:paraId="59403EAC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90" w:author="Pervova 21.1" w:date="2020-03-10T19:19:00Z"/>
              </w:rPr>
            </w:pPr>
            <w:ins w:id="3391" w:author="Pervova 21.1" w:date="2020-03-10T19:19:00Z">
              <w:r w:rsidRPr="000E1654">
                <w:t xml:space="preserve">/RU/1-11-00111-A </w:t>
              </w:r>
            </w:ins>
          </w:p>
        </w:tc>
        <w:tc>
          <w:tcPr>
            <w:tcW w:w="4762" w:type="dxa"/>
          </w:tcPr>
          <w:p w14:paraId="10B12760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92" w:author="Pervova 21.1" w:date="2020-03-10T19:19:00Z"/>
              </w:rPr>
            </w:pPr>
            <w:ins w:id="3393" w:author="Pervova 21.1" w:date="2020-03-10T19:19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F37EED" w14:paraId="200EA493" w14:textId="77777777" w:rsidTr="00F37EED">
        <w:trPr>
          <w:ins w:id="3394" w:author="Pervova 21.1" w:date="2020-03-10T19:19:00Z"/>
        </w:trPr>
        <w:tc>
          <w:tcPr>
            <w:tcW w:w="5488" w:type="dxa"/>
          </w:tcPr>
          <w:p w14:paraId="78FDB582" w14:textId="33CEED85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395" w:author="Pervova 21.1" w:date="2020-03-10T19:19:00Z"/>
              </w:rPr>
            </w:pPr>
            <w:ins w:id="3396" w:author="Pervova 21.1" w:date="2020-03-10T19:19:00Z">
              <w:r>
                <w:t>/NAME/</w:t>
              </w:r>
              <w:r w:rsidR="00A61DC5">
                <w:t>'</w:t>
              </w:r>
              <w:r>
                <w:t>AO ''</w:t>
              </w:r>
            </w:ins>
            <w:ins w:id="3397" w:author="Pervova 21.1" w:date="2020-03-12T16:48:00Z">
              <w:r w:rsidR="00A61DC5">
                <w:rPr>
                  <w:lang w:val="en-US"/>
                </w:rPr>
                <w:t>e</w:t>
              </w:r>
            </w:ins>
            <w:ins w:id="3398" w:author="Pervova 21.1" w:date="2020-03-12T16:45:00Z">
              <w:r w:rsidR="00A61DC5">
                <w:t>NERGONEFTEGAZ</w:t>
              </w:r>
            </w:ins>
            <w:ins w:id="3399" w:author="Pervova 21.1" w:date="2020-03-10T19:19:00Z">
              <w:r>
                <w:t>''</w:t>
              </w:r>
              <w:r>
                <w:rPr>
                  <w:lang w:val="en-US"/>
                </w:rPr>
                <w:t xml:space="preserve"> VYP1</w:t>
              </w:r>
            </w:ins>
          </w:p>
        </w:tc>
        <w:tc>
          <w:tcPr>
            <w:tcW w:w="4762" w:type="dxa"/>
          </w:tcPr>
          <w:p w14:paraId="38293623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00" w:author="Pervova 21.1" w:date="2020-03-10T19:19:00Z"/>
              </w:rPr>
            </w:pPr>
            <w:proofErr w:type="gramStart"/>
            <w:ins w:id="3401" w:author="Pervova 21.1" w:date="2020-03-10T19:19:00Z">
              <w:r>
                <w:t>К</w:t>
              </w:r>
              <w:r w:rsidRPr="00A20E85">
                <w:t>раткое</w:t>
              </w:r>
              <w:proofErr w:type="gramEnd"/>
              <w:r w:rsidRPr="00A20E85">
                <w:t xml:space="preserve"> наименование</w:t>
              </w:r>
              <w:r>
                <w:t xml:space="preserve"> ценной бумаги</w:t>
              </w:r>
            </w:ins>
          </w:p>
        </w:tc>
      </w:tr>
      <w:tr w:rsidR="00F37EED" w14:paraId="7C948BC8" w14:textId="77777777" w:rsidTr="00F37EED">
        <w:trPr>
          <w:ins w:id="3402" w:author="Pervova 21.1" w:date="2020-03-10T19:19:00Z"/>
        </w:trPr>
        <w:tc>
          <w:tcPr>
            <w:tcW w:w="5488" w:type="dxa"/>
          </w:tcPr>
          <w:p w14:paraId="6CCC564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03" w:author="Pervova 21.1" w:date="2020-03-10T19:19:00Z"/>
              </w:rPr>
            </w:pPr>
            <w:ins w:id="3404" w:author="Pervova 21.1" w:date="2020-03-10T19:19:00Z">
              <w:r w:rsidRPr="000E1654">
                <w:t>:16R:ACCTINFO</w:t>
              </w:r>
            </w:ins>
          </w:p>
        </w:tc>
        <w:tc>
          <w:tcPr>
            <w:tcW w:w="4762" w:type="dxa"/>
          </w:tcPr>
          <w:p w14:paraId="7617729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05" w:author="Pervova 21.1" w:date="2020-03-10T19:19:00Z"/>
              </w:rPr>
            </w:pPr>
          </w:p>
        </w:tc>
      </w:tr>
      <w:tr w:rsidR="00F37EED" w14:paraId="4F7DB102" w14:textId="77777777" w:rsidTr="00F37EED">
        <w:trPr>
          <w:ins w:id="3406" w:author="Pervova 21.1" w:date="2020-03-10T19:19:00Z"/>
        </w:trPr>
        <w:tc>
          <w:tcPr>
            <w:tcW w:w="5488" w:type="dxa"/>
          </w:tcPr>
          <w:p w14:paraId="69C37203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07" w:author="Pervova 21.1" w:date="2020-03-10T19:19:00Z"/>
              </w:rPr>
            </w:pPr>
            <w:ins w:id="3408" w:author="Pervova 21.1" w:date="2020-03-10T19:19:00Z">
              <w:r w:rsidRPr="000E1654">
                <w:t>:97A::SAFE//ML1111111111</w:t>
              </w:r>
            </w:ins>
          </w:p>
        </w:tc>
        <w:tc>
          <w:tcPr>
            <w:tcW w:w="4762" w:type="dxa"/>
          </w:tcPr>
          <w:p w14:paraId="09F9CEC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09" w:author="Pervova 21.1" w:date="2020-03-10T19:19:00Z"/>
              </w:rPr>
            </w:pPr>
            <w:ins w:id="3410" w:author="Pervova 21.1" w:date="2020-03-10T19:19:00Z">
              <w:r>
                <w:t>Номер счета депонента в НРД</w:t>
              </w:r>
            </w:ins>
          </w:p>
        </w:tc>
      </w:tr>
      <w:tr w:rsidR="00F37EED" w14:paraId="1E57F058" w14:textId="77777777" w:rsidTr="00F37EED">
        <w:trPr>
          <w:ins w:id="3411" w:author="Pervova 21.1" w:date="2020-03-10T19:19:00Z"/>
        </w:trPr>
        <w:tc>
          <w:tcPr>
            <w:tcW w:w="5488" w:type="dxa"/>
          </w:tcPr>
          <w:p w14:paraId="23FC6CF9" w14:textId="62B69E98" w:rsidR="00F37EED" w:rsidRDefault="00F37EED" w:rsidP="00702421">
            <w:pPr>
              <w:numPr>
                <w:ilvl w:val="0"/>
                <w:numId w:val="1"/>
              </w:numPr>
              <w:ind w:left="0" w:firstLine="0"/>
              <w:rPr>
                <w:ins w:id="3412" w:author="Pervova 21.1" w:date="2020-03-10T19:19:00Z"/>
              </w:rPr>
            </w:pPr>
            <w:ins w:id="3413" w:author="Pervova 21.1" w:date="2020-03-10T19:19:00Z">
              <w:r w:rsidRPr="007655ED">
                <w:t>:94F::SAFE//CUST/</w:t>
              </w:r>
            </w:ins>
            <w:ins w:id="3414" w:author="Pervova 21.1" w:date="2020-03-10T20:45:00Z">
              <w:r w:rsidR="00C51FDF">
                <w:rPr>
                  <w:rFonts w:ascii="Arial" w:hAnsi="Arial" w:cs="Arial"/>
                  <w:iCs w:val="0"/>
                  <w:snapToGrid/>
                  <w:sz w:val="22"/>
                  <w:szCs w:val="22"/>
                  <w:highlight w:val="white"/>
                </w:rPr>
                <w:t>CUST</w:t>
              </w:r>
              <w:del w:id="3415" w:author="Pervova 25" w:date="2020-03-31T23:15:00Z">
                <w:r w:rsidR="00C51FDF" w:rsidDel="00702421">
                  <w:rPr>
                    <w:rFonts w:ascii="Arial" w:hAnsi="Arial" w:cs="Arial"/>
                    <w:iCs w:val="0"/>
                    <w:snapToGrid/>
                    <w:sz w:val="22"/>
                    <w:szCs w:val="22"/>
                    <w:highlight w:val="white"/>
                  </w:rPr>
                  <w:delText>OD</w:delText>
                </w:r>
              </w:del>
            </w:ins>
            <w:ins w:id="3416" w:author="Pervova 25" w:date="2020-03-31T23:15:00Z">
              <w:r w:rsidR="00702421">
                <w:rPr>
                  <w:rFonts w:ascii="Arial" w:hAnsi="Arial" w:cs="Arial"/>
                  <w:iCs w:val="0"/>
                  <w:snapToGrid/>
                  <w:sz w:val="22"/>
                  <w:szCs w:val="22"/>
                  <w:highlight w:val="white"/>
                  <w:lang w:val="en-US"/>
                </w:rPr>
                <w:t>US</w:t>
              </w:r>
            </w:ins>
            <w:ins w:id="3417" w:author="Pervova 21.1" w:date="2020-03-10T20:45:00Z">
              <w:r w:rsidR="00C51FDF">
                <w:rPr>
                  <w:rFonts w:ascii="Arial" w:hAnsi="Arial" w:cs="Arial"/>
                  <w:iCs w:val="0"/>
                  <w:snapToGrid/>
                  <w:sz w:val="22"/>
                  <w:szCs w:val="22"/>
                  <w:highlight w:val="white"/>
                </w:rPr>
                <w:t>YYXXX</w:t>
              </w:r>
            </w:ins>
            <w:ins w:id="3418" w:author="Pervova 21.1" w:date="2020-03-10T19:19:00Z">
              <w:r w:rsidRPr="00F63231">
                <w:rPr>
                  <w:strike/>
                </w:rPr>
                <w:t>IRVTGB2XGPY</w:t>
              </w:r>
            </w:ins>
          </w:p>
        </w:tc>
        <w:tc>
          <w:tcPr>
            <w:tcW w:w="4762" w:type="dxa"/>
          </w:tcPr>
          <w:p w14:paraId="25ED5EBB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19" w:author="Pervova 21.1" w:date="2020-03-10T19:19:00Z"/>
              </w:rPr>
            </w:pPr>
            <w:ins w:id="3420" w:author="Pervova 21.1" w:date="2020-03-10T19:19:00Z">
              <w:r w:rsidRPr="001D625D">
                <w:t>BIC места хранения</w:t>
              </w:r>
              <w:r>
                <w:t xml:space="preserve">, в котором открыт  счет владельца </w:t>
              </w:r>
              <w:r w:rsidRPr="00A47B98">
                <w:t>(F - рекомендованная опция)</w:t>
              </w:r>
            </w:ins>
          </w:p>
        </w:tc>
      </w:tr>
      <w:tr w:rsidR="00F37EED" w14:paraId="0D586E7B" w14:textId="77777777" w:rsidTr="00F37EED">
        <w:trPr>
          <w:ins w:id="3421" w:author="Pervova 21.1" w:date="2020-03-10T19:19:00Z"/>
        </w:trPr>
        <w:tc>
          <w:tcPr>
            <w:tcW w:w="5488" w:type="dxa"/>
          </w:tcPr>
          <w:p w14:paraId="2EAC3397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22" w:author="Pervova 21.1" w:date="2020-03-10T19:19:00Z"/>
              </w:rPr>
            </w:pPr>
            <w:ins w:id="3423" w:author="Pervova 21.1" w:date="2020-03-10T19:19:00Z">
              <w:r w:rsidRPr="000E1654">
                <w:t>:16S:ACCTINFO</w:t>
              </w:r>
            </w:ins>
          </w:p>
        </w:tc>
        <w:tc>
          <w:tcPr>
            <w:tcW w:w="4762" w:type="dxa"/>
          </w:tcPr>
          <w:p w14:paraId="1F43F69C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24" w:author="Pervova 21.1" w:date="2020-03-10T19:19:00Z"/>
              </w:rPr>
            </w:pPr>
          </w:p>
        </w:tc>
      </w:tr>
      <w:tr w:rsidR="00F37EED" w14:paraId="6DCBCC68" w14:textId="77777777" w:rsidTr="00F37EED">
        <w:trPr>
          <w:ins w:id="3425" w:author="Pervova 21.1" w:date="2020-03-10T19:19:00Z"/>
        </w:trPr>
        <w:tc>
          <w:tcPr>
            <w:tcW w:w="5488" w:type="dxa"/>
          </w:tcPr>
          <w:p w14:paraId="149313D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26" w:author="Pervova 21.1" w:date="2020-03-10T19:19:00Z"/>
              </w:rPr>
            </w:pPr>
            <w:ins w:id="3427" w:author="Pervova 21.1" w:date="2020-03-10T19:19:00Z">
              <w:r w:rsidRPr="000E1654">
                <w:t>:16S:USECU</w:t>
              </w:r>
            </w:ins>
          </w:p>
        </w:tc>
        <w:tc>
          <w:tcPr>
            <w:tcW w:w="4762" w:type="dxa"/>
          </w:tcPr>
          <w:p w14:paraId="696BF61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28" w:author="Pervova 21.1" w:date="2020-03-10T19:19:00Z"/>
              </w:rPr>
            </w:pPr>
          </w:p>
        </w:tc>
      </w:tr>
      <w:tr w:rsidR="00F37EED" w14:paraId="5CFA4663" w14:textId="77777777" w:rsidTr="00F37EED">
        <w:trPr>
          <w:ins w:id="3429" w:author="Pervova 21.1" w:date="2020-03-10T19:19:00Z"/>
        </w:trPr>
        <w:tc>
          <w:tcPr>
            <w:tcW w:w="5488" w:type="dxa"/>
          </w:tcPr>
          <w:p w14:paraId="3E6D90A4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30" w:author="Pervova 21.1" w:date="2020-03-10T19:19:00Z"/>
              </w:rPr>
            </w:pPr>
            <w:ins w:id="3431" w:author="Pervova 21.1" w:date="2020-03-10T19:19:00Z">
              <w:r w:rsidRPr="000E1654">
                <w:t>:16R:BENODET</w:t>
              </w:r>
            </w:ins>
          </w:p>
        </w:tc>
        <w:tc>
          <w:tcPr>
            <w:tcW w:w="4762" w:type="dxa"/>
          </w:tcPr>
          <w:p w14:paraId="0C52BBC6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32" w:author="Pervova 21.1" w:date="2020-03-10T19:19:00Z"/>
              </w:rPr>
            </w:pPr>
          </w:p>
        </w:tc>
      </w:tr>
      <w:tr w:rsidR="00C51FDF" w14:paraId="53247DEF" w14:textId="77777777" w:rsidTr="00F37EED">
        <w:trPr>
          <w:ins w:id="3433" w:author="Pervova 21.1" w:date="2020-03-10T19:19:00Z"/>
        </w:trPr>
        <w:tc>
          <w:tcPr>
            <w:tcW w:w="5488" w:type="dxa"/>
          </w:tcPr>
          <w:p w14:paraId="086B2B4B" w14:textId="6E93F8B9" w:rsidR="00C51FDF" w:rsidRPr="00C51FDF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434" w:author="Pervova 21.1" w:date="2020-03-10T19:19:00Z"/>
                <w:lang w:val="en-US"/>
              </w:rPr>
            </w:pPr>
            <w:ins w:id="3435" w:author="Pervova 21.1" w:date="2020-03-10T20:44:00Z">
              <w:r w:rsidRPr="002463B2">
                <w:rPr>
                  <w:lang w:val="en-US"/>
                </w:rPr>
                <w:t>:95V::OWND//NAME/'IVANOV IVAN IVANOVIc'</w:t>
              </w:r>
            </w:ins>
          </w:p>
        </w:tc>
        <w:tc>
          <w:tcPr>
            <w:tcW w:w="4762" w:type="dxa"/>
          </w:tcPr>
          <w:p w14:paraId="1268A23B" w14:textId="1A3696D4" w:rsidR="00C51FDF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436" w:author="Pervova 21.1" w:date="2020-03-10T19:19:00Z"/>
              </w:rPr>
            </w:pPr>
            <w:ins w:id="3437" w:author="Pervova 21.1" w:date="2020-03-10T20:44:00Z">
              <w:r>
                <w:t>ФИО/наименование владельца</w:t>
              </w:r>
            </w:ins>
          </w:p>
        </w:tc>
      </w:tr>
      <w:tr w:rsidR="00C51FDF" w14:paraId="39E2874D" w14:textId="77777777" w:rsidTr="00F37EED">
        <w:trPr>
          <w:ins w:id="3438" w:author="Pervova 21.1" w:date="2020-03-10T20:44:00Z"/>
        </w:trPr>
        <w:tc>
          <w:tcPr>
            <w:tcW w:w="5488" w:type="dxa"/>
          </w:tcPr>
          <w:p w14:paraId="3B4504CE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ins w:id="3439" w:author="Pervova 21.1" w:date="2020-03-10T20:44:00Z"/>
                <w:lang w:val="en-US"/>
              </w:rPr>
            </w:pPr>
            <w:ins w:id="3440" w:author="Pervova 21.1" w:date="2020-03-10T20:44:00Z">
              <w:r>
                <w:t>Адрес</w:t>
              </w:r>
              <w:r w:rsidRPr="008609F9">
                <w:rPr>
                  <w:lang w:val="en-US"/>
                </w:rPr>
                <w:t xml:space="preserve"> </w:t>
              </w:r>
              <w:r w:rsidRPr="00461287">
                <w:rPr>
                  <w:lang w:val="en-US"/>
                </w:rPr>
                <w:t xml:space="preserve">/ADDR/'G. OREL, </w:t>
              </w:r>
              <w:r>
                <w:rPr>
                  <w:u w:val="single"/>
                  <w:lang w:val="en-US"/>
                </w:rPr>
                <w:t>U</w:t>
              </w:r>
              <w:r w:rsidRPr="00461287">
                <w:rPr>
                  <w:lang w:val="en-US"/>
                </w:rPr>
                <w:t>L. STROIT</w:t>
              </w:r>
            </w:ins>
          </w:p>
          <w:p w14:paraId="7397F2AD" w14:textId="61D618BE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441" w:author="Pervova 21.1" w:date="2020-03-10T20:44:00Z"/>
              </w:rPr>
            </w:pPr>
            <w:proofErr w:type="spellStart"/>
            <w:ins w:id="3442" w:author="Pervova 21.1" w:date="2020-03-10T20:44:00Z">
              <w:r w:rsidRPr="00461287">
                <w:rPr>
                  <w:lang w:val="en-US"/>
                </w:rPr>
                <w:lastRenderedPageBreak/>
                <w:t>ELE</w:t>
              </w:r>
              <w:r>
                <w:rPr>
                  <w:lang w:val="en-US"/>
                </w:rPr>
                <w:t>i</w:t>
              </w:r>
              <w:proofErr w:type="spellEnd"/>
              <w:r w:rsidRPr="00461287">
                <w:rPr>
                  <w:lang w:val="en-US"/>
                </w:rPr>
                <w:t xml:space="preserve"> D, 5, KV. 789'</w:t>
              </w:r>
            </w:ins>
          </w:p>
        </w:tc>
        <w:tc>
          <w:tcPr>
            <w:tcW w:w="4762" w:type="dxa"/>
          </w:tcPr>
          <w:p w14:paraId="2745BFF9" w14:textId="6D801CEB" w:rsidR="00C51FDF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443" w:author="Pervova 21.1" w:date="2020-03-10T20:44:00Z"/>
              </w:rPr>
            </w:pPr>
            <w:ins w:id="3444" w:author="Pervova 21.1" w:date="2020-03-10T20:44:00Z">
              <w:r>
                <w:lastRenderedPageBreak/>
                <w:t>Адрес владельца</w:t>
              </w:r>
            </w:ins>
          </w:p>
        </w:tc>
      </w:tr>
      <w:tr w:rsidR="00C51FDF" w14:paraId="098FABED" w14:textId="77777777" w:rsidTr="00F37EED">
        <w:trPr>
          <w:ins w:id="3445" w:author="Pervova 21.1" w:date="2020-03-10T20:44:00Z"/>
        </w:trPr>
        <w:tc>
          <w:tcPr>
            <w:tcW w:w="5488" w:type="dxa"/>
          </w:tcPr>
          <w:p w14:paraId="73C84DDC" w14:textId="66E252CA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446" w:author="Pervova 21.1" w:date="2020-03-10T20:44:00Z"/>
              </w:rPr>
            </w:pPr>
            <w:ins w:id="3447" w:author="Pervova 21.1" w:date="2020-03-10T20:44:00Z">
              <w:r>
                <w:lastRenderedPageBreak/>
                <w:t xml:space="preserve"> </w:t>
              </w:r>
              <w:r w:rsidRPr="00E9457F">
                <w:t>/CTRY/RU</w:t>
              </w:r>
            </w:ins>
          </w:p>
        </w:tc>
        <w:tc>
          <w:tcPr>
            <w:tcW w:w="4762" w:type="dxa"/>
          </w:tcPr>
          <w:p w14:paraId="665FF039" w14:textId="138EED1F" w:rsidR="00C51FDF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448" w:author="Pervova 21.1" w:date="2020-03-10T20:44:00Z"/>
              </w:rPr>
            </w:pPr>
            <w:ins w:id="3449" w:author="Pervova 21.1" w:date="2020-03-10T20:44:00Z">
              <w:r>
                <w:t>Страна</w:t>
              </w:r>
            </w:ins>
          </w:p>
        </w:tc>
      </w:tr>
      <w:tr w:rsidR="00C51FDF" w14:paraId="6828D56C" w14:textId="77777777" w:rsidTr="00F37EED">
        <w:trPr>
          <w:ins w:id="3450" w:author="Pervova 21.1" w:date="2020-03-10T20:44:00Z"/>
        </w:trPr>
        <w:tc>
          <w:tcPr>
            <w:tcW w:w="5488" w:type="dxa"/>
          </w:tcPr>
          <w:p w14:paraId="366E4199" w14:textId="56A8215B" w:rsidR="00C51FDF" w:rsidRPr="000E1654" w:rsidRDefault="00C51FDF" w:rsidP="00C51FDF">
            <w:pPr>
              <w:numPr>
                <w:ilvl w:val="0"/>
                <w:numId w:val="1"/>
              </w:numPr>
              <w:ind w:left="0" w:firstLine="0"/>
              <w:rPr>
                <w:ins w:id="3451" w:author="Pervova 21.1" w:date="2020-03-10T20:44:00Z"/>
              </w:rPr>
            </w:pPr>
            <w:ins w:id="3452" w:author="Pervova 21.1" w:date="2020-03-10T20:44:00Z">
              <w:r w:rsidRPr="00E9457F">
                <w:t xml:space="preserve">:95S::ALTE//CCPT/RU/4444 </w:t>
              </w:r>
            </w:ins>
            <w:ins w:id="3453" w:author="Pervova 21.1" w:date="2020-03-10T20:52:00Z">
              <w:r>
                <w:t>444444</w:t>
              </w:r>
            </w:ins>
          </w:p>
        </w:tc>
        <w:tc>
          <w:tcPr>
            <w:tcW w:w="4762" w:type="dxa"/>
          </w:tcPr>
          <w:p w14:paraId="3ED7641F" w14:textId="380D41F1" w:rsidR="00C51FDF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454" w:author="Pervova 21.1" w:date="2020-03-10T20:44:00Z"/>
              </w:rPr>
            </w:pPr>
            <w:ins w:id="3455" w:author="Pervova 21.1" w:date="2020-03-10T20:44:00Z">
              <w:r>
                <w:t>Серия и номер паспорта владельца</w:t>
              </w:r>
            </w:ins>
          </w:p>
        </w:tc>
      </w:tr>
      <w:tr w:rsidR="00F37EED" w:rsidRPr="006F0574" w14:paraId="0A7DE697" w14:textId="77777777" w:rsidTr="00F37EED">
        <w:trPr>
          <w:ins w:id="3456" w:author="Pervova 21.1" w:date="2020-03-10T19:19:00Z"/>
        </w:trPr>
        <w:tc>
          <w:tcPr>
            <w:tcW w:w="5488" w:type="dxa"/>
          </w:tcPr>
          <w:p w14:paraId="351D6D2B" w14:textId="7DA84B6D" w:rsidR="00F37EED" w:rsidRPr="00D05605" w:rsidRDefault="00F37EED" w:rsidP="00C51FDF">
            <w:pPr>
              <w:numPr>
                <w:ilvl w:val="0"/>
                <w:numId w:val="1"/>
              </w:numPr>
              <w:ind w:left="0" w:firstLine="0"/>
              <w:rPr>
                <w:ins w:id="3457" w:author="Pervova 21.1" w:date="2020-03-10T19:19:00Z"/>
                <w:lang w:val="en-US"/>
              </w:rPr>
            </w:pPr>
            <w:ins w:id="3458" w:author="Pervova 21.1" w:date="2020-03-10T19:19:00Z">
              <w:r w:rsidRPr="00D05605">
                <w:rPr>
                  <w:lang w:val="en-US"/>
                </w:rPr>
                <w:t>:95S::ALTE/</w:t>
              </w:r>
              <w:r>
                <w:rPr>
                  <w:lang w:val="en-US"/>
                </w:rPr>
                <w:t>NSDR</w:t>
              </w:r>
              <w:r w:rsidRPr="00D05605">
                <w:rPr>
                  <w:lang w:val="en-US"/>
                </w:rPr>
                <w:t>/ACCB/RU/</w:t>
              </w:r>
              <w:r>
                <w:rPr>
                  <w:lang w:val="en-US"/>
                </w:rPr>
                <w:t>MX</w:t>
              </w:r>
              <w:r w:rsidRPr="00D05605">
                <w:rPr>
                  <w:lang w:val="en-US"/>
                </w:rPr>
                <w:t>00000</w:t>
              </w:r>
            </w:ins>
            <w:ins w:id="3459" w:author="Pervova 21.1" w:date="2020-03-10T20:46:00Z">
              <w:r w:rsidR="00C51FDF" w:rsidRPr="00C51FDF">
                <w:rPr>
                  <w:lang w:val="en-US"/>
                </w:rPr>
                <w:t>1</w:t>
              </w:r>
            </w:ins>
          </w:p>
        </w:tc>
        <w:tc>
          <w:tcPr>
            <w:tcW w:w="4762" w:type="dxa"/>
          </w:tcPr>
          <w:p w14:paraId="44F1C777" w14:textId="77777777" w:rsidR="00F37EED" w:rsidRPr="006F0574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60" w:author="Pervova 21.1" w:date="2020-03-10T19:19:00Z"/>
              </w:rPr>
            </w:pPr>
            <w:ins w:id="3461" w:author="Pervova 21.1" w:date="2020-03-10T19:19:00Z">
              <w:r>
                <w:t>Н</w:t>
              </w:r>
              <w:r w:rsidRPr="001D625D">
                <w:t xml:space="preserve">омер счета владельца </w:t>
              </w:r>
              <w:r>
                <w:t>в месте хранения</w:t>
              </w:r>
            </w:ins>
          </w:p>
        </w:tc>
      </w:tr>
      <w:tr w:rsidR="00F37EED" w:rsidRPr="006F0574" w14:paraId="1155B93C" w14:textId="77777777" w:rsidTr="00F37EED">
        <w:trPr>
          <w:ins w:id="3462" w:author="Pervova 21.1" w:date="2020-03-10T19:19:00Z"/>
        </w:trPr>
        <w:tc>
          <w:tcPr>
            <w:tcW w:w="5488" w:type="dxa"/>
          </w:tcPr>
          <w:p w14:paraId="1B03F7D7" w14:textId="12B69D83" w:rsidR="00F37EED" w:rsidRPr="00D05605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63" w:author="Pervova 21.1" w:date="2020-03-10T19:19:00Z"/>
                <w:lang w:val="en-US"/>
              </w:rPr>
            </w:pPr>
            <w:ins w:id="3464" w:author="Pervova 21.1" w:date="2020-03-10T19:19:00Z">
              <w:r w:rsidRPr="00461287">
                <w:rPr>
                  <w:lang w:val="en-US"/>
                </w:rPr>
                <w:t>:95S::ALTE/NSDR/LEID/RU/</w:t>
              </w:r>
            </w:ins>
            <w:ins w:id="3465" w:author="Pervova 21.1" w:date="2020-03-10T20:45:00Z">
              <w:r w:rsidR="00C51FDF" w:rsidRPr="00C51FDF">
                <w:rPr>
                  <w:lang w:val="en-US"/>
                </w:rPr>
                <w:t>12345678901234567890</w:t>
              </w:r>
            </w:ins>
          </w:p>
        </w:tc>
        <w:tc>
          <w:tcPr>
            <w:tcW w:w="4762" w:type="dxa"/>
          </w:tcPr>
          <w:p w14:paraId="0247A370" w14:textId="77777777" w:rsidR="00F37EED" w:rsidRPr="006F0574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66" w:author="Pervova 21.1" w:date="2020-03-10T19:19:00Z"/>
              </w:rPr>
            </w:pPr>
            <w:ins w:id="3467" w:author="Pervova 21.1" w:date="2020-03-10T19:19:00Z">
              <w:r w:rsidRPr="001D625D">
                <w:t>LEI места хранения, в кот</w:t>
              </w:r>
              <w:r>
                <w:t>ором открыт счет владельца</w:t>
              </w:r>
            </w:ins>
          </w:p>
        </w:tc>
      </w:tr>
      <w:tr w:rsidR="00F37EED" w:rsidRPr="002A48F2" w14:paraId="53086424" w14:textId="77777777" w:rsidTr="00F37EED">
        <w:trPr>
          <w:ins w:id="3468" w:author="Pervova 21.1" w:date="2020-03-10T19:19:00Z"/>
        </w:trPr>
        <w:tc>
          <w:tcPr>
            <w:tcW w:w="5488" w:type="dxa"/>
          </w:tcPr>
          <w:p w14:paraId="20AFF975" w14:textId="542EA78E" w:rsidR="00F37EED" w:rsidRPr="00D05605" w:rsidRDefault="00F37EED" w:rsidP="00C51FDF">
            <w:pPr>
              <w:numPr>
                <w:ilvl w:val="0"/>
                <w:numId w:val="1"/>
              </w:numPr>
              <w:ind w:left="0" w:firstLine="0"/>
              <w:rPr>
                <w:ins w:id="3469" w:author="Pervova 21.1" w:date="2020-03-10T19:19:00Z"/>
                <w:lang w:val="en-US"/>
              </w:rPr>
            </w:pPr>
            <w:ins w:id="3470" w:author="Pervova 21.1" w:date="2020-03-10T19:19:00Z">
              <w:r w:rsidRPr="00D05605">
                <w:rPr>
                  <w:lang w:val="en-US"/>
                </w:rPr>
                <w:t>:95S::ALTE/NSDR/RHID/RU/</w:t>
              </w:r>
            </w:ins>
            <w:ins w:id="3471" w:author="Pervova 21.1" w:date="2020-03-10T20:47:00Z">
              <w:r w:rsidR="00C51FDF" w:rsidRPr="00C51FDF">
                <w:rPr>
                  <w:lang w:val="en-US"/>
                </w:rPr>
                <w:t>1</w:t>
              </w:r>
            </w:ins>
          </w:p>
        </w:tc>
        <w:tc>
          <w:tcPr>
            <w:tcW w:w="4762" w:type="dxa"/>
          </w:tcPr>
          <w:p w14:paraId="1A01D300" w14:textId="3FA7DF82" w:rsidR="00F37EED" w:rsidRPr="002A48F2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72" w:author="Pervova 21.1" w:date="2020-03-10T19:19:00Z"/>
              </w:rPr>
            </w:pPr>
            <w:ins w:id="3473" w:author="Pervova 21.1" w:date="2020-03-10T19:19:00Z">
              <w:r>
                <w:t>Идентификатор</w:t>
              </w:r>
              <w:r w:rsidRPr="002A48F2">
                <w:t xml:space="preserve"> </w:t>
              </w:r>
              <w:r>
                <w:rPr>
                  <w:lang w:val="en-US"/>
                </w:rPr>
                <w:t>RHID</w:t>
              </w:r>
              <w:r>
                <w:t xml:space="preserve">, должен быть равен </w:t>
              </w:r>
              <w:r>
                <w:rPr>
                  <w:lang w:val="en-US"/>
                </w:rPr>
                <w:t>RHID</w:t>
              </w:r>
              <w:r w:rsidRPr="002A48F2">
                <w:t xml:space="preserve"> </w:t>
              </w:r>
              <w:r>
                <w:t>в предыдущем МТ565 для владельца</w:t>
              </w:r>
            </w:ins>
            <w:ins w:id="3474" w:author="Pervova 21.1" w:date="2020-03-10T20:57:00Z">
              <w:r w:rsidR="00F95221">
                <w:t>,</w:t>
              </w:r>
            </w:ins>
            <w:ins w:id="3475" w:author="Pervova 21.1" w:date="2020-03-10T19:19:00Z">
              <w:r>
                <w:t xml:space="preserve"> </w:t>
              </w:r>
              <w:proofErr w:type="gramStart"/>
              <w:r>
                <w:t>указанного</w:t>
              </w:r>
              <w:proofErr w:type="gramEnd"/>
              <w:r>
                <w:t xml:space="preserve"> в блоке </w:t>
              </w:r>
              <w:r>
                <w:rPr>
                  <w:lang w:val="en-US"/>
                </w:rPr>
                <w:t>BENODET</w:t>
              </w:r>
            </w:ins>
          </w:p>
        </w:tc>
      </w:tr>
      <w:tr w:rsidR="00BE0A7E" w14:paraId="7008BA23" w14:textId="77777777" w:rsidTr="00F37EED">
        <w:trPr>
          <w:ins w:id="3476" w:author="Pervova 21.1" w:date="2020-03-10T19:19:00Z"/>
        </w:trPr>
        <w:tc>
          <w:tcPr>
            <w:tcW w:w="5488" w:type="dxa"/>
          </w:tcPr>
          <w:p w14:paraId="03F69B50" w14:textId="103BF096" w:rsidR="00BE0A7E" w:rsidRDefault="00BE0A7E" w:rsidP="00F37EED">
            <w:pPr>
              <w:numPr>
                <w:ilvl w:val="0"/>
                <w:numId w:val="1"/>
              </w:numPr>
              <w:ind w:left="0" w:firstLine="0"/>
              <w:rPr>
                <w:ins w:id="3477" w:author="Pervova 21.1" w:date="2020-03-10T19:19:00Z"/>
              </w:rPr>
            </w:pPr>
            <w:ins w:id="3478" w:author="Pervova 21.1" w:date="2020-03-10T19:19:00Z">
              <w:r w:rsidRPr="000E1654">
                <w:t>:36B::OWND//UNIT/</w:t>
              </w:r>
            </w:ins>
            <w:ins w:id="3479" w:author="Pervova 21.1" w:date="2020-03-10T20:41:00Z">
              <w:r>
                <w:t>5</w:t>
              </w:r>
            </w:ins>
            <w:ins w:id="3480" w:author="Pervova 21.1" w:date="2020-03-10T19:19:00Z">
              <w:r w:rsidRPr="000E1654">
                <w:t>0</w:t>
              </w:r>
            </w:ins>
            <w:ins w:id="3481" w:author="Pervova 21.1" w:date="2020-03-10T20:42:00Z">
              <w:r>
                <w:t>0</w:t>
              </w:r>
            </w:ins>
            <w:ins w:id="3482" w:author="Pervova 21.1" w:date="2020-03-10T19:19:00Z">
              <w:r w:rsidRPr="000E1654">
                <w:t>,</w:t>
              </w:r>
            </w:ins>
          </w:p>
        </w:tc>
        <w:tc>
          <w:tcPr>
            <w:tcW w:w="4762" w:type="dxa"/>
          </w:tcPr>
          <w:p w14:paraId="26B1048F" w14:textId="7F9750E2" w:rsidR="00BE0A7E" w:rsidRDefault="00BE0A7E" w:rsidP="00F37EED">
            <w:pPr>
              <w:numPr>
                <w:ilvl w:val="0"/>
                <w:numId w:val="1"/>
              </w:numPr>
              <w:ind w:left="0" w:firstLine="0"/>
              <w:rPr>
                <w:ins w:id="3483" w:author="Pervova 21.1" w:date="2020-03-10T19:19:00Z"/>
              </w:rPr>
            </w:pPr>
            <w:ins w:id="3484" w:author="Pervova 21.1" w:date="2020-03-10T20:42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F95221" w14:paraId="0939ADE7" w14:textId="77777777" w:rsidTr="00F37EED">
        <w:trPr>
          <w:ins w:id="3485" w:author="Pervova 21.1" w:date="2020-03-10T21:02:00Z"/>
        </w:trPr>
        <w:tc>
          <w:tcPr>
            <w:tcW w:w="5488" w:type="dxa"/>
          </w:tcPr>
          <w:p w14:paraId="10BD6606" w14:textId="027BDCF8" w:rsidR="00F95221" w:rsidRPr="000E1654" w:rsidRDefault="009D7E53" w:rsidP="009D7E53">
            <w:pPr>
              <w:numPr>
                <w:ilvl w:val="0"/>
                <w:numId w:val="1"/>
              </w:numPr>
              <w:ind w:left="0" w:firstLine="0"/>
              <w:rPr>
                <w:ins w:id="3486" w:author="Pervova 21.1" w:date="2020-03-10T21:02:00Z"/>
              </w:rPr>
            </w:pPr>
            <w:ins w:id="3487" w:author="Pervova 21.1" w:date="2020-03-10T21:03:00Z">
              <w:r>
                <w:t>:</w:t>
              </w:r>
              <w:r w:rsidRPr="009D7E53">
                <w:t>70E::CETI//BNTP/ESOW</w:t>
              </w:r>
            </w:ins>
          </w:p>
        </w:tc>
        <w:tc>
          <w:tcPr>
            <w:tcW w:w="4762" w:type="dxa"/>
          </w:tcPr>
          <w:p w14:paraId="4CFFB7C4" w14:textId="477056A9" w:rsidR="00F95221" w:rsidRDefault="009D7E53" w:rsidP="009D7E53">
            <w:pPr>
              <w:numPr>
                <w:ilvl w:val="0"/>
                <w:numId w:val="1"/>
              </w:numPr>
              <w:ind w:left="0" w:firstLine="0"/>
              <w:rPr>
                <w:ins w:id="3488" w:author="Pervova 21.1" w:date="2020-03-10T21:02:00Z"/>
              </w:rPr>
            </w:pPr>
            <w:ins w:id="3489" w:author="Pervova 21.1" w:date="2020-03-10T21:04:00Z">
              <w:r>
                <w:t>Признак голосования</w:t>
              </w:r>
            </w:ins>
            <w:ins w:id="3490" w:author="Pervova 21.1" w:date="2020-03-10T21:05:00Z">
              <w:r>
                <w:t xml:space="preserve"> </w:t>
              </w:r>
            </w:ins>
            <w:ins w:id="3491" w:author="Pervova 21.1" w:date="2020-03-10T21:04:00Z">
              <w:r w:rsidRPr="009D7E53">
                <w:t>депонент</w:t>
              </w:r>
            </w:ins>
            <w:ins w:id="3492" w:author="Pervova 21.1" w:date="2020-03-10T21:05:00Z">
              <w:r>
                <w:t>а</w:t>
              </w:r>
            </w:ins>
            <w:ins w:id="3493" w:author="Pervova 21.1" w:date="2020-03-10T21:04:00Z">
              <w:r w:rsidRPr="009D7E53">
                <w:t xml:space="preserve"> по договору </w:t>
              </w:r>
              <w:proofErr w:type="spellStart"/>
              <w:r w:rsidRPr="009D7E53">
                <w:t>эскроу</w:t>
              </w:r>
            </w:ins>
            <w:proofErr w:type="spellEnd"/>
          </w:p>
        </w:tc>
      </w:tr>
      <w:tr w:rsidR="00F37EED" w14:paraId="4FFDD215" w14:textId="77777777" w:rsidTr="00F37EED">
        <w:trPr>
          <w:ins w:id="3494" w:author="Pervova 21.1" w:date="2020-03-10T19:19:00Z"/>
        </w:trPr>
        <w:tc>
          <w:tcPr>
            <w:tcW w:w="5488" w:type="dxa"/>
          </w:tcPr>
          <w:p w14:paraId="19D9C8E7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95" w:author="Pervova 21.1" w:date="2020-03-10T19:19:00Z"/>
              </w:rPr>
            </w:pPr>
            <w:ins w:id="3496" w:author="Pervova 21.1" w:date="2020-03-10T19:19:00Z">
              <w:r w:rsidRPr="000E1654">
                <w:t>:16S:BENODET</w:t>
              </w:r>
            </w:ins>
          </w:p>
        </w:tc>
        <w:tc>
          <w:tcPr>
            <w:tcW w:w="4762" w:type="dxa"/>
          </w:tcPr>
          <w:p w14:paraId="52FD06E1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97" w:author="Pervova 21.1" w:date="2020-03-10T19:19:00Z"/>
              </w:rPr>
            </w:pPr>
          </w:p>
        </w:tc>
      </w:tr>
      <w:tr w:rsidR="00F37EED" w14:paraId="296AFB93" w14:textId="77777777" w:rsidTr="00F37EED">
        <w:trPr>
          <w:ins w:id="3498" w:author="Pervova 21.1" w:date="2020-03-10T19:19:00Z"/>
        </w:trPr>
        <w:tc>
          <w:tcPr>
            <w:tcW w:w="5488" w:type="dxa"/>
          </w:tcPr>
          <w:p w14:paraId="5771627E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499" w:author="Pervova 21.1" w:date="2020-03-10T19:19:00Z"/>
              </w:rPr>
            </w:pPr>
            <w:ins w:id="3500" w:author="Pervova 21.1" w:date="2020-03-10T19:19:00Z">
              <w:r w:rsidRPr="000E1654">
                <w:t>:16R:CAINST</w:t>
              </w:r>
            </w:ins>
          </w:p>
        </w:tc>
        <w:tc>
          <w:tcPr>
            <w:tcW w:w="4762" w:type="dxa"/>
          </w:tcPr>
          <w:p w14:paraId="33DC6712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501" w:author="Pervova 21.1" w:date="2020-03-10T19:19:00Z"/>
              </w:rPr>
            </w:pPr>
          </w:p>
        </w:tc>
      </w:tr>
      <w:tr w:rsidR="00F37EED" w14:paraId="602C63D9" w14:textId="77777777" w:rsidTr="00F37EED">
        <w:trPr>
          <w:ins w:id="3502" w:author="Pervova 21.1" w:date="2020-03-10T19:19:00Z"/>
        </w:trPr>
        <w:tc>
          <w:tcPr>
            <w:tcW w:w="5488" w:type="dxa"/>
          </w:tcPr>
          <w:p w14:paraId="08420EAC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503" w:author="Pervova 21.1" w:date="2020-03-10T19:19:00Z"/>
              </w:rPr>
            </w:pPr>
            <w:ins w:id="3504" w:author="Pervova 21.1" w:date="2020-03-10T19:19:00Z">
              <w:r w:rsidRPr="000E1654">
                <w:t>:13A::CAON//UNS</w:t>
              </w:r>
            </w:ins>
          </w:p>
        </w:tc>
        <w:tc>
          <w:tcPr>
            <w:tcW w:w="4762" w:type="dxa"/>
          </w:tcPr>
          <w:p w14:paraId="69398EE9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505" w:author="Pervova 21.1" w:date="2020-03-10T19:19:00Z"/>
              </w:rPr>
            </w:pPr>
          </w:p>
        </w:tc>
      </w:tr>
      <w:tr w:rsidR="00F37EED" w14:paraId="5E33095E" w14:textId="77777777" w:rsidTr="00F37EED">
        <w:trPr>
          <w:ins w:id="3506" w:author="Pervova 21.1" w:date="2020-03-10T19:19:00Z"/>
        </w:trPr>
        <w:tc>
          <w:tcPr>
            <w:tcW w:w="5488" w:type="dxa"/>
          </w:tcPr>
          <w:p w14:paraId="21FF688E" w14:textId="2842771B" w:rsidR="00F37EED" w:rsidRDefault="00F37EED" w:rsidP="00C51FDF">
            <w:pPr>
              <w:rPr>
                <w:ins w:id="3507" w:author="Pervova 21.1" w:date="2020-03-10T19:19:00Z"/>
              </w:rPr>
            </w:pPr>
            <w:ins w:id="3508" w:author="Pervova 21.1" w:date="2020-03-10T19:19:00Z">
              <w:r w:rsidRPr="000E1654">
                <w:t>:22F::CAOP//</w:t>
              </w:r>
            </w:ins>
            <w:ins w:id="3509" w:author="Pervova 21.1" w:date="2020-03-10T20:42:00Z">
              <w:r w:rsidR="00C51FDF" w:rsidRPr="00C51FDF">
                <w:t>SPLI</w:t>
              </w:r>
            </w:ins>
          </w:p>
        </w:tc>
        <w:tc>
          <w:tcPr>
            <w:tcW w:w="4762" w:type="dxa"/>
          </w:tcPr>
          <w:p w14:paraId="5E5AD891" w14:textId="77777777" w:rsidR="00F37EED" w:rsidRDefault="00F37EED" w:rsidP="00F37EED">
            <w:pPr>
              <w:ind w:left="0" w:firstLine="0"/>
              <w:rPr>
                <w:ins w:id="3510" w:author="Pervova 21.1" w:date="2020-03-10T19:19:00Z"/>
              </w:rPr>
            </w:pPr>
            <w:ins w:id="3511" w:author="Pervova 21.1" w:date="2020-03-10T19:19:00Z">
              <w:r>
                <w:t xml:space="preserve">Признак </w:t>
              </w:r>
              <w:r w:rsidRPr="00902295">
                <w:t>информирования о лиц</w:t>
              </w:r>
              <w:r>
                <w:t xml:space="preserve">е, </w:t>
              </w:r>
              <w:r w:rsidRPr="00902295">
                <w:t xml:space="preserve"> осуществляющ</w:t>
              </w:r>
              <w:r>
                <w:t>ем</w:t>
              </w:r>
              <w:r w:rsidRPr="00902295">
                <w:t xml:space="preserve"> права по ценным бумагам</w:t>
              </w:r>
            </w:ins>
          </w:p>
        </w:tc>
      </w:tr>
      <w:tr w:rsidR="00BE0A7E" w14:paraId="053A71AA" w14:textId="77777777" w:rsidTr="00F37EED">
        <w:trPr>
          <w:ins w:id="3512" w:author="Pervova 21.1" w:date="2020-03-10T19:19:00Z"/>
        </w:trPr>
        <w:tc>
          <w:tcPr>
            <w:tcW w:w="5488" w:type="dxa"/>
          </w:tcPr>
          <w:p w14:paraId="66FB3B0E" w14:textId="38076F0C" w:rsidR="00BE0A7E" w:rsidRDefault="00BE0A7E" w:rsidP="00F37EED">
            <w:pPr>
              <w:numPr>
                <w:ilvl w:val="0"/>
                <w:numId w:val="1"/>
              </w:numPr>
              <w:ind w:left="0" w:firstLine="0"/>
              <w:rPr>
                <w:ins w:id="3513" w:author="Pervova 21.1" w:date="2020-03-10T19:19:00Z"/>
              </w:rPr>
            </w:pPr>
            <w:ins w:id="3514" w:author="Pervova 21.1" w:date="2020-03-10T19:19:00Z">
              <w:r w:rsidRPr="000E1654">
                <w:t>:36B::QINS//UNIT/</w:t>
              </w:r>
            </w:ins>
            <w:ins w:id="3515" w:author="Pervova 21.1" w:date="2020-03-10T20:41:00Z">
              <w:r>
                <w:t>50</w:t>
              </w:r>
            </w:ins>
            <w:ins w:id="3516" w:author="Pervova 21.1" w:date="2020-03-10T19:19:00Z">
              <w:r w:rsidRPr="000E1654">
                <w:t>0,</w:t>
              </w:r>
            </w:ins>
          </w:p>
        </w:tc>
        <w:tc>
          <w:tcPr>
            <w:tcW w:w="4762" w:type="dxa"/>
          </w:tcPr>
          <w:p w14:paraId="4F15751B" w14:textId="0D4F8617" w:rsidR="00BE0A7E" w:rsidRDefault="00BE0A7E" w:rsidP="00F37EED">
            <w:pPr>
              <w:ind w:left="34" w:hanging="34"/>
              <w:rPr>
                <w:ins w:id="3517" w:author="Pervova 21.1" w:date="2020-03-10T19:19:00Z"/>
              </w:rPr>
            </w:pPr>
            <w:ins w:id="3518" w:author="Pervova 21.1" w:date="2020-03-10T20:42:00Z">
              <w:r>
                <w:t xml:space="preserve">Количество ценных бумаг, </w:t>
              </w:r>
              <w:proofErr w:type="gramStart"/>
              <w:r>
                <w:t>принадлежащих</w:t>
              </w:r>
              <w:proofErr w:type="gramEnd"/>
              <w:r>
                <w:t xml:space="preserve"> владельцу</w:t>
              </w:r>
            </w:ins>
          </w:p>
        </w:tc>
      </w:tr>
      <w:tr w:rsidR="00C51FDF" w14:paraId="5FECD414" w14:textId="77777777" w:rsidTr="00F37EED">
        <w:trPr>
          <w:ins w:id="3519" w:author="Pervova 21.1" w:date="2020-03-10T20:48:00Z"/>
        </w:trPr>
        <w:tc>
          <w:tcPr>
            <w:tcW w:w="5488" w:type="dxa"/>
          </w:tcPr>
          <w:p w14:paraId="26C42187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ins w:id="3520" w:author="Pervova 21.1" w:date="2020-03-10T20:48:00Z"/>
                <w:lang w:val="en-US"/>
              </w:rPr>
            </w:pPr>
            <w:ins w:id="3521" w:author="Pervova 21.1" w:date="2020-03-10T20:48:00Z">
              <w:r w:rsidRPr="00CC4B42">
                <w:rPr>
                  <w:lang w:val="en-US"/>
                </w:rPr>
                <w:t>:70E::INST//ISLB/1.1/TYPE/ORDN/RSLT</w:t>
              </w:r>
            </w:ins>
          </w:p>
          <w:p w14:paraId="2E63E19C" w14:textId="4D46F269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522" w:author="Pervova 21.1" w:date="2020-03-10T20:48:00Z"/>
              </w:rPr>
            </w:pPr>
            <w:ins w:id="3523" w:author="Pervova 21.1" w:date="2020-03-10T20:48:00Z">
              <w:r w:rsidRPr="00CC4B42">
                <w:rPr>
                  <w:lang w:val="en-US"/>
                </w:rPr>
                <w:t>/CONY/QVTG/500</w:t>
              </w:r>
            </w:ins>
          </w:p>
        </w:tc>
        <w:tc>
          <w:tcPr>
            <w:tcW w:w="4762" w:type="dxa"/>
          </w:tcPr>
          <w:p w14:paraId="48D2F424" w14:textId="35CE9317" w:rsidR="00C51FDF" w:rsidRDefault="00C51FDF" w:rsidP="00F37EED">
            <w:pPr>
              <w:ind w:left="34" w:hanging="34"/>
              <w:rPr>
                <w:ins w:id="3524" w:author="Pervova 21.1" w:date="2020-03-10T20:48:00Z"/>
              </w:rPr>
            </w:pPr>
            <w:ins w:id="3525" w:author="Pervova 21.1" w:date="2020-03-10T20:48:00Z">
              <w:r w:rsidRPr="00961492">
                <w:t>Голосование по вопросу "За", п.п.1.1, тип голосования - обычное "</w:t>
              </w:r>
            </w:ins>
          </w:p>
        </w:tc>
      </w:tr>
      <w:tr w:rsidR="00C51FDF" w14:paraId="25447DF8" w14:textId="77777777" w:rsidTr="00F37EED">
        <w:trPr>
          <w:ins w:id="3526" w:author="Pervova 21.1" w:date="2020-03-10T20:48:00Z"/>
        </w:trPr>
        <w:tc>
          <w:tcPr>
            <w:tcW w:w="5488" w:type="dxa"/>
          </w:tcPr>
          <w:p w14:paraId="50EDB73D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ins w:id="3527" w:author="Pervova 21.1" w:date="2020-03-10T20:48:00Z"/>
                <w:lang w:val="en-US"/>
              </w:rPr>
            </w:pPr>
            <w:ins w:id="3528" w:author="Pervova 21.1" w:date="2020-03-10T20:48:00Z">
              <w:r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1</w:t>
              </w:r>
              <w:r w:rsidRPr="00CC4B42">
                <w:rPr>
                  <w:lang w:val="en-US"/>
                </w:rPr>
                <w:t>.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/TYPE/ORDN/RSLT</w:t>
              </w:r>
            </w:ins>
          </w:p>
          <w:p w14:paraId="697E5687" w14:textId="4A9B8FDA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529" w:author="Pervova 21.1" w:date="2020-03-10T20:48:00Z"/>
              </w:rPr>
            </w:pPr>
            <w:ins w:id="3530" w:author="Pervova 21.1" w:date="2020-03-10T20:48:00Z">
              <w:r w:rsidRPr="00CC4B42">
                <w:rPr>
                  <w:lang w:val="en-US"/>
                </w:rPr>
                <w:t>/CONN/QVTG/500</w:t>
              </w:r>
            </w:ins>
          </w:p>
        </w:tc>
        <w:tc>
          <w:tcPr>
            <w:tcW w:w="4762" w:type="dxa"/>
          </w:tcPr>
          <w:p w14:paraId="2ECA62FE" w14:textId="4CEA7F3A" w:rsidR="00C51FDF" w:rsidRDefault="00C51FDF" w:rsidP="00F37EED">
            <w:pPr>
              <w:ind w:left="34" w:hanging="34"/>
              <w:rPr>
                <w:ins w:id="3531" w:author="Pervova 21.1" w:date="2020-03-10T20:48:00Z"/>
              </w:rPr>
            </w:pPr>
            <w:ins w:id="3532" w:author="Pervova 21.1" w:date="2020-03-10T20:48:00Z">
              <w:r w:rsidRPr="00961492">
                <w:t>Голосование по вопросу "Против", п.п.1.</w:t>
              </w:r>
              <w:r>
                <w:t>2</w:t>
              </w:r>
              <w:r w:rsidRPr="00961492">
                <w:t>, тип голосования - обычное</w:t>
              </w:r>
            </w:ins>
          </w:p>
        </w:tc>
      </w:tr>
      <w:tr w:rsidR="00C51FDF" w14:paraId="509AC830" w14:textId="77777777" w:rsidTr="00F37EED">
        <w:trPr>
          <w:ins w:id="3533" w:author="Pervova 21.1" w:date="2020-03-10T20:48:00Z"/>
        </w:trPr>
        <w:tc>
          <w:tcPr>
            <w:tcW w:w="5488" w:type="dxa"/>
          </w:tcPr>
          <w:p w14:paraId="5B1FB686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ins w:id="3534" w:author="Pervova 21.1" w:date="2020-03-10T20:48:00Z"/>
                <w:lang w:val="en-US"/>
              </w:rPr>
            </w:pPr>
            <w:ins w:id="3535" w:author="Pervova 21.1" w:date="2020-03-10T20:48:00Z">
              <w:r w:rsidRPr="00CC4B42"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.1</w:t>
              </w:r>
              <w:r w:rsidRPr="00A003A5">
                <w:rPr>
                  <w:lang w:val="en-US"/>
                </w:rPr>
                <w:t>.1</w:t>
              </w:r>
              <w:r w:rsidRPr="00CC4B42">
                <w:rPr>
                  <w:lang w:val="en-US"/>
                </w:rPr>
                <w:t>/TYPE/</w:t>
              </w:r>
              <w:r w:rsidRPr="00A003A5">
                <w:rPr>
                  <w:lang w:val="en-US"/>
                </w:rPr>
                <w:t>CMLT</w:t>
              </w:r>
              <w:r w:rsidRPr="00CC4B42">
                <w:rPr>
                  <w:lang w:val="en-US"/>
                </w:rPr>
                <w:t>/RSLT</w:t>
              </w:r>
            </w:ins>
          </w:p>
          <w:p w14:paraId="4D8D5394" w14:textId="6AAA2671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536" w:author="Pervova 21.1" w:date="2020-03-10T20:48:00Z"/>
              </w:rPr>
            </w:pPr>
            <w:ins w:id="3537" w:author="Pervova 21.1" w:date="2020-03-10T20:48:00Z">
              <w:r w:rsidRPr="00CC4B42">
                <w:rPr>
                  <w:lang w:val="en-US"/>
                </w:rPr>
                <w:t>/CONY/QVTG/</w:t>
              </w:r>
              <w:r w:rsidRPr="00A003A5">
                <w:rPr>
                  <w:lang w:val="en-US"/>
                </w:rPr>
                <w:t>8</w:t>
              </w:r>
              <w:r w:rsidRPr="00CC4B42">
                <w:rPr>
                  <w:lang w:val="en-US"/>
                </w:rPr>
                <w:t>00</w:t>
              </w:r>
            </w:ins>
          </w:p>
        </w:tc>
        <w:tc>
          <w:tcPr>
            <w:tcW w:w="4762" w:type="dxa"/>
          </w:tcPr>
          <w:p w14:paraId="41CC2B02" w14:textId="1C91AF3E" w:rsidR="00C51FDF" w:rsidRDefault="00C51FDF" w:rsidP="00F37EED">
            <w:pPr>
              <w:ind w:left="34" w:hanging="34"/>
              <w:rPr>
                <w:ins w:id="3538" w:author="Pervova 21.1" w:date="2020-03-10T20:48:00Z"/>
              </w:rPr>
            </w:pPr>
            <w:ins w:id="3539" w:author="Pervova 21.1" w:date="2020-03-10T20:48:00Z">
              <w:r w:rsidRPr="00961492">
                <w:t>Голосование по вопросу "За"</w:t>
              </w:r>
              <w:r>
                <w:t xml:space="preserve"> </w:t>
              </w:r>
              <w:r w:rsidRPr="00961492">
                <w:t>п.п.</w:t>
              </w:r>
              <w:r>
                <w:t>2</w:t>
              </w:r>
              <w:r w:rsidRPr="00961492">
                <w:t>.1.</w:t>
              </w:r>
              <w:r>
                <w:t>1</w:t>
              </w:r>
              <w:r w:rsidRPr="00961492">
                <w:t>, тип голосования - кумулятивное</w:t>
              </w:r>
            </w:ins>
          </w:p>
        </w:tc>
      </w:tr>
      <w:tr w:rsidR="00C51FDF" w14:paraId="77029701" w14:textId="77777777" w:rsidTr="00F37EED">
        <w:trPr>
          <w:ins w:id="3540" w:author="Pervova 21.1" w:date="2020-03-10T20:48:00Z"/>
        </w:trPr>
        <w:tc>
          <w:tcPr>
            <w:tcW w:w="5488" w:type="dxa"/>
          </w:tcPr>
          <w:p w14:paraId="1BFCB079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ins w:id="3541" w:author="Pervova 21.1" w:date="2020-03-10T20:48:00Z"/>
                <w:lang w:val="en-US"/>
              </w:rPr>
            </w:pPr>
            <w:ins w:id="3542" w:author="Pervova 21.1" w:date="2020-03-10T20:48:00Z">
              <w:r w:rsidRPr="00CC4B42"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.1</w:t>
              </w:r>
              <w:r w:rsidRPr="00A003A5">
                <w:rPr>
                  <w:lang w:val="en-US"/>
                </w:rPr>
                <w:t>.2</w:t>
              </w:r>
              <w:r w:rsidRPr="00CC4B42">
                <w:rPr>
                  <w:lang w:val="en-US"/>
                </w:rPr>
                <w:t>/TYPE/</w:t>
              </w:r>
              <w:r w:rsidRPr="00A003A5">
                <w:rPr>
                  <w:lang w:val="en-US"/>
                </w:rPr>
                <w:t>CMLT</w:t>
              </w:r>
              <w:r w:rsidRPr="00CC4B42">
                <w:rPr>
                  <w:lang w:val="en-US"/>
                </w:rPr>
                <w:t>/RSLT</w:t>
              </w:r>
            </w:ins>
          </w:p>
          <w:p w14:paraId="22550640" w14:textId="480AC85B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543" w:author="Pervova 21.1" w:date="2020-03-10T20:48:00Z"/>
              </w:rPr>
            </w:pPr>
            <w:ins w:id="3544" w:author="Pervova 21.1" w:date="2020-03-10T20:48:00Z">
              <w:r w:rsidRPr="00CC4B42">
                <w:rPr>
                  <w:lang w:val="en-US"/>
                </w:rPr>
                <w:t>/CONY/QVTG/</w:t>
              </w:r>
              <w:r w:rsidRPr="00A003A5">
                <w:rPr>
                  <w:lang w:val="en-US"/>
                </w:rPr>
                <w:t>3</w:t>
              </w:r>
              <w:r w:rsidRPr="00CC4B42">
                <w:rPr>
                  <w:lang w:val="en-US"/>
                </w:rPr>
                <w:t>00</w:t>
              </w:r>
            </w:ins>
          </w:p>
        </w:tc>
        <w:tc>
          <w:tcPr>
            <w:tcW w:w="4762" w:type="dxa"/>
          </w:tcPr>
          <w:p w14:paraId="60B51FF3" w14:textId="77777777" w:rsidR="00C51FDF" w:rsidRPr="00961492" w:rsidRDefault="00C51FDF" w:rsidP="009421E2">
            <w:pPr>
              <w:ind w:left="0" w:firstLine="0"/>
              <w:rPr>
                <w:ins w:id="3545" w:author="Pervova 21.1" w:date="2020-03-10T20:48:00Z"/>
              </w:rPr>
            </w:pPr>
            <w:ins w:id="3546" w:author="Pervova 21.1" w:date="2020-03-10T20:48:00Z">
              <w:r w:rsidRPr="00961492">
                <w:t>Голосование по вопросу "За"</w:t>
              </w:r>
              <w:r>
                <w:t xml:space="preserve"> </w:t>
              </w:r>
              <w:r w:rsidRPr="00961492">
                <w:t>п.п.2.1.</w:t>
              </w:r>
              <w:r>
                <w:t>2</w:t>
              </w:r>
              <w:r w:rsidRPr="00961492">
                <w:t>, тип голосования - кумулятивное</w:t>
              </w:r>
            </w:ins>
          </w:p>
          <w:p w14:paraId="32DD834B" w14:textId="77777777" w:rsidR="00C51FDF" w:rsidRDefault="00C51FDF" w:rsidP="00F37EED">
            <w:pPr>
              <w:ind w:left="34" w:hanging="34"/>
              <w:rPr>
                <w:ins w:id="3547" w:author="Pervova 21.1" w:date="2020-03-10T20:48:00Z"/>
              </w:rPr>
            </w:pPr>
          </w:p>
        </w:tc>
      </w:tr>
      <w:tr w:rsidR="00C51FDF" w14:paraId="09F0DD17" w14:textId="77777777" w:rsidTr="00F37EED">
        <w:trPr>
          <w:ins w:id="3548" w:author="Pervova 21.1" w:date="2020-03-10T20:48:00Z"/>
        </w:trPr>
        <w:tc>
          <w:tcPr>
            <w:tcW w:w="5488" w:type="dxa"/>
          </w:tcPr>
          <w:p w14:paraId="1F97A5C4" w14:textId="77777777" w:rsidR="00C51FDF" w:rsidRDefault="00C51FDF" w:rsidP="009421E2">
            <w:pPr>
              <w:numPr>
                <w:ilvl w:val="0"/>
                <w:numId w:val="1"/>
              </w:numPr>
              <w:ind w:left="0" w:firstLine="0"/>
              <w:rPr>
                <w:ins w:id="3549" w:author="Pervova 21.1" w:date="2020-03-10T20:48:00Z"/>
                <w:lang w:val="en-US"/>
              </w:rPr>
            </w:pPr>
            <w:ins w:id="3550" w:author="Pervova 21.1" w:date="2020-03-10T20:48:00Z">
              <w:r w:rsidRPr="00CC4B42">
                <w:rPr>
                  <w:lang w:val="en-US"/>
                </w:rPr>
                <w:t>:70E::INST//ISLB/</w:t>
              </w:r>
              <w:r w:rsidRPr="00A003A5">
                <w:rPr>
                  <w:lang w:val="en-US"/>
                </w:rPr>
                <w:t>2</w:t>
              </w:r>
              <w:r w:rsidRPr="00CC4B42">
                <w:rPr>
                  <w:lang w:val="en-US"/>
                </w:rPr>
                <w:t>.1</w:t>
              </w:r>
              <w:r w:rsidRPr="00A003A5">
                <w:rPr>
                  <w:lang w:val="en-US"/>
                </w:rPr>
                <w:t>.3</w:t>
              </w:r>
              <w:r w:rsidRPr="00CC4B42">
                <w:rPr>
                  <w:lang w:val="en-US"/>
                </w:rPr>
                <w:t>/TYPE/</w:t>
              </w:r>
              <w:r w:rsidRPr="00A003A5">
                <w:rPr>
                  <w:lang w:val="en-US"/>
                </w:rPr>
                <w:t>CMLT</w:t>
              </w:r>
              <w:r w:rsidRPr="00CC4B42">
                <w:rPr>
                  <w:lang w:val="en-US"/>
                </w:rPr>
                <w:t>/RSLT</w:t>
              </w:r>
            </w:ins>
          </w:p>
          <w:p w14:paraId="45C03A0B" w14:textId="17BF06AE" w:rsidR="00C51FDF" w:rsidRPr="000E1654" w:rsidRDefault="00C51FDF" w:rsidP="00F37EED">
            <w:pPr>
              <w:numPr>
                <w:ilvl w:val="0"/>
                <w:numId w:val="1"/>
              </w:numPr>
              <w:ind w:left="0" w:firstLine="0"/>
              <w:rPr>
                <w:ins w:id="3551" w:author="Pervova 21.1" w:date="2020-03-10T20:48:00Z"/>
              </w:rPr>
            </w:pPr>
            <w:ins w:id="3552" w:author="Pervova 21.1" w:date="2020-03-10T20:48:00Z">
              <w:r w:rsidRPr="00CC4B42">
                <w:rPr>
                  <w:lang w:val="en-US"/>
                </w:rPr>
                <w:t>/CONY/QVTG/</w:t>
              </w:r>
              <w:r w:rsidRPr="00A003A5">
                <w:rPr>
                  <w:lang w:val="en-US"/>
                </w:rPr>
                <w:t>4</w:t>
              </w:r>
              <w:r w:rsidRPr="00CC4B42">
                <w:rPr>
                  <w:lang w:val="en-US"/>
                </w:rPr>
                <w:t>00</w:t>
              </w:r>
            </w:ins>
          </w:p>
        </w:tc>
        <w:tc>
          <w:tcPr>
            <w:tcW w:w="4762" w:type="dxa"/>
          </w:tcPr>
          <w:p w14:paraId="7A7F8A7D" w14:textId="166FF6B6" w:rsidR="00C51FDF" w:rsidRDefault="00C51FDF" w:rsidP="00F37EED">
            <w:pPr>
              <w:ind w:left="34" w:hanging="34"/>
              <w:rPr>
                <w:ins w:id="3553" w:author="Pervova 21.1" w:date="2020-03-10T20:48:00Z"/>
              </w:rPr>
            </w:pPr>
            <w:ins w:id="3554" w:author="Pervova 21.1" w:date="2020-03-10T20:48:00Z">
              <w:r w:rsidRPr="00961492">
                <w:t>Голосование по вопросу "За"</w:t>
              </w:r>
              <w:r>
                <w:t xml:space="preserve"> </w:t>
              </w:r>
              <w:r w:rsidRPr="00961492">
                <w:t>п.п.2.1.3, тип голосования - кумулятивное</w:t>
              </w:r>
            </w:ins>
          </w:p>
        </w:tc>
      </w:tr>
      <w:tr w:rsidR="00F95221" w14:paraId="5FBF3D9D" w14:textId="77777777" w:rsidTr="00F37EED">
        <w:trPr>
          <w:ins w:id="3555" w:author="Pervova 21.1" w:date="2020-03-10T20:55:00Z"/>
        </w:trPr>
        <w:tc>
          <w:tcPr>
            <w:tcW w:w="5488" w:type="dxa"/>
          </w:tcPr>
          <w:p w14:paraId="438DA6C0" w14:textId="77777777" w:rsidR="00F95221" w:rsidRPr="00F95221" w:rsidRDefault="00F95221" w:rsidP="009421E2">
            <w:pPr>
              <w:numPr>
                <w:ilvl w:val="0"/>
                <w:numId w:val="1"/>
              </w:numPr>
              <w:ind w:left="0" w:firstLine="0"/>
              <w:rPr>
                <w:ins w:id="3556" w:author="Pervova 21.1" w:date="2020-03-10T20:56:00Z"/>
                <w:highlight w:val="yellow"/>
                <w:lang w:val="en-US"/>
              </w:rPr>
            </w:pPr>
            <w:ins w:id="3557" w:author="Pervova 21.1" w:date="2020-03-10T20:56:00Z">
              <w:r w:rsidRPr="00F95221">
                <w:rPr>
                  <w:highlight w:val="yellow"/>
                  <w:lang w:val="en-US"/>
                </w:rPr>
                <w:t>:70E::INST//ISLB/3.1/TYPE/ORDN/RSLT</w:t>
              </w:r>
            </w:ins>
          </w:p>
          <w:p w14:paraId="7DB78BE3" w14:textId="2C42FE3A" w:rsidR="00F95221" w:rsidRPr="00F95221" w:rsidRDefault="00F95221" w:rsidP="009421E2">
            <w:pPr>
              <w:numPr>
                <w:ilvl w:val="0"/>
                <w:numId w:val="1"/>
              </w:numPr>
              <w:ind w:left="0" w:firstLine="0"/>
              <w:rPr>
                <w:ins w:id="3558" w:author="Pervova 21.1" w:date="2020-03-10T20:55:00Z"/>
                <w:highlight w:val="yellow"/>
                <w:lang w:val="en-US"/>
              </w:rPr>
            </w:pPr>
            <w:ins w:id="3559" w:author="Pervova 21.1" w:date="2020-03-10T20:56:00Z">
              <w:r w:rsidRPr="00F95221">
                <w:rPr>
                  <w:highlight w:val="yellow"/>
                  <w:lang w:val="en-US"/>
                </w:rPr>
                <w:t>/ABST/QVTG/400</w:t>
              </w:r>
            </w:ins>
          </w:p>
        </w:tc>
        <w:tc>
          <w:tcPr>
            <w:tcW w:w="4762" w:type="dxa"/>
          </w:tcPr>
          <w:p w14:paraId="057E779C" w14:textId="211FAED2" w:rsidR="00F95221" w:rsidRPr="00F95221" w:rsidRDefault="00F95221" w:rsidP="00F37EED">
            <w:pPr>
              <w:ind w:left="34" w:hanging="34"/>
              <w:rPr>
                <w:ins w:id="3560" w:author="Pervova 21.1" w:date="2020-03-10T20:55:00Z"/>
                <w:highlight w:val="yellow"/>
              </w:rPr>
            </w:pPr>
            <w:ins w:id="3561" w:author="Pervova 21.1" w:date="2020-03-10T20:56:00Z">
              <w:r w:rsidRPr="00F95221">
                <w:rPr>
                  <w:highlight w:val="yellow"/>
                </w:rPr>
                <w:t>Голосование по вопросу "Воздержаться", п.п.3.1, тип голосования - обычное</w:t>
              </w:r>
            </w:ins>
          </w:p>
        </w:tc>
      </w:tr>
      <w:tr w:rsidR="00F37EED" w14:paraId="5826FAA6" w14:textId="77777777" w:rsidTr="00F37EED">
        <w:trPr>
          <w:ins w:id="3562" w:author="Pervova 21.1" w:date="2020-03-10T19:19:00Z"/>
        </w:trPr>
        <w:tc>
          <w:tcPr>
            <w:tcW w:w="5488" w:type="dxa"/>
          </w:tcPr>
          <w:p w14:paraId="2E274CF8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563" w:author="Pervova 21.1" w:date="2020-03-10T19:19:00Z"/>
              </w:rPr>
            </w:pPr>
            <w:ins w:id="3564" w:author="Pervova 21.1" w:date="2020-03-10T19:19:00Z">
              <w:r w:rsidRPr="000E1654">
                <w:t>:16S:CAINST</w:t>
              </w:r>
            </w:ins>
          </w:p>
        </w:tc>
        <w:tc>
          <w:tcPr>
            <w:tcW w:w="4762" w:type="dxa"/>
          </w:tcPr>
          <w:p w14:paraId="34C08123" w14:textId="77777777" w:rsidR="00F37EED" w:rsidRDefault="00F37EED" w:rsidP="00F37EED">
            <w:pPr>
              <w:numPr>
                <w:ilvl w:val="0"/>
                <w:numId w:val="1"/>
              </w:numPr>
              <w:ind w:left="0" w:firstLine="0"/>
              <w:rPr>
                <w:ins w:id="3565" w:author="Pervova 21.1" w:date="2020-03-10T19:19:00Z"/>
              </w:rPr>
            </w:pPr>
          </w:p>
        </w:tc>
      </w:tr>
    </w:tbl>
    <w:p w14:paraId="57777F86" w14:textId="4D7E8AF0" w:rsidR="00B26016" w:rsidRDefault="00B26016" w:rsidP="00EB3BCF">
      <w:pPr>
        <w:pStyle w:val="1"/>
      </w:pPr>
      <w:bookmarkStart w:id="3566" w:name="_Toc35984236"/>
      <w:bookmarkStart w:id="3567" w:name="_Toc36031431"/>
      <w:r w:rsidRPr="00573402">
        <w:t>Сообщение МТ56</w:t>
      </w:r>
      <w:r>
        <w:t xml:space="preserve">7. Статус головного депозитария </w:t>
      </w:r>
      <w:r w:rsidRPr="00F83010">
        <w:t>COMP</w:t>
      </w:r>
      <w:r>
        <w:t xml:space="preserve"> (</w:t>
      </w:r>
      <w:r w:rsidRPr="000866A5">
        <w:rPr>
          <w:lang w:val="en-US"/>
        </w:rPr>
        <w:t>PACK</w:t>
      </w:r>
      <w:r w:rsidRPr="0019626F">
        <w:t>)</w:t>
      </w:r>
      <w:bookmarkEnd w:id="3566"/>
      <w:bookmarkEnd w:id="3567"/>
    </w:p>
    <w:p w14:paraId="1E64192A" w14:textId="77777777" w:rsidR="00B26016" w:rsidRDefault="00B26016" w:rsidP="000866A5">
      <w:pPr>
        <w:numPr>
          <w:ilvl w:val="0"/>
          <w:numId w:val="1"/>
        </w:numPr>
        <w:ind w:left="0" w:firstLine="0"/>
      </w:pPr>
      <w:r w:rsidRPr="00F83010">
        <w:t>Легенда</w:t>
      </w:r>
      <w:r>
        <w:t xml:space="preserve">: </w:t>
      </w:r>
    </w:p>
    <w:p w14:paraId="01261FCD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НРД переслал </w:t>
      </w:r>
      <w:r>
        <w:t xml:space="preserve">поручение от </w:t>
      </w:r>
      <w:r w:rsidRPr="008F00E6">
        <w:t xml:space="preserve">депонента (код НРД МС0123456789) </w:t>
      </w:r>
      <w:r>
        <w:t xml:space="preserve"> </w:t>
      </w:r>
      <w:r w:rsidRPr="008F00E6">
        <w:t xml:space="preserve">с исходящим референсом 11111111 регистратору (код НРД MS0142000555). </w:t>
      </w:r>
    </w:p>
    <w:p w14:paraId="2E9EB026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При пересылке инструкции НРД присвоил </w:t>
      </w:r>
      <w:proofErr w:type="gramStart"/>
      <w:r w:rsidRPr="008F00E6">
        <w:t>исходящий</w:t>
      </w:r>
      <w:proofErr w:type="gramEnd"/>
      <w:r w:rsidRPr="008F00E6">
        <w:t xml:space="preserve"> референс: 33333333. </w:t>
      </w:r>
    </w:p>
    <w:p w14:paraId="18D86FE2" w14:textId="77777777" w:rsidR="00B26016" w:rsidRPr="008F00E6" w:rsidRDefault="00B26016" w:rsidP="000866A5">
      <w:pPr>
        <w:numPr>
          <w:ilvl w:val="0"/>
          <w:numId w:val="1"/>
        </w:numPr>
        <w:ind w:left="0" w:firstLine="0"/>
      </w:pPr>
      <w:r w:rsidRPr="008F00E6">
        <w:t xml:space="preserve">Регистратор получил </w:t>
      </w:r>
      <w:r>
        <w:t>поручение</w:t>
      </w:r>
      <w:r w:rsidRPr="008F00E6">
        <w:t>, успешно обработал, сформировал статус обработки инструкции и отправил его в НРД.</w:t>
      </w:r>
    </w:p>
    <w:p w14:paraId="4248FA6B" w14:textId="74DB7D1D" w:rsidR="00B26016" w:rsidRPr="008F00E6" w:rsidDel="00FC2267" w:rsidRDefault="00B26016" w:rsidP="000866A5">
      <w:pPr>
        <w:numPr>
          <w:ilvl w:val="0"/>
          <w:numId w:val="1"/>
        </w:numPr>
        <w:ind w:left="0" w:firstLine="0"/>
        <w:rPr>
          <w:del w:id="3568" w:author="Pervova 21.1" w:date="2020-03-11T12:24:00Z"/>
        </w:rPr>
      </w:pPr>
      <w:r w:rsidRPr="008F00E6">
        <w:t xml:space="preserve">НРД пересылает это сообщение </w:t>
      </w:r>
      <w:r>
        <w:t>МТ567</w:t>
      </w:r>
      <w:r w:rsidRPr="008F00E6">
        <w:t xml:space="preserve"> с референсом 22222222 со статусом обработки </w:t>
      </w:r>
      <w:r w:rsidRPr="00FC2267">
        <w:rPr>
          <w:lang w:val="en-US"/>
        </w:rPr>
        <w:t>PACK</w:t>
      </w:r>
      <w:r w:rsidRPr="008F00E6">
        <w:t xml:space="preserve"> (</w:t>
      </w:r>
      <w:r>
        <w:t xml:space="preserve">регистратор присвоил COMP (обработка завершена), но так как такого статуса нет в перечне </w:t>
      </w:r>
      <w:proofErr w:type="gramStart"/>
      <w:r>
        <w:t>допустимых</w:t>
      </w:r>
      <w:proofErr w:type="gramEnd"/>
      <w:r>
        <w:t xml:space="preserve"> в формате</w:t>
      </w:r>
      <w:r w:rsidRPr="00CA5A6F">
        <w:t xml:space="preserve"> </w:t>
      </w:r>
      <w:r w:rsidRPr="00FC2267">
        <w:rPr>
          <w:lang w:val="en-US"/>
        </w:rPr>
        <w:t>ISO</w:t>
      </w:r>
      <w:r>
        <w:t xml:space="preserve">15022, то он заменяется на </w:t>
      </w:r>
      <w:r w:rsidRPr="00FC2267">
        <w:rPr>
          <w:lang w:val="en-US"/>
        </w:rPr>
        <w:t>PACK</w:t>
      </w:r>
      <w:r>
        <w:t xml:space="preserve">, при этом в текстовом описании статуса указывается значения соответствующее статусу </w:t>
      </w:r>
      <w:r w:rsidRPr="00FC2267">
        <w:rPr>
          <w:lang w:val="en-US"/>
        </w:rPr>
        <w:t>COMP</w:t>
      </w:r>
      <w:r w:rsidRPr="00CA5A6F">
        <w:t>)</w:t>
      </w:r>
      <w:r w:rsidRPr="008F00E6">
        <w:t>.</w:t>
      </w:r>
    </w:p>
    <w:p w14:paraId="04BBBDBE" w14:textId="77777777" w:rsidR="00B26016" w:rsidRPr="00573402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14:paraId="23507E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16ADC2B" w14:textId="77777777" w:rsidR="00B26016" w:rsidRPr="00445088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7777777" w:rsidR="00B26016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14:paraId="3727B2F6" w14:textId="77777777" w:rsidTr="00871E2F">
        <w:tc>
          <w:tcPr>
            <w:tcW w:w="5488" w:type="dxa"/>
          </w:tcPr>
          <w:p w14:paraId="6217494B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3263BBC8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68F773BE" w14:textId="77777777" w:rsidTr="00871E2F">
        <w:tc>
          <w:tcPr>
            <w:tcW w:w="5488" w:type="dxa"/>
          </w:tcPr>
          <w:p w14:paraId="09094FE7" w14:textId="7515A016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ins w:id="3569" w:author="Pervova 21.1" w:date="2020-03-05T17:59:00Z">
              <w:r w:rsidR="00B81749" w:rsidRPr="00B81749">
                <w:rPr>
                  <w:sz w:val="24"/>
                  <w:szCs w:val="24"/>
                </w:rPr>
                <w:t>000001</w:t>
              </w:r>
            </w:ins>
            <w:del w:id="3570" w:author="Pervova 21.1" w:date="2020-03-05T17:59:00Z">
              <w:r w:rsidRPr="00393CC1" w:rsidDel="00B81749">
                <w:rPr>
                  <w:sz w:val="24"/>
                  <w:szCs w:val="24"/>
                </w:rPr>
                <w:delText>206081</w:delText>
              </w:r>
            </w:del>
            <w:r w:rsidRPr="00393CC1">
              <w:rPr>
                <w:sz w:val="24"/>
                <w:szCs w:val="24"/>
              </w:rPr>
              <w:t>X</w:t>
            </w:r>
            <w:ins w:id="3571" w:author="Pervova 21.1" w:date="2020-03-05T17:59:00Z">
              <w:r w:rsidR="00B81749">
                <w:rPr>
                  <w:sz w:val="24"/>
                  <w:szCs w:val="24"/>
                </w:rPr>
                <w:t>1</w:t>
              </w:r>
            </w:ins>
            <w:del w:id="3572" w:author="Pervova 21.1" w:date="2020-03-05T17:59:00Z">
              <w:r w:rsidRPr="00393CC1" w:rsidDel="00B81749">
                <w:rPr>
                  <w:sz w:val="24"/>
                  <w:szCs w:val="24"/>
                </w:rPr>
                <w:delText>5456</w:delText>
              </w:r>
            </w:del>
          </w:p>
        </w:tc>
        <w:tc>
          <w:tcPr>
            <w:tcW w:w="4762" w:type="dxa"/>
          </w:tcPr>
          <w:p w14:paraId="454AFDCD" w14:textId="20E8E013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14:paraId="512D7FAF" w14:textId="77777777" w:rsidTr="00871E2F">
        <w:tc>
          <w:tcPr>
            <w:tcW w:w="5488" w:type="dxa"/>
          </w:tcPr>
          <w:p w14:paraId="78202AC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0516A7BC" w14:textId="0A770689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573" w:author="Pervova 21.1" w:date="2020-03-02T22:04:00Z">
              <w:r w:rsidRPr="007F11DB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7F11DB" w14:paraId="418F4375" w14:textId="77777777" w:rsidTr="00871E2F">
        <w:tc>
          <w:tcPr>
            <w:tcW w:w="5488" w:type="dxa"/>
          </w:tcPr>
          <w:p w14:paraId="598832B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590F788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52E55EB9" w14:textId="77777777" w:rsidTr="00871E2F">
        <w:tc>
          <w:tcPr>
            <w:tcW w:w="5488" w:type="dxa"/>
          </w:tcPr>
          <w:p w14:paraId="301BC1BC" w14:textId="7AE0858E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lastRenderedPageBreak/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33E42828" w14:textId="682D0BB4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574" w:author="Pervova 21.1" w:date="2020-03-02T21:56:00Z">
              <w:r w:rsidRPr="007F11DB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7F11DB" w14:paraId="41B070FF" w14:textId="77777777" w:rsidTr="00871E2F">
        <w:tc>
          <w:tcPr>
            <w:tcW w:w="5488" w:type="dxa"/>
          </w:tcPr>
          <w:p w14:paraId="446FB107" w14:textId="066D843F" w:rsidR="007F11DB" w:rsidRPr="00393CC1" w:rsidRDefault="007F11DB" w:rsidP="00EC1D18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</w:t>
            </w:r>
            <w:ins w:id="3575" w:author="Pervova 21.1" w:date="2020-03-05T18:10:00Z">
              <w:r w:rsidR="00EC1D18">
                <w:rPr>
                  <w:sz w:val="24"/>
                  <w:szCs w:val="24"/>
                </w:rPr>
                <w:t>41000</w:t>
              </w:r>
            </w:ins>
            <w:del w:id="3576" w:author="Pervova 21.1" w:date="2020-03-05T18:10:00Z">
              <w:r w:rsidRPr="00393CC1" w:rsidDel="00EC1D18">
                <w:rPr>
                  <w:sz w:val="24"/>
                  <w:szCs w:val="24"/>
                </w:rPr>
                <w:delText>05940</w:delText>
              </w:r>
            </w:del>
          </w:p>
        </w:tc>
        <w:tc>
          <w:tcPr>
            <w:tcW w:w="4762" w:type="dxa"/>
          </w:tcPr>
          <w:p w14:paraId="0BE740DF" w14:textId="659C41C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577" w:author="Pervova 21.1" w:date="2020-03-02T21:59:00Z">
              <w:r w:rsidRPr="007F11DB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7F11DB" w14:paraId="54191E20" w14:textId="77777777" w:rsidTr="00871E2F">
        <w:tc>
          <w:tcPr>
            <w:tcW w:w="5488" w:type="dxa"/>
          </w:tcPr>
          <w:p w14:paraId="28EBB32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7544310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450EA27F" w14:textId="77777777" w:rsidTr="00871E2F">
        <w:tc>
          <w:tcPr>
            <w:tcW w:w="5488" w:type="dxa"/>
          </w:tcPr>
          <w:p w14:paraId="62A589F7" w14:textId="00AEA162" w:rsidR="007F11DB" w:rsidRPr="00393CC1" w:rsidRDefault="007F11DB" w:rsidP="00393CC1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03AAA87E" w14:textId="46B82627" w:rsidR="007F11DB" w:rsidRPr="00393CC1" w:rsidRDefault="00A61A61" w:rsidP="00A61A61">
            <w:pPr>
              <w:pStyle w:val="a7"/>
              <w:ind w:left="0"/>
              <w:rPr>
                <w:sz w:val="24"/>
                <w:szCs w:val="24"/>
              </w:rPr>
            </w:pPr>
            <w:ins w:id="3578" w:author="Pervova 25" w:date="2020-03-31T20:27:00Z">
              <w:r>
                <w:rPr>
                  <w:sz w:val="24"/>
                  <w:szCs w:val="24"/>
                </w:rPr>
                <w:t xml:space="preserve">Тип </w:t>
              </w:r>
            </w:ins>
            <w:proofErr w:type="gramStart"/>
            <w:ins w:id="3579" w:author="Pervova 25" w:date="2020-03-31T20:28:00Z">
              <w:r>
                <w:rPr>
                  <w:sz w:val="24"/>
                  <w:szCs w:val="24"/>
                </w:rPr>
                <w:t>связанного</w:t>
              </w:r>
              <w:proofErr w:type="gramEnd"/>
              <w:r>
                <w:rPr>
                  <w:sz w:val="24"/>
                  <w:szCs w:val="24"/>
                </w:rPr>
                <w:t xml:space="preserve"> </w:t>
              </w:r>
            </w:ins>
            <w:ins w:id="3580" w:author="Pervova 25" w:date="2020-03-31T20:27:00Z">
              <w:r>
                <w:rPr>
                  <w:sz w:val="24"/>
                  <w:szCs w:val="24"/>
                </w:rPr>
                <w:t>сообщения</w:t>
              </w:r>
            </w:ins>
            <w:ins w:id="3581" w:author="Pervova 25" w:date="2020-03-31T20:28:00Z">
              <w:r>
                <w:rPr>
                  <w:sz w:val="24"/>
                  <w:szCs w:val="24"/>
                </w:rPr>
                <w:t xml:space="preserve">. </w:t>
              </w:r>
            </w:ins>
            <w:r w:rsidR="007F11DB" w:rsidRPr="00393CC1">
              <w:rPr>
                <w:sz w:val="24"/>
                <w:szCs w:val="24"/>
              </w:rPr>
              <w:t xml:space="preserve">Заполняется, если </w:t>
            </w:r>
            <w:del w:id="3582" w:author="Pervova 25" w:date="2020-03-31T20:28:00Z">
              <w:r w:rsidR="007F11DB" w:rsidRPr="00393CC1" w:rsidDel="00A61A61">
                <w:rPr>
                  <w:sz w:val="24"/>
                  <w:szCs w:val="24"/>
                </w:rPr>
                <w:delText xml:space="preserve">поручение </w:delText>
              </w:r>
            </w:del>
            <w:ins w:id="3583" w:author="Pervova 25" w:date="2020-03-31T20:28:00Z">
              <w:r>
                <w:rPr>
                  <w:sz w:val="24"/>
                  <w:szCs w:val="24"/>
                </w:rPr>
                <w:t>инструкция</w:t>
              </w:r>
              <w:r w:rsidRPr="00393CC1">
                <w:rPr>
                  <w:sz w:val="24"/>
                  <w:szCs w:val="24"/>
                </w:rPr>
                <w:t xml:space="preserve"> </w:t>
              </w:r>
            </w:ins>
            <w:r w:rsidR="007F11DB" w:rsidRPr="00393CC1">
              <w:rPr>
                <w:sz w:val="24"/>
                <w:szCs w:val="24"/>
              </w:rPr>
              <w:t>был</w:t>
            </w:r>
            <w:ins w:id="3584" w:author="Pervova 25" w:date="2020-03-31T20:28:00Z">
              <w:r>
                <w:rPr>
                  <w:sz w:val="24"/>
                  <w:szCs w:val="24"/>
                </w:rPr>
                <w:t>а</w:t>
              </w:r>
            </w:ins>
            <w:del w:id="3585" w:author="Pervova 25" w:date="2020-03-31T20:28:00Z">
              <w:r w:rsidR="007F11DB" w:rsidRPr="00393CC1" w:rsidDel="00A61A61">
                <w:rPr>
                  <w:sz w:val="24"/>
                  <w:szCs w:val="24"/>
                </w:rPr>
                <w:delText>о</w:delText>
              </w:r>
            </w:del>
            <w:r w:rsidR="007F11DB" w:rsidRPr="00393CC1">
              <w:rPr>
                <w:sz w:val="24"/>
                <w:szCs w:val="24"/>
              </w:rPr>
              <w:t xml:space="preserve"> получен</w:t>
            </w:r>
            <w:ins w:id="3586" w:author="Pervova 25" w:date="2020-03-31T20:28:00Z">
              <w:r>
                <w:rPr>
                  <w:sz w:val="24"/>
                  <w:szCs w:val="24"/>
                </w:rPr>
                <w:t>а</w:t>
              </w:r>
            </w:ins>
            <w:del w:id="3587" w:author="Pervova 25" w:date="2020-03-31T20:28:00Z">
              <w:r w:rsidR="007F11DB" w:rsidRPr="00393CC1" w:rsidDel="00A61A61">
                <w:rPr>
                  <w:sz w:val="24"/>
                  <w:szCs w:val="24"/>
                </w:rPr>
                <w:delText>о</w:delText>
              </w:r>
            </w:del>
            <w:r w:rsidR="007F11DB" w:rsidRPr="00393CC1">
              <w:rPr>
                <w:sz w:val="24"/>
                <w:szCs w:val="24"/>
              </w:rPr>
              <w:t xml:space="preserve"> в сообщении МТ565</w:t>
            </w:r>
          </w:p>
        </w:tc>
      </w:tr>
      <w:tr w:rsidR="007F11DB" w14:paraId="1CEE3C0C" w14:textId="77777777" w:rsidTr="00871E2F">
        <w:tc>
          <w:tcPr>
            <w:tcW w:w="5488" w:type="dxa"/>
          </w:tcPr>
          <w:p w14:paraId="5D7CA8D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1267387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23F0EE4F" w14:textId="77777777" w:rsidTr="00871E2F">
        <w:tc>
          <w:tcPr>
            <w:tcW w:w="5488" w:type="dxa"/>
          </w:tcPr>
          <w:p w14:paraId="7A8253C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74D4D4B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41BF703F" w14:textId="77777777" w:rsidTr="00871E2F">
        <w:tc>
          <w:tcPr>
            <w:tcW w:w="5488" w:type="dxa"/>
          </w:tcPr>
          <w:p w14:paraId="6CF31C5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5935F6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16D50FE5" w14:textId="77777777" w:rsidTr="00871E2F">
        <w:tc>
          <w:tcPr>
            <w:tcW w:w="5488" w:type="dxa"/>
          </w:tcPr>
          <w:p w14:paraId="6841F07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4B2B4F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7F11DB" w14:paraId="3C43DD05" w14:textId="77777777" w:rsidTr="00871E2F">
        <w:tc>
          <w:tcPr>
            <w:tcW w:w="5488" w:type="dxa"/>
          </w:tcPr>
          <w:p w14:paraId="06CF857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23F94F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52096919" w14:textId="77777777" w:rsidTr="00871E2F">
        <w:tc>
          <w:tcPr>
            <w:tcW w:w="5488" w:type="dxa"/>
          </w:tcPr>
          <w:p w14:paraId="1282CF4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3F559A3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15B579C5" w14:textId="77777777" w:rsidTr="00871E2F">
        <w:tc>
          <w:tcPr>
            <w:tcW w:w="5488" w:type="dxa"/>
          </w:tcPr>
          <w:p w14:paraId="4E11C45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:25D::IPRC//PACK</w:t>
            </w:r>
          </w:p>
        </w:tc>
        <w:tc>
          <w:tcPr>
            <w:tcW w:w="4762" w:type="dxa"/>
          </w:tcPr>
          <w:p w14:paraId="1AA70D49" w14:textId="1EC175C6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588" w:author="Pervova 21.1" w:date="2020-03-03T14:02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3589" w:author="Pervova 21.1" w:date="2020-03-03T14:02:00Z">
              <w:r w:rsidR="007F11DB" w:rsidRPr="00393CC1" w:rsidDel="00EF7E68">
                <w:rPr>
                  <w:sz w:val="24"/>
                  <w:szCs w:val="24"/>
                </w:rPr>
                <w:delText>С</w:delText>
              </w:r>
            </w:del>
            <w:r w:rsidR="007F11DB" w:rsidRPr="00393CC1">
              <w:rPr>
                <w:sz w:val="24"/>
                <w:szCs w:val="24"/>
              </w:rPr>
              <w:t>татус</w:t>
            </w:r>
            <w:ins w:id="3590" w:author="Pervova 21.1" w:date="2020-03-03T14:02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7F11DB" w14:paraId="00049286" w14:textId="77777777" w:rsidTr="00871E2F">
        <w:tc>
          <w:tcPr>
            <w:tcW w:w="5488" w:type="dxa"/>
          </w:tcPr>
          <w:p w14:paraId="6E0D42A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DC2AA1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14:paraId="4CFFE686" w14:textId="77777777" w:rsidTr="00871E2F">
        <w:tc>
          <w:tcPr>
            <w:tcW w:w="5488" w:type="dxa"/>
          </w:tcPr>
          <w:p w14:paraId="4A75C17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:24B::PACK//NARR</w:t>
            </w:r>
          </w:p>
        </w:tc>
        <w:tc>
          <w:tcPr>
            <w:tcW w:w="4762" w:type="dxa"/>
          </w:tcPr>
          <w:p w14:paraId="228B170C" w14:textId="1D85D39A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591" w:author="Pervova 21.1" w:date="2020-03-03T14:02:00Z">
              <w:r>
                <w:rPr>
                  <w:sz w:val="24"/>
                  <w:szCs w:val="24"/>
                </w:rPr>
                <w:t xml:space="preserve">Код причины </w:t>
              </w:r>
            </w:ins>
            <w:r w:rsidR="007F11DB" w:rsidRPr="00393CC1">
              <w:rPr>
                <w:sz w:val="24"/>
                <w:szCs w:val="24"/>
                <w:lang w:val="en-US"/>
              </w:rPr>
              <w:t>NARR</w:t>
            </w:r>
            <w:r w:rsidR="007F11DB" w:rsidRPr="00EF7E68">
              <w:rPr>
                <w:sz w:val="24"/>
                <w:szCs w:val="24"/>
              </w:rPr>
              <w:t xml:space="preserve"> </w:t>
            </w:r>
            <w:del w:id="3592" w:author="Pervova 21.1" w:date="2020-03-03T14:02:00Z">
              <w:r w:rsidR="007F11DB" w:rsidRPr="00EF7E68" w:rsidDel="00EF7E68">
                <w:rPr>
                  <w:sz w:val="24"/>
                  <w:szCs w:val="24"/>
                </w:rPr>
                <w:delText>-</w:delText>
              </w:r>
            </w:del>
            <w:ins w:id="3593" w:author="Pervova 21.1" w:date="2020-03-03T14:02:00Z">
              <w:r w:rsidRPr="00EF7E68">
                <w:rPr>
                  <w:sz w:val="24"/>
                  <w:szCs w:val="24"/>
                </w:rPr>
                <w:t>–</w:t>
              </w:r>
            </w:ins>
            <w:r w:rsidR="007F11DB" w:rsidRPr="00EF7E68">
              <w:rPr>
                <w:sz w:val="24"/>
                <w:szCs w:val="24"/>
              </w:rPr>
              <w:t xml:space="preserve"> </w:t>
            </w:r>
            <w:ins w:id="3594" w:author="Pervova 21.1" w:date="2020-03-03T14:02:00Z">
              <w:r>
                <w:rPr>
                  <w:sz w:val="24"/>
                  <w:szCs w:val="24"/>
                </w:rPr>
                <w:t xml:space="preserve">см. </w:t>
              </w:r>
              <w:proofErr w:type="gramStart"/>
              <w:r>
                <w:rPr>
                  <w:sz w:val="24"/>
                  <w:szCs w:val="24"/>
                </w:rPr>
                <w:t>т</w:t>
              </w:r>
            </w:ins>
            <w:del w:id="3595" w:author="Pervova 21.1" w:date="2020-03-03T14:02:00Z">
              <w:r w:rsidR="007F11DB" w:rsidRPr="00393CC1" w:rsidDel="00EF7E68">
                <w:rPr>
                  <w:sz w:val="24"/>
                  <w:szCs w:val="24"/>
                </w:rPr>
                <w:delText>Т</w:delText>
              </w:r>
            </w:del>
            <w:r w:rsidR="007F11DB" w:rsidRPr="00393CC1">
              <w:rPr>
                <w:sz w:val="24"/>
                <w:szCs w:val="24"/>
              </w:rPr>
              <w:t>екстовое</w:t>
            </w:r>
            <w:proofErr w:type="gramEnd"/>
            <w:r w:rsidR="007F11DB" w:rsidRPr="00393CC1">
              <w:rPr>
                <w:sz w:val="24"/>
                <w:szCs w:val="24"/>
              </w:rPr>
              <w:t xml:space="preserve"> описание </w:t>
            </w:r>
            <w:ins w:id="3596" w:author="Pervova 21.1" w:date="2020-03-03T14:02:00Z">
              <w:r>
                <w:rPr>
                  <w:sz w:val="24"/>
                  <w:szCs w:val="24"/>
                </w:rPr>
                <w:t>причины</w:t>
              </w:r>
            </w:ins>
            <w:del w:id="3597" w:author="Pervova 21.1" w:date="2020-03-03T14:02:00Z">
              <w:r w:rsidR="007F11DB" w:rsidRPr="00393CC1" w:rsidDel="00EF7E68">
                <w:rPr>
                  <w:sz w:val="24"/>
                  <w:szCs w:val="24"/>
                </w:rPr>
                <w:delText>статуса</w:delText>
              </w:r>
            </w:del>
          </w:p>
        </w:tc>
      </w:tr>
      <w:tr w:rsidR="00EF7E68" w:rsidRPr="0010040E" w14:paraId="2306916A" w14:textId="77777777" w:rsidTr="00871E2F">
        <w:tc>
          <w:tcPr>
            <w:tcW w:w="5488" w:type="dxa"/>
          </w:tcPr>
          <w:p w14:paraId="103B813E" w14:textId="0E09BB3F" w:rsidR="00EF7E68" w:rsidRPr="00947A9C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947A9C">
              <w:rPr>
                <w:sz w:val="24"/>
                <w:szCs w:val="24"/>
                <w:lang w:val="en-US"/>
              </w:rPr>
              <w:t>:70</w:t>
            </w:r>
            <w:r w:rsidRPr="00393CC1">
              <w:rPr>
                <w:sz w:val="24"/>
                <w:szCs w:val="24"/>
                <w:lang w:val="en-US"/>
              </w:rPr>
              <w:t>D</w:t>
            </w:r>
            <w:r w:rsidRPr="00947A9C">
              <w:rPr>
                <w:sz w:val="24"/>
                <w:szCs w:val="24"/>
                <w:lang w:val="en-US"/>
              </w:rPr>
              <w:t>::</w:t>
            </w:r>
            <w:r w:rsidRPr="00393CC1">
              <w:rPr>
                <w:sz w:val="24"/>
                <w:szCs w:val="24"/>
                <w:lang w:val="en-US"/>
              </w:rPr>
              <w:t>REAS</w:t>
            </w:r>
            <w:r w:rsidRPr="00947A9C">
              <w:rPr>
                <w:sz w:val="24"/>
                <w:szCs w:val="24"/>
                <w:lang w:val="en-US"/>
              </w:rPr>
              <w:t>//'</w:t>
            </w:r>
            <w:r w:rsidRPr="00393CC1">
              <w:rPr>
                <w:sz w:val="24"/>
                <w:szCs w:val="24"/>
                <w:lang w:val="en-US"/>
              </w:rPr>
              <w:t>OBRABOTKA</w:t>
            </w:r>
            <w:r w:rsidRPr="00947A9C">
              <w:rPr>
                <w:sz w:val="24"/>
                <w:szCs w:val="24"/>
                <w:lang w:val="en-US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B</w:t>
            </w:r>
            <w:r>
              <w:rPr>
                <w:sz w:val="24"/>
                <w:szCs w:val="24"/>
                <w:lang w:val="en-US"/>
              </w:rPr>
              <w:t>Y</w:t>
            </w:r>
            <w:r w:rsidRPr="00393CC1">
              <w:rPr>
                <w:sz w:val="24"/>
                <w:szCs w:val="24"/>
                <w:lang w:val="en-US"/>
              </w:rPr>
              <w:t>LA</w:t>
            </w:r>
            <w:r w:rsidRPr="00947A9C">
              <w:rPr>
                <w:sz w:val="24"/>
                <w:szCs w:val="24"/>
                <w:lang w:val="en-US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ZAVER</w:t>
            </w:r>
            <w:r>
              <w:rPr>
                <w:sz w:val="24"/>
                <w:szCs w:val="24"/>
                <w:lang w:val="en-US"/>
              </w:rPr>
              <w:t>Q</w:t>
            </w:r>
            <w:r w:rsidRPr="00393CC1">
              <w:rPr>
                <w:sz w:val="24"/>
                <w:szCs w:val="24"/>
                <w:lang w:val="en-US"/>
              </w:rPr>
              <w:t>ENA</w:t>
            </w:r>
          </w:p>
        </w:tc>
        <w:tc>
          <w:tcPr>
            <w:tcW w:w="4762" w:type="dxa"/>
          </w:tcPr>
          <w:p w14:paraId="55D9E3D7" w14:textId="5D0C326D" w:rsidR="00EF7E68" w:rsidRPr="00EF7E68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proofErr w:type="gramStart"/>
            <w:ins w:id="3598" w:author="Pervova 21.1" w:date="2020-03-03T14:01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EF2B88" w14:paraId="4C705F3D" w14:textId="77777777" w:rsidTr="00871E2F">
        <w:tc>
          <w:tcPr>
            <w:tcW w:w="5488" w:type="dxa"/>
          </w:tcPr>
          <w:p w14:paraId="4E054EF9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3CB37A87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389DD955" w14:textId="77777777" w:rsidTr="00871E2F">
        <w:tc>
          <w:tcPr>
            <w:tcW w:w="5488" w:type="dxa"/>
          </w:tcPr>
          <w:p w14:paraId="0E028AF8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1299FD79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778A248F" w14:textId="77777777" w:rsidTr="00871E2F">
        <w:tc>
          <w:tcPr>
            <w:tcW w:w="5488" w:type="dxa"/>
          </w:tcPr>
          <w:p w14:paraId="1AA76B92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3D683C7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5BBF0847" w14:textId="77777777" w:rsidTr="00871E2F">
        <w:tc>
          <w:tcPr>
            <w:tcW w:w="5488" w:type="dxa"/>
          </w:tcPr>
          <w:p w14:paraId="09A975CB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45189954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0BB8A64A" w14:textId="77777777" w:rsidTr="00871E2F">
        <w:tc>
          <w:tcPr>
            <w:tcW w:w="5488" w:type="dxa"/>
          </w:tcPr>
          <w:p w14:paraId="4AAD60B0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7863120E" w14:textId="7074BA50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Код НРД </w:t>
            </w:r>
            <w:proofErr w:type="gramStart"/>
            <w:r w:rsidRPr="00393CC1">
              <w:rPr>
                <w:sz w:val="24"/>
                <w:szCs w:val="24"/>
              </w:rPr>
              <w:t>инструктирующей</w:t>
            </w:r>
            <w:proofErr w:type="gramEnd"/>
            <w:r w:rsidRPr="00393CC1">
              <w:rPr>
                <w:sz w:val="24"/>
                <w:szCs w:val="24"/>
              </w:rPr>
              <w:t xml:space="preserve"> стороны (организация</w:t>
            </w:r>
            <w:ins w:id="3599" w:author="Pervova 21.1" w:date="2020-03-03T14:03:00Z">
              <w:r w:rsidR="00EF7E68">
                <w:rPr>
                  <w:sz w:val="24"/>
                  <w:szCs w:val="24"/>
                </w:rPr>
                <w:t>,</w:t>
              </w:r>
            </w:ins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EF2B88" w14:paraId="508B2E0C" w14:textId="77777777" w:rsidTr="00871E2F">
        <w:tc>
          <w:tcPr>
            <w:tcW w:w="5488" w:type="dxa"/>
          </w:tcPr>
          <w:p w14:paraId="45D01A75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5B93CF79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2B88" w14:paraId="269D638F" w14:textId="77777777" w:rsidTr="00871E2F">
        <w:tc>
          <w:tcPr>
            <w:tcW w:w="5488" w:type="dxa"/>
          </w:tcPr>
          <w:p w14:paraId="06725B14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7777777" w:rsidR="00EF2B88" w:rsidRPr="00393CC1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</w:tbl>
    <w:p w14:paraId="7F012DB3" w14:textId="4B9B3491" w:rsidR="00B26016" w:rsidRDefault="00187259" w:rsidP="000866A5">
      <w:pPr>
        <w:pStyle w:val="1"/>
        <w:numPr>
          <w:ilvl w:val="0"/>
          <w:numId w:val="2"/>
        </w:numPr>
        <w:ind w:left="0" w:firstLine="0"/>
      </w:pPr>
      <w:del w:id="3600" w:author="Pervova 21.1" w:date="2020-03-06T12:58:00Z">
        <w:r w:rsidRPr="00871E2F" w:rsidDel="00D3654A">
          <w:delText xml:space="preserve"> </w:delText>
        </w:r>
      </w:del>
      <w:bookmarkStart w:id="3601" w:name="_Toc35984237"/>
      <w:bookmarkStart w:id="3602" w:name="_Toc36031432"/>
      <w:r w:rsidR="00B26016">
        <w:t>С</w:t>
      </w:r>
      <w:r w:rsidR="00B26016" w:rsidRPr="00573402">
        <w:t>ообщение МТ56</w:t>
      </w:r>
      <w:r w:rsidR="00B26016">
        <w:t>7.</w:t>
      </w:r>
      <w:r w:rsidR="00B26016" w:rsidRPr="00C45394">
        <w:t xml:space="preserve"> </w:t>
      </w:r>
      <w:r w:rsidR="00B26016">
        <w:t xml:space="preserve">Статус </w:t>
      </w:r>
      <w:r w:rsidR="00AB6340">
        <w:t>регистратора</w:t>
      </w:r>
      <w:r w:rsidR="00B26016">
        <w:t xml:space="preserve"> </w:t>
      </w:r>
      <w:r w:rsidR="00B26016">
        <w:rPr>
          <w:lang w:val="en-US"/>
        </w:rPr>
        <w:t>REJT</w:t>
      </w:r>
      <w:bookmarkEnd w:id="3601"/>
      <w:bookmarkEnd w:id="3602"/>
    </w:p>
    <w:p w14:paraId="6B433A8A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F83010">
        <w:t xml:space="preserve">НРД переслал </w:t>
      </w:r>
      <w:r>
        <w:t>поручение депонента</w:t>
      </w:r>
      <w:r w:rsidRPr="00F83010">
        <w:t xml:space="preserve"> (код НРД МС0123456789) с исходящим референсом 11111111 регистратору (код НРД MS0142000555). </w:t>
      </w:r>
    </w:p>
    <w:p w14:paraId="0D29AC8F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F83010">
        <w:t xml:space="preserve">При пересылке инструкции НРД присвоил </w:t>
      </w:r>
      <w:proofErr w:type="gramStart"/>
      <w:r w:rsidRPr="00F83010">
        <w:t>исходящий</w:t>
      </w:r>
      <w:proofErr w:type="gramEnd"/>
      <w:r w:rsidRPr="00F83010">
        <w:t xml:space="preserve"> референс: 33333333. </w:t>
      </w:r>
    </w:p>
    <w:p w14:paraId="12CD9722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>
        <w:t>Поручение</w:t>
      </w:r>
      <w:r w:rsidRPr="00F83010">
        <w:t xml:space="preserve"> не прошло проверки на стороне регистратора. Соответствующий статус был передан регистратором в НРД.</w:t>
      </w:r>
    </w:p>
    <w:p w14:paraId="742BBB21" w14:textId="2C554D2F" w:rsidR="00B26016" w:rsidRPr="00F83010" w:rsidDel="00FC2267" w:rsidRDefault="00B26016" w:rsidP="000866A5">
      <w:pPr>
        <w:numPr>
          <w:ilvl w:val="0"/>
          <w:numId w:val="1"/>
        </w:numPr>
        <w:ind w:left="0" w:firstLine="0"/>
        <w:rPr>
          <w:del w:id="3603" w:author="Pervova 21.1" w:date="2020-03-11T12:24:00Z"/>
        </w:rPr>
      </w:pPr>
      <w:r w:rsidRPr="00F83010">
        <w:t xml:space="preserve">НРД пересылает это сообщение </w:t>
      </w:r>
      <w:r>
        <w:t>МТ567</w:t>
      </w:r>
      <w:r w:rsidRPr="00F83010">
        <w:t xml:space="preserve"> с референсом 22222222 со статусом обработки REJT (отказано) депоненту. </w:t>
      </w:r>
    </w:p>
    <w:p w14:paraId="4CB6E1A4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F2134A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1EFB25C6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75FE99DC" w14:textId="77777777" w:rsidTr="00871E2F">
        <w:tc>
          <w:tcPr>
            <w:tcW w:w="5488" w:type="dxa"/>
          </w:tcPr>
          <w:p w14:paraId="57EE3B1E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695ED42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2380F220" w14:textId="77777777" w:rsidTr="00871E2F">
        <w:tc>
          <w:tcPr>
            <w:tcW w:w="5488" w:type="dxa"/>
          </w:tcPr>
          <w:p w14:paraId="4361931E" w14:textId="67138836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ins w:id="3604" w:author="Pervova 21.1" w:date="2020-03-05T17:59:00Z">
              <w:r w:rsidR="00B81749" w:rsidRPr="00B81749">
                <w:rPr>
                  <w:sz w:val="24"/>
                  <w:szCs w:val="24"/>
                </w:rPr>
                <w:t>000001</w:t>
              </w:r>
            </w:ins>
            <w:del w:id="3605" w:author="Pervova 21.1" w:date="2020-03-05T17:59:00Z">
              <w:r w:rsidRPr="00393CC1" w:rsidDel="00B81749">
                <w:rPr>
                  <w:sz w:val="24"/>
                  <w:szCs w:val="24"/>
                </w:rPr>
                <w:delText>206081</w:delText>
              </w:r>
            </w:del>
            <w:r w:rsidRPr="00393CC1">
              <w:rPr>
                <w:sz w:val="24"/>
                <w:szCs w:val="24"/>
              </w:rPr>
              <w:t>X</w:t>
            </w:r>
            <w:ins w:id="3606" w:author="Pervova 21.1" w:date="2020-03-05T17:59:00Z">
              <w:r w:rsidR="00B81749">
                <w:rPr>
                  <w:sz w:val="24"/>
                  <w:szCs w:val="24"/>
                </w:rPr>
                <w:t>1</w:t>
              </w:r>
            </w:ins>
            <w:del w:id="3607" w:author="Pervova 21.1" w:date="2020-03-05T17:59:00Z">
              <w:r w:rsidRPr="00393CC1" w:rsidDel="00B81749">
                <w:rPr>
                  <w:sz w:val="24"/>
                  <w:szCs w:val="24"/>
                </w:rPr>
                <w:delText>5456</w:delText>
              </w:r>
            </w:del>
          </w:p>
        </w:tc>
        <w:tc>
          <w:tcPr>
            <w:tcW w:w="4762" w:type="dxa"/>
          </w:tcPr>
          <w:p w14:paraId="1155CC0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14A4DB84" w14:textId="77777777" w:rsidTr="007F11DB">
        <w:trPr>
          <w:trHeight w:val="175"/>
        </w:trPr>
        <w:tc>
          <w:tcPr>
            <w:tcW w:w="5488" w:type="dxa"/>
          </w:tcPr>
          <w:p w14:paraId="24D57757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C50038C" w14:textId="1A56B1BB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08" w:author="Pervova 21.1" w:date="2020-03-02T22:04:00Z">
              <w:r w:rsidRPr="007F11DB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7F11DB" w:rsidRPr="001D1D18" w14:paraId="75AF024C" w14:textId="77777777" w:rsidTr="00871E2F">
        <w:tc>
          <w:tcPr>
            <w:tcW w:w="5488" w:type="dxa"/>
          </w:tcPr>
          <w:p w14:paraId="13861FA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B786B0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6DEF3B3B" w14:textId="77777777" w:rsidTr="00871E2F">
        <w:tc>
          <w:tcPr>
            <w:tcW w:w="5488" w:type="dxa"/>
          </w:tcPr>
          <w:p w14:paraId="55F80921" w14:textId="048B502B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27832A01" w14:textId="45DF57F8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09" w:author="Pervova 21.1" w:date="2020-03-02T21:56:00Z">
              <w:r w:rsidRPr="007F11DB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7F11DB" w:rsidRPr="00E33FA3" w14:paraId="35B7E3A1" w14:textId="77777777" w:rsidTr="00871E2F">
        <w:tc>
          <w:tcPr>
            <w:tcW w:w="5488" w:type="dxa"/>
          </w:tcPr>
          <w:p w14:paraId="0DC04298" w14:textId="2558A094" w:rsidR="007F11DB" w:rsidRPr="00393CC1" w:rsidRDefault="007F11DB" w:rsidP="00EC1D18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</w:t>
            </w:r>
            <w:ins w:id="3610" w:author="Pervova 21.1" w:date="2020-03-05T18:08:00Z">
              <w:r w:rsidR="00EC1D18">
                <w:rPr>
                  <w:sz w:val="24"/>
                  <w:szCs w:val="24"/>
                </w:rPr>
                <w:t>41000</w:t>
              </w:r>
            </w:ins>
            <w:del w:id="3611" w:author="Pervova 21.1" w:date="2020-03-05T18:08:00Z">
              <w:r w:rsidRPr="00393CC1" w:rsidDel="00EC1D18">
                <w:rPr>
                  <w:sz w:val="24"/>
                  <w:szCs w:val="24"/>
                </w:rPr>
                <w:delText>05940</w:delText>
              </w:r>
            </w:del>
          </w:p>
        </w:tc>
        <w:tc>
          <w:tcPr>
            <w:tcW w:w="4762" w:type="dxa"/>
          </w:tcPr>
          <w:p w14:paraId="23C773F2" w14:textId="1312206A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12" w:author="Pervova 21.1" w:date="2020-03-02T21:59:00Z">
              <w:r w:rsidRPr="007F11DB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7F11DB" w14:paraId="7315C853" w14:textId="77777777" w:rsidTr="00871E2F">
        <w:tc>
          <w:tcPr>
            <w:tcW w:w="5488" w:type="dxa"/>
          </w:tcPr>
          <w:p w14:paraId="6AA473B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41F8710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42B2ECC7" w14:textId="77777777" w:rsidTr="00871E2F">
        <w:tc>
          <w:tcPr>
            <w:tcW w:w="5488" w:type="dxa"/>
          </w:tcPr>
          <w:p w14:paraId="25B318BB" w14:textId="2CAA873F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62C88C1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7F11DB" w:rsidRPr="00AF4D92" w14:paraId="5CE5A3C8" w14:textId="77777777" w:rsidTr="00871E2F">
        <w:tc>
          <w:tcPr>
            <w:tcW w:w="5488" w:type="dxa"/>
          </w:tcPr>
          <w:p w14:paraId="65325E6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585C02D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36AD5AB8" w14:textId="77777777" w:rsidTr="00871E2F">
        <w:tc>
          <w:tcPr>
            <w:tcW w:w="5488" w:type="dxa"/>
          </w:tcPr>
          <w:p w14:paraId="70C919E7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6DF3A27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7ED2FA2E" w14:textId="77777777" w:rsidTr="00871E2F">
        <w:tc>
          <w:tcPr>
            <w:tcW w:w="5488" w:type="dxa"/>
          </w:tcPr>
          <w:p w14:paraId="337E1F6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0888AFF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459D3DE6" w14:textId="77777777" w:rsidTr="00871E2F">
        <w:tc>
          <w:tcPr>
            <w:tcW w:w="5488" w:type="dxa"/>
          </w:tcPr>
          <w:p w14:paraId="7ED4AF0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:20C::PREV//33333333</w:t>
            </w:r>
          </w:p>
        </w:tc>
        <w:tc>
          <w:tcPr>
            <w:tcW w:w="4762" w:type="dxa"/>
          </w:tcPr>
          <w:p w14:paraId="404C2E69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Исходящий референс НРД переданной инструкции депонента</w:t>
            </w:r>
          </w:p>
        </w:tc>
      </w:tr>
      <w:tr w:rsidR="007F11DB" w:rsidRPr="00AF4D92" w14:paraId="1A45B168" w14:textId="77777777" w:rsidTr="00871E2F">
        <w:tc>
          <w:tcPr>
            <w:tcW w:w="5488" w:type="dxa"/>
          </w:tcPr>
          <w:p w14:paraId="3C5C6C8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0BC7E4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C9B16F8" w14:textId="77777777" w:rsidTr="00871E2F">
        <w:tc>
          <w:tcPr>
            <w:tcW w:w="5488" w:type="dxa"/>
          </w:tcPr>
          <w:p w14:paraId="7EB3920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lastRenderedPageBreak/>
              <w:t>:16R:STAT</w:t>
            </w:r>
          </w:p>
        </w:tc>
        <w:tc>
          <w:tcPr>
            <w:tcW w:w="4762" w:type="dxa"/>
          </w:tcPr>
          <w:p w14:paraId="49F73AE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1F0C85C1" w14:textId="77777777" w:rsidTr="00871E2F">
        <w:tc>
          <w:tcPr>
            <w:tcW w:w="5488" w:type="dxa"/>
          </w:tcPr>
          <w:p w14:paraId="54CCEF4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5043FB2" w14:textId="57E2BE02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613" w:author="Pervova 21.1" w:date="2020-03-03T14:02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3614" w:author="Pervova 21.1" w:date="2020-03-03T14:02:00Z">
              <w:r w:rsidR="007F11DB" w:rsidRPr="00393CC1" w:rsidDel="00EF7E68">
                <w:rPr>
                  <w:sz w:val="24"/>
                  <w:szCs w:val="24"/>
                </w:rPr>
                <w:delText>С</w:delText>
              </w:r>
            </w:del>
            <w:r w:rsidR="007F11DB" w:rsidRPr="00393CC1">
              <w:rPr>
                <w:sz w:val="24"/>
                <w:szCs w:val="24"/>
              </w:rPr>
              <w:t>татус</w:t>
            </w:r>
            <w:ins w:id="3615" w:author="Pervova 21.1" w:date="2020-03-03T14:02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7F11DB" w:rsidRPr="00AF4D92" w14:paraId="008D2F91" w14:textId="77777777" w:rsidTr="00871E2F">
        <w:tc>
          <w:tcPr>
            <w:tcW w:w="5488" w:type="dxa"/>
          </w:tcPr>
          <w:p w14:paraId="3E73FAC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026890F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2AC85EE7" w14:textId="77777777" w:rsidTr="00871E2F">
        <w:tc>
          <w:tcPr>
            <w:tcW w:w="5488" w:type="dxa"/>
          </w:tcPr>
          <w:p w14:paraId="4366822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LATE</w:t>
            </w:r>
          </w:p>
        </w:tc>
        <w:tc>
          <w:tcPr>
            <w:tcW w:w="4762" w:type="dxa"/>
          </w:tcPr>
          <w:p w14:paraId="4E9AFC28" w14:textId="5C203540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616" w:author="Pervova 21.1" w:date="2020-03-03T14:02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п</w:t>
              </w:r>
            </w:ins>
            <w:proofErr w:type="gramEnd"/>
            <w:del w:id="3617" w:author="Pervova 21.1" w:date="2020-03-03T14:03:00Z">
              <w:r w:rsidR="007F11DB" w:rsidRPr="00393CC1" w:rsidDel="00EF7E68">
                <w:rPr>
                  <w:sz w:val="24"/>
                  <w:szCs w:val="24"/>
                </w:rPr>
                <w:delText>П</w:delText>
              </w:r>
            </w:del>
            <w:r w:rsidR="007F11DB" w:rsidRPr="00393CC1">
              <w:rPr>
                <w:sz w:val="24"/>
                <w:szCs w:val="24"/>
              </w:rPr>
              <w:t>ричин</w:t>
            </w:r>
            <w:ins w:id="3618" w:author="Pervova 21.1" w:date="2020-03-03T14:03:00Z">
              <w:r>
                <w:rPr>
                  <w:sz w:val="24"/>
                  <w:szCs w:val="24"/>
                </w:rPr>
                <w:t>ы</w:t>
              </w:r>
            </w:ins>
            <w:del w:id="3619" w:author="Pervova 21.1" w:date="2020-03-03T14:03:00Z">
              <w:r w:rsidR="007F11DB" w:rsidRPr="00393CC1" w:rsidDel="00EF7E68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7F11DB" w:rsidRPr="001D1D18" w14:paraId="780B8AA7" w14:textId="77777777" w:rsidTr="00871E2F">
        <w:tc>
          <w:tcPr>
            <w:tcW w:w="5488" w:type="dxa"/>
          </w:tcPr>
          <w:p w14:paraId="63ED8B9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2B124C7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6B67FA10" w14:textId="77777777" w:rsidTr="00871E2F">
        <w:tc>
          <w:tcPr>
            <w:tcW w:w="5488" w:type="dxa"/>
          </w:tcPr>
          <w:p w14:paraId="6DD30F5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4FF90E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2CB2F0B" w14:textId="77777777" w:rsidTr="00871E2F">
        <w:tc>
          <w:tcPr>
            <w:tcW w:w="5488" w:type="dxa"/>
          </w:tcPr>
          <w:p w14:paraId="0EF11E7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532A8F6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B92505A" w14:textId="77777777" w:rsidTr="00871E2F">
        <w:tc>
          <w:tcPr>
            <w:tcW w:w="5488" w:type="dxa"/>
          </w:tcPr>
          <w:p w14:paraId="67D8725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75A6658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610E099E" w14:textId="77777777" w:rsidTr="00871E2F">
        <w:tc>
          <w:tcPr>
            <w:tcW w:w="5488" w:type="dxa"/>
          </w:tcPr>
          <w:p w14:paraId="072151D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:95R::MEOR/NSDR/MS0142000555</w:t>
            </w:r>
          </w:p>
        </w:tc>
        <w:tc>
          <w:tcPr>
            <w:tcW w:w="4762" w:type="dxa"/>
          </w:tcPr>
          <w:p w14:paraId="244E0B23" w14:textId="4E840F4F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Код НРД </w:t>
            </w:r>
            <w:proofErr w:type="gramStart"/>
            <w:r w:rsidRPr="00393CC1">
              <w:rPr>
                <w:sz w:val="24"/>
                <w:szCs w:val="24"/>
              </w:rPr>
              <w:t>инструктирующей</w:t>
            </w:r>
            <w:proofErr w:type="gramEnd"/>
            <w:r w:rsidRPr="00393CC1">
              <w:rPr>
                <w:sz w:val="24"/>
                <w:szCs w:val="24"/>
              </w:rPr>
              <w:t xml:space="preserve"> стороны (организация</w:t>
            </w:r>
            <w:ins w:id="3620" w:author="Pervova 21.1" w:date="2020-03-03T14:03:00Z">
              <w:r w:rsidR="00EF7E68">
                <w:rPr>
                  <w:sz w:val="24"/>
                  <w:szCs w:val="24"/>
                </w:rPr>
                <w:t>,</w:t>
              </w:r>
            </w:ins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7F11DB" w:rsidRPr="00AF4D92" w14:paraId="6A725BBB" w14:textId="77777777" w:rsidTr="00871E2F">
        <w:tc>
          <w:tcPr>
            <w:tcW w:w="5488" w:type="dxa"/>
          </w:tcPr>
          <w:p w14:paraId="7293CC4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2B11F1B4" w14:textId="77777777" w:rsidR="007F11DB" w:rsidRPr="00393CC1" w:rsidRDefault="007F11DB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403610DE" w14:textId="61EA4A6B" w:rsidR="00B26016" w:rsidRDefault="00187259" w:rsidP="000866A5">
      <w:pPr>
        <w:pStyle w:val="1"/>
        <w:numPr>
          <w:ilvl w:val="0"/>
          <w:numId w:val="2"/>
        </w:numPr>
        <w:ind w:left="0" w:firstLine="0"/>
      </w:pPr>
      <w:del w:id="3621" w:author="Pervova 21.1" w:date="2020-03-06T12:58:00Z">
        <w:r w:rsidRPr="00871E2F" w:rsidDel="00D3654A">
          <w:delText xml:space="preserve"> </w:delText>
        </w:r>
      </w:del>
      <w:bookmarkStart w:id="3622" w:name="_Toc35984238"/>
      <w:bookmarkStart w:id="3623" w:name="_Toc36031433"/>
      <w:r w:rsidR="00B26016">
        <w:t>С</w:t>
      </w:r>
      <w:r w:rsidR="00B26016" w:rsidRPr="00573402">
        <w:t>ообщение МТ56</w:t>
      </w:r>
      <w:r w:rsidR="00B26016">
        <w:t>7. Статус</w:t>
      </w:r>
      <w:r w:rsidR="00B26016" w:rsidRPr="0019626F">
        <w:t xml:space="preserve"> </w:t>
      </w:r>
      <w:r w:rsidR="00B26016">
        <w:t xml:space="preserve">НРД </w:t>
      </w:r>
      <w:r w:rsidR="00B26016">
        <w:rPr>
          <w:lang w:val="en-US"/>
        </w:rPr>
        <w:t>PEND</w:t>
      </w:r>
      <w:r w:rsidR="00B26016">
        <w:t>.</w:t>
      </w:r>
      <w:bookmarkEnd w:id="3622"/>
      <w:bookmarkEnd w:id="3623"/>
      <w:r w:rsidR="00B26016">
        <w:t xml:space="preserve"> </w:t>
      </w:r>
    </w:p>
    <w:p w14:paraId="7531D8C1" w14:textId="77777777" w:rsidR="00B26016" w:rsidRPr="005419A3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5419A3">
        <w:t xml:space="preserve">В НРД получено сообщение </w:t>
      </w:r>
      <w:r>
        <w:t>МТ565</w:t>
      </w:r>
      <w:r w:rsidRPr="005419A3">
        <w:t xml:space="preserve"> с референсом 11111111 от депонента (код НРД МС0123456789). Проверки на стороне НРД </w:t>
      </w:r>
      <w:proofErr w:type="gramStart"/>
      <w:r w:rsidRPr="005419A3">
        <w:t>прошли успешно и сообщение было</w:t>
      </w:r>
      <w:proofErr w:type="gramEnd"/>
      <w:r w:rsidRPr="005419A3">
        <w:t xml:space="preserve"> передано регистратору. </w:t>
      </w:r>
    </w:p>
    <w:p w14:paraId="14556897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5419A3">
        <w:t xml:space="preserve">НРД отправляет сообщения </w:t>
      </w:r>
      <w:r>
        <w:t>МТ567</w:t>
      </w:r>
      <w:r w:rsidRPr="005419A3">
        <w:t xml:space="preserve"> с рефере</w:t>
      </w:r>
      <w:r>
        <w:t xml:space="preserve">нсом 22222222 </w:t>
      </w:r>
      <w:r w:rsidRPr="005419A3">
        <w:t xml:space="preserve"> со статусом </w:t>
      </w:r>
      <w:r>
        <w:rPr>
          <w:lang w:val="en-US"/>
        </w:rPr>
        <w:t>PEND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28F854BE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B9A21BA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1B5F6CF6" w14:textId="77777777" w:rsidTr="00871E2F">
        <w:tc>
          <w:tcPr>
            <w:tcW w:w="5488" w:type="dxa"/>
          </w:tcPr>
          <w:p w14:paraId="59D7BFD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4E835A9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608BEF53" w14:textId="77777777" w:rsidTr="00871E2F">
        <w:tc>
          <w:tcPr>
            <w:tcW w:w="5488" w:type="dxa"/>
          </w:tcPr>
          <w:p w14:paraId="36E3E7AB" w14:textId="5EC867BD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ins w:id="3624" w:author="Pervova 21.1" w:date="2020-03-05T17:59:00Z">
              <w:r w:rsidR="00B81749" w:rsidRPr="00B81749">
                <w:rPr>
                  <w:sz w:val="24"/>
                  <w:szCs w:val="24"/>
                </w:rPr>
                <w:t>000001</w:t>
              </w:r>
            </w:ins>
            <w:del w:id="3625" w:author="Pervova 21.1" w:date="2020-03-05T17:59:00Z">
              <w:r w:rsidRPr="00393CC1" w:rsidDel="00B81749">
                <w:rPr>
                  <w:sz w:val="24"/>
                  <w:szCs w:val="24"/>
                </w:rPr>
                <w:delText>206081</w:delText>
              </w:r>
            </w:del>
            <w:r w:rsidRPr="00393CC1">
              <w:rPr>
                <w:sz w:val="24"/>
                <w:szCs w:val="24"/>
              </w:rPr>
              <w:t>X</w:t>
            </w:r>
            <w:ins w:id="3626" w:author="Pervova 21.1" w:date="2020-03-05T18:00:00Z">
              <w:r w:rsidR="00B81749">
                <w:rPr>
                  <w:sz w:val="24"/>
                  <w:szCs w:val="24"/>
                </w:rPr>
                <w:t>1</w:t>
              </w:r>
            </w:ins>
            <w:del w:id="3627" w:author="Pervova 21.1" w:date="2020-03-05T17:59:00Z">
              <w:r w:rsidRPr="00393CC1" w:rsidDel="00B81749">
                <w:rPr>
                  <w:sz w:val="24"/>
                  <w:szCs w:val="24"/>
                </w:rPr>
                <w:delText>545</w:delText>
              </w:r>
            </w:del>
            <w:del w:id="3628" w:author="Pervova 21.1" w:date="2020-03-05T18:00:00Z">
              <w:r w:rsidRPr="00393CC1" w:rsidDel="00B81749">
                <w:rPr>
                  <w:sz w:val="24"/>
                  <w:szCs w:val="24"/>
                </w:rPr>
                <w:delText>6</w:delText>
              </w:r>
            </w:del>
          </w:p>
        </w:tc>
        <w:tc>
          <w:tcPr>
            <w:tcW w:w="4762" w:type="dxa"/>
          </w:tcPr>
          <w:p w14:paraId="603B5DD7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4A80C98E" w14:textId="77777777" w:rsidTr="00871E2F">
        <w:tc>
          <w:tcPr>
            <w:tcW w:w="5488" w:type="dxa"/>
          </w:tcPr>
          <w:p w14:paraId="7369246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3A6A125" w14:textId="26BBFEFC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29" w:author="Pervova 21.1" w:date="2020-03-02T22:04:00Z">
              <w:r w:rsidRPr="007F11DB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7F11DB" w:rsidRPr="001D1D18" w14:paraId="1C728419" w14:textId="77777777" w:rsidTr="00871E2F">
        <w:tc>
          <w:tcPr>
            <w:tcW w:w="5488" w:type="dxa"/>
          </w:tcPr>
          <w:p w14:paraId="49C1208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1108DF7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70EBEE4E" w14:textId="77777777" w:rsidTr="00871E2F">
        <w:tc>
          <w:tcPr>
            <w:tcW w:w="5488" w:type="dxa"/>
          </w:tcPr>
          <w:p w14:paraId="704263B5" w14:textId="641FEFD0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3DF81289" w14:textId="01DC58E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30" w:author="Pervova 21.1" w:date="2020-03-02T21:55:00Z">
              <w:r w:rsidRPr="007F11DB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7F11DB" w:rsidRPr="00E33FA3" w14:paraId="532FBCB0" w14:textId="77777777" w:rsidTr="00871E2F">
        <w:tc>
          <w:tcPr>
            <w:tcW w:w="5488" w:type="dxa"/>
          </w:tcPr>
          <w:p w14:paraId="26220CB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034D9A93" w14:textId="7CAED5CA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31" w:author="Pervova 21.1" w:date="2020-03-02T21:59:00Z">
              <w:r w:rsidRPr="007F11DB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7F11DB" w14:paraId="79F6F712" w14:textId="77777777" w:rsidTr="00871E2F">
        <w:tc>
          <w:tcPr>
            <w:tcW w:w="5488" w:type="dxa"/>
          </w:tcPr>
          <w:p w14:paraId="69668A1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1DCDC47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9D640F7" w14:textId="77777777" w:rsidTr="00871E2F">
        <w:tc>
          <w:tcPr>
            <w:tcW w:w="5488" w:type="dxa"/>
          </w:tcPr>
          <w:p w14:paraId="127178AF" w14:textId="70F91E6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262F90E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7F11DB" w:rsidRPr="00AF4D92" w14:paraId="630D15C3" w14:textId="77777777" w:rsidTr="00871E2F">
        <w:tc>
          <w:tcPr>
            <w:tcW w:w="5488" w:type="dxa"/>
          </w:tcPr>
          <w:p w14:paraId="7B86F7C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3DD7CE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1BAA74BB" w14:textId="77777777" w:rsidTr="00871E2F">
        <w:tc>
          <w:tcPr>
            <w:tcW w:w="5488" w:type="dxa"/>
          </w:tcPr>
          <w:p w14:paraId="0808B90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1AE02B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13FEA39A" w14:textId="77777777" w:rsidTr="00871E2F">
        <w:tc>
          <w:tcPr>
            <w:tcW w:w="5488" w:type="dxa"/>
          </w:tcPr>
          <w:p w14:paraId="754CEC6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315BCF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4F8F0E8" w14:textId="77777777" w:rsidTr="00871E2F">
        <w:tc>
          <w:tcPr>
            <w:tcW w:w="5488" w:type="dxa"/>
          </w:tcPr>
          <w:p w14:paraId="2AD6FEF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PEND</w:t>
            </w:r>
          </w:p>
        </w:tc>
        <w:tc>
          <w:tcPr>
            <w:tcW w:w="4762" w:type="dxa"/>
          </w:tcPr>
          <w:p w14:paraId="14FF6601" w14:textId="088B778D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632" w:author="Pervova 21.1" w:date="2020-03-03T14:03:00Z">
              <w:r>
                <w:rPr>
                  <w:sz w:val="24"/>
                  <w:szCs w:val="24"/>
                </w:rPr>
                <w:t xml:space="preserve">Код </w:t>
              </w:r>
            </w:ins>
            <w:del w:id="3633" w:author="Pervova 21.1" w:date="2020-03-03T14:03:00Z">
              <w:r w:rsidR="007F11DB" w:rsidRPr="00393CC1" w:rsidDel="00EF7E68">
                <w:rPr>
                  <w:sz w:val="24"/>
                  <w:szCs w:val="24"/>
                </w:rPr>
                <w:delText>С</w:delText>
              </w:r>
            </w:del>
            <w:ins w:id="3634" w:author="Pervova 21.1" w:date="2020-03-03T14:03:00Z">
              <w:r>
                <w:rPr>
                  <w:sz w:val="24"/>
                  <w:szCs w:val="24"/>
                </w:rPr>
                <w:t>с</w:t>
              </w:r>
            </w:ins>
            <w:r w:rsidR="007F11DB" w:rsidRPr="00393CC1">
              <w:rPr>
                <w:sz w:val="24"/>
                <w:szCs w:val="24"/>
              </w:rPr>
              <w:t>татус</w:t>
            </w:r>
            <w:ins w:id="3635" w:author="Pervova 21.1" w:date="2020-03-03T14:03:00Z">
              <w:r>
                <w:rPr>
                  <w:sz w:val="24"/>
                  <w:szCs w:val="24"/>
                </w:rPr>
                <w:t>а</w:t>
              </w:r>
            </w:ins>
          </w:p>
        </w:tc>
      </w:tr>
      <w:tr w:rsidR="007F11DB" w:rsidRPr="00AF4D92" w14:paraId="3D70A37C" w14:textId="77777777" w:rsidTr="00871E2F">
        <w:tc>
          <w:tcPr>
            <w:tcW w:w="5488" w:type="dxa"/>
          </w:tcPr>
          <w:p w14:paraId="7D3EC52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6C1D5C7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6CE1393A" w14:textId="77777777" w:rsidTr="00871E2F">
        <w:tc>
          <w:tcPr>
            <w:tcW w:w="5488" w:type="dxa"/>
          </w:tcPr>
          <w:p w14:paraId="253CA1B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PEND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2213CE62" w14:textId="58957717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636" w:author="Pervova 21.1" w:date="2020-03-03T14:03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п</w:t>
              </w:r>
            </w:ins>
            <w:proofErr w:type="gramEnd"/>
            <w:del w:id="3637" w:author="Pervova 21.1" w:date="2020-03-03T14:03:00Z">
              <w:r w:rsidR="007F11DB" w:rsidRPr="00393CC1" w:rsidDel="00EF7E68">
                <w:rPr>
                  <w:sz w:val="24"/>
                  <w:szCs w:val="24"/>
                </w:rPr>
                <w:delText>П</w:delText>
              </w:r>
            </w:del>
            <w:r w:rsidR="007F11DB" w:rsidRPr="00393CC1">
              <w:rPr>
                <w:sz w:val="24"/>
                <w:szCs w:val="24"/>
              </w:rPr>
              <w:t>ричин</w:t>
            </w:r>
            <w:ins w:id="3638" w:author="Pervova 21.1" w:date="2020-03-03T14:03:00Z">
              <w:r>
                <w:rPr>
                  <w:sz w:val="24"/>
                  <w:szCs w:val="24"/>
                </w:rPr>
                <w:t>ы</w:t>
              </w:r>
            </w:ins>
            <w:ins w:id="3639" w:author="Pervova 21.1" w:date="2020-03-03T14:04:00Z">
              <w:r>
                <w:rPr>
                  <w:sz w:val="24"/>
                  <w:szCs w:val="24"/>
                </w:rPr>
                <w:t xml:space="preserve"> </w:t>
              </w:r>
              <w:r w:rsidRPr="00EF7E68">
                <w:rPr>
                  <w:sz w:val="24"/>
                  <w:szCs w:val="24"/>
                </w:rPr>
                <w:t>NARR – см. текстовое описание причины</w:t>
              </w:r>
              <w:r w:rsidRPr="00EF7E68" w:rsidDel="00EF7E68">
                <w:rPr>
                  <w:sz w:val="24"/>
                  <w:szCs w:val="24"/>
                </w:rPr>
                <w:t xml:space="preserve"> </w:t>
              </w:r>
            </w:ins>
            <w:ins w:id="3640" w:author="Pervova 21.1" w:date="2020-03-06T20:10:00Z">
              <w:r w:rsidR="000C7DC5">
                <w:rPr>
                  <w:sz w:val="24"/>
                  <w:szCs w:val="24"/>
                </w:rPr>
                <w:t>присвоения статуса</w:t>
              </w:r>
            </w:ins>
            <w:del w:id="3641" w:author="Pervova 21.1" w:date="2020-03-03T14:03:00Z">
              <w:r w:rsidR="007F11DB" w:rsidRPr="00393CC1" w:rsidDel="00EF7E68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EF7E68" w:rsidRPr="005419A3" w14:paraId="6D3F9965" w14:textId="77777777" w:rsidTr="00871E2F">
        <w:tc>
          <w:tcPr>
            <w:tcW w:w="5488" w:type="dxa"/>
          </w:tcPr>
          <w:p w14:paraId="175D45AE" w14:textId="1833A64C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:70D::REAS//'PORU</w:t>
            </w:r>
            <w:r>
              <w:rPr>
                <w:sz w:val="24"/>
                <w:szCs w:val="24"/>
                <w:lang w:val="en-US"/>
              </w:rPr>
              <w:t>c</w:t>
            </w:r>
            <w:r w:rsidRPr="00393CC1">
              <w:rPr>
                <w:sz w:val="24"/>
                <w:szCs w:val="24"/>
                <w:lang w:val="en-US"/>
              </w:rPr>
              <w:t xml:space="preserve">ENIE </w:t>
            </w:r>
            <w:proofErr w:type="spellStart"/>
            <w:r w:rsidRPr="00393CC1">
              <w:rPr>
                <w:sz w:val="24"/>
                <w:szCs w:val="24"/>
                <w:lang w:val="en-US"/>
              </w:rPr>
              <w:t>PRIN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  <w:lang w:val="en-US"/>
              </w:rPr>
              <w:t>TO</w:t>
            </w:r>
            <w:proofErr w:type="spellEnd"/>
          </w:p>
        </w:tc>
        <w:tc>
          <w:tcPr>
            <w:tcW w:w="4762" w:type="dxa"/>
          </w:tcPr>
          <w:p w14:paraId="7046F55B" w14:textId="5782AE66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proofErr w:type="gramStart"/>
            <w:ins w:id="3642" w:author="Pervova 21.1" w:date="2020-03-03T14:01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EF7E68" w:rsidRPr="005419A3" w14:paraId="364F0F29" w14:textId="77777777" w:rsidTr="00871E2F">
        <w:tc>
          <w:tcPr>
            <w:tcW w:w="5488" w:type="dxa"/>
          </w:tcPr>
          <w:p w14:paraId="3BECA2EA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0032C227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EF7E68" w:rsidRPr="001D1D18" w14:paraId="2A23F0BF" w14:textId="77777777" w:rsidTr="00871E2F">
        <w:tc>
          <w:tcPr>
            <w:tcW w:w="5488" w:type="dxa"/>
          </w:tcPr>
          <w:p w14:paraId="12056C32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51462EC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1D1D18" w14:paraId="0F0CE9B7" w14:textId="77777777" w:rsidTr="00871E2F">
        <w:tc>
          <w:tcPr>
            <w:tcW w:w="5488" w:type="dxa"/>
          </w:tcPr>
          <w:p w14:paraId="3FD7905A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4BC992AE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331772D6" w14:textId="77777777" w:rsidTr="00871E2F">
        <w:tc>
          <w:tcPr>
            <w:tcW w:w="5488" w:type="dxa"/>
          </w:tcPr>
          <w:p w14:paraId="7D6ED669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20247E8C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51716D39" w14:textId="77777777" w:rsidTr="00871E2F">
        <w:tc>
          <w:tcPr>
            <w:tcW w:w="5488" w:type="dxa"/>
          </w:tcPr>
          <w:p w14:paraId="259D5B81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0CC1C96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12B2418F" w14:textId="77777777" w:rsidTr="00871E2F">
        <w:tc>
          <w:tcPr>
            <w:tcW w:w="5488" w:type="dxa"/>
          </w:tcPr>
          <w:p w14:paraId="07780F88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r w:rsidRPr="00393CC1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23F8967F" w14:textId="4412173B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Код НРД </w:t>
            </w:r>
            <w:proofErr w:type="gramStart"/>
            <w:r w:rsidRPr="00393CC1">
              <w:rPr>
                <w:sz w:val="24"/>
                <w:szCs w:val="24"/>
              </w:rPr>
              <w:t>инструктирующей</w:t>
            </w:r>
            <w:proofErr w:type="gramEnd"/>
            <w:r w:rsidRPr="00393CC1">
              <w:rPr>
                <w:sz w:val="24"/>
                <w:szCs w:val="24"/>
              </w:rPr>
              <w:t xml:space="preserve"> стороны (организация</w:t>
            </w:r>
            <w:ins w:id="3643" w:author="Pervova 21.1" w:date="2020-03-03T14:05:00Z">
              <w:r>
                <w:rPr>
                  <w:sz w:val="24"/>
                  <w:szCs w:val="24"/>
                </w:rPr>
                <w:t>,</w:t>
              </w:r>
            </w:ins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EF7E68" w:rsidRPr="00AF4D92" w14:paraId="26AB3929" w14:textId="77777777" w:rsidTr="00871E2F">
        <w:tc>
          <w:tcPr>
            <w:tcW w:w="5488" w:type="dxa"/>
          </w:tcPr>
          <w:p w14:paraId="5B89BFFF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4E978A8E" w14:textId="77777777" w:rsidR="00EF7E68" w:rsidRPr="00393CC1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11BCAFFE" w14:textId="11FE5A57" w:rsidR="00B26016" w:rsidRDefault="00187259" w:rsidP="000866A5">
      <w:pPr>
        <w:pStyle w:val="1"/>
        <w:numPr>
          <w:ilvl w:val="0"/>
          <w:numId w:val="2"/>
        </w:numPr>
        <w:ind w:left="0" w:firstLine="0"/>
      </w:pPr>
      <w:del w:id="3644" w:author="Pervova 21.1" w:date="2020-03-06T12:58:00Z">
        <w:r w:rsidRPr="00871E2F" w:rsidDel="00D3654A">
          <w:delText xml:space="preserve"> </w:delText>
        </w:r>
      </w:del>
      <w:bookmarkStart w:id="3645" w:name="_Toc35984239"/>
      <w:bookmarkStart w:id="3646" w:name="_Toc36031434"/>
      <w:r w:rsidR="00B26016">
        <w:t>С</w:t>
      </w:r>
      <w:r w:rsidR="00B26016" w:rsidRPr="00573402">
        <w:t>ообщение МТ56</w:t>
      </w:r>
      <w:r w:rsidR="00B26016">
        <w:t>7. Статус</w:t>
      </w:r>
      <w:r w:rsidR="00B26016" w:rsidRPr="00C45394">
        <w:t xml:space="preserve"> </w:t>
      </w:r>
      <w:r w:rsidR="00B26016">
        <w:t xml:space="preserve">НРД </w:t>
      </w:r>
      <w:r w:rsidR="00B26016">
        <w:rPr>
          <w:lang w:val="en-US"/>
        </w:rPr>
        <w:t>REJT</w:t>
      </w:r>
      <w:r w:rsidR="00B26016">
        <w:t>.</w:t>
      </w:r>
      <w:bookmarkEnd w:id="3645"/>
      <w:bookmarkEnd w:id="3646"/>
      <w:r w:rsidR="00B26016">
        <w:t xml:space="preserve"> </w:t>
      </w:r>
    </w:p>
    <w:p w14:paraId="0EB84B70" w14:textId="77777777" w:rsidR="00B26016" w:rsidRPr="00C45394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</w:t>
      </w:r>
      <w:r w:rsidRPr="00C45394">
        <w:t xml:space="preserve">В НРД получено сообщение </w:t>
      </w:r>
      <w:r>
        <w:t>поручение</w:t>
      </w:r>
      <w:r w:rsidRPr="00C45394">
        <w:t xml:space="preserve"> с референсом 11111111 от депонента (код НРД МС0123456789). Проверки на стороне НРД не </w:t>
      </w:r>
      <w:proofErr w:type="gramStart"/>
      <w:r w:rsidRPr="00C45394">
        <w:t>были пройдены и сообщение не было</w:t>
      </w:r>
      <w:proofErr w:type="gramEnd"/>
      <w:r w:rsidRPr="00C45394">
        <w:t xml:space="preserve"> передано регистратору</w:t>
      </w:r>
      <w:r>
        <w:t xml:space="preserve"> (головному депозитарию)</w:t>
      </w:r>
      <w:r w:rsidRPr="00C45394">
        <w:t xml:space="preserve">. </w:t>
      </w:r>
    </w:p>
    <w:p w14:paraId="4F32C8F3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  <w:r w:rsidRPr="00C45394">
        <w:t xml:space="preserve">НРД отправляет сообщения MIS с референсом 22222222 </w:t>
      </w:r>
      <w:proofErr w:type="gramStart"/>
      <w:r w:rsidRPr="00C45394">
        <w:t xml:space="preserve">( </w:t>
      </w:r>
      <w:proofErr w:type="gramEnd"/>
      <w:r w:rsidRPr="00C45394">
        <w:t xml:space="preserve">seev.006.001.04) со статусом REJT (отказ в приеме). 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1EDB58BB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6A53F422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4B958BC4" w14:textId="77777777" w:rsidTr="00871E2F">
        <w:tc>
          <w:tcPr>
            <w:tcW w:w="5488" w:type="dxa"/>
          </w:tcPr>
          <w:p w14:paraId="5FE7CDE1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lastRenderedPageBreak/>
              <w:t>:16R:GENL</w:t>
            </w:r>
          </w:p>
        </w:tc>
        <w:tc>
          <w:tcPr>
            <w:tcW w:w="4762" w:type="dxa"/>
          </w:tcPr>
          <w:p w14:paraId="5AD229AC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034D9FAA" w14:textId="77777777" w:rsidTr="00871E2F">
        <w:tc>
          <w:tcPr>
            <w:tcW w:w="5488" w:type="dxa"/>
          </w:tcPr>
          <w:p w14:paraId="431FC7B4" w14:textId="10393D91" w:rsidR="00B26016" w:rsidRPr="00393CC1" w:rsidRDefault="00B26016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:20C::CORP//</w:t>
            </w:r>
            <w:ins w:id="3647" w:author="Pervova 21.1" w:date="2020-03-05T18:01:00Z">
              <w:r w:rsidR="00B81749" w:rsidRPr="00B81749">
                <w:rPr>
                  <w:sz w:val="24"/>
                  <w:szCs w:val="24"/>
                </w:rPr>
                <w:t>000001</w:t>
              </w:r>
            </w:ins>
            <w:del w:id="3648" w:author="Pervova 21.1" w:date="2020-03-05T18:01:00Z">
              <w:r w:rsidRPr="00393CC1" w:rsidDel="00B81749">
                <w:rPr>
                  <w:sz w:val="24"/>
                  <w:szCs w:val="24"/>
                </w:rPr>
                <w:delText>206081</w:delText>
              </w:r>
            </w:del>
            <w:r w:rsidRPr="00393CC1">
              <w:rPr>
                <w:sz w:val="24"/>
                <w:szCs w:val="24"/>
              </w:rPr>
              <w:t>X</w:t>
            </w:r>
            <w:ins w:id="3649" w:author="Pervova 21.1" w:date="2020-03-05T18:01:00Z">
              <w:r w:rsidR="00B81749">
                <w:rPr>
                  <w:sz w:val="24"/>
                  <w:szCs w:val="24"/>
                </w:rPr>
                <w:t>1</w:t>
              </w:r>
            </w:ins>
            <w:del w:id="3650" w:author="Pervova 21.1" w:date="2020-03-05T18:01:00Z">
              <w:r w:rsidRPr="00393CC1" w:rsidDel="00B81749">
                <w:rPr>
                  <w:sz w:val="24"/>
                  <w:szCs w:val="24"/>
                </w:rPr>
                <w:delText>5456</w:delText>
              </w:r>
            </w:del>
          </w:p>
        </w:tc>
        <w:tc>
          <w:tcPr>
            <w:tcW w:w="4762" w:type="dxa"/>
          </w:tcPr>
          <w:p w14:paraId="353D14A4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4AD821A3" w14:textId="77777777" w:rsidTr="00871E2F">
        <w:tc>
          <w:tcPr>
            <w:tcW w:w="5488" w:type="dxa"/>
          </w:tcPr>
          <w:p w14:paraId="53F2E63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2875D0CD" w14:textId="17DC696D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51" w:author="Pervova 21.1" w:date="2020-03-02T22:04:00Z">
              <w:r w:rsidRPr="007F11DB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7F11DB" w:rsidRPr="001D1D18" w14:paraId="11759557" w14:textId="77777777" w:rsidTr="00871E2F">
        <w:tc>
          <w:tcPr>
            <w:tcW w:w="5488" w:type="dxa"/>
          </w:tcPr>
          <w:p w14:paraId="608F49E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7412D4A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44EB0A8F" w14:textId="77777777" w:rsidTr="00871E2F">
        <w:tc>
          <w:tcPr>
            <w:tcW w:w="5488" w:type="dxa"/>
          </w:tcPr>
          <w:p w14:paraId="66EEEFC3" w14:textId="068B6001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7770FEC7" w14:textId="2B5875C8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52" w:author="Pervova 21.1" w:date="2020-03-02T21:55:00Z">
              <w:r w:rsidRPr="007F11DB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7F11DB" w:rsidRPr="00E33FA3" w14:paraId="07691243" w14:textId="77777777" w:rsidTr="00871E2F">
        <w:tc>
          <w:tcPr>
            <w:tcW w:w="5488" w:type="dxa"/>
          </w:tcPr>
          <w:p w14:paraId="0800E9F1" w14:textId="190B2B86" w:rsidR="007F11DB" w:rsidRPr="00393CC1" w:rsidRDefault="007F11DB" w:rsidP="00B81749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</w:t>
            </w:r>
            <w:del w:id="3653" w:author="Pervova 21.1" w:date="2020-03-05T17:55:00Z">
              <w:r w:rsidRPr="00393CC1" w:rsidDel="00B81749">
                <w:rPr>
                  <w:sz w:val="24"/>
                  <w:szCs w:val="24"/>
                </w:rPr>
                <w:delText>201</w:delText>
              </w:r>
              <w:r w:rsidRPr="00393CC1" w:rsidDel="00B81749">
                <w:rPr>
                  <w:sz w:val="24"/>
                  <w:szCs w:val="24"/>
                  <w:lang w:val="en-US"/>
                </w:rPr>
                <w:delText>60703</w:delText>
              </w:r>
              <w:r w:rsidRPr="00393CC1" w:rsidDel="00B81749">
                <w:rPr>
                  <w:sz w:val="24"/>
                  <w:szCs w:val="24"/>
                </w:rPr>
                <w:delText>105940</w:delText>
              </w:r>
            </w:del>
            <w:ins w:id="3654" w:author="Pervova 21.1" w:date="2020-03-05T17:55:00Z">
              <w:r w:rsidR="00B81749" w:rsidRPr="00393CC1">
                <w:rPr>
                  <w:sz w:val="24"/>
                  <w:szCs w:val="24"/>
                </w:rPr>
                <w:t>201</w:t>
              </w:r>
              <w:r w:rsidR="00B81749" w:rsidRPr="00393CC1">
                <w:rPr>
                  <w:sz w:val="24"/>
                  <w:szCs w:val="24"/>
                  <w:lang w:val="en-US"/>
                </w:rPr>
                <w:t>60703</w:t>
              </w:r>
              <w:r w:rsidR="00B81749">
                <w:rPr>
                  <w:sz w:val="24"/>
                  <w:szCs w:val="24"/>
                </w:rPr>
                <w:t>141000</w:t>
              </w:r>
            </w:ins>
          </w:p>
        </w:tc>
        <w:tc>
          <w:tcPr>
            <w:tcW w:w="4762" w:type="dxa"/>
          </w:tcPr>
          <w:p w14:paraId="261B7BCC" w14:textId="3124E149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55" w:author="Pervova 21.1" w:date="2020-03-02T21:58:00Z">
              <w:r w:rsidRPr="007F11DB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7F11DB" w14:paraId="33FD42D4" w14:textId="77777777" w:rsidTr="00871E2F">
        <w:tc>
          <w:tcPr>
            <w:tcW w:w="5488" w:type="dxa"/>
          </w:tcPr>
          <w:p w14:paraId="64EE3CF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22A5215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9D40810" w14:textId="77777777" w:rsidTr="00871E2F">
        <w:tc>
          <w:tcPr>
            <w:tcW w:w="5488" w:type="dxa"/>
          </w:tcPr>
          <w:p w14:paraId="15F97D49" w14:textId="1221398C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:13</w:t>
            </w:r>
            <w:r>
              <w:rPr>
                <w:sz w:val="24"/>
                <w:szCs w:val="24"/>
                <w:lang w:val="en-US"/>
              </w:rPr>
              <w:t>A</w:t>
            </w:r>
            <w:r w:rsidRPr="00393CC1">
              <w:rPr>
                <w:sz w:val="24"/>
                <w:szCs w:val="24"/>
              </w:rPr>
              <w:t>::LINK//565</w:t>
            </w:r>
          </w:p>
        </w:tc>
        <w:tc>
          <w:tcPr>
            <w:tcW w:w="4762" w:type="dxa"/>
          </w:tcPr>
          <w:p w14:paraId="1F480AD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Заполняется, если поручение было получено в сообщении МТ565</w:t>
            </w:r>
          </w:p>
        </w:tc>
      </w:tr>
      <w:tr w:rsidR="007F11DB" w:rsidRPr="00AF4D92" w14:paraId="6E891E2E" w14:textId="77777777" w:rsidTr="00871E2F">
        <w:tc>
          <w:tcPr>
            <w:tcW w:w="5488" w:type="dxa"/>
          </w:tcPr>
          <w:p w14:paraId="46460542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:20C::RELA//11111111 </w:t>
            </w:r>
          </w:p>
        </w:tc>
        <w:tc>
          <w:tcPr>
            <w:tcW w:w="4762" w:type="dxa"/>
          </w:tcPr>
          <w:p w14:paraId="07449EB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7C98386C" w14:textId="77777777" w:rsidTr="00871E2F">
        <w:tc>
          <w:tcPr>
            <w:tcW w:w="5488" w:type="dxa"/>
          </w:tcPr>
          <w:p w14:paraId="1D57ACC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478CB8B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BC14E90" w14:textId="77777777" w:rsidTr="00871E2F">
        <w:tc>
          <w:tcPr>
            <w:tcW w:w="5488" w:type="dxa"/>
          </w:tcPr>
          <w:p w14:paraId="76B97A8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449F3BA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69ECCB5B" w14:textId="77777777" w:rsidTr="00871E2F">
        <w:tc>
          <w:tcPr>
            <w:tcW w:w="5488" w:type="dxa"/>
          </w:tcPr>
          <w:p w14:paraId="31EFC7A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</w:p>
        </w:tc>
        <w:tc>
          <w:tcPr>
            <w:tcW w:w="4762" w:type="dxa"/>
          </w:tcPr>
          <w:p w14:paraId="56CBF7C3" w14:textId="36F9D8EC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656" w:author="Pervova 21.1" w:date="2020-03-03T14:04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3657" w:author="Pervova 21.1" w:date="2020-03-03T14:04:00Z">
              <w:r w:rsidR="007F11DB" w:rsidRPr="00393CC1" w:rsidDel="00EF7E68">
                <w:rPr>
                  <w:sz w:val="24"/>
                  <w:szCs w:val="24"/>
                </w:rPr>
                <w:delText>С</w:delText>
              </w:r>
            </w:del>
            <w:r w:rsidR="007F11DB" w:rsidRPr="00393CC1">
              <w:rPr>
                <w:sz w:val="24"/>
                <w:szCs w:val="24"/>
              </w:rPr>
              <w:t>татус</w:t>
            </w:r>
            <w:ins w:id="3658" w:author="Pervova 21.1" w:date="2020-03-03T14:04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7F11DB" w:rsidRPr="00AF4D92" w14:paraId="30A979B7" w14:textId="77777777" w:rsidTr="00871E2F">
        <w:tc>
          <w:tcPr>
            <w:tcW w:w="5488" w:type="dxa"/>
          </w:tcPr>
          <w:p w14:paraId="3C4241E4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4E6ADE1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06F33987" w14:textId="77777777" w:rsidTr="00871E2F">
        <w:tc>
          <w:tcPr>
            <w:tcW w:w="5488" w:type="dxa"/>
          </w:tcPr>
          <w:p w14:paraId="70AF275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:24B::</w:t>
            </w:r>
            <w:r w:rsidRPr="00393CC1">
              <w:rPr>
                <w:sz w:val="24"/>
                <w:szCs w:val="24"/>
                <w:lang w:val="en-US"/>
              </w:rPr>
              <w:t>REJT</w:t>
            </w:r>
            <w:r w:rsidRPr="00393CC1">
              <w:rPr>
                <w:sz w:val="24"/>
                <w:szCs w:val="24"/>
              </w:rPr>
              <w:t>//ULNK</w:t>
            </w:r>
          </w:p>
        </w:tc>
        <w:tc>
          <w:tcPr>
            <w:tcW w:w="4762" w:type="dxa"/>
          </w:tcPr>
          <w:p w14:paraId="0A840CFF" w14:textId="4C989573" w:rsidR="007F11DB" w:rsidRPr="00393CC1" w:rsidRDefault="00EF7E68" w:rsidP="00EF7E68">
            <w:pPr>
              <w:pStyle w:val="a7"/>
              <w:ind w:left="0"/>
              <w:rPr>
                <w:sz w:val="24"/>
                <w:szCs w:val="24"/>
              </w:rPr>
            </w:pPr>
            <w:ins w:id="3659" w:author="Pervova 21.1" w:date="2020-03-03T14:04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п</w:t>
              </w:r>
            </w:ins>
            <w:proofErr w:type="gramEnd"/>
            <w:del w:id="3660" w:author="Pervova 21.1" w:date="2020-03-03T14:05:00Z">
              <w:r w:rsidR="007F11DB" w:rsidRPr="00393CC1" w:rsidDel="00EF7E68">
                <w:rPr>
                  <w:sz w:val="24"/>
                  <w:szCs w:val="24"/>
                </w:rPr>
                <w:delText>П</w:delText>
              </w:r>
            </w:del>
            <w:r w:rsidR="007F11DB" w:rsidRPr="00393CC1">
              <w:rPr>
                <w:sz w:val="24"/>
                <w:szCs w:val="24"/>
              </w:rPr>
              <w:t>ричин</w:t>
            </w:r>
            <w:ins w:id="3661" w:author="Pervova 21.1" w:date="2020-03-03T14:05:00Z">
              <w:r>
                <w:rPr>
                  <w:sz w:val="24"/>
                  <w:szCs w:val="24"/>
                </w:rPr>
                <w:t>ы</w:t>
              </w:r>
            </w:ins>
            <w:del w:id="3662" w:author="Pervova 21.1" w:date="2020-03-03T14:05:00Z">
              <w:r w:rsidR="007F11DB" w:rsidRPr="00393CC1" w:rsidDel="00EF7E68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EF7E68" w:rsidRPr="005476B1" w14:paraId="0386A01B" w14:textId="77777777" w:rsidTr="00871E2F">
        <w:tc>
          <w:tcPr>
            <w:tcW w:w="5488" w:type="dxa"/>
          </w:tcPr>
          <w:p w14:paraId="3BF2ADEF" w14:textId="6C9033AE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</w:t>
            </w:r>
            <w:proofErr w:type="spellStart"/>
            <w:r w:rsidRPr="00393CC1">
              <w:rPr>
                <w:sz w:val="24"/>
                <w:szCs w:val="24"/>
                <w:lang w:val="en-US"/>
              </w:rPr>
              <w:t>IN</w:t>
            </w:r>
            <w:r>
              <w:rPr>
                <w:sz w:val="24"/>
                <w:szCs w:val="24"/>
                <w:lang w:val="en-US"/>
              </w:rPr>
              <w:t>S</w:t>
            </w:r>
            <w:r w:rsidRPr="00393CC1">
              <w:rPr>
                <w:sz w:val="24"/>
                <w:szCs w:val="24"/>
                <w:lang w:val="en-US"/>
              </w:rPr>
              <w:t>TRUKCI</w:t>
            </w:r>
            <w:r>
              <w:rPr>
                <w:sz w:val="24"/>
                <w:szCs w:val="24"/>
                <w:lang w:val="en-US"/>
              </w:rPr>
              <w:t>a</w:t>
            </w:r>
            <w:proofErr w:type="spellEnd"/>
            <w:r w:rsidRPr="00393CC1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393CC1">
              <w:rPr>
                <w:sz w:val="24"/>
                <w:szCs w:val="24"/>
                <w:lang w:val="en-US"/>
              </w:rPr>
              <w:t xml:space="preserve"> NOMEROM </w:t>
            </w:r>
          </w:p>
        </w:tc>
        <w:tc>
          <w:tcPr>
            <w:tcW w:w="4762" w:type="dxa"/>
          </w:tcPr>
          <w:p w14:paraId="68078503" w14:textId="69D05F0D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proofErr w:type="gramStart"/>
            <w:ins w:id="3663" w:author="Pervova 21.1" w:date="2020-03-03T14:01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EF7E68" w:rsidRPr="005419A3" w14:paraId="45FF5721" w14:textId="77777777" w:rsidTr="00871E2F">
        <w:tc>
          <w:tcPr>
            <w:tcW w:w="5488" w:type="dxa"/>
          </w:tcPr>
          <w:p w14:paraId="5EB8E161" w14:textId="53DEFA0A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 xml:space="preserve">11111111 </w:t>
            </w:r>
            <w:r w:rsidRPr="00393CC1"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lang w:val="en-US"/>
              </w:rPr>
              <w:t>J</w:t>
            </w:r>
            <w:r w:rsidRPr="00393CC1">
              <w:rPr>
                <w:sz w:val="24"/>
                <w:szCs w:val="24"/>
                <w:lang w:val="en-US"/>
              </w:rPr>
              <w:t>E B</w:t>
            </w:r>
            <w:r>
              <w:rPr>
                <w:sz w:val="24"/>
                <w:szCs w:val="24"/>
                <w:lang w:val="en-US"/>
              </w:rPr>
              <w:t>Y</w:t>
            </w:r>
            <w:r w:rsidRPr="00393CC1">
              <w:rPr>
                <w:sz w:val="24"/>
                <w:szCs w:val="24"/>
                <w:lang w:val="en-US"/>
              </w:rPr>
              <w:t>LA</w:t>
            </w:r>
            <w:r w:rsidRPr="00393CC1">
              <w:rPr>
                <w:sz w:val="24"/>
                <w:szCs w:val="24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PODANA</w:t>
            </w:r>
            <w:r w:rsidRPr="00393CC1">
              <w:rPr>
                <w:sz w:val="24"/>
                <w:szCs w:val="24"/>
              </w:rPr>
              <w:t xml:space="preserve"> </w:t>
            </w:r>
            <w:r w:rsidRPr="00393CC1">
              <w:rPr>
                <w:sz w:val="24"/>
                <w:szCs w:val="24"/>
                <w:lang w:val="en-US"/>
              </w:rPr>
              <w:t>RANEE</w:t>
            </w:r>
          </w:p>
        </w:tc>
        <w:tc>
          <w:tcPr>
            <w:tcW w:w="4762" w:type="dxa"/>
          </w:tcPr>
          <w:p w14:paraId="75AB4191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EF7E68" w:rsidRPr="001D1D18" w14:paraId="789002DB" w14:textId="77777777" w:rsidTr="00871E2F">
        <w:tc>
          <w:tcPr>
            <w:tcW w:w="5488" w:type="dxa"/>
          </w:tcPr>
          <w:p w14:paraId="6FBE65C7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7653667F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1D1D18" w14:paraId="54EE7857" w14:textId="77777777" w:rsidTr="00871E2F">
        <w:tc>
          <w:tcPr>
            <w:tcW w:w="5488" w:type="dxa"/>
          </w:tcPr>
          <w:p w14:paraId="47CA7AFA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3DDCA68E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4132D8DC" w14:textId="77777777" w:rsidTr="00871E2F">
        <w:tc>
          <w:tcPr>
            <w:tcW w:w="5488" w:type="dxa"/>
          </w:tcPr>
          <w:p w14:paraId="5B8B8AE1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135BBB73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27EACC46" w14:textId="77777777" w:rsidTr="00871E2F">
        <w:tc>
          <w:tcPr>
            <w:tcW w:w="5488" w:type="dxa"/>
          </w:tcPr>
          <w:p w14:paraId="56B63E98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88C42C8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EF7E68" w:rsidRPr="00AF4D92" w14:paraId="044E81A0" w14:textId="77777777" w:rsidTr="00871E2F">
        <w:tc>
          <w:tcPr>
            <w:tcW w:w="5488" w:type="dxa"/>
          </w:tcPr>
          <w:p w14:paraId="75AB5632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r w:rsidRPr="00393CC1">
              <w:rPr>
                <w:sz w:val="24"/>
                <w:szCs w:val="24"/>
                <w:lang w:val="en-US"/>
              </w:rPr>
              <w:t>NDC000000000</w:t>
            </w:r>
          </w:p>
        </w:tc>
        <w:tc>
          <w:tcPr>
            <w:tcW w:w="4762" w:type="dxa"/>
          </w:tcPr>
          <w:p w14:paraId="4916A1EB" w14:textId="3B9BD210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Код НРД </w:t>
            </w:r>
            <w:proofErr w:type="gramStart"/>
            <w:r w:rsidRPr="00393CC1">
              <w:rPr>
                <w:sz w:val="24"/>
                <w:szCs w:val="24"/>
              </w:rPr>
              <w:t>инструктирующей</w:t>
            </w:r>
            <w:proofErr w:type="gramEnd"/>
            <w:r w:rsidRPr="00393CC1">
              <w:rPr>
                <w:sz w:val="24"/>
                <w:szCs w:val="24"/>
              </w:rPr>
              <w:t xml:space="preserve"> стороны (организация</w:t>
            </w:r>
            <w:ins w:id="3664" w:author="Pervova 21.1" w:date="2020-03-03T14:05:00Z">
              <w:r>
                <w:rPr>
                  <w:sz w:val="24"/>
                  <w:szCs w:val="24"/>
                </w:rPr>
                <w:t>,</w:t>
              </w:r>
            </w:ins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EF7E68" w:rsidRPr="00AF4D92" w14:paraId="5F3D9097" w14:textId="77777777" w:rsidTr="00871E2F">
        <w:tc>
          <w:tcPr>
            <w:tcW w:w="5488" w:type="dxa"/>
          </w:tcPr>
          <w:p w14:paraId="52CF9504" w14:textId="77777777" w:rsidR="00EF7E68" w:rsidRPr="00393CC1" w:rsidRDefault="00EF7E68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009495A5" w14:textId="77777777" w:rsidR="00EF7E68" w:rsidRPr="00393CC1" w:rsidRDefault="00EF7E68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57E0CCCB" w14:textId="7759C68F" w:rsidR="00B26016" w:rsidRDefault="00187259" w:rsidP="000866A5">
      <w:pPr>
        <w:pStyle w:val="1"/>
        <w:numPr>
          <w:ilvl w:val="0"/>
          <w:numId w:val="2"/>
        </w:numPr>
        <w:ind w:left="0" w:firstLine="0"/>
      </w:pPr>
      <w:del w:id="3665" w:author="Pervova 21.1" w:date="2020-03-06T12:58:00Z">
        <w:r w:rsidRPr="00871E2F" w:rsidDel="00D3654A">
          <w:delText xml:space="preserve"> </w:delText>
        </w:r>
      </w:del>
      <w:bookmarkStart w:id="3666" w:name="_Toc35984240"/>
      <w:bookmarkStart w:id="3667" w:name="_Toc36031435"/>
      <w:r w:rsidR="00B26016">
        <w:t>С</w:t>
      </w:r>
      <w:r w:rsidR="00B26016" w:rsidRPr="00573402">
        <w:t>ообщение МТ56</w:t>
      </w:r>
      <w:r w:rsidR="00B26016">
        <w:t>7.</w:t>
      </w:r>
      <w:r w:rsidR="00B26016" w:rsidRPr="00C45394">
        <w:t xml:space="preserve"> </w:t>
      </w:r>
      <w:r w:rsidR="00B26016">
        <w:t>Детализированный статус</w:t>
      </w:r>
      <w:bookmarkEnd w:id="3666"/>
      <w:bookmarkEnd w:id="3667"/>
      <w:r w:rsidR="00B26016">
        <w:t xml:space="preserve"> </w:t>
      </w:r>
    </w:p>
    <w:p w14:paraId="661D682D" w14:textId="67CC2474" w:rsidR="00B26016" w:rsidRDefault="00B26016" w:rsidP="000866A5">
      <w:pPr>
        <w:numPr>
          <w:ilvl w:val="0"/>
          <w:numId w:val="1"/>
        </w:numPr>
        <w:ind w:left="0" w:firstLine="0"/>
      </w:pPr>
      <w:r>
        <w:t xml:space="preserve">Легенда: При подаче поручения в формате </w:t>
      </w:r>
      <w:r>
        <w:rPr>
          <w:lang w:val="en-US"/>
        </w:rPr>
        <w:t>ISO</w:t>
      </w:r>
      <w:r w:rsidRPr="00AF4F5B">
        <w:t xml:space="preserve">20022 </w:t>
      </w:r>
      <w:r>
        <w:t xml:space="preserve">можно указать несколько инструкций, в этом случае </w:t>
      </w:r>
      <w:r w:rsidR="00AB6340">
        <w:t>регистратор</w:t>
      </w:r>
      <w:r>
        <w:t xml:space="preserve"> может прислать детализированный статус, т.е. отдельный по каждой инструкции входящей в сообщение </w:t>
      </w:r>
      <w:r w:rsidRPr="00AF4F5B">
        <w:t>MI (seev.004.001.04)</w:t>
      </w:r>
      <w:r>
        <w:t xml:space="preserve">. Если канал получения уведомления о статусе обработки инструкции для депонента указан </w:t>
      </w:r>
      <w:r>
        <w:rPr>
          <w:lang w:val="en-US"/>
        </w:rPr>
        <w:t>SWIFT</w:t>
      </w:r>
      <w:r>
        <w:t>, то он будет получать статус по каждой инструкции в отдельном сообщении МТ567.</w:t>
      </w:r>
    </w:p>
    <w:p w14:paraId="11327DC9" w14:textId="77777777" w:rsidR="00B26016" w:rsidRDefault="00B26016" w:rsidP="000866A5">
      <w:pPr>
        <w:numPr>
          <w:ilvl w:val="0"/>
          <w:numId w:val="1"/>
        </w:numPr>
        <w:ind w:left="0" w:firstLine="0"/>
      </w:pPr>
    </w:p>
    <w:p w14:paraId="59105006" w14:textId="77777777" w:rsidR="00B26016" w:rsidRPr="00AF4F5B" w:rsidRDefault="00B26016" w:rsidP="000866A5">
      <w:pPr>
        <w:numPr>
          <w:ilvl w:val="0"/>
          <w:numId w:val="1"/>
        </w:numPr>
        <w:ind w:left="0" w:firstLine="0"/>
      </w:pPr>
      <w:r w:rsidRPr="00AF4F5B">
        <w: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t>
      </w:r>
    </w:p>
    <w:p w14:paraId="61DAE55F" w14:textId="60B35AAA" w:rsidR="00B26016" w:rsidRDefault="00B26016" w:rsidP="000866A5">
      <w:pPr>
        <w:numPr>
          <w:ilvl w:val="0"/>
          <w:numId w:val="1"/>
        </w:numPr>
        <w:ind w:left="0" w:firstLine="0"/>
      </w:pPr>
      <w:r w:rsidRPr="00AF4F5B">
        <w:t xml:space="preserve">НРД отправляет сообщения </w:t>
      </w:r>
      <w:r>
        <w:t>три сообщения МТ567</w:t>
      </w:r>
      <w:r w:rsidRPr="00AF4F5B">
        <w:t xml:space="preserve">  с</w:t>
      </w:r>
      <w:r>
        <w:t>о</w:t>
      </w:r>
      <w:r w:rsidRPr="00AF4F5B">
        <w:t xml:space="preserve"> </w:t>
      </w:r>
      <w:r>
        <w:t>статусом по каждой инструкции</w:t>
      </w:r>
      <w:r w:rsidRPr="00AF4F5B">
        <w:t xml:space="preserve">. </w:t>
      </w:r>
      <w:r>
        <w:t xml:space="preserve">В качестве примера приведено одно сообщение МТ567 </w:t>
      </w:r>
      <w:ins w:id="3668" w:author="Pervova 21.1" w:date="2020-03-05T18:04:00Z">
        <w:r w:rsidR="00B81749">
          <w:t>-</w:t>
        </w:r>
      </w:ins>
      <w:ins w:id="3669" w:author="Pervova 21.1" w:date="2020-03-05T18:05:00Z">
        <w:r w:rsidR="00B81749">
          <w:t xml:space="preserve"> </w:t>
        </w:r>
      </w:ins>
      <w:r>
        <w:t>статус по инструкции 1 (два других аналогичны).</w:t>
      </w:r>
    </w:p>
    <w:p w14:paraId="475474A3" w14:textId="77777777" w:rsidR="00B26016" w:rsidRPr="00F83010" w:rsidRDefault="00B26016" w:rsidP="000866A5">
      <w:pPr>
        <w:numPr>
          <w:ilvl w:val="0"/>
          <w:numId w:val="1"/>
        </w:numPr>
        <w:ind w:left="0" w:firstLine="0"/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F83010" w14:paraId="67F0B1F8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0E0B7D7D" w14:textId="77777777" w:rsidR="00B26016" w:rsidRPr="00F83010" w:rsidRDefault="00B26016" w:rsidP="000866A5">
            <w:pPr>
              <w:pStyle w:val="a3"/>
              <w:ind w:left="0"/>
            </w:pPr>
            <w: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77777777" w:rsidR="00B26016" w:rsidRPr="00F83010" w:rsidRDefault="00B26016" w:rsidP="000866A5">
            <w:pPr>
              <w:pStyle w:val="a3"/>
              <w:ind w:left="0"/>
            </w:pPr>
            <w:r>
              <w:t>Комментарии</w:t>
            </w:r>
          </w:p>
        </w:tc>
      </w:tr>
      <w:tr w:rsidR="00B26016" w:rsidRPr="00F83010" w14:paraId="2454A3F4" w14:textId="77777777" w:rsidTr="00871E2F">
        <w:tc>
          <w:tcPr>
            <w:tcW w:w="5488" w:type="dxa"/>
          </w:tcPr>
          <w:p w14:paraId="17E854C2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:16R:GENL</w:t>
            </w:r>
          </w:p>
        </w:tc>
        <w:tc>
          <w:tcPr>
            <w:tcW w:w="4762" w:type="dxa"/>
          </w:tcPr>
          <w:p w14:paraId="47084BE6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B26016" w14:paraId="38AFBA7F" w14:textId="77777777" w:rsidTr="00871E2F">
        <w:tc>
          <w:tcPr>
            <w:tcW w:w="5488" w:type="dxa"/>
          </w:tcPr>
          <w:p w14:paraId="5E22829C" w14:textId="41CE18F4" w:rsidR="00B26016" w:rsidRPr="00393CC1" w:rsidRDefault="00B26016" w:rsidP="00B81749">
            <w:r w:rsidRPr="00393CC1">
              <w:t>:20C::CORP//</w:t>
            </w:r>
            <w:ins w:id="3670" w:author="Pervova 21.1" w:date="2020-03-05T18:02:00Z">
              <w:r w:rsidR="00B81749" w:rsidRPr="00B81749">
                <w:t>000001</w:t>
              </w:r>
            </w:ins>
            <w:del w:id="3671" w:author="Pervova 21.1" w:date="2020-03-05T18:02:00Z">
              <w:r w:rsidRPr="00393CC1" w:rsidDel="00B81749">
                <w:delText>206081</w:delText>
              </w:r>
            </w:del>
            <w:r w:rsidRPr="00393CC1">
              <w:t>X</w:t>
            </w:r>
            <w:ins w:id="3672" w:author="Pervova 21.1" w:date="2020-03-05T18:02:00Z">
              <w:r w:rsidR="00B81749">
                <w:t>1</w:t>
              </w:r>
            </w:ins>
            <w:del w:id="3673" w:author="Pervova 21.1" w:date="2020-03-05T18:02:00Z">
              <w:r w:rsidRPr="00393CC1" w:rsidDel="00B81749">
                <w:delText>5456</w:delText>
              </w:r>
            </w:del>
          </w:p>
        </w:tc>
        <w:tc>
          <w:tcPr>
            <w:tcW w:w="4762" w:type="dxa"/>
          </w:tcPr>
          <w:p w14:paraId="6CF972A3" w14:textId="77777777" w:rsidR="00B26016" w:rsidRPr="00393CC1" w:rsidRDefault="00B26016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Референс КД </w:t>
            </w:r>
          </w:p>
        </w:tc>
      </w:tr>
      <w:tr w:rsidR="007F11DB" w:rsidRPr="00B0186A" w14:paraId="584E8450" w14:textId="77777777" w:rsidTr="00871E2F">
        <w:tc>
          <w:tcPr>
            <w:tcW w:w="5488" w:type="dxa"/>
          </w:tcPr>
          <w:p w14:paraId="4892678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:20C::SEME//22222222 </w:t>
            </w:r>
          </w:p>
        </w:tc>
        <w:tc>
          <w:tcPr>
            <w:tcW w:w="4762" w:type="dxa"/>
          </w:tcPr>
          <w:p w14:paraId="339AE4F6" w14:textId="79902F7F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74" w:author="Pervova 21.1" w:date="2020-03-02T22:04:00Z">
              <w:r w:rsidRPr="007F11DB">
                <w:rPr>
                  <w:sz w:val="24"/>
                  <w:szCs w:val="24"/>
                </w:rPr>
                <w:t>Идентификатор сообщения</w:t>
              </w:r>
            </w:ins>
          </w:p>
        </w:tc>
      </w:tr>
      <w:tr w:rsidR="007F11DB" w:rsidRPr="001D1D18" w14:paraId="75B988FA" w14:textId="77777777" w:rsidTr="00871E2F">
        <w:tc>
          <w:tcPr>
            <w:tcW w:w="5488" w:type="dxa"/>
          </w:tcPr>
          <w:p w14:paraId="5736CDD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:23G:INST</w:t>
            </w:r>
          </w:p>
        </w:tc>
        <w:tc>
          <w:tcPr>
            <w:tcW w:w="4762" w:type="dxa"/>
          </w:tcPr>
          <w:p w14:paraId="6C82EC8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6FB08214" w14:textId="77777777" w:rsidTr="00871E2F">
        <w:tc>
          <w:tcPr>
            <w:tcW w:w="5488" w:type="dxa"/>
          </w:tcPr>
          <w:p w14:paraId="69C8E204" w14:textId="0136B4F4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:22F::CAEV//</w:t>
            </w:r>
            <w:r w:rsidRPr="00393CC1">
              <w:rPr>
                <w:sz w:val="24"/>
                <w:szCs w:val="24"/>
                <w:lang w:val="en-US"/>
              </w:rPr>
              <w:t>MEET</w:t>
            </w:r>
          </w:p>
        </w:tc>
        <w:tc>
          <w:tcPr>
            <w:tcW w:w="4762" w:type="dxa"/>
          </w:tcPr>
          <w:p w14:paraId="5A93B5C1" w14:textId="1F58C3B3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75" w:author="Pervova 21.1" w:date="2020-03-02T21:55:00Z">
              <w:r w:rsidRPr="007F11DB">
                <w:rPr>
                  <w:sz w:val="24"/>
                  <w:szCs w:val="24"/>
                </w:rPr>
                <w:t>Код типа КД</w:t>
              </w:r>
            </w:ins>
          </w:p>
        </w:tc>
      </w:tr>
      <w:tr w:rsidR="007F11DB" w:rsidRPr="00E33FA3" w14:paraId="42CD010F" w14:textId="77777777" w:rsidTr="00871E2F">
        <w:tc>
          <w:tcPr>
            <w:tcW w:w="5488" w:type="dxa"/>
          </w:tcPr>
          <w:p w14:paraId="617B38B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:98C::PREP//201</w:t>
            </w:r>
            <w:r w:rsidRPr="00393CC1">
              <w:rPr>
                <w:sz w:val="24"/>
                <w:szCs w:val="24"/>
                <w:lang w:val="en-US"/>
              </w:rPr>
              <w:t>60703</w:t>
            </w:r>
            <w:r w:rsidRPr="00393CC1">
              <w:rPr>
                <w:sz w:val="24"/>
                <w:szCs w:val="24"/>
              </w:rPr>
              <w:t>105940</w:t>
            </w:r>
          </w:p>
        </w:tc>
        <w:tc>
          <w:tcPr>
            <w:tcW w:w="4762" w:type="dxa"/>
          </w:tcPr>
          <w:p w14:paraId="4F3BC3A2" w14:textId="2DB73BCD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ins w:id="3676" w:author="Pervova 21.1" w:date="2020-03-02T21:58:00Z">
              <w:r w:rsidRPr="007F11DB">
                <w:rPr>
                  <w:sz w:val="24"/>
                  <w:szCs w:val="24"/>
                </w:rPr>
                <w:t>Время формирования сообщения</w:t>
              </w:r>
            </w:ins>
          </w:p>
        </w:tc>
      </w:tr>
      <w:tr w:rsidR="007F11DB" w14:paraId="54D68367" w14:textId="77777777" w:rsidTr="00871E2F">
        <w:tc>
          <w:tcPr>
            <w:tcW w:w="5488" w:type="dxa"/>
          </w:tcPr>
          <w:p w14:paraId="4DAE62C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:16R:LINK</w:t>
            </w:r>
          </w:p>
        </w:tc>
        <w:tc>
          <w:tcPr>
            <w:tcW w:w="4762" w:type="dxa"/>
          </w:tcPr>
          <w:p w14:paraId="3611682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F2DDBD7" w14:textId="77777777" w:rsidTr="00871E2F">
        <w:tc>
          <w:tcPr>
            <w:tcW w:w="5488" w:type="dxa"/>
          </w:tcPr>
          <w:p w14:paraId="447BE654" w14:textId="10696EF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:20</w:t>
            </w:r>
            <w:r>
              <w:rPr>
                <w:sz w:val="24"/>
                <w:szCs w:val="24"/>
                <w:lang w:val="en-US"/>
              </w:rPr>
              <w:t>C</w:t>
            </w:r>
            <w:r w:rsidRPr="00393CC1">
              <w:rPr>
                <w:sz w:val="24"/>
                <w:szCs w:val="24"/>
              </w:rPr>
              <w:t xml:space="preserve">::RELA//11111111 </w:t>
            </w:r>
          </w:p>
        </w:tc>
        <w:tc>
          <w:tcPr>
            <w:tcW w:w="4762" w:type="dxa"/>
          </w:tcPr>
          <w:p w14:paraId="603FEB2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Референс связанной инструкции</w:t>
            </w:r>
          </w:p>
        </w:tc>
      </w:tr>
      <w:tr w:rsidR="007F11DB" w14:paraId="53F23587" w14:textId="77777777" w:rsidTr="00871E2F">
        <w:tc>
          <w:tcPr>
            <w:tcW w:w="5488" w:type="dxa"/>
          </w:tcPr>
          <w:p w14:paraId="6D578D50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:16S:LINK</w:t>
            </w:r>
          </w:p>
        </w:tc>
        <w:tc>
          <w:tcPr>
            <w:tcW w:w="4762" w:type="dxa"/>
          </w:tcPr>
          <w:p w14:paraId="52D5177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2F81338F" w14:textId="77777777" w:rsidTr="00871E2F">
        <w:tc>
          <w:tcPr>
            <w:tcW w:w="5488" w:type="dxa"/>
          </w:tcPr>
          <w:p w14:paraId="0DFC5B3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:16R:STAT</w:t>
            </w:r>
          </w:p>
        </w:tc>
        <w:tc>
          <w:tcPr>
            <w:tcW w:w="4762" w:type="dxa"/>
          </w:tcPr>
          <w:p w14:paraId="2543A79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7501FD96" w14:textId="77777777" w:rsidTr="00871E2F">
        <w:tc>
          <w:tcPr>
            <w:tcW w:w="5488" w:type="dxa"/>
          </w:tcPr>
          <w:p w14:paraId="0AA3B76A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</w:rPr>
              <w:t>:25D::IPRC//</w:t>
            </w:r>
            <w:r w:rsidRPr="00393CC1">
              <w:rPr>
                <w:sz w:val="24"/>
                <w:szCs w:val="24"/>
                <w:lang w:val="en-US"/>
              </w:rPr>
              <w:t>PACK</w:t>
            </w:r>
          </w:p>
        </w:tc>
        <w:tc>
          <w:tcPr>
            <w:tcW w:w="4762" w:type="dxa"/>
          </w:tcPr>
          <w:p w14:paraId="45C01567" w14:textId="3F07FB0B" w:rsidR="007F11DB" w:rsidRPr="00393CC1" w:rsidRDefault="00EF2B88" w:rsidP="00EF2B88">
            <w:pPr>
              <w:pStyle w:val="a7"/>
              <w:ind w:left="0"/>
              <w:rPr>
                <w:sz w:val="24"/>
                <w:szCs w:val="24"/>
              </w:rPr>
            </w:pPr>
            <w:ins w:id="3677" w:author="Pervova 21.1" w:date="2020-03-02T22:05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с</w:t>
              </w:r>
            </w:ins>
            <w:del w:id="3678" w:author="Pervova 21.1" w:date="2020-03-02T22:05:00Z">
              <w:r w:rsidR="007F11DB" w:rsidRPr="00393CC1" w:rsidDel="00EF2B88">
                <w:rPr>
                  <w:sz w:val="24"/>
                  <w:szCs w:val="24"/>
                </w:rPr>
                <w:delText>С</w:delText>
              </w:r>
            </w:del>
            <w:r w:rsidR="007F11DB" w:rsidRPr="00393CC1">
              <w:rPr>
                <w:sz w:val="24"/>
                <w:szCs w:val="24"/>
              </w:rPr>
              <w:t>татус</w:t>
            </w:r>
            <w:ins w:id="3679" w:author="Pervova 21.1" w:date="2020-03-02T22:05:00Z">
              <w:r>
                <w:rPr>
                  <w:sz w:val="24"/>
                  <w:szCs w:val="24"/>
                </w:rPr>
                <w:t>а</w:t>
              </w:r>
            </w:ins>
            <w:proofErr w:type="gramEnd"/>
          </w:p>
        </w:tc>
      </w:tr>
      <w:tr w:rsidR="007F11DB" w:rsidRPr="00AF4D92" w14:paraId="1D893335" w14:textId="77777777" w:rsidTr="00871E2F">
        <w:tc>
          <w:tcPr>
            <w:tcW w:w="5488" w:type="dxa"/>
          </w:tcPr>
          <w:p w14:paraId="686A564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:16R:REAS</w:t>
            </w:r>
          </w:p>
        </w:tc>
        <w:tc>
          <w:tcPr>
            <w:tcW w:w="4762" w:type="dxa"/>
          </w:tcPr>
          <w:p w14:paraId="527CEC7C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F83010" w14:paraId="7E8C308A" w14:textId="77777777" w:rsidTr="00871E2F">
        <w:tc>
          <w:tcPr>
            <w:tcW w:w="5488" w:type="dxa"/>
          </w:tcPr>
          <w:p w14:paraId="337E29C8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lastRenderedPageBreak/>
              <w:t>:24B::</w:t>
            </w:r>
            <w:r w:rsidRPr="00393CC1">
              <w:rPr>
                <w:sz w:val="24"/>
                <w:szCs w:val="24"/>
                <w:lang w:val="en-US"/>
              </w:rPr>
              <w:t>PACK</w:t>
            </w:r>
            <w:r w:rsidRPr="00393CC1">
              <w:rPr>
                <w:sz w:val="24"/>
                <w:szCs w:val="24"/>
              </w:rPr>
              <w:t>//</w:t>
            </w:r>
            <w:r w:rsidRPr="00393CC1">
              <w:rPr>
                <w:sz w:val="24"/>
                <w:szCs w:val="24"/>
                <w:lang w:val="en-US"/>
              </w:rPr>
              <w:t>NARR</w:t>
            </w:r>
          </w:p>
        </w:tc>
        <w:tc>
          <w:tcPr>
            <w:tcW w:w="4762" w:type="dxa"/>
          </w:tcPr>
          <w:p w14:paraId="0A15B9F9" w14:textId="2CDC8E23" w:rsidR="007F11DB" w:rsidRPr="00393CC1" w:rsidRDefault="00EF2B88" w:rsidP="00EF7E68">
            <w:pPr>
              <w:pStyle w:val="a7"/>
              <w:ind w:left="0"/>
              <w:rPr>
                <w:sz w:val="24"/>
                <w:szCs w:val="24"/>
              </w:rPr>
            </w:pPr>
            <w:ins w:id="3680" w:author="Pervova 21.1" w:date="2020-03-02T22:04:00Z">
              <w:r>
                <w:rPr>
                  <w:sz w:val="24"/>
                  <w:szCs w:val="24"/>
                </w:rPr>
                <w:t xml:space="preserve">Код </w:t>
              </w:r>
              <w:proofErr w:type="gramStart"/>
              <w:r>
                <w:rPr>
                  <w:sz w:val="24"/>
                  <w:szCs w:val="24"/>
                </w:rPr>
                <w:t>п</w:t>
              </w:r>
            </w:ins>
            <w:proofErr w:type="gramEnd"/>
            <w:del w:id="3681" w:author="Pervova 21.1" w:date="2020-03-02T22:04:00Z">
              <w:r w:rsidR="007F11DB" w:rsidRPr="00393CC1" w:rsidDel="00EF2B88">
                <w:rPr>
                  <w:sz w:val="24"/>
                  <w:szCs w:val="24"/>
                </w:rPr>
                <w:delText>П</w:delText>
              </w:r>
            </w:del>
            <w:r w:rsidR="007F11DB" w:rsidRPr="00393CC1">
              <w:rPr>
                <w:sz w:val="24"/>
                <w:szCs w:val="24"/>
              </w:rPr>
              <w:t>ричин</w:t>
            </w:r>
            <w:ins w:id="3682" w:author="Pervova 21.1" w:date="2020-03-02T22:05:00Z">
              <w:r>
                <w:rPr>
                  <w:sz w:val="24"/>
                  <w:szCs w:val="24"/>
                </w:rPr>
                <w:t>ы</w:t>
              </w:r>
            </w:ins>
            <w:ins w:id="3683" w:author="Pervova 21.1" w:date="2020-03-03T14:05:00Z">
              <w:r w:rsidR="00EF7E68">
                <w:t xml:space="preserve"> </w:t>
              </w:r>
              <w:r w:rsidR="00EF7E68" w:rsidRPr="00EF7E68">
                <w:rPr>
                  <w:sz w:val="24"/>
                  <w:szCs w:val="24"/>
                </w:rPr>
                <w:t>NARR</w:t>
              </w:r>
              <w:r w:rsidR="00EF7E68" w:rsidRPr="00EF7E68" w:rsidDel="00EF2B88">
                <w:rPr>
                  <w:sz w:val="24"/>
                  <w:szCs w:val="24"/>
                </w:rPr>
                <w:t xml:space="preserve"> </w:t>
              </w:r>
              <w:r w:rsidR="00EF7E68" w:rsidRPr="00EF7E68">
                <w:rPr>
                  <w:sz w:val="24"/>
                  <w:szCs w:val="24"/>
                </w:rPr>
                <w:t xml:space="preserve">– см. текстовое описание причины </w:t>
              </w:r>
            </w:ins>
            <w:del w:id="3684" w:author="Pervova 21.1" w:date="2020-03-02T22:05:00Z">
              <w:r w:rsidR="007F11DB" w:rsidRPr="00393CC1" w:rsidDel="00EF2B88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7F11DB" w:rsidRPr="0010040E" w14:paraId="0B04B94E" w14:textId="77777777" w:rsidTr="00871E2F">
        <w:tc>
          <w:tcPr>
            <w:tcW w:w="5488" w:type="dxa"/>
          </w:tcPr>
          <w:p w14:paraId="632F08FB" w14:textId="27D98C2E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:70D::REAS//'OBRABOTKA B</w:t>
            </w:r>
            <w:r>
              <w:rPr>
                <w:sz w:val="24"/>
                <w:szCs w:val="24"/>
                <w:lang w:val="en-US"/>
              </w:rPr>
              <w:t>Y</w:t>
            </w:r>
            <w:r w:rsidRPr="00393CC1">
              <w:rPr>
                <w:sz w:val="24"/>
                <w:szCs w:val="24"/>
                <w:lang w:val="en-US"/>
              </w:rPr>
              <w:t>LA ZAVER</w:t>
            </w:r>
            <w:r>
              <w:rPr>
                <w:sz w:val="24"/>
                <w:szCs w:val="24"/>
                <w:lang w:val="en-US"/>
              </w:rPr>
              <w:t>Q</w:t>
            </w:r>
            <w:r w:rsidRPr="00393CC1">
              <w:rPr>
                <w:sz w:val="24"/>
                <w:szCs w:val="24"/>
                <w:lang w:val="en-US"/>
              </w:rPr>
              <w:t xml:space="preserve">ENA </w:t>
            </w:r>
          </w:p>
        </w:tc>
        <w:tc>
          <w:tcPr>
            <w:tcW w:w="4762" w:type="dxa"/>
          </w:tcPr>
          <w:p w14:paraId="1E785FED" w14:textId="39236253" w:rsidR="007F11DB" w:rsidRPr="00EF2B88" w:rsidRDefault="00EF2B88" w:rsidP="000866A5">
            <w:pPr>
              <w:pStyle w:val="a7"/>
              <w:ind w:left="0"/>
              <w:rPr>
                <w:sz w:val="24"/>
                <w:szCs w:val="24"/>
              </w:rPr>
            </w:pPr>
            <w:proofErr w:type="gramStart"/>
            <w:ins w:id="3685" w:author="Pervova 21.1" w:date="2020-03-02T22:05:00Z">
              <w:r>
                <w:rPr>
                  <w:sz w:val="24"/>
                  <w:szCs w:val="24"/>
                </w:rPr>
                <w:t>Текстовое</w:t>
              </w:r>
              <w:proofErr w:type="gramEnd"/>
              <w:r>
                <w:rPr>
                  <w:sz w:val="24"/>
                  <w:szCs w:val="24"/>
                </w:rPr>
                <w:t xml:space="preserve"> описание причины</w:t>
              </w:r>
            </w:ins>
          </w:p>
        </w:tc>
      </w:tr>
      <w:tr w:rsidR="007F11DB" w:rsidRPr="00CC62B2" w14:paraId="321F6506" w14:textId="77777777" w:rsidTr="00871E2F">
        <w:tc>
          <w:tcPr>
            <w:tcW w:w="5488" w:type="dxa"/>
          </w:tcPr>
          <w:p w14:paraId="4F458D46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sz w:val="24"/>
                <w:szCs w:val="24"/>
                <w:lang w:val="en-US"/>
              </w:rPr>
              <w:t>NKO ZAO NRD</w:t>
            </w:r>
          </w:p>
        </w:tc>
        <w:tc>
          <w:tcPr>
            <w:tcW w:w="4762" w:type="dxa"/>
          </w:tcPr>
          <w:p w14:paraId="3A498927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</w:p>
        </w:tc>
      </w:tr>
      <w:tr w:rsidR="007F11DB" w:rsidRPr="001D1D18" w14:paraId="7CDEEE0C" w14:textId="77777777" w:rsidTr="00871E2F">
        <w:tc>
          <w:tcPr>
            <w:tcW w:w="5488" w:type="dxa"/>
          </w:tcPr>
          <w:p w14:paraId="7973786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:16S:REAS</w:t>
            </w:r>
          </w:p>
        </w:tc>
        <w:tc>
          <w:tcPr>
            <w:tcW w:w="4762" w:type="dxa"/>
          </w:tcPr>
          <w:p w14:paraId="5DE031AF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1D1D18" w14:paraId="2D797293" w14:textId="77777777" w:rsidTr="00871E2F">
        <w:tc>
          <w:tcPr>
            <w:tcW w:w="5488" w:type="dxa"/>
          </w:tcPr>
          <w:p w14:paraId="0F5F3CA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:16S:STAT</w:t>
            </w:r>
          </w:p>
        </w:tc>
        <w:tc>
          <w:tcPr>
            <w:tcW w:w="4762" w:type="dxa"/>
          </w:tcPr>
          <w:p w14:paraId="53A64A33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3BFAEB6" w14:textId="77777777" w:rsidTr="00871E2F">
        <w:tc>
          <w:tcPr>
            <w:tcW w:w="5488" w:type="dxa"/>
          </w:tcPr>
          <w:p w14:paraId="272D486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:16S:GENL</w:t>
            </w:r>
          </w:p>
        </w:tc>
        <w:tc>
          <w:tcPr>
            <w:tcW w:w="4762" w:type="dxa"/>
          </w:tcPr>
          <w:p w14:paraId="0F3F201D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08823709" w14:textId="77777777" w:rsidTr="00871E2F">
        <w:tc>
          <w:tcPr>
            <w:tcW w:w="5488" w:type="dxa"/>
          </w:tcPr>
          <w:p w14:paraId="6B9E3C1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3074B64B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</w:p>
        </w:tc>
      </w:tr>
      <w:tr w:rsidR="007F11DB" w:rsidRPr="00AF4D92" w14:paraId="59139A4D" w14:textId="77777777" w:rsidTr="00871E2F">
        <w:tc>
          <w:tcPr>
            <w:tcW w:w="5488" w:type="dxa"/>
          </w:tcPr>
          <w:p w14:paraId="06861B4E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  <w:lang w:val="en-US"/>
              </w:rPr>
            </w:pPr>
            <w:r w:rsidRPr="00393CC1">
              <w:rPr>
                <w:b/>
                <w:sz w:val="24"/>
                <w:szCs w:val="24"/>
              </w:rPr>
              <w:t>:70</w:t>
            </w:r>
            <w:r w:rsidRPr="00393CC1">
              <w:rPr>
                <w:b/>
                <w:sz w:val="24"/>
                <w:szCs w:val="24"/>
                <w:lang w:val="en-US"/>
              </w:rPr>
              <w:t>E</w:t>
            </w:r>
            <w:r w:rsidRPr="00393CC1">
              <w:rPr>
                <w:b/>
                <w:sz w:val="24"/>
                <w:szCs w:val="24"/>
              </w:rPr>
              <w:t>::</w:t>
            </w:r>
            <w:r w:rsidRPr="00393CC1">
              <w:rPr>
                <w:b/>
                <w:sz w:val="24"/>
                <w:szCs w:val="24"/>
                <w:lang w:val="en-US"/>
              </w:rPr>
              <w:t>ADTX</w:t>
            </w:r>
            <w:r w:rsidRPr="00393CC1">
              <w:rPr>
                <w:b/>
                <w:sz w:val="24"/>
                <w:szCs w:val="24"/>
              </w:rPr>
              <w:t>//</w:t>
            </w:r>
            <w:r w:rsidRPr="00393CC1">
              <w:rPr>
                <w:b/>
                <w:sz w:val="24"/>
                <w:szCs w:val="24"/>
                <w:lang w:val="en-US"/>
              </w:rPr>
              <w:t>RHID</w:t>
            </w:r>
            <w:r w:rsidRPr="00393CC1">
              <w:rPr>
                <w:b/>
                <w:sz w:val="24"/>
                <w:szCs w:val="24"/>
              </w:rPr>
              <w:t>/1</w:t>
            </w:r>
          </w:p>
        </w:tc>
        <w:tc>
          <w:tcPr>
            <w:tcW w:w="4762" w:type="dxa"/>
          </w:tcPr>
          <w:p w14:paraId="61D23A4E" w14:textId="30CBCEF7" w:rsidR="007F11DB" w:rsidRPr="00393CC1" w:rsidRDefault="00EC1D18" w:rsidP="0025340A">
            <w:pPr>
              <w:pStyle w:val="a7"/>
              <w:ind w:left="0"/>
              <w:rPr>
                <w:sz w:val="24"/>
                <w:szCs w:val="24"/>
              </w:rPr>
            </w:pPr>
            <w:ins w:id="3686" w:author="Pervova 21.1" w:date="2020-03-05T18:05:00Z">
              <w:r>
                <w:rPr>
                  <w:sz w:val="24"/>
                  <w:szCs w:val="24"/>
                </w:rPr>
                <w:t xml:space="preserve">Статус инструкции 1. </w:t>
              </w:r>
            </w:ins>
            <w:r w:rsidR="007F11DB" w:rsidRPr="00393CC1">
              <w:rPr>
                <w:sz w:val="24"/>
                <w:szCs w:val="24"/>
              </w:rPr>
              <w:t xml:space="preserve">Поле заполняется только в случае </w:t>
            </w:r>
            <w:del w:id="3687" w:author="Pervova 21.1" w:date="2020-03-03T14:36:00Z">
              <w:r w:rsidR="007F11DB" w:rsidRPr="00393CC1" w:rsidDel="0025340A">
                <w:rPr>
                  <w:sz w:val="24"/>
                  <w:szCs w:val="24"/>
                </w:rPr>
                <w:delText xml:space="preserve">получения если </w:delText>
              </w:r>
            </w:del>
            <w:r w:rsidR="007F11DB" w:rsidRPr="00393CC1">
              <w:rPr>
                <w:sz w:val="24"/>
                <w:szCs w:val="24"/>
              </w:rPr>
              <w:t>формир</w:t>
            </w:r>
            <w:ins w:id="3688" w:author="Pervova 21.1" w:date="2020-03-03T14:36:00Z">
              <w:r w:rsidR="0025340A">
                <w:rPr>
                  <w:sz w:val="24"/>
                  <w:szCs w:val="24"/>
                </w:rPr>
                <w:t xml:space="preserve">ования </w:t>
              </w:r>
            </w:ins>
            <w:del w:id="3689" w:author="Pervova 21.1" w:date="2020-03-03T14:36:00Z">
              <w:r w:rsidR="007F11DB" w:rsidRPr="00393CC1" w:rsidDel="0025340A">
                <w:rPr>
                  <w:sz w:val="24"/>
                  <w:szCs w:val="24"/>
                </w:rPr>
                <w:delText xml:space="preserve">уется </w:delText>
              </w:r>
            </w:del>
            <w:r w:rsidR="007F11DB" w:rsidRPr="00393CC1">
              <w:rPr>
                <w:sz w:val="24"/>
                <w:szCs w:val="24"/>
              </w:rPr>
              <w:t>детализированн</w:t>
            </w:r>
            <w:ins w:id="3690" w:author="Pervova 21.1" w:date="2020-03-03T14:36:00Z">
              <w:r w:rsidR="0025340A">
                <w:rPr>
                  <w:sz w:val="24"/>
                  <w:szCs w:val="24"/>
                </w:rPr>
                <w:t>ого</w:t>
              </w:r>
            </w:ins>
            <w:del w:id="3691" w:author="Pervova 21.1" w:date="2020-03-03T14:36:00Z">
              <w:r w:rsidR="007F11DB" w:rsidRPr="00393CC1" w:rsidDel="0025340A">
                <w:rPr>
                  <w:sz w:val="24"/>
                  <w:szCs w:val="24"/>
                </w:rPr>
                <w:delText>ый</w:delText>
              </w:r>
            </w:del>
            <w:r w:rsidR="007F11DB" w:rsidRPr="00393CC1">
              <w:rPr>
                <w:sz w:val="24"/>
                <w:szCs w:val="24"/>
              </w:rPr>
              <w:t xml:space="preserve"> статус</w:t>
            </w:r>
            <w:ins w:id="3692" w:author="Pervova 21.1" w:date="2020-03-03T14:36:00Z">
              <w:r w:rsidR="0025340A">
                <w:rPr>
                  <w:sz w:val="24"/>
                  <w:szCs w:val="24"/>
                </w:rPr>
                <w:t>а</w:t>
              </w:r>
            </w:ins>
            <w:r w:rsidR="007F11DB" w:rsidRPr="00393CC1">
              <w:rPr>
                <w:sz w:val="24"/>
                <w:szCs w:val="24"/>
              </w:rPr>
              <w:t xml:space="preserve"> по инструкции</w:t>
            </w:r>
            <w:ins w:id="3693" w:author="Pervova 21.1" w:date="2020-03-03T14:36:00Z">
              <w:r w:rsidR="0025340A">
                <w:rPr>
                  <w:sz w:val="24"/>
                  <w:szCs w:val="24"/>
                </w:rPr>
                <w:t>,</w:t>
              </w:r>
            </w:ins>
            <w:r w:rsidR="007F11DB" w:rsidRPr="00393CC1">
              <w:rPr>
                <w:sz w:val="24"/>
                <w:szCs w:val="24"/>
              </w:rPr>
              <w:t xml:space="preserve"> полученной в формате </w:t>
            </w:r>
            <w:r w:rsidR="007F11DB" w:rsidRPr="00393CC1">
              <w:rPr>
                <w:sz w:val="24"/>
                <w:szCs w:val="24"/>
                <w:lang w:val="en-US"/>
              </w:rPr>
              <w:t>ISO</w:t>
            </w:r>
            <w:r w:rsidR="007F11DB" w:rsidRPr="00393CC1">
              <w:rPr>
                <w:sz w:val="24"/>
                <w:szCs w:val="24"/>
              </w:rPr>
              <w:t>20022</w:t>
            </w:r>
          </w:p>
        </w:tc>
      </w:tr>
      <w:tr w:rsidR="007F11DB" w:rsidRPr="00AF4D92" w14:paraId="68359B68" w14:textId="77777777" w:rsidTr="00871E2F">
        <w:tc>
          <w:tcPr>
            <w:tcW w:w="5488" w:type="dxa"/>
          </w:tcPr>
          <w:p w14:paraId="60135F40" w14:textId="77D95B86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:95R::MEOR/NSDR/</w:t>
            </w:r>
            <w:ins w:id="3694" w:author="Вакалюк" w:date="2017-01-26T13:36:00Z">
              <w:r w:rsidRPr="00393CC1">
                <w:rPr>
                  <w:sz w:val="24"/>
                  <w:szCs w:val="24"/>
                  <w:lang w:val="en-US"/>
                </w:rPr>
                <w:t>NDC</w:t>
              </w:r>
              <w:r w:rsidRPr="00EC1D18">
                <w:rPr>
                  <w:sz w:val="24"/>
                  <w:szCs w:val="24"/>
                </w:rPr>
                <w:t>000000000</w:t>
              </w:r>
            </w:ins>
          </w:p>
        </w:tc>
        <w:tc>
          <w:tcPr>
            <w:tcW w:w="4762" w:type="dxa"/>
          </w:tcPr>
          <w:p w14:paraId="623A0DF0" w14:textId="1A33FE75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 xml:space="preserve">Код НРД </w:t>
            </w:r>
            <w:proofErr w:type="gramStart"/>
            <w:r w:rsidRPr="00393CC1">
              <w:rPr>
                <w:sz w:val="24"/>
                <w:szCs w:val="24"/>
              </w:rPr>
              <w:t>инструктирующей</w:t>
            </w:r>
            <w:proofErr w:type="gramEnd"/>
            <w:r w:rsidRPr="00393CC1">
              <w:rPr>
                <w:sz w:val="24"/>
                <w:szCs w:val="24"/>
              </w:rPr>
              <w:t xml:space="preserve"> стороны (организация</w:t>
            </w:r>
            <w:ins w:id="3695" w:author="Pervova 21.1" w:date="2020-03-03T14:05:00Z">
              <w:r w:rsidR="00EF7E68">
                <w:rPr>
                  <w:sz w:val="24"/>
                  <w:szCs w:val="24"/>
                </w:rPr>
                <w:t>,</w:t>
              </w:r>
            </w:ins>
            <w:r w:rsidRPr="00393CC1">
              <w:rPr>
                <w:sz w:val="24"/>
                <w:szCs w:val="24"/>
              </w:rPr>
              <w:t xml:space="preserve"> присвоившая статус)</w:t>
            </w:r>
          </w:p>
        </w:tc>
      </w:tr>
      <w:tr w:rsidR="007F11DB" w:rsidRPr="00AF4D92" w14:paraId="47FC14DA" w14:textId="77777777" w:rsidTr="00871E2F">
        <w:tc>
          <w:tcPr>
            <w:tcW w:w="5488" w:type="dxa"/>
          </w:tcPr>
          <w:p w14:paraId="6B97E235" w14:textId="77777777" w:rsidR="007F11DB" w:rsidRPr="00393CC1" w:rsidRDefault="007F11DB" w:rsidP="000866A5">
            <w:pPr>
              <w:pStyle w:val="a7"/>
              <w:ind w:left="0"/>
              <w:rPr>
                <w:sz w:val="24"/>
                <w:szCs w:val="24"/>
              </w:rPr>
            </w:pPr>
            <w:r w:rsidRPr="00393CC1">
              <w:rPr>
                <w:sz w:val="24"/>
                <w:szCs w:val="24"/>
              </w:rPr>
              <w:t>:16S:ADDINFO</w:t>
            </w:r>
          </w:p>
        </w:tc>
        <w:tc>
          <w:tcPr>
            <w:tcW w:w="4762" w:type="dxa"/>
          </w:tcPr>
          <w:p w14:paraId="3CCE0E01" w14:textId="77777777" w:rsidR="007F11DB" w:rsidRPr="00393CC1" w:rsidRDefault="007F11DB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</w:tbl>
    <w:p w14:paraId="2CB8DCE4" w14:textId="77777777" w:rsidR="00B26016" w:rsidRPr="00F83010" w:rsidRDefault="00B26016" w:rsidP="00FC2267"/>
    <w:p w14:paraId="1EAE8882" w14:textId="77777777" w:rsidR="008A44AD" w:rsidRPr="00AF4D92" w:rsidRDefault="008A44AD" w:rsidP="00FC2267">
      <w:pPr>
        <w:rPr>
          <w:lang w:val="en-US"/>
        </w:rPr>
      </w:pPr>
    </w:p>
    <w:sectPr w:rsidR="008A44AD" w:rsidRPr="00AF4D92" w:rsidSect="00573402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34" w:author="Pervova 21.1" w:date="2020-03-25T02:15:00Z" w:initials="ГЮ">
    <w:p w14:paraId="4DF518DD" w14:textId="33F91F6E" w:rsidR="00A61A61" w:rsidRDefault="00A61A61">
      <w:pPr>
        <w:pStyle w:val="afc"/>
      </w:pPr>
      <w:r>
        <w:rPr>
          <w:rStyle w:val="afb"/>
        </w:rPr>
        <w:annotationRef/>
      </w:r>
      <w:r>
        <w:t xml:space="preserve">Исправить в </w:t>
      </w:r>
      <w:r>
        <w:rPr>
          <w:lang w:val="en-US"/>
        </w:rPr>
        <w:t>xsd</w:t>
      </w:r>
      <w:r>
        <w:t xml:space="preserve">, т.к. там остался код Мегафона - </w:t>
      </w:r>
      <w:r>
        <w:rPr>
          <w:lang w:val="en-US"/>
        </w:rPr>
        <w:t>MGFN</w:t>
      </w:r>
      <w:r w:rsidRPr="007F7EC7">
        <w:t>/</w:t>
      </w:r>
      <w:r>
        <w:rPr>
          <w:lang w:val="en-US"/>
        </w:rPr>
        <w:t>DR</w:t>
      </w:r>
    </w:p>
  </w:comment>
  <w:comment w:id="2911" w:author="Pervova 21.1" w:date="2020-03-25T02:15:00Z" w:initials="ГЮ">
    <w:p w14:paraId="7633E1F6" w14:textId="10BB1054" w:rsidR="00A61A61" w:rsidRDefault="00A61A61" w:rsidP="00136690">
      <w:pPr>
        <w:pStyle w:val="afc"/>
      </w:pPr>
      <w:r>
        <w:rPr>
          <w:rStyle w:val="afb"/>
        </w:rPr>
        <w:annotationRef/>
      </w:r>
      <w:r>
        <w:t xml:space="preserve">Адрес </w:t>
      </w:r>
      <w:proofErr w:type="gramStart"/>
      <w:r>
        <w:t>неструктурированный</w:t>
      </w:r>
      <w:proofErr w:type="gramEnd"/>
      <w:r>
        <w:t>, как в примере ISO20022</w:t>
      </w:r>
    </w:p>
  </w:comment>
  <w:comment w:id="2920" w:author="Pervova 21.1" w:date="2020-03-25T02:15:00Z" w:initials="ГЮ">
    <w:p w14:paraId="511EB092" w14:textId="4D8683C0" w:rsidR="00A61A61" w:rsidRDefault="00A61A61" w:rsidP="00A46B06">
      <w:pPr>
        <w:pStyle w:val="afc"/>
      </w:pPr>
      <w:r>
        <w:rPr>
          <w:rStyle w:val="afb"/>
        </w:rPr>
        <w:annotationRef/>
      </w:r>
      <w:r w:rsidRPr="00A46B06">
        <w:t xml:space="preserve">Адрес </w:t>
      </w:r>
      <w:proofErr w:type="gramStart"/>
      <w:r w:rsidRPr="00A46B06">
        <w:t>неструктурированный</w:t>
      </w:r>
      <w:proofErr w:type="gramEnd"/>
      <w:r w:rsidRPr="00A46B06">
        <w:t>, как в примере ISO20022</w:t>
      </w:r>
    </w:p>
  </w:comment>
  <w:comment w:id="3236" w:author="Pervova 21.1" w:date="2020-03-25T02:15:00Z" w:initials="ГЮ">
    <w:p w14:paraId="4505202B" w14:textId="2522DF7C" w:rsidR="00A61A61" w:rsidRDefault="00A61A61">
      <w:pPr>
        <w:pStyle w:val="afc"/>
      </w:pPr>
      <w:r>
        <w:rPr>
          <w:rStyle w:val="afb"/>
        </w:rPr>
        <w:annotationRef/>
      </w:r>
      <w:r>
        <w:t>??????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6156C" w14:textId="77777777" w:rsidR="00CB7DA2" w:rsidRDefault="00CB7DA2" w:rsidP="001149FA">
      <w:r>
        <w:separator/>
      </w:r>
    </w:p>
  </w:endnote>
  <w:endnote w:type="continuationSeparator" w:id="0">
    <w:p w14:paraId="392C37A4" w14:textId="77777777" w:rsidR="00CB7DA2" w:rsidRDefault="00CB7DA2" w:rsidP="001149FA">
      <w:r>
        <w:continuationSeparator/>
      </w:r>
    </w:p>
  </w:endnote>
  <w:endnote w:type="continuationNotice" w:id="1">
    <w:p w14:paraId="15D41274" w14:textId="77777777" w:rsidR="00CB7DA2" w:rsidRDefault="00CB7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A61A61" w:rsidRDefault="00A61A6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2D9">
          <w:rPr>
            <w:noProof/>
          </w:rPr>
          <w:t>1</w:t>
        </w:r>
        <w:r>
          <w:fldChar w:fldCharType="end"/>
        </w:r>
      </w:p>
    </w:sdtContent>
  </w:sdt>
  <w:p w14:paraId="40FB45C2" w14:textId="77777777" w:rsidR="00A61A61" w:rsidRDefault="00A61A6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B538C" w14:textId="77777777" w:rsidR="00CB7DA2" w:rsidRDefault="00CB7DA2" w:rsidP="001149FA">
      <w:r>
        <w:separator/>
      </w:r>
    </w:p>
  </w:footnote>
  <w:footnote w:type="continuationSeparator" w:id="0">
    <w:p w14:paraId="42F79CF1" w14:textId="77777777" w:rsidR="00CB7DA2" w:rsidRDefault="00CB7DA2" w:rsidP="001149FA">
      <w:r>
        <w:continuationSeparator/>
      </w:r>
    </w:p>
  </w:footnote>
  <w:footnote w:type="continuationNotice" w:id="1">
    <w:p w14:paraId="04FA3DF7" w14:textId="77777777" w:rsidR="00CB7DA2" w:rsidRDefault="00CB7D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BE824" w14:textId="3D688BFA" w:rsidR="00A61A61" w:rsidRPr="00014AFF" w:rsidRDefault="00A61A61" w:rsidP="00014AFF">
    <w:pPr>
      <w:pStyle w:val="af7"/>
      <w:jc w:val="right"/>
      <w:rPr>
        <w:b/>
        <w:color w:val="FF0000"/>
        <w:lang w:val="en-US"/>
      </w:rPr>
    </w:pPr>
    <w:r w:rsidRPr="00014AFF">
      <w:rPr>
        <w:b/>
        <w:color w:val="FF0000"/>
        <w:lang w:val="en-US"/>
      </w:rPr>
      <w:t xml:space="preserve">MEET 15022 - DRAFT v. </w:t>
    </w:r>
    <w:ins w:id="3696" w:author="Pervova 21.1" w:date="2020-03-02T21:16:00Z">
      <w:r>
        <w:rPr>
          <w:b/>
          <w:color w:val="FF0000"/>
        </w:rPr>
        <w:t>6</w:t>
      </w:r>
    </w:ins>
    <w:ins w:id="3697" w:author="Pervova 77" w:date="2017-01-23T16:58:00Z">
      <w:del w:id="3698" w:author="Pervova 21.1" w:date="2020-03-02T21:16:00Z">
        <w:r w:rsidDel="00FC168C">
          <w:rPr>
            <w:b/>
            <w:color w:val="FF0000"/>
          </w:rPr>
          <w:delText>5</w:delText>
        </w:r>
      </w:del>
    </w:ins>
    <w:del w:id="3699" w:author="Pervova 77" w:date="2017-01-23T16:58:00Z">
      <w:r w:rsidDel="002463B2">
        <w:rPr>
          <w:b/>
          <w:color w:val="FF0000"/>
        </w:rPr>
        <w:delText>4</w:delText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5C5407"/>
    <w:multiLevelType w:val="multilevel"/>
    <w:tmpl w:val="983C9ED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ED36A07"/>
    <w:multiLevelType w:val="multilevel"/>
    <w:tmpl w:val="A36AB54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3">
    <w:nsid w:val="14856886"/>
    <w:multiLevelType w:val="multilevel"/>
    <w:tmpl w:val="33D6182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>
    <w:nsid w:val="233979D9"/>
    <w:multiLevelType w:val="multilevel"/>
    <w:tmpl w:val="AB8240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25EB4FA0"/>
    <w:multiLevelType w:val="multilevel"/>
    <w:tmpl w:val="D242BA1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6">
    <w:nsid w:val="2F79767E"/>
    <w:multiLevelType w:val="hybridMultilevel"/>
    <w:tmpl w:val="FFD07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93739"/>
    <w:multiLevelType w:val="multilevel"/>
    <w:tmpl w:val="881ADCA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4EE86F20"/>
    <w:multiLevelType w:val="multilevel"/>
    <w:tmpl w:val="FA2AA81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9">
    <w:nsid w:val="5998612A"/>
    <w:multiLevelType w:val="multilevel"/>
    <w:tmpl w:val="C744EEB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0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12">
    <w:nsid w:val="689E526A"/>
    <w:multiLevelType w:val="multilevel"/>
    <w:tmpl w:val="C2FA6EE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>
    <w:nsid w:val="6CB23137"/>
    <w:multiLevelType w:val="multilevel"/>
    <w:tmpl w:val="A9165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>
    <w:nsid w:val="74750842"/>
    <w:multiLevelType w:val="multilevel"/>
    <w:tmpl w:val="D95AEF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5">
    <w:nsid w:val="76270141"/>
    <w:multiLevelType w:val="multilevel"/>
    <w:tmpl w:val="90F6BFB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6">
    <w:nsid w:val="7A3E7E01"/>
    <w:multiLevelType w:val="multilevel"/>
    <w:tmpl w:val="762E264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0"/>
  </w:num>
  <w:num w:numId="4">
    <w:abstractNumId w:val="10"/>
  </w:num>
  <w:num w:numId="5">
    <w:abstractNumId w:val="10"/>
    <w:lvlOverride w:ilvl="0">
      <w:startOverride w:val="1"/>
    </w:lvlOverride>
  </w:num>
  <w:num w:numId="6">
    <w:abstractNumId w:val="11"/>
  </w:num>
  <w:num w:numId="7">
    <w:abstractNumId w:val="7"/>
  </w:num>
  <w:num w:numId="8">
    <w:abstractNumId w:val="3"/>
  </w:num>
  <w:num w:numId="9">
    <w:abstractNumId w:val="12"/>
  </w:num>
  <w:num w:numId="10">
    <w:abstractNumId w:val="10"/>
  </w:num>
  <w:num w:numId="11">
    <w:abstractNumId w:val="10"/>
  </w:num>
  <w:num w:numId="12">
    <w:abstractNumId w:val="6"/>
  </w:num>
  <w:num w:numId="13">
    <w:abstractNumId w:val="4"/>
  </w:num>
  <w:num w:numId="14">
    <w:abstractNumId w:val="13"/>
  </w:num>
  <w:num w:numId="15">
    <w:abstractNumId w:val="2"/>
  </w:num>
  <w:num w:numId="16">
    <w:abstractNumId w:val="15"/>
  </w:num>
  <w:num w:numId="17">
    <w:abstractNumId w:val="5"/>
  </w:num>
  <w:num w:numId="18">
    <w:abstractNumId w:val="1"/>
  </w:num>
  <w:num w:numId="19">
    <w:abstractNumId w:val="8"/>
  </w:num>
  <w:num w:numId="20">
    <w:abstractNumId w:val="14"/>
  </w:num>
  <w:num w:numId="21">
    <w:abstractNumId w:val="16"/>
  </w:num>
  <w:num w:numId="2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hideGrammaticalErrors/>
  <w:proofState w:spelling="clean" w:grammar="clean"/>
  <w:trackRevisions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14AFF"/>
    <w:rsid w:val="00041374"/>
    <w:rsid w:val="000416B7"/>
    <w:rsid w:val="00051018"/>
    <w:rsid w:val="00052213"/>
    <w:rsid w:val="0006282E"/>
    <w:rsid w:val="000717D6"/>
    <w:rsid w:val="000769C6"/>
    <w:rsid w:val="00077B9F"/>
    <w:rsid w:val="00081903"/>
    <w:rsid w:val="00083901"/>
    <w:rsid w:val="000841A5"/>
    <w:rsid w:val="00085DCC"/>
    <w:rsid w:val="000866A5"/>
    <w:rsid w:val="00090677"/>
    <w:rsid w:val="000B250B"/>
    <w:rsid w:val="000C5BDA"/>
    <w:rsid w:val="000C7348"/>
    <w:rsid w:val="000C7DC5"/>
    <w:rsid w:val="000E3222"/>
    <w:rsid w:val="000E500F"/>
    <w:rsid w:val="000E799F"/>
    <w:rsid w:val="000F1B1B"/>
    <w:rsid w:val="000F3AEF"/>
    <w:rsid w:val="0010040E"/>
    <w:rsid w:val="00103D6B"/>
    <w:rsid w:val="0010606C"/>
    <w:rsid w:val="00110E34"/>
    <w:rsid w:val="00111D1A"/>
    <w:rsid w:val="001149FA"/>
    <w:rsid w:val="0013157A"/>
    <w:rsid w:val="0013232E"/>
    <w:rsid w:val="00136690"/>
    <w:rsid w:val="0014167C"/>
    <w:rsid w:val="00142463"/>
    <w:rsid w:val="00142D93"/>
    <w:rsid w:val="00142ED6"/>
    <w:rsid w:val="00150286"/>
    <w:rsid w:val="00155C08"/>
    <w:rsid w:val="00157176"/>
    <w:rsid w:val="00161AA9"/>
    <w:rsid w:val="001703BB"/>
    <w:rsid w:val="001860F9"/>
    <w:rsid w:val="00187259"/>
    <w:rsid w:val="001A776E"/>
    <w:rsid w:val="001B08DA"/>
    <w:rsid w:val="001B6322"/>
    <w:rsid w:val="001C2C57"/>
    <w:rsid w:val="001C2D3F"/>
    <w:rsid w:val="001D183D"/>
    <w:rsid w:val="001E28E9"/>
    <w:rsid w:val="001E3DA5"/>
    <w:rsid w:val="001E5D99"/>
    <w:rsid w:val="001F18D6"/>
    <w:rsid w:val="002110ED"/>
    <w:rsid w:val="00224C41"/>
    <w:rsid w:val="002463B2"/>
    <w:rsid w:val="00250DBA"/>
    <w:rsid w:val="0025340A"/>
    <w:rsid w:val="002552E6"/>
    <w:rsid w:val="00264EDE"/>
    <w:rsid w:val="002834EA"/>
    <w:rsid w:val="002914C8"/>
    <w:rsid w:val="00294016"/>
    <w:rsid w:val="0029504F"/>
    <w:rsid w:val="002A48F2"/>
    <w:rsid w:val="002A7709"/>
    <w:rsid w:val="002B0CCA"/>
    <w:rsid w:val="002C09EE"/>
    <w:rsid w:val="002D43AB"/>
    <w:rsid w:val="002E22B7"/>
    <w:rsid w:val="002E3DBF"/>
    <w:rsid w:val="002E482A"/>
    <w:rsid w:val="002E7C90"/>
    <w:rsid w:val="002F173D"/>
    <w:rsid w:val="002F2AAC"/>
    <w:rsid w:val="002F7AC7"/>
    <w:rsid w:val="00301A26"/>
    <w:rsid w:val="00326DB8"/>
    <w:rsid w:val="00333FF4"/>
    <w:rsid w:val="00335A5E"/>
    <w:rsid w:val="00340BB3"/>
    <w:rsid w:val="0034599B"/>
    <w:rsid w:val="003525E2"/>
    <w:rsid w:val="00353832"/>
    <w:rsid w:val="00354BF5"/>
    <w:rsid w:val="00357A30"/>
    <w:rsid w:val="00363FEE"/>
    <w:rsid w:val="0036432F"/>
    <w:rsid w:val="00364ACC"/>
    <w:rsid w:val="00372D07"/>
    <w:rsid w:val="00373909"/>
    <w:rsid w:val="00390E3E"/>
    <w:rsid w:val="00393CC1"/>
    <w:rsid w:val="003B0987"/>
    <w:rsid w:val="003B0C43"/>
    <w:rsid w:val="003B4C6F"/>
    <w:rsid w:val="003B63D5"/>
    <w:rsid w:val="003C3447"/>
    <w:rsid w:val="003C5304"/>
    <w:rsid w:val="003D5E2D"/>
    <w:rsid w:val="003D704E"/>
    <w:rsid w:val="003E7C64"/>
    <w:rsid w:val="003F1D81"/>
    <w:rsid w:val="003F4514"/>
    <w:rsid w:val="003F6ABD"/>
    <w:rsid w:val="00404577"/>
    <w:rsid w:val="00420CE1"/>
    <w:rsid w:val="00423794"/>
    <w:rsid w:val="00423A42"/>
    <w:rsid w:val="00432EF2"/>
    <w:rsid w:val="00436FF9"/>
    <w:rsid w:val="004373D6"/>
    <w:rsid w:val="004408BE"/>
    <w:rsid w:val="004459A3"/>
    <w:rsid w:val="004521B8"/>
    <w:rsid w:val="004537BD"/>
    <w:rsid w:val="00454A0C"/>
    <w:rsid w:val="0046031F"/>
    <w:rsid w:val="00461702"/>
    <w:rsid w:val="00467271"/>
    <w:rsid w:val="00470ADD"/>
    <w:rsid w:val="004712D9"/>
    <w:rsid w:val="00471CAC"/>
    <w:rsid w:val="00480D1B"/>
    <w:rsid w:val="004825A5"/>
    <w:rsid w:val="004844AC"/>
    <w:rsid w:val="00490458"/>
    <w:rsid w:val="004918A1"/>
    <w:rsid w:val="004A1BF9"/>
    <w:rsid w:val="004B1E53"/>
    <w:rsid w:val="004B4FEE"/>
    <w:rsid w:val="004B6A12"/>
    <w:rsid w:val="004B7420"/>
    <w:rsid w:val="004C1E11"/>
    <w:rsid w:val="004C2BFC"/>
    <w:rsid w:val="004E3E18"/>
    <w:rsid w:val="004E67F2"/>
    <w:rsid w:val="004F5888"/>
    <w:rsid w:val="004F6678"/>
    <w:rsid w:val="004F6EB4"/>
    <w:rsid w:val="00504793"/>
    <w:rsid w:val="005209A2"/>
    <w:rsid w:val="0052264F"/>
    <w:rsid w:val="00526674"/>
    <w:rsid w:val="00534874"/>
    <w:rsid w:val="005368B2"/>
    <w:rsid w:val="005369B4"/>
    <w:rsid w:val="00546AAA"/>
    <w:rsid w:val="005476B1"/>
    <w:rsid w:val="00551422"/>
    <w:rsid w:val="0056054B"/>
    <w:rsid w:val="005625B2"/>
    <w:rsid w:val="00572C28"/>
    <w:rsid w:val="00572EC7"/>
    <w:rsid w:val="00573402"/>
    <w:rsid w:val="0057408E"/>
    <w:rsid w:val="005747BD"/>
    <w:rsid w:val="005751A9"/>
    <w:rsid w:val="0058017E"/>
    <w:rsid w:val="005A1E10"/>
    <w:rsid w:val="005B048F"/>
    <w:rsid w:val="005B050D"/>
    <w:rsid w:val="005B1F31"/>
    <w:rsid w:val="005B5010"/>
    <w:rsid w:val="005C48B0"/>
    <w:rsid w:val="005C566A"/>
    <w:rsid w:val="005C5927"/>
    <w:rsid w:val="005C64E8"/>
    <w:rsid w:val="005D473B"/>
    <w:rsid w:val="005D54EA"/>
    <w:rsid w:val="005D6CC9"/>
    <w:rsid w:val="005E1509"/>
    <w:rsid w:val="005E1B69"/>
    <w:rsid w:val="005E66DA"/>
    <w:rsid w:val="005F0FF4"/>
    <w:rsid w:val="005F20DE"/>
    <w:rsid w:val="005F34B5"/>
    <w:rsid w:val="006019BB"/>
    <w:rsid w:val="006147D9"/>
    <w:rsid w:val="0062215A"/>
    <w:rsid w:val="0062216D"/>
    <w:rsid w:val="00633956"/>
    <w:rsid w:val="006339DA"/>
    <w:rsid w:val="006371DA"/>
    <w:rsid w:val="006476C8"/>
    <w:rsid w:val="0065125A"/>
    <w:rsid w:val="00673E26"/>
    <w:rsid w:val="00696265"/>
    <w:rsid w:val="006A440B"/>
    <w:rsid w:val="006A48DF"/>
    <w:rsid w:val="006B042F"/>
    <w:rsid w:val="006B4DB0"/>
    <w:rsid w:val="006B6817"/>
    <w:rsid w:val="006C1D84"/>
    <w:rsid w:val="006C3D20"/>
    <w:rsid w:val="006C5968"/>
    <w:rsid w:val="006E6ABC"/>
    <w:rsid w:val="006E7714"/>
    <w:rsid w:val="006F0574"/>
    <w:rsid w:val="006F6935"/>
    <w:rsid w:val="00702421"/>
    <w:rsid w:val="00716826"/>
    <w:rsid w:val="00723FBC"/>
    <w:rsid w:val="007449BA"/>
    <w:rsid w:val="00745167"/>
    <w:rsid w:val="00745393"/>
    <w:rsid w:val="00745681"/>
    <w:rsid w:val="0075036B"/>
    <w:rsid w:val="00763DAE"/>
    <w:rsid w:val="00764A49"/>
    <w:rsid w:val="00775F33"/>
    <w:rsid w:val="00782421"/>
    <w:rsid w:val="00790719"/>
    <w:rsid w:val="00790E27"/>
    <w:rsid w:val="00791957"/>
    <w:rsid w:val="0079533E"/>
    <w:rsid w:val="007A7434"/>
    <w:rsid w:val="007B03CC"/>
    <w:rsid w:val="007B3177"/>
    <w:rsid w:val="007B419A"/>
    <w:rsid w:val="007B44B7"/>
    <w:rsid w:val="007C52E8"/>
    <w:rsid w:val="007D3CAF"/>
    <w:rsid w:val="007D3FF7"/>
    <w:rsid w:val="007D44A1"/>
    <w:rsid w:val="007E6152"/>
    <w:rsid w:val="007F11DB"/>
    <w:rsid w:val="007F4619"/>
    <w:rsid w:val="007F7EC7"/>
    <w:rsid w:val="00800808"/>
    <w:rsid w:val="00802507"/>
    <w:rsid w:val="00802C07"/>
    <w:rsid w:val="008175C9"/>
    <w:rsid w:val="00823945"/>
    <w:rsid w:val="00826D62"/>
    <w:rsid w:val="00847258"/>
    <w:rsid w:val="008609F9"/>
    <w:rsid w:val="00871E2F"/>
    <w:rsid w:val="008743BE"/>
    <w:rsid w:val="00883277"/>
    <w:rsid w:val="00884BD1"/>
    <w:rsid w:val="00894FA9"/>
    <w:rsid w:val="008A44AD"/>
    <w:rsid w:val="008A630D"/>
    <w:rsid w:val="008A6A2E"/>
    <w:rsid w:val="008C0483"/>
    <w:rsid w:val="008C3942"/>
    <w:rsid w:val="008C7DCB"/>
    <w:rsid w:val="008D261D"/>
    <w:rsid w:val="008D5148"/>
    <w:rsid w:val="008E4B59"/>
    <w:rsid w:val="008E4DF3"/>
    <w:rsid w:val="008E5F6E"/>
    <w:rsid w:val="008F01D6"/>
    <w:rsid w:val="008F0FA7"/>
    <w:rsid w:val="008F14E8"/>
    <w:rsid w:val="008F2079"/>
    <w:rsid w:val="00902295"/>
    <w:rsid w:val="00904F85"/>
    <w:rsid w:val="009052E2"/>
    <w:rsid w:val="00907ECD"/>
    <w:rsid w:val="00911AC9"/>
    <w:rsid w:val="00920D48"/>
    <w:rsid w:val="00921781"/>
    <w:rsid w:val="0093284B"/>
    <w:rsid w:val="009421E2"/>
    <w:rsid w:val="0094352A"/>
    <w:rsid w:val="00945BF0"/>
    <w:rsid w:val="00947A9C"/>
    <w:rsid w:val="00952757"/>
    <w:rsid w:val="00952949"/>
    <w:rsid w:val="00961492"/>
    <w:rsid w:val="00962719"/>
    <w:rsid w:val="0097189F"/>
    <w:rsid w:val="00980215"/>
    <w:rsid w:val="0098187D"/>
    <w:rsid w:val="00985B9F"/>
    <w:rsid w:val="00991784"/>
    <w:rsid w:val="00997179"/>
    <w:rsid w:val="009A1065"/>
    <w:rsid w:val="009A5C78"/>
    <w:rsid w:val="009B2529"/>
    <w:rsid w:val="009C28BF"/>
    <w:rsid w:val="009C2D0D"/>
    <w:rsid w:val="009C314D"/>
    <w:rsid w:val="009C6A99"/>
    <w:rsid w:val="009D7A67"/>
    <w:rsid w:val="009D7E53"/>
    <w:rsid w:val="009F0163"/>
    <w:rsid w:val="009F6C05"/>
    <w:rsid w:val="00A003A5"/>
    <w:rsid w:val="00A0286F"/>
    <w:rsid w:val="00A046FF"/>
    <w:rsid w:val="00A11642"/>
    <w:rsid w:val="00A2003B"/>
    <w:rsid w:val="00A20E85"/>
    <w:rsid w:val="00A21829"/>
    <w:rsid w:val="00A2550E"/>
    <w:rsid w:val="00A2642A"/>
    <w:rsid w:val="00A26DE6"/>
    <w:rsid w:val="00A42FA2"/>
    <w:rsid w:val="00A44789"/>
    <w:rsid w:val="00A46B06"/>
    <w:rsid w:val="00A47B98"/>
    <w:rsid w:val="00A503EF"/>
    <w:rsid w:val="00A51906"/>
    <w:rsid w:val="00A576BA"/>
    <w:rsid w:val="00A61A61"/>
    <w:rsid w:val="00A61DC5"/>
    <w:rsid w:val="00A65523"/>
    <w:rsid w:val="00A91A55"/>
    <w:rsid w:val="00A92656"/>
    <w:rsid w:val="00AA7FE3"/>
    <w:rsid w:val="00AB1F0C"/>
    <w:rsid w:val="00AB36F6"/>
    <w:rsid w:val="00AB516C"/>
    <w:rsid w:val="00AB6340"/>
    <w:rsid w:val="00AD3C58"/>
    <w:rsid w:val="00AD584E"/>
    <w:rsid w:val="00AD709C"/>
    <w:rsid w:val="00AD79F0"/>
    <w:rsid w:val="00AE7851"/>
    <w:rsid w:val="00AF0416"/>
    <w:rsid w:val="00AF6D88"/>
    <w:rsid w:val="00AF7360"/>
    <w:rsid w:val="00B13DD8"/>
    <w:rsid w:val="00B179AD"/>
    <w:rsid w:val="00B22C8C"/>
    <w:rsid w:val="00B24615"/>
    <w:rsid w:val="00B26016"/>
    <w:rsid w:val="00B31ADA"/>
    <w:rsid w:val="00B35C3B"/>
    <w:rsid w:val="00B3701A"/>
    <w:rsid w:val="00B5122B"/>
    <w:rsid w:val="00B552CE"/>
    <w:rsid w:val="00B6277B"/>
    <w:rsid w:val="00B660AA"/>
    <w:rsid w:val="00B672DE"/>
    <w:rsid w:val="00B75D14"/>
    <w:rsid w:val="00B7763A"/>
    <w:rsid w:val="00B81749"/>
    <w:rsid w:val="00B86D19"/>
    <w:rsid w:val="00B958ED"/>
    <w:rsid w:val="00B967C4"/>
    <w:rsid w:val="00BA1ED2"/>
    <w:rsid w:val="00BA5999"/>
    <w:rsid w:val="00BB3E89"/>
    <w:rsid w:val="00BD31CC"/>
    <w:rsid w:val="00BD3485"/>
    <w:rsid w:val="00BD40AE"/>
    <w:rsid w:val="00BE003C"/>
    <w:rsid w:val="00BE0A7E"/>
    <w:rsid w:val="00BE3446"/>
    <w:rsid w:val="00BE3C71"/>
    <w:rsid w:val="00BE7FB5"/>
    <w:rsid w:val="00BF4AB9"/>
    <w:rsid w:val="00BF57EE"/>
    <w:rsid w:val="00C11CE4"/>
    <w:rsid w:val="00C12FF9"/>
    <w:rsid w:val="00C15C94"/>
    <w:rsid w:val="00C210E3"/>
    <w:rsid w:val="00C22273"/>
    <w:rsid w:val="00C267DA"/>
    <w:rsid w:val="00C34C7D"/>
    <w:rsid w:val="00C36AA5"/>
    <w:rsid w:val="00C416F9"/>
    <w:rsid w:val="00C45D2F"/>
    <w:rsid w:val="00C4770A"/>
    <w:rsid w:val="00C51FDF"/>
    <w:rsid w:val="00C54DA6"/>
    <w:rsid w:val="00C6046F"/>
    <w:rsid w:val="00C800B6"/>
    <w:rsid w:val="00C95ECF"/>
    <w:rsid w:val="00CA13C6"/>
    <w:rsid w:val="00CB2F56"/>
    <w:rsid w:val="00CB4FFA"/>
    <w:rsid w:val="00CB7DA2"/>
    <w:rsid w:val="00CC0B9E"/>
    <w:rsid w:val="00CC3A21"/>
    <w:rsid w:val="00CD685C"/>
    <w:rsid w:val="00CE1488"/>
    <w:rsid w:val="00CE36BA"/>
    <w:rsid w:val="00CF057B"/>
    <w:rsid w:val="00CF09E2"/>
    <w:rsid w:val="00CF60D3"/>
    <w:rsid w:val="00D0063C"/>
    <w:rsid w:val="00D05495"/>
    <w:rsid w:val="00D05605"/>
    <w:rsid w:val="00D12004"/>
    <w:rsid w:val="00D16A2A"/>
    <w:rsid w:val="00D17DDA"/>
    <w:rsid w:val="00D21ED1"/>
    <w:rsid w:val="00D22AC6"/>
    <w:rsid w:val="00D32ACF"/>
    <w:rsid w:val="00D32CCA"/>
    <w:rsid w:val="00D3654A"/>
    <w:rsid w:val="00D433F7"/>
    <w:rsid w:val="00D51BB6"/>
    <w:rsid w:val="00D577A3"/>
    <w:rsid w:val="00D73F22"/>
    <w:rsid w:val="00D74398"/>
    <w:rsid w:val="00D81B5B"/>
    <w:rsid w:val="00D91BDC"/>
    <w:rsid w:val="00DA46C9"/>
    <w:rsid w:val="00DA579E"/>
    <w:rsid w:val="00DC251B"/>
    <w:rsid w:val="00DC6747"/>
    <w:rsid w:val="00DD5284"/>
    <w:rsid w:val="00DE431D"/>
    <w:rsid w:val="00DE760D"/>
    <w:rsid w:val="00DF0997"/>
    <w:rsid w:val="00DF335F"/>
    <w:rsid w:val="00DF5E60"/>
    <w:rsid w:val="00E01A99"/>
    <w:rsid w:val="00E0214A"/>
    <w:rsid w:val="00E07DEF"/>
    <w:rsid w:val="00E10BE4"/>
    <w:rsid w:val="00E12877"/>
    <w:rsid w:val="00E1367A"/>
    <w:rsid w:val="00E16D44"/>
    <w:rsid w:val="00E17B25"/>
    <w:rsid w:val="00E23C1C"/>
    <w:rsid w:val="00E27118"/>
    <w:rsid w:val="00E31AE6"/>
    <w:rsid w:val="00E32700"/>
    <w:rsid w:val="00E40799"/>
    <w:rsid w:val="00E44139"/>
    <w:rsid w:val="00E479D1"/>
    <w:rsid w:val="00E511F2"/>
    <w:rsid w:val="00E8139F"/>
    <w:rsid w:val="00E86593"/>
    <w:rsid w:val="00E9014B"/>
    <w:rsid w:val="00EB0778"/>
    <w:rsid w:val="00EB3BCF"/>
    <w:rsid w:val="00EB4E66"/>
    <w:rsid w:val="00EB6C22"/>
    <w:rsid w:val="00EC1D18"/>
    <w:rsid w:val="00EC2455"/>
    <w:rsid w:val="00EC6761"/>
    <w:rsid w:val="00ED0984"/>
    <w:rsid w:val="00EE01C0"/>
    <w:rsid w:val="00EE257D"/>
    <w:rsid w:val="00EE27E3"/>
    <w:rsid w:val="00EE6587"/>
    <w:rsid w:val="00EF2B88"/>
    <w:rsid w:val="00EF7E68"/>
    <w:rsid w:val="00F00E7F"/>
    <w:rsid w:val="00F01E72"/>
    <w:rsid w:val="00F0456B"/>
    <w:rsid w:val="00F078F2"/>
    <w:rsid w:val="00F13AA5"/>
    <w:rsid w:val="00F15B63"/>
    <w:rsid w:val="00F17663"/>
    <w:rsid w:val="00F21C12"/>
    <w:rsid w:val="00F2490C"/>
    <w:rsid w:val="00F33DAF"/>
    <w:rsid w:val="00F37EED"/>
    <w:rsid w:val="00F42B4C"/>
    <w:rsid w:val="00F46F91"/>
    <w:rsid w:val="00F52467"/>
    <w:rsid w:val="00F53DFE"/>
    <w:rsid w:val="00F5604C"/>
    <w:rsid w:val="00F602C5"/>
    <w:rsid w:val="00F63231"/>
    <w:rsid w:val="00F72221"/>
    <w:rsid w:val="00F82764"/>
    <w:rsid w:val="00F83C72"/>
    <w:rsid w:val="00F877F1"/>
    <w:rsid w:val="00F90FBA"/>
    <w:rsid w:val="00F914D8"/>
    <w:rsid w:val="00F92389"/>
    <w:rsid w:val="00F93168"/>
    <w:rsid w:val="00F95221"/>
    <w:rsid w:val="00F95625"/>
    <w:rsid w:val="00FA61F2"/>
    <w:rsid w:val="00FC168C"/>
    <w:rsid w:val="00FC2267"/>
    <w:rsid w:val="00FC3845"/>
    <w:rsid w:val="00FC6B27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D05495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D05495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D05495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0549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05495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2F7AC7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4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iCs/>
      <w:color w:val="00000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iCs/>
      <w:color w:val="000000"/>
      <w:sz w:val="24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D05495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D05495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D05495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D05495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D05495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2F7AC7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D1C480-1B61-41BA-BDA1-3E2ADFB42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10732</Words>
  <Characters>61176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71765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Pervova 21.1</cp:lastModifiedBy>
  <cp:revision>2</cp:revision>
  <dcterms:created xsi:type="dcterms:W3CDTF">2020-04-01T11:48:00Z</dcterms:created>
  <dcterms:modified xsi:type="dcterms:W3CDTF">2020-04-01T11:48:00Z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