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09474" w14:textId="7D9172AD" w:rsidR="001149FA" w:rsidRPr="00296C23" w:rsidDel="004E413F" w:rsidRDefault="004E413F" w:rsidP="004E413F">
      <w:pPr>
        <w:pStyle w:val="1"/>
        <w:rPr>
          <w:del w:id="0" w:author="Draft 2" w:date="2016-03-09T10:48:00Z"/>
        </w:rPr>
      </w:pPr>
      <w:bookmarkStart w:id="1" w:name="_Toc445283853"/>
      <w:ins w:id="2" w:author="Draft 2" w:date="2016-03-09T10:48:00Z">
        <w:r>
          <w:t>Содержание</w:t>
        </w:r>
      </w:ins>
      <w:bookmarkEnd w:id="1"/>
    </w:p>
    <w:p w14:paraId="70D52836" w14:textId="77777777" w:rsidR="004E413F" w:rsidRDefault="001149FA">
      <w:pPr>
        <w:pStyle w:val="11"/>
        <w:rPr>
          <w:ins w:id="3" w:author="Draft 2" w:date="2016-03-09T10:48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 w:rsidRPr="00296C23">
        <w:rPr>
          <w:rFonts w:ascii="Times New Roman" w:hAnsi="Times New Roman"/>
          <w:lang w:val="en-US"/>
        </w:rPr>
        <w:fldChar w:fldCharType="begin"/>
      </w:r>
      <w:r w:rsidRPr="00296C23">
        <w:rPr>
          <w:rFonts w:ascii="Times New Roman" w:hAnsi="Times New Roman"/>
          <w:lang w:val="en-US"/>
        </w:rPr>
        <w:instrText xml:space="preserve"> TOC \o "1-3" \h \z \u </w:instrText>
      </w:r>
      <w:r w:rsidRPr="00296C23">
        <w:rPr>
          <w:rFonts w:ascii="Times New Roman" w:hAnsi="Times New Roman"/>
          <w:lang w:val="en-US"/>
        </w:rPr>
        <w:fldChar w:fldCharType="separate"/>
      </w:r>
      <w:ins w:id="4" w:author="Draft 2" w:date="2016-03-09T10:48:00Z">
        <w:r w:rsidR="004E413F" w:rsidRPr="00EA5015">
          <w:rPr>
            <w:rStyle w:val="af6"/>
            <w:noProof/>
          </w:rPr>
          <w:fldChar w:fldCharType="begin"/>
        </w:r>
        <w:r w:rsidR="004E413F" w:rsidRPr="00EA5015">
          <w:rPr>
            <w:rStyle w:val="af6"/>
            <w:noProof/>
          </w:rPr>
          <w:instrText xml:space="preserve"> </w:instrText>
        </w:r>
        <w:r w:rsidR="004E413F">
          <w:rPr>
            <w:noProof/>
          </w:rPr>
          <w:instrText>HYPERLINK \l "_Toc445283853"</w:instrText>
        </w:r>
        <w:r w:rsidR="004E413F" w:rsidRPr="00EA5015">
          <w:rPr>
            <w:rStyle w:val="af6"/>
            <w:noProof/>
          </w:rPr>
          <w:instrText xml:space="preserve"> </w:instrText>
        </w:r>
        <w:r w:rsidR="004E413F" w:rsidRPr="00EA5015">
          <w:rPr>
            <w:rStyle w:val="af6"/>
            <w:noProof/>
          </w:rPr>
        </w:r>
        <w:r w:rsidR="004E413F" w:rsidRPr="00EA5015">
          <w:rPr>
            <w:rStyle w:val="af6"/>
            <w:noProof/>
          </w:rPr>
          <w:fldChar w:fldCharType="separate"/>
        </w:r>
        <w:r w:rsidR="004E41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E413F" w:rsidRPr="00EA5015">
          <w:rPr>
            <w:rStyle w:val="af6"/>
            <w:noProof/>
          </w:rPr>
          <w:t>Содержание</w:t>
        </w:r>
        <w:r w:rsidR="004E413F">
          <w:rPr>
            <w:noProof/>
            <w:webHidden/>
          </w:rPr>
          <w:tab/>
        </w:r>
        <w:r w:rsidR="004E413F">
          <w:rPr>
            <w:noProof/>
            <w:webHidden/>
          </w:rPr>
          <w:fldChar w:fldCharType="begin"/>
        </w:r>
        <w:r w:rsidR="004E413F">
          <w:rPr>
            <w:noProof/>
            <w:webHidden/>
          </w:rPr>
          <w:instrText xml:space="preserve"> PAGEREF _Toc445283853 \h </w:instrText>
        </w:r>
        <w:r w:rsidR="004E413F">
          <w:rPr>
            <w:noProof/>
            <w:webHidden/>
          </w:rPr>
        </w:r>
      </w:ins>
      <w:r w:rsidR="004E413F">
        <w:rPr>
          <w:noProof/>
          <w:webHidden/>
        </w:rPr>
        <w:fldChar w:fldCharType="separate"/>
      </w:r>
      <w:ins w:id="5" w:author="Draft 2" w:date="2016-03-09T10:48:00Z">
        <w:r w:rsidR="004E413F">
          <w:rPr>
            <w:noProof/>
            <w:webHidden/>
          </w:rPr>
          <w:t>1</w:t>
        </w:r>
        <w:r w:rsidR="004E413F">
          <w:rPr>
            <w:noProof/>
            <w:webHidden/>
          </w:rPr>
          <w:fldChar w:fldCharType="end"/>
        </w:r>
        <w:r w:rsidR="004E413F" w:rsidRPr="00EA5015">
          <w:rPr>
            <w:rStyle w:val="af6"/>
            <w:noProof/>
          </w:rPr>
          <w:fldChar w:fldCharType="end"/>
        </w:r>
      </w:ins>
    </w:p>
    <w:p w14:paraId="3C748C0A" w14:textId="77777777" w:rsidR="004E413F" w:rsidRDefault="004E413F">
      <w:pPr>
        <w:pStyle w:val="11"/>
        <w:rPr>
          <w:ins w:id="6" w:author="Draft 2" w:date="2016-03-09T10:48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7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"_Toc445283854"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>Сообщение 564 и 568 о проведении собрания, материалы к собранию, бюллетень.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_Toc445283854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8" w:author="Draft 2" w:date="2016-03-09T10:48:00Z"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5E2D2F2D" w14:textId="77777777" w:rsidR="004E413F" w:rsidRDefault="004E413F">
      <w:pPr>
        <w:pStyle w:val="2"/>
        <w:rPr>
          <w:ins w:id="9" w:author="Draft 2" w:date="2016-03-09T10:48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10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"_Toc445283855"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1.1 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_Toc445283855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1" w:author="Draft 2" w:date="2016-03-09T10:48:00Z"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0677BF7F" w14:textId="77777777" w:rsidR="004E413F" w:rsidRDefault="004E413F">
      <w:pPr>
        <w:pStyle w:val="2"/>
        <w:rPr>
          <w:ins w:id="12" w:author="Draft 2" w:date="2016-03-09T10:48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13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"_Toc445283856"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  <w:lang w:val="en-US"/>
          </w:rPr>
          <w:t>1.2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>Сообщение МТ56</w:t>
        </w:r>
        <w:r w:rsidRPr="00EA5015">
          <w:rPr>
            <w:rStyle w:val="af6"/>
            <w:noProof/>
            <w:lang w:val="en-US"/>
          </w:rPr>
          <w:t>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_Toc445283856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4" w:author="Draft 2" w:date="2016-03-09T10:48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3AFA1F10" w14:textId="77777777" w:rsidR="004E413F" w:rsidRDefault="004E413F">
      <w:pPr>
        <w:pStyle w:val="11"/>
        <w:rPr>
          <w:ins w:id="15" w:author="Draft 2" w:date="2016-03-09T10:48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16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"_Toc445283857"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>МТ564 и МТ568. Результаты собрания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_Toc445283857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7" w:author="Draft 2" w:date="2016-03-09T10:48:00Z"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28867DEF" w14:textId="77777777" w:rsidR="004E413F" w:rsidRDefault="004E413F">
      <w:pPr>
        <w:pStyle w:val="2"/>
        <w:rPr>
          <w:ins w:id="18" w:author="Draft 2" w:date="2016-03-09T10:48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19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"_Toc445283858"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2.1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>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_Toc445283858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0" w:author="Draft 2" w:date="2016-03-09T10:48:00Z"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4A99FA7D" w14:textId="77777777" w:rsidR="004E413F" w:rsidRDefault="004E413F">
      <w:pPr>
        <w:pStyle w:val="2"/>
        <w:rPr>
          <w:ins w:id="21" w:author="Draft 2" w:date="2016-03-09T10:48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22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"_Toc445283859"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2.2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>МТ568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_Toc445283859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3" w:author="Draft 2" w:date="2016-03-09T10:48:00Z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102B5DE3" w14:textId="77777777" w:rsidR="004E413F" w:rsidRDefault="004E413F">
      <w:pPr>
        <w:pStyle w:val="11"/>
        <w:rPr>
          <w:ins w:id="24" w:author="Draft 2" w:date="2016-03-09T10:48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25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"_Toc445283860"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>Сообщение МТ564. Отмена собрания.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_Toc445283860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6" w:author="Draft 2" w:date="2016-03-09T10:48:00Z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6ABD8416" w14:textId="77777777" w:rsidR="004E413F" w:rsidRDefault="004E413F">
      <w:pPr>
        <w:pStyle w:val="11"/>
        <w:rPr>
          <w:ins w:id="27" w:author="Draft 2" w:date="2016-03-09T10:48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28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"_Toc445283861"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>Сообщение МТ565. Список лиц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_Toc445283861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9" w:author="Draft 2" w:date="2016-03-09T10:48:00Z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038129CC" w14:textId="77777777" w:rsidR="004E413F" w:rsidRDefault="004E413F">
      <w:pPr>
        <w:pStyle w:val="11"/>
        <w:rPr>
          <w:ins w:id="30" w:author="Draft 2" w:date="2016-03-09T10:48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31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"_Toc445283862"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>Сообщение МТ565. О волеизъявлении лица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_Toc445283862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2" w:author="Draft 2" w:date="2016-03-09T10:48:00Z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0D2D1682" w14:textId="77777777" w:rsidR="004E413F" w:rsidRDefault="004E413F">
      <w:pPr>
        <w:pStyle w:val="11"/>
        <w:rPr>
          <w:ins w:id="33" w:author="Draft 2" w:date="2016-03-09T10:48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34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"_Toc445283863"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>О волеизъявлении лица – Владельца счета в НРД или номинального держателя.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_Toc445283863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5" w:author="Draft 2" w:date="2016-03-09T10:48:00Z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15C530D4" w14:textId="77777777" w:rsidR="004E413F" w:rsidRDefault="004E413F">
      <w:pPr>
        <w:pStyle w:val="11"/>
        <w:rPr>
          <w:ins w:id="36" w:author="Draft 2" w:date="2016-03-09T10:48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37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"_Toc445283864"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>Сообщение МТ565. Исключение из списка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_Toc445283864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8" w:author="Draft 2" w:date="2016-03-09T10:48:00Z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48EEDFF3" w14:textId="77777777" w:rsidR="004E413F" w:rsidRDefault="004E413F">
      <w:pPr>
        <w:pStyle w:val="11"/>
        <w:rPr>
          <w:ins w:id="39" w:author="Draft 2" w:date="2016-03-09T10:48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40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"_Toc445283865"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>Сообщение МТ567. Статус регистратора COMP (</w:t>
        </w:r>
        <w:r w:rsidRPr="00EA5015">
          <w:rPr>
            <w:rStyle w:val="af6"/>
            <w:noProof/>
            <w:lang w:val="en-US"/>
          </w:rPr>
          <w:t>PACK</w:t>
        </w:r>
        <w:r w:rsidRPr="00EA5015">
          <w:rPr>
            <w:rStyle w:val="af6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_Toc445283865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1" w:author="Draft 2" w:date="2016-03-09T10:48:00Z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0F124A31" w14:textId="77777777" w:rsidR="004E413F" w:rsidRDefault="004E413F">
      <w:pPr>
        <w:pStyle w:val="11"/>
        <w:rPr>
          <w:ins w:id="42" w:author="Draft 2" w:date="2016-03-09T10:48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43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"_Toc445283866"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 xml:space="preserve">Сообщение МТ567. Статус регистратора </w:t>
        </w:r>
        <w:r w:rsidRPr="00EA5015">
          <w:rPr>
            <w:rStyle w:val="af6"/>
            <w:noProof/>
            <w:lang w:val="en-US"/>
          </w:rPr>
          <w:t>REJT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_Toc445283866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4" w:author="Draft 2" w:date="2016-03-09T10:48:00Z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4BB4F644" w14:textId="77777777" w:rsidR="004E413F" w:rsidRDefault="004E413F">
      <w:pPr>
        <w:pStyle w:val="11"/>
        <w:tabs>
          <w:tab w:val="left" w:pos="720"/>
        </w:tabs>
        <w:rPr>
          <w:ins w:id="45" w:author="Draft 2" w:date="2016-03-09T10:48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46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"_Toc445283867"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 xml:space="preserve">Сообщение МТ567. Статус НРД </w:t>
        </w:r>
        <w:r w:rsidRPr="00EA5015">
          <w:rPr>
            <w:rStyle w:val="af6"/>
            <w:noProof/>
            <w:lang w:val="en-US"/>
          </w:rPr>
          <w:t>PEND</w:t>
        </w:r>
        <w:r w:rsidRPr="00EA5015">
          <w:rPr>
            <w:rStyle w:val="af6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_Toc445283867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7" w:author="Draft 2" w:date="2016-03-09T10:48:00Z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78587EF1" w14:textId="77777777" w:rsidR="004E413F" w:rsidRDefault="004E413F">
      <w:pPr>
        <w:pStyle w:val="11"/>
        <w:tabs>
          <w:tab w:val="left" w:pos="720"/>
        </w:tabs>
        <w:rPr>
          <w:ins w:id="48" w:author="Draft 2" w:date="2016-03-09T10:48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49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"_Toc445283868"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 xml:space="preserve">Сообщение МТ567. Статус НРД </w:t>
        </w:r>
        <w:r w:rsidRPr="00EA5015">
          <w:rPr>
            <w:rStyle w:val="af6"/>
            <w:noProof/>
            <w:lang w:val="en-US"/>
          </w:rPr>
          <w:t>REJT</w:t>
        </w:r>
        <w:r w:rsidRPr="00EA5015">
          <w:rPr>
            <w:rStyle w:val="af6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_Toc445283868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0" w:author="Draft 2" w:date="2016-03-09T10:48:00Z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p w14:paraId="760AE77F" w14:textId="77777777" w:rsidR="004E413F" w:rsidRDefault="004E413F">
      <w:pPr>
        <w:pStyle w:val="11"/>
        <w:tabs>
          <w:tab w:val="left" w:pos="720"/>
        </w:tabs>
        <w:rPr>
          <w:ins w:id="51" w:author="Draft 2" w:date="2016-03-09T10:48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52" w:author="Draft 2" w:date="2016-03-09T10:48:00Z">
        <w:r w:rsidRPr="00EA5015">
          <w:rPr>
            <w:rStyle w:val="af6"/>
            <w:noProof/>
          </w:rPr>
          <w:fldChar w:fldCharType="begin"/>
        </w:r>
        <w:r w:rsidRPr="00EA5015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"_Toc445283869"</w:instrText>
        </w:r>
        <w:r w:rsidRPr="00EA5015">
          <w:rPr>
            <w:rStyle w:val="af6"/>
            <w:noProof/>
          </w:rPr>
          <w:instrText xml:space="preserve"> </w:instrText>
        </w:r>
        <w:r w:rsidRPr="00EA5015">
          <w:rPr>
            <w:rStyle w:val="af6"/>
            <w:noProof/>
          </w:rPr>
        </w:r>
        <w:r w:rsidRPr="00EA5015">
          <w:rPr>
            <w:rStyle w:val="af6"/>
            <w:noProof/>
          </w:rPr>
          <w:fldChar w:fldCharType="separate"/>
        </w:r>
        <w:r w:rsidRPr="00EA5015">
          <w:rPr>
            <w:rStyle w:val="af6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EA5015">
          <w:rPr>
            <w:rStyle w:val="af6"/>
            <w:noProof/>
          </w:rPr>
          <w:t>Сообщение МТ567. Детализированный статус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_Toc445283869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3" w:author="Draft 2" w:date="2016-03-09T10:48:00Z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EA5015">
          <w:rPr>
            <w:rStyle w:val="af6"/>
            <w:noProof/>
          </w:rPr>
          <w:fldChar w:fldCharType="end"/>
        </w:r>
      </w:ins>
    </w:p>
    <w:bookmarkStart w:id="54" w:name="_GoBack"/>
    <w:bookmarkEnd w:id="54"/>
    <w:p w14:paraId="63255D33" w14:textId="0C2F9EAC" w:rsidR="000866A5" w:rsidRPr="00296C23" w:rsidRDefault="001149FA" w:rsidP="000866A5">
      <w:pPr>
        <w:numPr>
          <w:ilvl w:val="0"/>
          <w:numId w:val="0"/>
        </w:numPr>
        <w:tabs>
          <w:tab w:val="num" w:pos="0"/>
        </w:tabs>
        <w:jc w:val="left"/>
        <w:rPr>
          <w:lang w:val="en-US"/>
        </w:rPr>
      </w:pPr>
      <w:r w:rsidRPr="00296C23">
        <w:rPr>
          <w:lang w:val="en-US"/>
        </w:rPr>
        <w:fldChar w:fldCharType="end"/>
      </w:r>
    </w:p>
    <w:p w14:paraId="19E6DF37" w14:textId="77777777" w:rsidR="000866A5" w:rsidRPr="00296C23" w:rsidRDefault="000866A5" w:rsidP="000866A5">
      <w:pPr>
        <w:numPr>
          <w:ilvl w:val="0"/>
          <w:numId w:val="0"/>
        </w:numPr>
        <w:suppressAutoHyphens w:val="0"/>
        <w:jc w:val="left"/>
      </w:pPr>
      <w:r w:rsidRPr="00296C23">
        <w:rPr>
          <w:lang w:val="en-US"/>
        </w:rPr>
        <w:br w:type="page"/>
      </w:r>
    </w:p>
    <w:p w14:paraId="68C74AC2" w14:textId="456C0536" w:rsidR="008A44AD" w:rsidRPr="00296C23" w:rsidRDefault="008A44AD" w:rsidP="000866A5">
      <w:pPr>
        <w:pStyle w:val="1"/>
        <w:numPr>
          <w:ilvl w:val="0"/>
          <w:numId w:val="36"/>
        </w:numPr>
        <w:ind w:left="0" w:firstLine="0"/>
        <w:rPr>
          <w:rFonts w:cs="Times New Roman"/>
          <w:sz w:val="24"/>
          <w:szCs w:val="24"/>
        </w:rPr>
      </w:pPr>
      <w:bookmarkStart w:id="55" w:name="_Toc445283854"/>
      <w:r w:rsidRPr="00296C23">
        <w:rPr>
          <w:rFonts w:cs="Times New Roman"/>
          <w:sz w:val="24"/>
          <w:szCs w:val="24"/>
        </w:rPr>
        <w:lastRenderedPageBreak/>
        <w:t>Сообщение 564 и 568 о проведении собрания, материалы к собранию, бюллетень.</w:t>
      </w:r>
      <w:bookmarkEnd w:id="55"/>
    </w:p>
    <w:p w14:paraId="68ECFF9F" w14:textId="73112228" w:rsidR="00573402" w:rsidRPr="00296C23" w:rsidRDefault="000866A5" w:rsidP="000866A5">
      <w:pPr>
        <w:pStyle w:val="20"/>
        <w:numPr>
          <w:ilvl w:val="0"/>
          <w:numId w:val="0"/>
        </w:numPr>
        <w:rPr>
          <w:rFonts w:cs="Times New Roman"/>
          <w:sz w:val="24"/>
          <w:szCs w:val="24"/>
        </w:rPr>
      </w:pPr>
      <w:bookmarkStart w:id="56" w:name="_Toc445283855"/>
      <w:r w:rsidRPr="00296C23">
        <w:rPr>
          <w:rFonts w:cs="Times New Roman"/>
          <w:sz w:val="24"/>
          <w:szCs w:val="24"/>
          <w:lang w:val="ru-RU"/>
        </w:rPr>
        <w:t xml:space="preserve">1.1 </w:t>
      </w:r>
      <w:r w:rsidR="008A44AD" w:rsidRPr="00296C23">
        <w:rPr>
          <w:rFonts w:cs="Times New Roman"/>
          <w:sz w:val="24"/>
          <w:szCs w:val="24"/>
        </w:rPr>
        <w:t>Сообщение</w:t>
      </w:r>
      <w:r w:rsidR="00573402" w:rsidRPr="00296C23">
        <w:rPr>
          <w:rFonts w:cs="Times New Roman"/>
          <w:sz w:val="24"/>
          <w:szCs w:val="24"/>
        </w:rPr>
        <w:t xml:space="preserve"> МТ564</w:t>
      </w:r>
      <w:bookmarkEnd w:id="56"/>
    </w:p>
    <w:p w14:paraId="5A7F7575" w14:textId="2EBB252B" w:rsidR="00573402" w:rsidRPr="00296C23" w:rsidRDefault="00573402" w:rsidP="000866A5">
      <w:pPr>
        <w:ind w:left="0" w:firstLine="0"/>
      </w:pPr>
      <w:r w:rsidRPr="00296C23">
        <w:t xml:space="preserve">Легенда: </w:t>
      </w:r>
    </w:p>
    <w:p w14:paraId="03DB9D92" w14:textId="4BFBBEF9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 xml:space="preserve">Планируется проведение общего собрания акционеров, КД </w:t>
      </w:r>
      <w:r w:rsidR="003A4C87" w:rsidRPr="00296C23">
        <w:rPr>
          <w:lang w:val="en-US"/>
        </w:rPr>
        <w:t>OME</w:t>
      </w:r>
      <w:r w:rsidRPr="00296C23">
        <w:t>T.</w:t>
      </w:r>
    </w:p>
    <w:p w14:paraId="1B38A037" w14:textId="77777777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ab/>
        <w:t xml:space="preserve">  5.03.2017 Регистратор присылает в адрес НРД сообщение о планируемом КД.</w:t>
      </w:r>
    </w:p>
    <w:p w14:paraId="66671DF8" w14:textId="77777777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ab/>
        <w:t xml:space="preserve">  НРД транслирует сообщение о КД в адрес депонентов.  </w:t>
      </w:r>
    </w:p>
    <w:p w14:paraId="1CF59195" w14:textId="77777777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ab/>
        <w:t xml:space="preserve">  Референс КД, присвоенный НРД - 000001.</w:t>
      </w:r>
    </w:p>
    <w:p w14:paraId="13DEB67B" w14:textId="77777777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ab/>
        <w:t xml:space="preserve">  Дата проведения КД - 30.03.2017. </w:t>
      </w:r>
    </w:p>
    <w:p w14:paraId="0ADBD65B" w14:textId="620B4CBF" w:rsidR="00573402" w:rsidRPr="00296C23" w:rsidRDefault="009052E2" w:rsidP="000866A5">
      <w:pPr>
        <w:ind w:left="0" w:firstLine="0"/>
      </w:pPr>
      <w:r w:rsidRPr="00296C23">
        <w:tab/>
        <w:t xml:space="preserve">  Дата фиксации - 1.03.2017.</w:t>
      </w:r>
    </w:p>
    <w:tbl>
      <w:tblPr>
        <w:tblStyle w:val="af3"/>
        <w:tblW w:w="0" w:type="auto"/>
        <w:tblInd w:w="432" w:type="dxa"/>
        <w:tblLook w:val="04A0" w:firstRow="1" w:lastRow="0" w:firstColumn="1" w:lastColumn="0" w:noHBand="0" w:noVBand="1"/>
      </w:tblPr>
      <w:tblGrid>
        <w:gridCol w:w="5206"/>
        <w:gridCol w:w="5044"/>
      </w:tblGrid>
      <w:tr w:rsidR="00D0063C" w:rsidRPr="00296C23" w14:paraId="2D955324" w14:textId="77777777" w:rsidTr="0070653A">
        <w:tc>
          <w:tcPr>
            <w:tcW w:w="5206" w:type="dxa"/>
            <w:shd w:val="clear" w:color="auto" w:fill="F2F2F2" w:themeFill="background1" w:themeFillShade="F2"/>
          </w:tcPr>
          <w:p w14:paraId="7AA259D4" w14:textId="1FA37887" w:rsidR="00D0063C" w:rsidRPr="00296C23" w:rsidRDefault="00573402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5044" w:type="dxa"/>
            <w:shd w:val="clear" w:color="auto" w:fill="F2F2F2" w:themeFill="background1" w:themeFillShade="F2"/>
          </w:tcPr>
          <w:p w14:paraId="415D265B" w14:textId="4CC70E58" w:rsidR="00D0063C" w:rsidRPr="00296C23" w:rsidRDefault="00573402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F72221" w:rsidRPr="00296C23" w14:paraId="4AF7D865" w14:textId="77777777" w:rsidTr="0070653A">
        <w:tc>
          <w:tcPr>
            <w:tcW w:w="5206" w:type="dxa"/>
          </w:tcPr>
          <w:p w14:paraId="54A35D00" w14:textId="69F5B690" w:rsidR="00F72221" w:rsidRPr="00296C23" w:rsidRDefault="00F72221" w:rsidP="000866A5">
            <w:pPr>
              <w:ind w:left="0" w:firstLine="0"/>
            </w:pPr>
            <w:r w:rsidRPr="00296C23">
              <w:t>:16R:GENL</w:t>
            </w:r>
          </w:p>
        </w:tc>
        <w:tc>
          <w:tcPr>
            <w:tcW w:w="5044" w:type="dxa"/>
          </w:tcPr>
          <w:p w14:paraId="1A33A96F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00AAC9B3" w14:textId="77777777" w:rsidTr="0070653A">
        <w:tc>
          <w:tcPr>
            <w:tcW w:w="5206" w:type="dxa"/>
          </w:tcPr>
          <w:p w14:paraId="21358910" w14:textId="769FC0EC" w:rsidR="00F72221" w:rsidRPr="00296C23" w:rsidRDefault="00F72221" w:rsidP="000866A5">
            <w:pPr>
              <w:ind w:left="0" w:firstLine="0"/>
            </w:pPr>
            <w:r w:rsidRPr="00296C23">
              <w:t>:28E:1/ONLY</w:t>
            </w:r>
          </w:p>
        </w:tc>
        <w:tc>
          <w:tcPr>
            <w:tcW w:w="5044" w:type="dxa"/>
          </w:tcPr>
          <w:p w14:paraId="1DD7F3A5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5341F9C1" w14:textId="77777777" w:rsidTr="0070653A">
        <w:tc>
          <w:tcPr>
            <w:tcW w:w="5206" w:type="dxa"/>
          </w:tcPr>
          <w:p w14:paraId="09629AC6" w14:textId="0A471774" w:rsidR="00F72221" w:rsidRPr="00296C23" w:rsidRDefault="00F72221" w:rsidP="000866A5">
            <w:pPr>
              <w:ind w:left="0" w:firstLine="0"/>
            </w:pPr>
            <w:r w:rsidRPr="00296C23">
              <w:t>:20C::CORP//000</w:t>
            </w:r>
            <w:r w:rsidR="009052E2" w:rsidRPr="00296C23">
              <w:t>001</w:t>
            </w:r>
            <w:r w:rsidRPr="00296C23">
              <w:t>X1</w:t>
            </w:r>
          </w:p>
        </w:tc>
        <w:tc>
          <w:tcPr>
            <w:tcW w:w="5044" w:type="dxa"/>
          </w:tcPr>
          <w:p w14:paraId="26D84E56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4D535302" w14:textId="77777777" w:rsidTr="0070653A">
        <w:tc>
          <w:tcPr>
            <w:tcW w:w="5206" w:type="dxa"/>
          </w:tcPr>
          <w:p w14:paraId="2DCCB525" w14:textId="42F5B198" w:rsidR="00F72221" w:rsidRPr="00296C23" w:rsidRDefault="00F72221" w:rsidP="000866A5">
            <w:pPr>
              <w:ind w:left="0" w:firstLine="0"/>
            </w:pPr>
            <w:r w:rsidRPr="00296C23">
              <w:t>:20C::SEME//1</w:t>
            </w:r>
          </w:p>
        </w:tc>
        <w:tc>
          <w:tcPr>
            <w:tcW w:w="5044" w:type="dxa"/>
          </w:tcPr>
          <w:p w14:paraId="214E20F6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15C1DC10" w14:textId="77777777" w:rsidTr="0070653A">
        <w:tc>
          <w:tcPr>
            <w:tcW w:w="5206" w:type="dxa"/>
          </w:tcPr>
          <w:p w14:paraId="0C35FA50" w14:textId="48DA0BD5" w:rsidR="00F72221" w:rsidRPr="00296C23" w:rsidRDefault="00F72221" w:rsidP="000866A5">
            <w:pPr>
              <w:ind w:left="0" w:firstLine="0"/>
            </w:pPr>
            <w:r w:rsidRPr="00296C23">
              <w:t>:23G:NEWM</w:t>
            </w:r>
          </w:p>
        </w:tc>
        <w:tc>
          <w:tcPr>
            <w:tcW w:w="5044" w:type="dxa"/>
          </w:tcPr>
          <w:p w14:paraId="0DD093C6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07C1C2B8" w14:textId="77777777" w:rsidTr="0070653A">
        <w:tc>
          <w:tcPr>
            <w:tcW w:w="5206" w:type="dxa"/>
          </w:tcPr>
          <w:p w14:paraId="4D968B3F" w14:textId="493BCD89" w:rsidR="00F72221" w:rsidRPr="00296C23" w:rsidRDefault="009052E2" w:rsidP="000866A5">
            <w:pPr>
              <w:ind w:left="0" w:firstLine="0"/>
            </w:pPr>
            <w:r w:rsidRPr="00296C23">
              <w:t>:22F::CAEV//</w:t>
            </w:r>
            <w:r w:rsidR="003A4C87" w:rsidRPr="00296C23">
              <w:rPr>
                <w:lang w:val="en-US"/>
              </w:rPr>
              <w:t>OM</w:t>
            </w:r>
            <w:r w:rsidR="00F72221" w:rsidRPr="00296C23">
              <w:t>ET</w:t>
            </w:r>
          </w:p>
        </w:tc>
        <w:tc>
          <w:tcPr>
            <w:tcW w:w="5044" w:type="dxa"/>
          </w:tcPr>
          <w:p w14:paraId="2368D50B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239C1DE0" w14:textId="77777777" w:rsidTr="0070653A">
        <w:tc>
          <w:tcPr>
            <w:tcW w:w="5206" w:type="dxa"/>
          </w:tcPr>
          <w:p w14:paraId="63D532BB" w14:textId="39EB6206" w:rsidR="00F72221" w:rsidRPr="00296C23" w:rsidRDefault="00F72221" w:rsidP="000866A5">
            <w:pPr>
              <w:ind w:left="0" w:firstLine="0"/>
            </w:pPr>
            <w:r w:rsidRPr="00296C23">
              <w:t>:22F::CAMV//VOLU</w:t>
            </w:r>
          </w:p>
        </w:tc>
        <w:tc>
          <w:tcPr>
            <w:tcW w:w="5044" w:type="dxa"/>
          </w:tcPr>
          <w:p w14:paraId="05081F0E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473CE888" w14:textId="77777777" w:rsidTr="0070653A">
        <w:tc>
          <w:tcPr>
            <w:tcW w:w="5206" w:type="dxa"/>
          </w:tcPr>
          <w:p w14:paraId="18700873" w14:textId="05B8A678" w:rsidR="00F72221" w:rsidRPr="00296C23" w:rsidRDefault="00103D6B" w:rsidP="000866A5">
            <w:pPr>
              <w:ind w:left="0" w:firstLine="0"/>
            </w:pPr>
            <w:r w:rsidRPr="00296C23">
              <w:t>:98C::PREP//201</w:t>
            </w:r>
            <w:r w:rsidRPr="00296C23">
              <w:rPr>
                <w:lang w:val="en-US"/>
              </w:rPr>
              <w:t>7030515</w:t>
            </w:r>
            <w:r w:rsidR="00F72221" w:rsidRPr="00296C23">
              <w:t>0000</w:t>
            </w:r>
          </w:p>
        </w:tc>
        <w:tc>
          <w:tcPr>
            <w:tcW w:w="5044" w:type="dxa"/>
          </w:tcPr>
          <w:p w14:paraId="1D00EAD0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6C804589" w14:textId="77777777" w:rsidTr="0070653A">
        <w:tc>
          <w:tcPr>
            <w:tcW w:w="5206" w:type="dxa"/>
          </w:tcPr>
          <w:p w14:paraId="4CB9C5E8" w14:textId="40624538" w:rsidR="00F72221" w:rsidRPr="00296C23" w:rsidRDefault="00F72221" w:rsidP="000866A5">
            <w:pPr>
              <w:ind w:left="0" w:firstLine="0"/>
            </w:pPr>
            <w:r w:rsidRPr="00296C23">
              <w:t>:25D::PROC//COMP</w:t>
            </w:r>
          </w:p>
        </w:tc>
        <w:tc>
          <w:tcPr>
            <w:tcW w:w="5044" w:type="dxa"/>
          </w:tcPr>
          <w:p w14:paraId="0DEA31AC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5BDEC0D8" w14:textId="77777777" w:rsidTr="0070653A">
        <w:tc>
          <w:tcPr>
            <w:tcW w:w="5206" w:type="dxa"/>
          </w:tcPr>
          <w:p w14:paraId="5923A7CD" w14:textId="2D15DB63" w:rsidR="00F72221" w:rsidRPr="00296C23" w:rsidRDefault="00F72221" w:rsidP="000866A5">
            <w:pPr>
              <w:ind w:left="0" w:firstLine="0"/>
            </w:pPr>
            <w:r w:rsidRPr="00296C23">
              <w:t>:16R:LINK</w:t>
            </w:r>
          </w:p>
        </w:tc>
        <w:tc>
          <w:tcPr>
            <w:tcW w:w="5044" w:type="dxa"/>
          </w:tcPr>
          <w:p w14:paraId="47E94A93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4C80B5F4" w14:textId="77777777" w:rsidTr="0070653A">
        <w:tc>
          <w:tcPr>
            <w:tcW w:w="5206" w:type="dxa"/>
          </w:tcPr>
          <w:p w14:paraId="6753E065" w14:textId="680E0BE4" w:rsidR="00F72221" w:rsidRPr="00296C23" w:rsidRDefault="00103D6B" w:rsidP="000866A5">
            <w:pPr>
              <w:ind w:left="0" w:firstLine="0"/>
            </w:pPr>
            <w:r w:rsidRPr="00296C23">
              <w:t>:20C::CORP//000</w:t>
            </w:r>
            <w:r w:rsidRPr="00296C23">
              <w:rPr>
                <w:lang w:val="en-US"/>
              </w:rPr>
              <w:t>001</w:t>
            </w:r>
          </w:p>
        </w:tc>
        <w:tc>
          <w:tcPr>
            <w:tcW w:w="5044" w:type="dxa"/>
          </w:tcPr>
          <w:p w14:paraId="17D4745C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77F518AF" w14:textId="77777777" w:rsidTr="0070653A">
        <w:tc>
          <w:tcPr>
            <w:tcW w:w="5206" w:type="dxa"/>
          </w:tcPr>
          <w:p w14:paraId="62E50EDB" w14:textId="43584203" w:rsidR="00F72221" w:rsidRPr="00296C23" w:rsidRDefault="00F72221" w:rsidP="000866A5">
            <w:pPr>
              <w:ind w:left="0" w:firstLine="0"/>
            </w:pPr>
            <w:r w:rsidRPr="00296C23">
              <w:t>:16S:LINK</w:t>
            </w:r>
          </w:p>
        </w:tc>
        <w:tc>
          <w:tcPr>
            <w:tcW w:w="5044" w:type="dxa"/>
          </w:tcPr>
          <w:p w14:paraId="0877D362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027D2809" w14:textId="77777777" w:rsidTr="0070653A">
        <w:tc>
          <w:tcPr>
            <w:tcW w:w="5206" w:type="dxa"/>
          </w:tcPr>
          <w:p w14:paraId="7566407A" w14:textId="2F27CC13" w:rsidR="00F72221" w:rsidRPr="00296C23" w:rsidRDefault="00F72221" w:rsidP="000866A5">
            <w:pPr>
              <w:ind w:left="0" w:firstLine="0"/>
            </w:pPr>
            <w:r w:rsidRPr="00296C23">
              <w:t>:16R:LINK</w:t>
            </w:r>
          </w:p>
        </w:tc>
        <w:tc>
          <w:tcPr>
            <w:tcW w:w="5044" w:type="dxa"/>
          </w:tcPr>
          <w:p w14:paraId="6EC479AF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7C98A815" w14:textId="77777777" w:rsidTr="0070653A">
        <w:tc>
          <w:tcPr>
            <w:tcW w:w="5206" w:type="dxa"/>
          </w:tcPr>
          <w:p w14:paraId="3CFAB575" w14:textId="5DD6DB35" w:rsidR="00F72221" w:rsidRPr="00296C23" w:rsidRDefault="00F72221" w:rsidP="000866A5">
            <w:pPr>
              <w:ind w:left="0" w:firstLine="0"/>
            </w:pPr>
            <w:r w:rsidRPr="00296C23">
              <w:t>:22F::LINK//WITH</w:t>
            </w:r>
          </w:p>
        </w:tc>
        <w:tc>
          <w:tcPr>
            <w:tcW w:w="5044" w:type="dxa"/>
          </w:tcPr>
          <w:p w14:paraId="79102CEE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177467CD" w14:textId="77777777" w:rsidTr="0070653A">
        <w:tc>
          <w:tcPr>
            <w:tcW w:w="5206" w:type="dxa"/>
          </w:tcPr>
          <w:p w14:paraId="25825FD1" w14:textId="3A2F7BBF" w:rsidR="00F72221" w:rsidRPr="00296C23" w:rsidRDefault="00F72221" w:rsidP="000866A5">
            <w:pPr>
              <w:ind w:left="0" w:firstLine="0"/>
            </w:pPr>
            <w:r w:rsidRPr="00296C23">
              <w:t>:13A::LINK//568</w:t>
            </w:r>
          </w:p>
        </w:tc>
        <w:tc>
          <w:tcPr>
            <w:tcW w:w="5044" w:type="dxa"/>
          </w:tcPr>
          <w:p w14:paraId="15A28927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04CC4F0E" w14:textId="77777777" w:rsidTr="0070653A">
        <w:tc>
          <w:tcPr>
            <w:tcW w:w="5206" w:type="dxa"/>
          </w:tcPr>
          <w:p w14:paraId="17D88BDA" w14:textId="0A9B7DE3" w:rsidR="00F72221" w:rsidRPr="00296C23" w:rsidRDefault="00103D6B" w:rsidP="000866A5">
            <w:pPr>
              <w:ind w:left="0" w:firstLine="0"/>
            </w:pPr>
            <w:r w:rsidRPr="00296C23">
              <w:t>:20C::CORP//000</w:t>
            </w:r>
            <w:r w:rsidRPr="00296C23">
              <w:rPr>
                <w:lang w:val="en-US"/>
              </w:rPr>
              <w:t>0</w:t>
            </w:r>
            <w:r w:rsidR="00F72221" w:rsidRPr="00296C23">
              <w:t>0</w:t>
            </w:r>
            <w:r w:rsidRPr="00296C23">
              <w:rPr>
                <w:lang w:val="en-US"/>
              </w:rPr>
              <w:t>1</w:t>
            </w:r>
            <w:r w:rsidR="00F72221" w:rsidRPr="00296C23">
              <w:t>X1</w:t>
            </w:r>
          </w:p>
        </w:tc>
        <w:tc>
          <w:tcPr>
            <w:tcW w:w="5044" w:type="dxa"/>
          </w:tcPr>
          <w:p w14:paraId="6979E829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4E54D92A" w14:textId="77777777" w:rsidTr="0070653A">
        <w:tc>
          <w:tcPr>
            <w:tcW w:w="5206" w:type="dxa"/>
          </w:tcPr>
          <w:p w14:paraId="068A83AC" w14:textId="43FC4BC1" w:rsidR="00F72221" w:rsidRPr="00296C23" w:rsidRDefault="00F72221" w:rsidP="000866A5">
            <w:pPr>
              <w:ind w:left="0" w:firstLine="0"/>
            </w:pPr>
            <w:r w:rsidRPr="00296C23">
              <w:t>:16S:LINK</w:t>
            </w:r>
          </w:p>
        </w:tc>
        <w:tc>
          <w:tcPr>
            <w:tcW w:w="5044" w:type="dxa"/>
          </w:tcPr>
          <w:p w14:paraId="0AEA01D4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3FC7ABF9" w14:textId="77777777" w:rsidTr="0070653A">
        <w:tc>
          <w:tcPr>
            <w:tcW w:w="5206" w:type="dxa"/>
          </w:tcPr>
          <w:p w14:paraId="23E4F112" w14:textId="488A39DC" w:rsidR="00F72221" w:rsidRPr="00296C23" w:rsidRDefault="00F72221" w:rsidP="000866A5">
            <w:pPr>
              <w:ind w:left="0" w:firstLine="0"/>
            </w:pPr>
            <w:r w:rsidRPr="00296C23">
              <w:t>:16S:GENL</w:t>
            </w:r>
          </w:p>
        </w:tc>
        <w:tc>
          <w:tcPr>
            <w:tcW w:w="5044" w:type="dxa"/>
          </w:tcPr>
          <w:p w14:paraId="2101091F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4690C4BC" w14:textId="77777777" w:rsidTr="0070653A">
        <w:tc>
          <w:tcPr>
            <w:tcW w:w="5206" w:type="dxa"/>
          </w:tcPr>
          <w:p w14:paraId="705B8834" w14:textId="517BE0F9" w:rsidR="00F72221" w:rsidRPr="00296C23" w:rsidRDefault="00F72221" w:rsidP="000866A5">
            <w:pPr>
              <w:ind w:left="0" w:firstLine="0"/>
            </w:pPr>
            <w:r w:rsidRPr="00296C23">
              <w:t>:16R:USECU</w:t>
            </w:r>
          </w:p>
        </w:tc>
        <w:tc>
          <w:tcPr>
            <w:tcW w:w="5044" w:type="dxa"/>
          </w:tcPr>
          <w:p w14:paraId="0285155A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1CD6050F" w14:textId="77777777" w:rsidTr="0070653A">
        <w:tc>
          <w:tcPr>
            <w:tcW w:w="5206" w:type="dxa"/>
          </w:tcPr>
          <w:p w14:paraId="6526B684" w14:textId="03286DA9" w:rsidR="00F72221" w:rsidRPr="00296C23" w:rsidRDefault="00F72221" w:rsidP="000866A5">
            <w:pPr>
              <w:ind w:left="0" w:firstLine="0"/>
            </w:pPr>
            <w:r w:rsidRPr="00296C23">
              <w:t xml:space="preserve">:35B:ISIN </w:t>
            </w:r>
            <w:r w:rsidR="003A4C87"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5044" w:type="dxa"/>
          </w:tcPr>
          <w:p w14:paraId="1934E230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3B2DB04C" w14:textId="77777777" w:rsidTr="0070653A">
        <w:tc>
          <w:tcPr>
            <w:tcW w:w="5206" w:type="dxa"/>
          </w:tcPr>
          <w:p w14:paraId="147A39F8" w14:textId="18E29C2B" w:rsidR="00F72221" w:rsidRPr="00296C23" w:rsidRDefault="00F72221" w:rsidP="000866A5">
            <w:pPr>
              <w:ind w:left="0" w:firstLine="0"/>
            </w:pPr>
            <w:r w:rsidRPr="00296C23">
              <w:t>/XX/CORP/NADC/</w:t>
            </w:r>
            <w:r w:rsidR="003A4C87"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5044" w:type="dxa"/>
          </w:tcPr>
          <w:p w14:paraId="300E99C4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3A301B0D" w14:textId="77777777" w:rsidTr="0070653A">
        <w:tc>
          <w:tcPr>
            <w:tcW w:w="5206" w:type="dxa"/>
          </w:tcPr>
          <w:p w14:paraId="59F80755" w14:textId="0C186FCD" w:rsidR="00F72221" w:rsidRPr="00296C23" w:rsidRDefault="00F72221" w:rsidP="000866A5">
            <w:pPr>
              <w:ind w:left="0" w:firstLine="0"/>
            </w:pPr>
            <w:r w:rsidRPr="00296C23">
              <w:t>/RU/</w:t>
            </w:r>
            <w:r w:rsidR="003A4C87"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5044" w:type="dxa"/>
          </w:tcPr>
          <w:p w14:paraId="1B3E2578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2B7C8F14" w14:textId="77777777" w:rsidTr="0070653A">
        <w:tc>
          <w:tcPr>
            <w:tcW w:w="5206" w:type="dxa"/>
          </w:tcPr>
          <w:p w14:paraId="27B93153" w14:textId="0803E7DC" w:rsidR="00F72221" w:rsidRPr="00296C23" w:rsidRDefault="003A4C87" w:rsidP="003A4C87">
            <w:pPr>
              <w:ind w:left="0" w:firstLine="0"/>
            </w:pPr>
            <w:r w:rsidRPr="00296C23">
              <w:t>'</w:t>
            </w:r>
            <w:r w:rsidRPr="00296C23">
              <w:rPr>
                <w:lang w:val="en-US"/>
              </w:rPr>
              <w:t>pai</w:t>
            </w:r>
            <w:r w:rsidR="004C2BFC"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5044" w:type="dxa"/>
          </w:tcPr>
          <w:p w14:paraId="06A60E3B" w14:textId="77777777" w:rsidR="00F72221" w:rsidRPr="00296C23" w:rsidRDefault="00F72221" w:rsidP="000866A5">
            <w:pPr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  <w:tr w:rsidR="00F72221" w:rsidRPr="00296C23" w14:paraId="168F264D" w14:textId="77777777" w:rsidTr="0070653A">
        <w:tc>
          <w:tcPr>
            <w:tcW w:w="5206" w:type="dxa"/>
          </w:tcPr>
          <w:p w14:paraId="3A996FCF" w14:textId="11D4A66F" w:rsidR="00F72221" w:rsidRPr="00296C23" w:rsidRDefault="00F72221" w:rsidP="000866A5">
            <w:pPr>
              <w:ind w:left="0" w:firstLine="0"/>
            </w:pPr>
            <w:r w:rsidRPr="00296C23">
              <w:t>:16R:ACCTINFO</w:t>
            </w:r>
          </w:p>
        </w:tc>
        <w:tc>
          <w:tcPr>
            <w:tcW w:w="5044" w:type="dxa"/>
          </w:tcPr>
          <w:p w14:paraId="2B632BAC" w14:textId="15DEF63D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5C8DC9CA" w14:textId="77777777" w:rsidTr="0070653A">
        <w:tc>
          <w:tcPr>
            <w:tcW w:w="5206" w:type="dxa"/>
          </w:tcPr>
          <w:p w14:paraId="1A793E2C" w14:textId="65FB86C9" w:rsidR="00F72221" w:rsidRPr="00296C23" w:rsidRDefault="00340BB3" w:rsidP="000866A5">
            <w:pPr>
              <w:ind w:left="0" w:firstLine="0"/>
            </w:pPr>
            <w:r w:rsidRPr="00296C23">
              <w:t>:97A::SAFE//M</w:t>
            </w:r>
            <w:r w:rsidRPr="00296C23">
              <w:rPr>
                <w:lang w:val="en-US"/>
              </w:rPr>
              <w:t>L</w:t>
            </w:r>
            <w:r w:rsidR="00F72221" w:rsidRPr="00296C23">
              <w:t>1111111111</w:t>
            </w:r>
          </w:p>
        </w:tc>
        <w:tc>
          <w:tcPr>
            <w:tcW w:w="5044" w:type="dxa"/>
          </w:tcPr>
          <w:p w14:paraId="3852D3A2" w14:textId="429C8B34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196817C6" w14:textId="77777777" w:rsidTr="0070653A">
        <w:tc>
          <w:tcPr>
            <w:tcW w:w="5206" w:type="dxa"/>
          </w:tcPr>
          <w:p w14:paraId="41C12140" w14:textId="488DEEC5" w:rsidR="00F72221" w:rsidRPr="00296C23" w:rsidRDefault="00F72221" w:rsidP="00E44139">
            <w:pPr>
              <w:ind w:left="0" w:firstLine="0"/>
            </w:pPr>
            <w:r w:rsidRPr="00296C23">
              <w:t>:93B::ELIG//UNIT/</w:t>
            </w:r>
            <w:r w:rsidR="00E44139" w:rsidRPr="00296C23">
              <w:t>24</w:t>
            </w:r>
            <w:r w:rsidRPr="00296C23">
              <w:t>00,</w:t>
            </w:r>
            <w:r w:rsidR="003A4C87" w:rsidRPr="00296C23">
              <w:rPr>
                <w:lang w:val="en-US"/>
              </w:rPr>
              <w:t>25</w:t>
            </w:r>
          </w:p>
        </w:tc>
        <w:tc>
          <w:tcPr>
            <w:tcW w:w="5044" w:type="dxa"/>
          </w:tcPr>
          <w:p w14:paraId="29255CDB" w14:textId="0ED9B20B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0F00F364" w14:textId="77777777" w:rsidTr="0070653A">
        <w:tc>
          <w:tcPr>
            <w:tcW w:w="5206" w:type="dxa"/>
          </w:tcPr>
          <w:p w14:paraId="0B3BD4F8" w14:textId="7E2E938C" w:rsidR="00F72221" w:rsidRPr="00296C23" w:rsidRDefault="00F72221" w:rsidP="000866A5">
            <w:pPr>
              <w:ind w:left="0" w:firstLine="0"/>
            </w:pPr>
            <w:r w:rsidRPr="00296C23">
              <w:t>:16S:ACCTINFO</w:t>
            </w:r>
          </w:p>
        </w:tc>
        <w:tc>
          <w:tcPr>
            <w:tcW w:w="5044" w:type="dxa"/>
          </w:tcPr>
          <w:p w14:paraId="1165F1FB" w14:textId="08BB36AD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46AB670B" w14:textId="77777777" w:rsidTr="0070653A">
        <w:tc>
          <w:tcPr>
            <w:tcW w:w="5206" w:type="dxa"/>
          </w:tcPr>
          <w:p w14:paraId="79A71154" w14:textId="248B0882" w:rsidR="00F72221" w:rsidRPr="00296C23" w:rsidRDefault="00F72221" w:rsidP="000866A5">
            <w:pPr>
              <w:ind w:left="0" w:firstLine="0"/>
            </w:pPr>
            <w:r w:rsidRPr="00296C23">
              <w:t>:16S:USECU</w:t>
            </w:r>
          </w:p>
        </w:tc>
        <w:tc>
          <w:tcPr>
            <w:tcW w:w="5044" w:type="dxa"/>
          </w:tcPr>
          <w:p w14:paraId="1950AA8B" w14:textId="43D45086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23132BFF" w14:textId="77777777" w:rsidTr="0070653A">
        <w:tc>
          <w:tcPr>
            <w:tcW w:w="5206" w:type="dxa"/>
          </w:tcPr>
          <w:p w14:paraId="4F7DB439" w14:textId="0E7AFE00" w:rsidR="00F72221" w:rsidRPr="00296C23" w:rsidRDefault="00F72221" w:rsidP="000866A5">
            <w:pPr>
              <w:ind w:left="0" w:firstLine="0"/>
            </w:pPr>
            <w:r w:rsidRPr="00296C23">
              <w:t>:16R:CADETL</w:t>
            </w:r>
          </w:p>
        </w:tc>
        <w:tc>
          <w:tcPr>
            <w:tcW w:w="5044" w:type="dxa"/>
          </w:tcPr>
          <w:p w14:paraId="2477CD7E" w14:textId="2938DF78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63354320" w14:textId="77777777" w:rsidTr="0070653A">
        <w:tc>
          <w:tcPr>
            <w:tcW w:w="5206" w:type="dxa"/>
          </w:tcPr>
          <w:p w14:paraId="0A8CE81D" w14:textId="7C6AF5C7" w:rsidR="00F72221" w:rsidRPr="00296C23" w:rsidRDefault="00103D6B" w:rsidP="000866A5">
            <w:pPr>
              <w:ind w:left="0" w:firstLine="0"/>
            </w:pPr>
            <w:r w:rsidRPr="00296C23">
              <w:t>:98C::MEET//201</w:t>
            </w:r>
            <w:r w:rsidRPr="00296C23">
              <w:rPr>
                <w:lang w:val="en-US"/>
              </w:rPr>
              <w:t>70330</w:t>
            </w:r>
            <w:r w:rsidR="00F72221" w:rsidRPr="00296C23">
              <w:t>120000</w:t>
            </w:r>
          </w:p>
        </w:tc>
        <w:tc>
          <w:tcPr>
            <w:tcW w:w="5044" w:type="dxa"/>
          </w:tcPr>
          <w:p w14:paraId="5AB169D0" w14:textId="60A97944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5A17597A" w14:textId="77777777" w:rsidTr="0070653A">
        <w:tc>
          <w:tcPr>
            <w:tcW w:w="5206" w:type="dxa"/>
          </w:tcPr>
          <w:p w14:paraId="0D8C197D" w14:textId="3693CA57" w:rsidR="00F72221" w:rsidRPr="00296C23" w:rsidRDefault="00F72221" w:rsidP="000866A5">
            <w:pPr>
              <w:ind w:left="0" w:firstLine="0"/>
            </w:pPr>
            <w:r w:rsidRPr="00296C23">
              <w:t>:98A::RDTE//201</w:t>
            </w:r>
            <w:r w:rsidR="00103D6B" w:rsidRPr="00296C23">
              <w:rPr>
                <w:lang w:val="en-US"/>
              </w:rPr>
              <w:t>70301</w:t>
            </w:r>
          </w:p>
        </w:tc>
        <w:tc>
          <w:tcPr>
            <w:tcW w:w="5044" w:type="dxa"/>
          </w:tcPr>
          <w:p w14:paraId="52BA8F46" w14:textId="6CFF128F" w:rsidR="00F72221" w:rsidRPr="00296C23" w:rsidRDefault="00F72221" w:rsidP="000866A5">
            <w:pPr>
              <w:ind w:left="0" w:firstLine="0"/>
            </w:pPr>
          </w:p>
        </w:tc>
      </w:tr>
      <w:tr w:rsidR="00F72221" w:rsidRPr="00B5688B" w14:paraId="25FEFFA9" w14:textId="77777777" w:rsidTr="0070653A">
        <w:tc>
          <w:tcPr>
            <w:tcW w:w="5206" w:type="dxa"/>
          </w:tcPr>
          <w:p w14:paraId="487650C3" w14:textId="674951DA" w:rsidR="00F72221" w:rsidRPr="00296C23" w:rsidRDefault="00F72221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:94E::MEET//'Moskva, yl Balcyg, d.1</w:t>
            </w:r>
          </w:p>
        </w:tc>
        <w:tc>
          <w:tcPr>
            <w:tcW w:w="5044" w:type="dxa"/>
          </w:tcPr>
          <w:p w14:paraId="7E05223A" w14:textId="080D951A" w:rsidR="00F72221" w:rsidRPr="00296C23" w:rsidRDefault="00F72221" w:rsidP="000866A5">
            <w:pPr>
              <w:ind w:left="0" w:firstLine="0"/>
              <w:rPr>
                <w:lang w:val="en-US"/>
              </w:rPr>
            </w:pPr>
          </w:p>
        </w:tc>
      </w:tr>
      <w:tr w:rsidR="00F72221" w:rsidRPr="00296C23" w14:paraId="16255159" w14:textId="77777777" w:rsidTr="0070653A">
        <w:tc>
          <w:tcPr>
            <w:tcW w:w="5206" w:type="dxa"/>
          </w:tcPr>
          <w:p w14:paraId="14DA720A" w14:textId="6842C5E8" w:rsidR="00103D6B" w:rsidRPr="00296C23" w:rsidRDefault="00F72221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:70G::WEBB//</w:t>
            </w:r>
            <w:r w:rsidR="00103D6B" w:rsidRPr="00296C23">
              <w:rPr>
                <w:lang w:val="en-US"/>
              </w:rPr>
              <w:t>http://cadocs-test.nsd.ru/cd7ec523</w:t>
            </w:r>
          </w:p>
          <w:p w14:paraId="706D2A2E" w14:textId="1FF423D1" w:rsidR="00F72221" w:rsidRPr="00296C23" w:rsidRDefault="00103D6B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d2674881868a0d6818624648</w:t>
            </w:r>
          </w:p>
        </w:tc>
        <w:tc>
          <w:tcPr>
            <w:tcW w:w="5044" w:type="dxa"/>
          </w:tcPr>
          <w:p w14:paraId="26F81408" w14:textId="5F445744" w:rsidR="00F72221" w:rsidRPr="00296C23" w:rsidRDefault="00F72221" w:rsidP="000866A5">
            <w:pPr>
              <w:ind w:left="0" w:firstLine="0"/>
              <w:rPr>
                <w:lang w:val="en-US"/>
              </w:rPr>
            </w:pPr>
          </w:p>
        </w:tc>
      </w:tr>
      <w:tr w:rsidR="00F72221" w:rsidRPr="00296C23" w14:paraId="7A228EDF" w14:textId="77777777" w:rsidTr="0070653A">
        <w:tc>
          <w:tcPr>
            <w:tcW w:w="5206" w:type="dxa"/>
          </w:tcPr>
          <w:p w14:paraId="4BC58E7F" w14:textId="443B6806" w:rsidR="00F72221" w:rsidRPr="00296C23" w:rsidRDefault="00F72221" w:rsidP="000866A5">
            <w:pPr>
              <w:ind w:left="0" w:firstLine="0"/>
            </w:pPr>
            <w:r w:rsidRPr="00296C23">
              <w:t>:16S:CADETL</w:t>
            </w:r>
          </w:p>
        </w:tc>
        <w:tc>
          <w:tcPr>
            <w:tcW w:w="5044" w:type="dxa"/>
          </w:tcPr>
          <w:p w14:paraId="74F87161" w14:textId="5A405220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07EA6D5A" w14:textId="77777777" w:rsidTr="0070653A">
        <w:tc>
          <w:tcPr>
            <w:tcW w:w="5206" w:type="dxa"/>
          </w:tcPr>
          <w:p w14:paraId="3A9E2245" w14:textId="7F85FEA8" w:rsidR="00F72221" w:rsidRPr="00296C23" w:rsidRDefault="00F72221" w:rsidP="000866A5">
            <w:pPr>
              <w:ind w:left="0" w:firstLine="0"/>
            </w:pPr>
            <w:r w:rsidRPr="00296C23">
              <w:t>:16R:CAOPTN</w:t>
            </w:r>
          </w:p>
        </w:tc>
        <w:tc>
          <w:tcPr>
            <w:tcW w:w="5044" w:type="dxa"/>
          </w:tcPr>
          <w:p w14:paraId="5F95910C" w14:textId="6D626C2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6C00CC07" w14:textId="77777777" w:rsidTr="0070653A">
        <w:tc>
          <w:tcPr>
            <w:tcW w:w="5206" w:type="dxa"/>
          </w:tcPr>
          <w:p w14:paraId="797A856F" w14:textId="330043AA" w:rsidR="00F72221" w:rsidRPr="00296C23" w:rsidRDefault="00F72221" w:rsidP="000866A5">
            <w:pPr>
              <w:ind w:left="0" w:firstLine="0"/>
            </w:pPr>
            <w:r w:rsidRPr="00296C23">
              <w:t>:13A::CAON//001</w:t>
            </w:r>
          </w:p>
        </w:tc>
        <w:tc>
          <w:tcPr>
            <w:tcW w:w="5044" w:type="dxa"/>
          </w:tcPr>
          <w:p w14:paraId="6C5DF805" w14:textId="4D6E128A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287E176C" w14:textId="77777777" w:rsidTr="0070653A">
        <w:tc>
          <w:tcPr>
            <w:tcW w:w="5206" w:type="dxa"/>
          </w:tcPr>
          <w:p w14:paraId="49775E11" w14:textId="5F198344" w:rsidR="00F72221" w:rsidRPr="00296C23" w:rsidRDefault="00F72221" w:rsidP="000866A5">
            <w:pPr>
              <w:ind w:left="0" w:firstLine="0"/>
            </w:pPr>
            <w:r w:rsidRPr="00296C23">
              <w:t>:22F::CAOP//CONY</w:t>
            </w:r>
          </w:p>
        </w:tc>
        <w:tc>
          <w:tcPr>
            <w:tcW w:w="5044" w:type="dxa"/>
          </w:tcPr>
          <w:p w14:paraId="03608294" w14:textId="11F952FA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00711943" w14:textId="77777777" w:rsidTr="0070653A">
        <w:tc>
          <w:tcPr>
            <w:tcW w:w="5206" w:type="dxa"/>
          </w:tcPr>
          <w:p w14:paraId="243F8704" w14:textId="1D1CB343" w:rsidR="00F72221" w:rsidRPr="00296C23" w:rsidRDefault="00F72221" w:rsidP="000866A5">
            <w:pPr>
              <w:ind w:left="0" w:firstLine="0"/>
            </w:pPr>
            <w:r w:rsidRPr="00296C23">
              <w:t>:17B::DFLT//N</w:t>
            </w:r>
          </w:p>
        </w:tc>
        <w:tc>
          <w:tcPr>
            <w:tcW w:w="5044" w:type="dxa"/>
          </w:tcPr>
          <w:p w14:paraId="342B693D" w14:textId="0F426CA3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6A2687A5" w14:textId="77777777" w:rsidTr="0070653A">
        <w:tc>
          <w:tcPr>
            <w:tcW w:w="5206" w:type="dxa"/>
          </w:tcPr>
          <w:p w14:paraId="01195053" w14:textId="6FA46420" w:rsidR="00F72221" w:rsidRPr="00296C23" w:rsidRDefault="00F72221" w:rsidP="000866A5">
            <w:pPr>
              <w:ind w:left="0" w:firstLine="0"/>
            </w:pPr>
            <w:r w:rsidRPr="00296C23">
              <w:lastRenderedPageBreak/>
              <w:t>:17B::CERT//Y</w:t>
            </w:r>
          </w:p>
        </w:tc>
        <w:tc>
          <w:tcPr>
            <w:tcW w:w="5044" w:type="dxa"/>
          </w:tcPr>
          <w:p w14:paraId="432B2B3C" w14:textId="2E1427B5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788162F3" w14:textId="77777777" w:rsidTr="0070653A">
        <w:tc>
          <w:tcPr>
            <w:tcW w:w="5206" w:type="dxa"/>
          </w:tcPr>
          <w:p w14:paraId="10AF8921" w14:textId="44275FE8" w:rsidR="00F72221" w:rsidRPr="00296C23" w:rsidRDefault="00103D6B" w:rsidP="000866A5">
            <w:pPr>
              <w:ind w:left="0" w:firstLine="0"/>
            </w:pPr>
            <w:r w:rsidRPr="00296C23">
              <w:t>:98C::RDDT//201</w:t>
            </w:r>
            <w:r w:rsidR="007E02D2" w:rsidRPr="00296C23">
              <w:rPr>
                <w:lang w:val="en-US"/>
              </w:rPr>
              <w:t>70327</w:t>
            </w:r>
            <w:r w:rsidR="00F72221" w:rsidRPr="00296C23">
              <w:t>210000</w:t>
            </w:r>
          </w:p>
        </w:tc>
        <w:tc>
          <w:tcPr>
            <w:tcW w:w="5044" w:type="dxa"/>
          </w:tcPr>
          <w:p w14:paraId="392C6DE9" w14:textId="1A7C4C31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7244AEDE" w14:textId="77777777" w:rsidTr="0070653A">
        <w:tc>
          <w:tcPr>
            <w:tcW w:w="5206" w:type="dxa"/>
          </w:tcPr>
          <w:p w14:paraId="1C83F52D" w14:textId="5A765578" w:rsidR="00F72221" w:rsidRPr="00296C23" w:rsidRDefault="00103D6B" w:rsidP="000866A5">
            <w:pPr>
              <w:ind w:left="0" w:firstLine="0"/>
            </w:pPr>
            <w:r w:rsidRPr="00296C23">
              <w:t>:98C::MKDT//201</w:t>
            </w:r>
            <w:r w:rsidR="007E02D2" w:rsidRPr="00296C23">
              <w:rPr>
                <w:lang w:val="en-US"/>
              </w:rPr>
              <w:t>70328</w:t>
            </w:r>
            <w:r w:rsidR="00F72221" w:rsidRPr="00296C23">
              <w:t>210000</w:t>
            </w:r>
          </w:p>
        </w:tc>
        <w:tc>
          <w:tcPr>
            <w:tcW w:w="5044" w:type="dxa"/>
          </w:tcPr>
          <w:p w14:paraId="0D618C01" w14:textId="2446E18A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4D9CAE51" w14:textId="77777777" w:rsidTr="0070653A">
        <w:tc>
          <w:tcPr>
            <w:tcW w:w="5206" w:type="dxa"/>
          </w:tcPr>
          <w:p w14:paraId="01CA32F5" w14:textId="72F58050" w:rsidR="00F72221" w:rsidRPr="00296C23" w:rsidRDefault="00F72221" w:rsidP="000866A5">
            <w:pPr>
              <w:ind w:left="0" w:firstLine="0"/>
            </w:pPr>
            <w:r w:rsidRPr="00296C23">
              <w:t>:16S:CAOPTN</w:t>
            </w:r>
          </w:p>
        </w:tc>
        <w:tc>
          <w:tcPr>
            <w:tcW w:w="5044" w:type="dxa"/>
          </w:tcPr>
          <w:p w14:paraId="45118EB6" w14:textId="2B1467E2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7D153EC3" w14:textId="77777777" w:rsidTr="0070653A">
        <w:tc>
          <w:tcPr>
            <w:tcW w:w="5206" w:type="dxa"/>
          </w:tcPr>
          <w:p w14:paraId="48B9F2A5" w14:textId="28232C3F" w:rsidR="00F72221" w:rsidRPr="00296C23" w:rsidRDefault="00F72221" w:rsidP="000866A5">
            <w:pPr>
              <w:ind w:left="0" w:firstLine="0"/>
            </w:pPr>
            <w:r w:rsidRPr="00296C23">
              <w:t>:16R:CAOPTN</w:t>
            </w:r>
          </w:p>
        </w:tc>
        <w:tc>
          <w:tcPr>
            <w:tcW w:w="5044" w:type="dxa"/>
          </w:tcPr>
          <w:p w14:paraId="209E89B2" w14:textId="50731FB4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41CC953F" w14:textId="77777777" w:rsidTr="0070653A">
        <w:tc>
          <w:tcPr>
            <w:tcW w:w="5206" w:type="dxa"/>
          </w:tcPr>
          <w:p w14:paraId="4C4B2956" w14:textId="0DA25E6A" w:rsidR="00F72221" w:rsidRPr="00296C23" w:rsidRDefault="00F72221" w:rsidP="000866A5">
            <w:pPr>
              <w:ind w:left="0" w:firstLine="0"/>
            </w:pPr>
            <w:r w:rsidRPr="00296C23">
              <w:t>:13A::CAON//002</w:t>
            </w:r>
          </w:p>
        </w:tc>
        <w:tc>
          <w:tcPr>
            <w:tcW w:w="5044" w:type="dxa"/>
          </w:tcPr>
          <w:p w14:paraId="7A7DA915" w14:textId="0BC82C06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27951010" w14:textId="77777777" w:rsidTr="0070653A">
        <w:tc>
          <w:tcPr>
            <w:tcW w:w="5206" w:type="dxa"/>
          </w:tcPr>
          <w:p w14:paraId="3EF93C31" w14:textId="67DF6C5D" w:rsidR="00F72221" w:rsidRPr="00296C23" w:rsidRDefault="00F72221" w:rsidP="000866A5">
            <w:pPr>
              <w:ind w:left="0" w:firstLine="0"/>
            </w:pPr>
            <w:r w:rsidRPr="00296C23">
              <w:t>:22F::CAOP//CONN</w:t>
            </w:r>
          </w:p>
        </w:tc>
        <w:tc>
          <w:tcPr>
            <w:tcW w:w="5044" w:type="dxa"/>
          </w:tcPr>
          <w:p w14:paraId="7A86FC96" w14:textId="47E4FB13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1B5461B5" w14:textId="77777777" w:rsidTr="0070653A">
        <w:tc>
          <w:tcPr>
            <w:tcW w:w="5206" w:type="dxa"/>
          </w:tcPr>
          <w:p w14:paraId="0C288B1B" w14:textId="07360AC0" w:rsidR="00F72221" w:rsidRPr="00296C23" w:rsidRDefault="00F72221" w:rsidP="000866A5">
            <w:pPr>
              <w:ind w:left="0" w:firstLine="0"/>
            </w:pPr>
            <w:r w:rsidRPr="00296C23">
              <w:t>:17B::DFLT//N</w:t>
            </w:r>
          </w:p>
        </w:tc>
        <w:tc>
          <w:tcPr>
            <w:tcW w:w="5044" w:type="dxa"/>
          </w:tcPr>
          <w:p w14:paraId="0A6D39F0" w14:textId="0D080189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5DBE83D2" w14:textId="77777777" w:rsidTr="0070653A">
        <w:tc>
          <w:tcPr>
            <w:tcW w:w="5206" w:type="dxa"/>
          </w:tcPr>
          <w:p w14:paraId="5E33D4FA" w14:textId="2850A1B3" w:rsidR="00F72221" w:rsidRPr="00296C23" w:rsidRDefault="00F72221" w:rsidP="000866A5">
            <w:pPr>
              <w:ind w:left="0" w:firstLine="0"/>
            </w:pPr>
            <w:r w:rsidRPr="00296C23">
              <w:t>:17B::CERT//Y</w:t>
            </w:r>
          </w:p>
        </w:tc>
        <w:tc>
          <w:tcPr>
            <w:tcW w:w="5044" w:type="dxa"/>
          </w:tcPr>
          <w:p w14:paraId="057E6A3E" w14:textId="77777777" w:rsidR="00F72221" w:rsidRPr="00296C23" w:rsidRDefault="00F72221" w:rsidP="000866A5">
            <w:pPr>
              <w:ind w:left="0" w:firstLine="0"/>
            </w:pPr>
          </w:p>
        </w:tc>
      </w:tr>
      <w:tr w:rsidR="00103D6B" w:rsidRPr="00296C23" w14:paraId="4830207C" w14:textId="77777777" w:rsidTr="0070653A">
        <w:tc>
          <w:tcPr>
            <w:tcW w:w="5206" w:type="dxa"/>
          </w:tcPr>
          <w:p w14:paraId="7917C93B" w14:textId="679EAC2F" w:rsidR="00103D6B" w:rsidRPr="00296C23" w:rsidRDefault="00103D6B" w:rsidP="000866A5">
            <w:pPr>
              <w:ind w:left="0" w:firstLine="0"/>
            </w:pPr>
            <w:r w:rsidRPr="00296C23">
              <w:t>:98C::RDDT//201</w:t>
            </w:r>
            <w:r w:rsidR="007E02D2" w:rsidRPr="00296C23">
              <w:rPr>
                <w:lang w:val="en-US"/>
              </w:rPr>
              <w:t>70327</w:t>
            </w:r>
            <w:r w:rsidRPr="00296C23">
              <w:t>210000</w:t>
            </w:r>
          </w:p>
        </w:tc>
        <w:tc>
          <w:tcPr>
            <w:tcW w:w="5044" w:type="dxa"/>
          </w:tcPr>
          <w:p w14:paraId="208FD020" w14:textId="77777777" w:rsidR="00103D6B" w:rsidRPr="00296C23" w:rsidRDefault="00103D6B" w:rsidP="000866A5">
            <w:pPr>
              <w:ind w:left="0" w:firstLine="0"/>
            </w:pPr>
          </w:p>
        </w:tc>
      </w:tr>
      <w:tr w:rsidR="00103D6B" w:rsidRPr="00296C23" w14:paraId="5E5FFE11" w14:textId="77777777" w:rsidTr="0070653A">
        <w:tc>
          <w:tcPr>
            <w:tcW w:w="5206" w:type="dxa"/>
          </w:tcPr>
          <w:p w14:paraId="65901442" w14:textId="71A4BA89" w:rsidR="00103D6B" w:rsidRPr="00296C23" w:rsidRDefault="00103D6B" w:rsidP="000866A5">
            <w:pPr>
              <w:ind w:left="0" w:firstLine="0"/>
            </w:pPr>
            <w:r w:rsidRPr="00296C23">
              <w:t>:98C::MKDT//201</w:t>
            </w:r>
            <w:r w:rsidR="007E02D2" w:rsidRPr="00296C23">
              <w:rPr>
                <w:lang w:val="en-US"/>
              </w:rPr>
              <w:t>70328</w:t>
            </w:r>
            <w:r w:rsidRPr="00296C23">
              <w:t>210000</w:t>
            </w:r>
          </w:p>
        </w:tc>
        <w:tc>
          <w:tcPr>
            <w:tcW w:w="5044" w:type="dxa"/>
          </w:tcPr>
          <w:p w14:paraId="636615D2" w14:textId="77777777" w:rsidR="00103D6B" w:rsidRPr="00296C23" w:rsidRDefault="00103D6B" w:rsidP="000866A5">
            <w:pPr>
              <w:ind w:left="0" w:firstLine="0"/>
            </w:pPr>
          </w:p>
        </w:tc>
      </w:tr>
      <w:tr w:rsidR="00F72221" w:rsidRPr="00296C23" w14:paraId="4A8D56C7" w14:textId="77777777" w:rsidTr="0070653A">
        <w:tc>
          <w:tcPr>
            <w:tcW w:w="5206" w:type="dxa"/>
          </w:tcPr>
          <w:p w14:paraId="1E7C6EF9" w14:textId="485B88F2" w:rsidR="00F72221" w:rsidRPr="00296C23" w:rsidRDefault="00F72221" w:rsidP="000866A5">
            <w:pPr>
              <w:ind w:left="0" w:firstLine="0"/>
            </w:pPr>
            <w:r w:rsidRPr="00296C23">
              <w:t>:16S:CAOPTN</w:t>
            </w:r>
          </w:p>
        </w:tc>
        <w:tc>
          <w:tcPr>
            <w:tcW w:w="5044" w:type="dxa"/>
          </w:tcPr>
          <w:p w14:paraId="26BA0CE4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2508DE80" w14:textId="77777777" w:rsidTr="0070653A">
        <w:tc>
          <w:tcPr>
            <w:tcW w:w="5206" w:type="dxa"/>
          </w:tcPr>
          <w:p w14:paraId="36F2E52C" w14:textId="0B063324" w:rsidR="00F72221" w:rsidRPr="00296C23" w:rsidRDefault="00F72221" w:rsidP="000866A5">
            <w:pPr>
              <w:ind w:left="0" w:firstLine="0"/>
            </w:pPr>
            <w:r w:rsidRPr="00296C23">
              <w:t>:16R:ADDINFO</w:t>
            </w:r>
          </w:p>
        </w:tc>
        <w:tc>
          <w:tcPr>
            <w:tcW w:w="5044" w:type="dxa"/>
          </w:tcPr>
          <w:p w14:paraId="1F4E9723" w14:textId="0D53D7D5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4AEC7ADD" w14:textId="77777777" w:rsidTr="0070653A">
        <w:tc>
          <w:tcPr>
            <w:tcW w:w="5206" w:type="dxa"/>
          </w:tcPr>
          <w:p w14:paraId="59C926A0" w14:textId="46251ADD" w:rsidR="00F72221" w:rsidRPr="00296C23" w:rsidRDefault="00340BB3" w:rsidP="00393A5C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:70E::ADTX/</w:t>
            </w:r>
            <w:r w:rsidR="00393A5C" w:rsidRPr="00296C23">
              <w:rPr>
                <w:lang w:val="en-US"/>
              </w:rPr>
              <w:t>/ISSR/NAME/'ENERGONEFTEGAZ</w:t>
            </w:r>
          </w:p>
        </w:tc>
        <w:tc>
          <w:tcPr>
            <w:tcW w:w="5044" w:type="dxa"/>
          </w:tcPr>
          <w:p w14:paraId="14DBAF9B" w14:textId="0CA5ED04" w:rsidR="00F72221" w:rsidRPr="00296C23" w:rsidRDefault="00CE36BA" w:rsidP="000866A5">
            <w:pPr>
              <w:ind w:left="0" w:firstLine="0"/>
              <w:rPr>
                <w:lang w:val="en-US"/>
              </w:rPr>
            </w:pPr>
            <w:r w:rsidRPr="00296C23">
              <w:t>Наименование эмитента</w:t>
            </w:r>
          </w:p>
        </w:tc>
      </w:tr>
      <w:tr w:rsidR="007E02D2" w:rsidRPr="00296C23" w14:paraId="6C6ED9C5" w14:textId="77777777" w:rsidTr="0070653A">
        <w:tc>
          <w:tcPr>
            <w:tcW w:w="5206" w:type="dxa"/>
          </w:tcPr>
          <w:p w14:paraId="090F5D8D" w14:textId="77777777" w:rsidR="00940B10" w:rsidRPr="00296C23" w:rsidRDefault="007E02D2" w:rsidP="007E02D2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FMCO</w:t>
            </w:r>
            <w:r w:rsidRPr="00296C23">
              <w:rPr>
                <w:lang w:val="en-US"/>
              </w:rPr>
              <w:t>/NAME/'O</w:t>
            </w:r>
            <w:r w:rsidR="00393A5C" w:rsidRPr="00296C23">
              <w:rPr>
                <w:lang w:val="en-US"/>
              </w:rPr>
              <w:t xml:space="preserve">BqESTVO S OGRANIcENNOi </w:t>
            </w:r>
          </w:p>
          <w:p w14:paraId="00A053ED" w14:textId="2D849D40" w:rsidR="007E02D2" w:rsidRPr="00296C23" w:rsidRDefault="00393A5C" w:rsidP="007E02D2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OTVETSTVENNOSTXu “IT MENEDJMENT”</w:t>
            </w:r>
          </w:p>
        </w:tc>
        <w:tc>
          <w:tcPr>
            <w:tcW w:w="5044" w:type="dxa"/>
          </w:tcPr>
          <w:p w14:paraId="21C061A6" w14:textId="1FB746E2" w:rsidR="007E02D2" w:rsidRPr="00296C23" w:rsidRDefault="007E02D2" w:rsidP="00940B10">
            <w:pPr>
              <w:ind w:left="0" w:firstLine="0"/>
            </w:pPr>
            <w:r w:rsidRPr="00296C23">
              <w:t xml:space="preserve">Наименование </w:t>
            </w:r>
            <w:r w:rsidR="00940B10" w:rsidRPr="00296C23">
              <w:t>управляющей компании</w:t>
            </w:r>
          </w:p>
        </w:tc>
      </w:tr>
      <w:tr w:rsidR="007E02D2" w:rsidRPr="00296C23" w14:paraId="6A833010" w14:textId="77777777" w:rsidTr="0070653A">
        <w:tc>
          <w:tcPr>
            <w:tcW w:w="5206" w:type="dxa"/>
          </w:tcPr>
          <w:p w14:paraId="274B1611" w14:textId="1F4F6543" w:rsidR="007E02D2" w:rsidRPr="00296C23" w:rsidRDefault="00940B10" w:rsidP="00940B10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CONC</w:t>
            </w:r>
            <w:r w:rsidRPr="00296C23">
              <w:rPr>
                <w:lang w:val="en-US"/>
              </w:rPr>
              <w:t>/NAME/’BANK PERVIi (OTKRITOE AKCIONERNOE OBqESTVO)</w:t>
            </w:r>
          </w:p>
        </w:tc>
        <w:tc>
          <w:tcPr>
            <w:tcW w:w="5044" w:type="dxa"/>
          </w:tcPr>
          <w:p w14:paraId="069A5A34" w14:textId="43EC884B" w:rsidR="007E02D2" w:rsidRPr="00296C23" w:rsidRDefault="00940B10" w:rsidP="000866A5">
            <w:pPr>
              <w:ind w:left="0" w:firstLine="0"/>
              <w:rPr>
                <w:lang w:val="en-US"/>
              </w:rPr>
            </w:pPr>
            <w:r w:rsidRPr="00296C23">
              <w:t>Наименование специализированного депозитария</w:t>
            </w:r>
          </w:p>
        </w:tc>
      </w:tr>
      <w:tr w:rsidR="007E02D2" w:rsidRPr="00296C23" w14:paraId="6C9FB866" w14:textId="77777777" w:rsidTr="0070653A">
        <w:tc>
          <w:tcPr>
            <w:tcW w:w="5206" w:type="dxa"/>
          </w:tcPr>
          <w:p w14:paraId="20CF5CA1" w14:textId="2A0891CE" w:rsidR="007E02D2" w:rsidRPr="00296C23" w:rsidRDefault="00940B10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MTGI</w:t>
            </w:r>
            <w:r w:rsidRPr="00296C23">
              <w:rPr>
                <w:lang w:val="en-US"/>
              </w:rPr>
              <w:t>/NAME/’BANK PERVIi (OTKRITOE AKCIONERNOE OBqESTVO)</w:t>
            </w:r>
          </w:p>
        </w:tc>
        <w:tc>
          <w:tcPr>
            <w:tcW w:w="5044" w:type="dxa"/>
          </w:tcPr>
          <w:p w14:paraId="4E213FF7" w14:textId="6CEF9AC0" w:rsidR="007E02D2" w:rsidRPr="00296C23" w:rsidRDefault="00940B10" w:rsidP="00940B10">
            <w:pPr>
              <w:ind w:left="0" w:firstLine="0"/>
              <w:rPr>
                <w:lang w:val="en-US"/>
              </w:rPr>
            </w:pPr>
            <w:r w:rsidRPr="00296C23">
              <w:t>Наименование лица, созывающего собрание</w:t>
            </w:r>
          </w:p>
        </w:tc>
      </w:tr>
      <w:tr w:rsidR="00504793" w:rsidRPr="00296C23" w14:paraId="4004C377" w14:textId="77777777" w:rsidTr="0070653A">
        <w:tc>
          <w:tcPr>
            <w:tcW w:w="5206" w:type="dxa"/>
          </w:tcPr>
          <w:p w14:paraId="15813E10" w14:textId="7BDD99CA" w:rsidR="00504793" w:rsidRPr="00296C23" w:rsidRDefault="00504793" w:rsidP="00201705">
            <w:pPr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="00201705" w:rsidRPr="00296C23">
              <w:rPr>
                <w:lang w:val="en-US" w:eastAsia="ru-RU"/>
              </w:rPr>
              <w:t>MTGI</w:t>
            </w:r>
            <w:r w:rsidR="00201705" w:rsidRPr="00296C23">
              <w:rPr>
                <w:lang w:eastAsia="ru-RU"/>
              </w:rPr>
              <w:t>/OGRN/9876543210987</w:t>
            </w:r>
          </w:p>
        </w:tc>
        <w:tc>
          <w:tcPr>
            <w:tcW w:w="5044" w:type="dxa"/>
          </w:tcPr>
          <w:p w14:paraId="1A36B685" w14:textId="50D30CF4" w:rsidR="00504793" w:rsidRPr="00296C23" w:rsidRDefault="00201705" w:rsidP="000866A5">
            <w:pPr>
              <w:ind w:left="0" w:firstLine="0"/>
            </w:pPr>
            <w:r w:rsidRPr="00296C23">
              <w:t>Идентификатор лица, созывающего собрание (ОГРН)</w:t>
            </w:r>
          </w:p>
        </w:tc>
      </w:tr>
      <w:tr w:rsidR="00201705" w:rsidRPr="00296C23" w14:paraId="1F619D49" w14:textId="77777777" w:rsidTr="0070653A">
        <w:tc>
          <w:tcPr>
            <w:tcW w:w="5206" w:type="dxa"/>
          </w:tcPr>
          <w:p w14:paraId="655BFCEA" w14:textId="48276724" w:rsidR="00201705" w:rsidRPr="00296C23" w:rsidRDefault="00201705" w:rsidP="00201705">
            <w:pPr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RGST</w:t>
            </w:r>
            <w:r w:rsidRPr="00296C23">
              <w:rPr>
                <w:lang w:eastAsia="ru-RU"/>
              </w:rPr>
              <w:t>/20170330120000</w:t>
            </w:r>
          </w:p>
        </w:tc>
        <w:tc>
          <w:tcPr>
            <w:tcW w:w="5044" w:type="dxa"/>
          </w:tcPr>
          <w:p w14:paraId="150296D8" w14:textId="3953C66D" w:rsidR="00201705" w:rsidRPr="00296C23" w:rsidRDefault="00201705" w:rsidP="00201705">
            <w:r w:rsidRPr="00296C23">
              <w:t>Время начала регистрации участников собрания</w:t>
            </w:r>
          </w:p>
        </w:tc>
      </w:tr>
      <w:tr w:rsidR="00201705" w:rsidRPr="00296C23" w14:paraId="730FDF7E" w14:textId="77777777" w:rsidTr="0070653A">
        <w:tc>
          <w:tcPr>
            <w:tcW w:w="5206" w:type="dxa"/>
          </w:tcPr>
          <w:p w14:paraId="7EDBB190" w14:textId="2AACB04A" w:rsidR="00201705" w:rsidRPr="00296C23" w:rsidRDefault="00201705" w:rsidP="00201705">
            <w:pPr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RGEN</w:t>
            </w:r>
            <w:r w:rsidRPr="00296C23">
              <w:rPr>
                <w:lang w:eastAsia="ru-RU"/>
              </w:rPr>
              <w:t>/20170330170000</w:t>
            </w:r>
          </w:p>
        </w:tc>
        <w:tc>
          <w:tcPr>
            <w:tcW w:w="5044" w:type="dxa"/>
          </w:tcPr>
          <w:p w14:paraId="4D37DC6B" w14:textId="4D646349" w:rsidR="00201705" w:rsidRPr="00296C23" w:rsidRDefault="00201705" w:rsidP="00201705">
            <w:r w:rsidRPr="00296C23">
              <w:t>Время окончания регистрации участников собрания</w:t>
            </w:r>
          </w:p>
        </w:tc>
      </w:tr>
      <w:tr w:rsidR="00F72221" w:rsidRPr="00296C23" w14:paraId="6FA95A18" w14:textId="77777777" w:rsidTr="0070653A">
        <w:tc>
          <w:tcPr>
            <w:tcW w:w="5206" w:type="dxa"/>
          </w:tcPr>
          <w:p w14:paraId="3901D146" w14:textId="2F33FD21" w:rsidR="00F72221" w:rsidRPr="00296C23" w:rsidRDefault="00F72221" w:rsidP="000866A5">
            <w:pPr>
              <w:ind w:left="0" w:firstLine="0"/>
            </w:pPr>
            <w:r w:rsidRPr="00296C23">
              <w:t>:16S:ADDINFO</w:t>
            </w:r>
          </w:p>
        </w:tc>
        <w:tc>
          <w:tcPr>
            <w:tcW w:w="5044" w:type="dxa"/>
          </w:tcPr>
          <w:p w14:paraId="15C63343" w14:textId="39409C36" w:rsidR="00F72221" w:rsidRPr="00296C23" w:rsidRDefault="00F72221" w:rsidP="000866A5">
            <w:pPr>
              <w:ind w:left="0" w:firstLine="0"/>
            </w:pPr>
          </w:p>
        </w:tc>
      </w:tr>
    </w:tbl>
    <w:p w14:paraId="6635B72F" w14:textId="42197D62" w:rsidR="00EB6C22" w:rsidRPr="00296C23" w:rsidRDefault="00FF297E" w:rsidP="000866A5">
      <w:pPr>
        <w:pStyle w:val="20"/>
        <w:numPr>
          <w:ilvl w:val="1"/>
          <w:numId w:val="37"/>
        </w:numPr>
        <w:ind w:left="0" w:firstLine="0"/>
        <w:rPr>
          <w:rFonts w:cs="Times New Roman"/>
          <w:sz w:val="24"/>
          <w:szCs w:val="24"/>
          <w:lang w:val="en-US"/>
        </w:rPr>
      </w:pPr>
      <w:bookmarkStart w:id="57" w:name="_Toc445283856"/>
      <w:r w:rsidRPr="00296C23">
        <w:rPr>
          <w:rFonts w:cs="Times New Roman"/>
          <w:sz w:val="24"/>
          <w:szCs w:val="24"/>
        </w:rPr>
        <w:t>Сообщение МТ56</w:t>
      </w:r>
      <w:r w:rsidRPr="00296C23">
        <w:rPr>
          <w:rFonts w:cs="Times New Roman"/>
          <w:sz w:val="24"/>
          <w:szCs w:val="24"/>
          <w:lang w:val="en-US"/>
        </w:rPr>
        <w:t>8</w:t>
      </w:r>
      <w:bookmarkEnd w:id="57"/>
    </w:p>
    <w:p w14:paraId="35C172CC" w14:textId="250F0DA4" w:rsidR="00EB6C22" w:rsidRPr="00296C23" w:rsidRDefault="00EB6C22" w:rsidP="000866A5">
      <w:pPr>
        <w:ind w:left="0" w:firstLine="0"/>
      </w:pPr>
      <w:r w:rsidRPr="00296C23">
        <w:t xml:space="preserve">Легенда: </w:t>
      </w:r>
      <w:r w:rsidR="001C2D3F" w:rsidRPr="00296C23">
        <w:t>Сообщение связано с МТ564 и содержит бюллетень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EB6C22" w:rsidRPr="00296C23" w14:paraId="4EC1762B" w14:textId="77777777" w:rsidTr="00EB6C22">
        <w:tc>
          <w:tcPr>
            <w:tcW w:w="4921" w:type="dxa"/>
            <w:shd w:val="clear" w:color="auto" w:fill="F2F2F2" w:themeFill="background1" w:themeFillShade="F2"/>
          </w:tcPr>
          <w:p w14:paraId="597DBC05" w14:textId="77777777" w:rsidR="00EB6C22" w:rsidRPr="00296C23" w:rsidRDefault="00EB6C22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7A2E1E9" w14:textId="77777777" w:rsidR="00EB6C22" w:rsidRPr="00296C23" w:rsidRDefault="00EB6C22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F72221" w:rsidRPr="00296C23" w14:paraId="244E5468" w14:textId="77777777" w:rsidTr="00EB6C22">
        <w:tc>
          <w:tcPr>
            <w:tcW w:w="4921" w:type="dxa"/>
          </w:tcPr>
          <w:p w14:paraId="6EDF373F" w14:textId="63D0E6DF" w:rsidR="00F72221" w:rsidRPr="00296C23" w:rsidRDefault="00F72221" w:rsidP="000866A5">
            <w:pPr>
              <w:ind w:left="0" w:firstLine="0"/>
            </w:pPr>
            <w:r w:rsidRPr="00296C23">
              <w:t>:16R:GENL</w:t>
            </w:r>
          </w:p>
        </w:tc>
        <w:tc>
          <w:tcPr>
            <w:tcW w:w="5329" w:type="dxa"/>
          </w:tcPr>
          <w:p w14:paraId="04574DBF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121C161C" w14:textId="77777777" w:rsidTr="00EB6C22">
        <w:tc>
          <w:tcPr>
            <w:tcW w:w="4921" w:type="dxa"/>
          </w:tcPr>
          <w:p w14:paraId="6C08E036" w14:textId="116D073E" w:rsidR="00F72221" w:rsidRPr="00296C23" w:rsidRDefault="00F72221" w:rsidP="000866A5">
            <w:pPr>
              <w:ind w:left="0" w:firstLine="0"/>
            </w:pPr>
            <w:r w:rsidRPr="00296C23">
              <w:t>:28E:1/ONLY</w:t>
            </w:r>
          </w:p>
        </w:tc>
        <w:tc>
          <w:tcPr>
            <w:tcW w:w="5329" w:type="dxa"/>
          </w:tcPr>
          <w:p w14:paraId="2B8E6DEE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2D76E2A4" w14:textId="77777777" w:rsidTr="00EB6C22">
        <w:tc>
          <w:tcPr>
            <w:tcW w:w="4921" w:type="dxa"/>
          </w:tcPr>
          <w:p w14:paraId="5A88F10F" w14:textId="30ECF333" w:rsidR="00F72221" w:rsidRPr="00296C23" w:rsidRDefault="005D54EA" w:rsidP="000866A5">
            <w:pPr>
              <w:ind w:left="0" w:firstLine="0"/>
            </w:pPr>
            <w:r w:rsidRPr="00296C23">
              <w:t>:20C::CORP//000</w:t>
            </w:r>
            <w:r w:rsidR="00F72221" w:rsidRPr="00296C23">
              <w:t>00</w:t>
            </w:r>
            <w:r w:rsidRPr="00296C23">
              <w:rPr>
                <w:lang w:val="en-US"/>
              </w:rPr>
              <w:t>1</w:t>
            </w:r>
            <w:r w:rsidR="00F72221" w:rsidRPr="00296C23">
              <w:t>X1</w:t>
            </w:r>
          </w:p>
        </w:tc>
        <w:tc>
          <w:tcPr>
            <w:tcW w:w="5329" w:type="dxa"/>
          </w:tcPr>
          <w:p w14:paraId="5294B1D4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359965F0" w14:textId="77777777" w:rsidTr="00EB6C22">
        <w:tc>
          <w:tcPr>
            <w:tcW w:w="4921" w:type="dxa"/>
          </w:tcPr>
          <w:p w14:paraId="44E17223" w14:textId="44BCD6CB" w:rsidR="00F72221" w:rsidRPr="00296C23" w:rsidRDefault="00F72221" w:rsidP="000866A5">
            <w:pPr>
              <w:ind w:left="0" w:firstLine="0"/>
            </w:pPr>
            <w:r w:rsidRPr="00296C23">
              <w:t>:20C::SEME//N1</w:t>
            </w:r>
          </w:p>
        </w:tc>
        <w:tc>
          <w:tcPr>
            <w:tcW w:w="5329" w:type="dxa"/>
          </w:tcPr>
          <w:p w14:paraId="17E48A46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25E0ADA3" w14:textId="77777777" w:rsidTr="00EB6C22">
        <w:tc>
          <w:tcPr>
            <w:tcW w:w="4921" w:type="dxa"/>
          </w:tcPr>
          <w:p w14:paraId="58E87F1A" w14:textId="738C1574" w:rsidR="00F72221" w:rsidRPr="00296C23" w:rsidRDefault="00F72221" w:rsidP="000866A5">
            <w:pPr>
              <w:ind w:left="0" w:firstLine="0"/>
            </w:pPr>
            <w:r w:rsidRPr="00296C23">
              <w:t>:23G:NEWM</w:t>
            </w:r>
          </w:p>
        </w:tc>
        <w:tc>
          <w:tcPr>
            <w:tcW w:w="5329" w:type="dxa"/>
          </w:tcPr>
          <w:p w14:paraId="6A60FD42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0C474823" w14:textId="77777777" w:rsidTr="00EB6C22">
        <w:tc>
          <w:tcPr>
            <w:tcW w:w="4921" w:type="dxa"/>
          </w:tcPr>
          <w:p w14:paraId="377205D4" w14:textId="3108161B" w:rsidR="00F72221" w:rsidRPr="00296C23" w:rsidRDefault="00F72221" w:rsidP="000866A5">
            <w:pPr>
              <w:ind w:left="0" w:firstLine="0"/>
            </w:pPr>
            <w:r w:rsidRPr="00296C23">
              <w:t>:22F::CAEV//</w:t>
            </w:r>
            <w:r w:rsidR="00201705" w:rsidRPr="00296C23">
              <w:rPr>
                <w:lang w:val="en-US"/>
              </w:rPr>
              <w:t>OM</w:t>
            </w:r>
            <w:r w:rsidR="00871E2F" w:rsidRPr="00296C23">
              <w:t>ET</w:t>
            </w:r>
          </w:p>
        </w:tc>
        <w:tc>
          <w:tcPr>
            <w:tcW w:w="5329" w:type="dxa"/>
          </w:tcPr>
          <w:p w14:paraId="2C567806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5D4270B6" w14:textId="77777777" w:rsidTr="00EB6C22">
        <w:tc>
          <w:tcPr>
            <w:tcW w:w="4921" w:type="dxa"/>
          </w:tcPr>
          <w:p w14:paraId="25A724E8" w14:textId="06FB6640" w:rsidR="00F72221" w:rsidRPr="00296C23" w:rsidRDefault="005D54EA" w:rsidP="000866A5">
            <w:pPr>
              <w:ind w:left="0" w:firstLine="0"/>
            </w:pPr>
            <w:r w:rsidRPr="00296C23">
              <w:t>:98C::PREP//201</w:t>
            </w:r>
            <w:r w:rsidRPr="00296C23">
              <w:rPr>
                <w:lang w:val="en-US"/>
              </w:rPr>
              <w:t>7030515</w:t>
            </w:r>
            <w:r w:rsidRPr="00296C23">
              <w:t>0000</w:t>
            </w:r>
          </w:p>
        </w:tc>
        <w:tc>
          <w:tcPr>
            <w:tcW w:w="5329" w:type="dxa"/>
          </w:tcPr>
          <w:p w14:paraId="183FA8FB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1FB88FFE" w14:textId="77777777" w:rsidTr="00EB6C22">
        <w:tc>
          <w:tcPr>
            <w:tcW w:w="4921" w:type="dxa"/>
          </w:tcPr>
          <w:p w14:paraId="58EAD38D" w14:textId="506733EE" w:rsidR="00F72221" w:rsidRPr="00296C23" w:rsidRDefault="00F72221" w:rsidP="000866A5">
            <w:pPr>
              <w:ind w:left="0" w:firstLine="0"/>
            </w:pPr>
            <w:r w:rsidRPr="00296C23">
              <w:t>:16R:LINK</w:t>
            </w:r>
          </w:p>
        </w:tc>
        <w:tc>
          <w:tcPr>
            <w:tcW w:w="5329" w:type="dxa"/>
          </w:tcPr>
          <w:p w14:paraId="43C2B578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4028F255" w14:textId="77777777" w:rsidTr="00EB6C22">
        <w:tc>
          <w:tcPr>
            <w:tcW w:w="4921" w:type="dxa"/>
          </w:tcPr>
          <w:p w14:paraId="0678BD1F" w14:textId="0C2F8F78" w:rsidR="00F72221" w:rsidRPr="00296C23" w:rsidRDefault="00F72221" w:rsidP="000866A5">
            <w:pPr>
              <w:ind w:left="0" w:firstLine="0"/>
            </w:pPr>
            <w:r w:rsidRPr="00296C23">
              <w:t>:22F::LINK//WITH</w:t>
            </w:r>
          </w:p>
        </w:tc>
        <w:tc>
          <w:tcPr>
            <w:tcW w:w="5329" w:type="dxa"/>
          </w:tcPr>
          <w:p w14:paraId="60FC0A6D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01C65BCE" w14:textId="77777777" w:rsidTr="00EB6C22">
        <w:tc>
          <w:tcPr>
            <w:tcW w:w="4921" w:type="dxa"/>
          </w:tcPr>
          <w:p w14:paraId="7DE56E95" w14:textId="63BA2B75" w:rsidR="00F72221" w:rsidRPr="00296C23" w:rsidRDefault="00F72221" w:rsidP="000866A5">
            <w:pPr>
              <w:ind w:left="0" w:firstLine="0"/>
            </w:pPr>
            <w:r w:rsidRPr="00296C23">
              <w:t>:13A::LINK//564</w:t>
            </w:r>
          </w:p>
        </w:tc>
        <w:tc>
          <w:tcPr>
            <w:tcW w:w="5329" w:type="dxa"/>
          </w:tcPr>
          <w:p w14:paraId="65D043CF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39C016FE" w14:textId="77777777" w:rsidTr="00EB6C22">
        <w:tc>
          <w:tcPr>
            <w:tcW w:w="4921" w:type="dxa"/>
          </w:tcPr>
          <w:p w14:paraId="31BCAE20" w14:textId="4DF8E35A" w:rsidR="00F72221" w:rsidRPr="00296C23" w:rsidRDefault="00F72221" w:rsidP="000866A5">
            <w:pPr>
              <w:ind w:left="0" w:firstLine="0"/>
            </w:pPr>
            <w:r w:rsidRPr="00296C23">
              <w:t>:20C::PREV//1</w:t>
            </w:r>
          </w:p>
        </w:tc>
        <w:tc>
          <w:tcPr>
            <w:tcW w:w="5329" w:type="dxa"/>
          </w:tcPr>
          <w:p w14:paraId="2E70D5A0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34A6EB52" w14:textId="77777777" w:rsidTr="00EB6C22">
        <w:tc>
          <w:tcPr>
            <w:tcW w:w="4921" w:type="dxa"/>
          </w:tcPr>
          <w:p w14:paraId="193EED23" w14:textId="3354FCF9" w:rsidR="00F72221" w:rsidRPr="00296C23" w:rsidRDefault="00F72221" w:rsidP="000866A5">
            <w:pPr>
              <w:ind w:left="0" w:firstLine="0"/>
            </w:pPr>
            <w:r w:rsidRPr="00296C23">
              <w:t>:16S:LINK</w:t>
            </w:r>
          </w:p>
        </w:tc>
        <w:tc>
          <w:tcPr>
            <w:tcW w:w="5329" w:type="dxa"/>
          </w:tcPr>
          <w:p w14:paraId="1E1C098B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0287A697" w14:textId="77777777" w:rsidTr="00EB6C22">
        <w:tc>
          <w:tcPr>
            <w:tcW w:w="4921" w:type="dxa"/>
          </w:tcPr>
          <w:p w14:paraId="029E69C2" w14:textId="7F3948EE" w:rsidR="00F72221" w:rsidRPr="00296C23" w:rsidRDefault="00F72221" w:rsidP="000866A5">
            <w:pPr>
              <w:ind w:left="0" w:firstLine="0"/>
            </w:pPr>
            <w:r w:rsidRPr="00296C23">
              <w:t>:16S:GENL</w:t>
            </w:r>
          </w:p>
        </w:tc>
        <w:tc>
          <w:tcPr>
            <w:tcW w:w="5329" w:type="dxa"/>
          </w:tcPr>
          <w:p w14:paraId="124BD719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36496E8E" w14:textId="77777777" w:rsidTr="00EB6C22">
        <w:tc>
          <w:tcPr>
            <w:tcW w:w="4921" w:type="dxa"/>
          </w:tcPr>
          <w:p w14:paraId="290EA46E" w14:textId="1D763B62" w:rsidR="00F72221" w:rsidRPr="00296C23" w:rsidRDefault="00F72221" w:rsidP="000866A5">
            <w:pPr>
              <w:ind w:left="0" w:firstLine="0"/>
            </w:pPr>
            <w:r w:rsidRPr="00296C23">
              <w:t>:16R:USECU</w:t>
            </w:r>
          </w:p>
        </w:tc>
        <w:tc>
          <w:tcPr>
            <w:tcW w:w="5329" w:type="dxa"/>
          </w:tcPr>
          <w:p w14:paraId="31C6E4EF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69982953" w14:textId="77777777" w:rsidTr="00EB6C22">
        <w:tc>
          <w:tcPr>
            <w:tcW w:w="4921" w:type="dxa"/>
          </w:tcPr>
          <w:p w14:paraId="3A230D3C" w14:textId="175079FE" w:rsidR="00F72221" w:rsidRPr="00296C23" w:rsidRDefault="00340BB3" w:rsidP="000866A5">
            <w:pPr>
              <w:ind w:left="0" w:firstLine="0"/>
            </w:pPr>
            <w:r w:rsidRPr="00296C23">
              <w:t>:97A::SAFE//M</w:t>
            </w:r>
            <w:r w:rsidRPr="00296C23">
              <w:rPr>
                <w:lang w:val="en-US"/>
              </w:rPr>
              <w:t>L</w:t>
            </w:r>
            <w:r w:rsidR="00F72221" w:rsidRPr="00296C23">
              <w:t>1111111111</w:t>
            </w:r>
          </w:p>
        </w:tc>
        <w:tc>
          <w:tcPr>
            <w:tcW w:w="5329" w:type="dxa"/>
          </w:tcPr>
          <w:p w14:paraId="6DBF93DB" w14:textId="77777777" w:rsidR="00F72221" w:rsidRPr="00296C23" w:rsidRDefault="00F72221" w:rsidP="000866A5">
            <w:pPr>
              <w:ind w:left="0" w:firstLine="0"/>
            </w:pPr>
          </w:p>
        </w:tc>
      </w:tr>
      <w:tr w:rsidR="00201705" w:rsidRPr="00296C23" w14:paraId="06158F89" w14:textId="77777777" w:rsidTr="00EB6C22">
        <w:tc>
          <w:tcPr>
            <w:tcW w:w="4921" w:type="dxa"/>
          </w:tcPr>
          <w:p w14:paraId="0D763D3B" w14:textId="1F47E95A" w:rsidR="00201705" w:rsidRPr="00296C23" w:rsidRDefault="00201705" w:rsidP="000866A5">
            <w:pPr>
              <w:ind w:left="0" w:firstLine="0"/>
            </w:pPr>
            <w:r w:rsidRPr="00296C23">
              <w:t xml:space="preserve">:35B:ISIN 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5329" w:type="dxa"/>
          </w:tcPr>
          <w:p w14:paraId="0C17BF60" w14:textId="77777777" w:rsidR="00201705" w:rsidRPr="00296C23" w:rsidRDefault="00201705" w:rsidP="000866A5">
            <w:pPr>
              <w:ind w:left="0" w:firstLine="0"/>
            </w:pPr>
          </w:p>
        </w:tc>
      </w:tr>
      <w:tr w:rsidR="00201705" w:rsidRPr="00296C23" w14:paraId="48D1A660" w14:textId="77777777" w:rsidTr="00EB6C22">
        <w:tc>
          <w:tcPr>
            <w:tcW w:w="4921" w:type="dxa"/>
          </w:tcPr>
          <w:p w14:paraId="04301D17" w14:textId="587BD941" w:rsidR="00201705" w:rsidRPr="00296C23" w:rsidRDefault="00201705" w:rsidP="000866A5">
            <w:pPr>
              <w:ind w:left="0" w:firstLine="0"/>
            </w:pPr>
            <w:r w:rsidRPr="00296C23">
              <w:t>/XX/CORP/NADC/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5329" w:type="dxa"/>
          </w:tcPr>
          <w:p w14:paraId="44D8B62D" w14:textId="77777777" w:rsidR="00201705" w:rsidRPr="00296C23" w:rsidRDefault="00201705" w:rsidP="000866A5">
            <w:pPr>
              <w:ind w:left="0" w:firstLine="0"/>
            </w:pPr>
          </w:p>
        </w:tc>
      </w:tr>
      <w:tr w:rsidR="00201705" w:rsidRPr="00296C23" w14:paraId="4A452FC1" w14:textId="77777777" w:rsidTr="00EB6C22">
        <w:tc>
          <w:tcPr>
            <w:tcW w:w="4921" w:type="dxa"/>
          </w:tcPr>
          <w:p w14:paraId="2DE89C66" w14:textId="1BEA72EB" w:rsidR="00201705" w:rsidRPr="00296C23" w:rsidRDefault="00201705" w:rsidP="000866A5">
            <w:pPr>
              <w:ind w:left="0" w:firstLine="0"/>
            </w:pPr>
            <w:r w:rsidRPr="00296C23">
              <w:t>/RU/</w:t>
            </w:r>
            <w:r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5329" w:type="dxa"/>
          </w:tcPr>
          <w:p w14:paraId="4FC4C1A1" w14:textId="77777777" w:rsidR="00201705" w:rsidRPr="00296C23" w:rsidRDefault="00201705" w:rsidP="000866A5">
            <w:pPr>
              <w:ind w:left="0" w:firstLine="0"/>
            </w:pPr>
          </w:p>
        </w:tc>
      </w:tr>
      <w:tr w:rsidR="00201705" w:rsidRPr="00296C23" w14:paraId="212A7258" w14:textId="77777777" w:rsidTr="00EB6C22">
        <w:tc>
          <w:tcPr>
            <w:tcW w:w="4921" w:type="dxa"/>
          </w:tcPr>
          <w:p w14:paraId="5B45D907" w14:textId="2AD07500" w:rsidR="00201705" w:rsidRPr="00296C23" w:rsidRDefault="00201705" w:rsidP="000866A5">
            <w:pPr>
              <w:ind w:left="0" w:firstLine="0"/>
            </w:pPr>
            <w:r w:rsidRPr="00296C23">
              <w:lastRenderedPageBreak/>
              <w:t>'</w:t>
            </w:r>
            <w:r w:rsidRPr="00296C23">
              <w:rPr>
                <w:lang w:val="en-US"/>
              </w:rPr>
              <w:t>pai</w:t>
            </w:r>
            <w:r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5329" w:type="dxa"/>
          </w:tcPr>
          <w:p w14:paraId="21A3BA2F" w14:textId="77777777" w:rsidR="00201705" w:rsidRPr="00296C23" w:rsidRDefault="00201705" w:rsidP="000866A5">
            <w:pPr>
              <w:ind w:left="0" w:firstLine="0"/>
            </w:pPr>
          </w:p>
        </w:tc>
      </w:tr>
      <w:tr w:rsidR="00F72221" w:rsidRPr="00296C23" w14:paraId="5A9741CD" w14:textId="77777777" w:rsidTr="00EB6C22">
        <w:tc>
          <w:tcPr>
            <w:tcW w:w="4921" w:type="dxa"/>
          </w:tcPr>
          <w:p w14:paraId="74716891" w14:textId="1A25548C" w:rsidR="00F72221" w:rsidRPr="00296C23" w:rsidRDefault="00E44139" w:rsidP="00E44139">
            <w:pPr>
              <w:ind w:left="0" w:firstLine="0"/>
            </w:pPr>
            <w:r w:rsidRPr="00296C23">
              <w:t>:93B::ELIG//UNIT/24</w:t>
            </w:r>
            <w:r w:rsidR="00F72221" w:rsidRPr="00296C23">
              <w:t>00,</w:t>
            </w:r>
            <w:r w:rsidR="00201705" w:rsidRPr="00296C23">
              <w:rPr>
                <w:lang w:val="en-US"/>
              </w:rPr>
              <w:t>25</w:t>
            </w:r>
          </w:p>
        </w:tc>
        <w:tc>
          <w:tcPr>
            <w:tcW w:w="5329" w:type="dxa"/>
          </w:tcPr>
          <w:p w14:paraId="3DC57145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5536FBC0" w14:textId="77777777" w:rsidTr="00EB6C22">
        <w:tc>
          <w:tcPr>
            <w:tcW w:w="4921" w:type="dxa"/>
          </w:tcPr>
          <w:p w14:paraId="77C4383A" w14:textId="4B4FF12C" w:rsidR="00F72221" w:rsidRPr="00296C23" w:rsidRDefault="00F72221" w:rsidP="000866A5">
            <w:pPr>
              <w:ind w:left="0" w:firstLine="0"/>
            </w:pPr>
            <w:r w:rsidRPr="00296C23">
              <w:t>:16S:USECU</w:t>
            </w:r>
          </w:p>
        </w:tc>
        <w:tc>
          <w:tcPr>
            <w:tcW w:w="5329" w:type="dxa"/>
          </w:tcPr>
          <w:p w14:paraId="3DADF258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73EFEC22" w14:textId="77777777" w:rsidTr="00EB6C22">
        <w:tc>
          <w:tcPr>
            <w:tcW w:w="4921" w:type="dxa"/>
          </w:tcPr>
          <w:p w14:paraId="3964D02A" w14:textId="47C26CB3" w:rsidR="00F72221" w:rsidRPr="00296C23" w:rsidRDefault="00F72221" w:rsidP="000866A5">
            <w:pPr>
              <w:ind w:left="0" w:firstLine="0"/>
            </w:pPr>
            <w:r w:rsidRPr="00296C23">
              <w:t>:16R:ADDINFO</w:t>
            </w:r>
          </w:p>
        </w:tc>
        <w:tc>
          <w:tcPr>
            <w:tcW w:w="5329" w:type="dxa"/>
          </w:tcPr>
          <w:p w14:paraId="6B92A5CF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396E77B4" w14:textId="77777777" w:rsidTr="00EB6C22">
        <w:tc>
          <w:tcPr>
            <w:tcW w:w="4921" w:type="dxa"/>
          </w:tcPr>
          <w:p w14:paraId="5642D0CE" w14:textId="1B19A975" w:rsidR="00F72221" w:rsidRPr="00296C23" w:rsidRDefault="00F72221" w:rsidP="0070653A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:70F::ADTX//</w:t>
            </w:r>
          </w:p>
        </w:tc>
        <w:tc>
          <w:tcPr>
            <w:tcW w:w="5329" w:type="dxa"/>
          </w:tcPr>
          <w:p w14:paraId="5C5163CC" w14:textId="77777777" w:rsidR="00F72221" w:rsidRPr="00296C23" w:rsidRDefault="00F72221" w:rsidP="000866A5">
            <w:pPr>
              <w:ind w:left="0" w:firstLine="0"/>
              <w:rPr>
                <w:lang w:val="en-US"/>
              </w:rPr>
            </w:pPr>
          </w:p>
        </w:tc>
      </w:tr>
      <w:tr w:rsidR="00F72221" w:rsidRPr="00296C23" w14:paraId="31B30CC3" w14:textId="77777777" w:rsidTr="00EB6C22">
        <w:tc>
          <w:tcPr>
            <w:tcW w:w="4921" w:type="dxa"/>
          </w:tcPr>
          <w:p w14:paraId="3716098D" w14:textId="017F064E" w:rsidR="00432EF2" w:rsidRPr="00FD67C5" w:rsidRDefault="00F72221" w:rsidP="00201705">
            <w:pPr>
              <w:ind w:left="0" w:firstLine="0"/>
            </w:pPr>
            <w:r w:rsidRPr="00FD67C5">
              <w:t>/</w:t>
            </w:r>
            <w:r w:rsidRPr="00296C23">
              <w:rPr>
                <w:lang w:val="en-US"/>
              </w:rPr>
              <w:t>ISLB</w:t>
            </w:r>
            <w:r w:rsidRPr="00FD67C5">
              <w:t>/1.1/</w:t>
            </w:r>
            <w:r w:rsidRPr="00296C23">
              <w:rPr>
                <w:lang w:val="en-US"/>
              </w:rPr>
              <w:t>DESC</w:t>
            </w:r>
            <w:r w:rsidRPr="00FD67C5">
              <w:t>/</w:t>
            </w:r>
            <w:r w:rsidR="00201705" w:rsidRPr="00FD67C5">
              <w:t>’</w:t>
            </w:r>
            <w:r w:rsidR="00201705" w:rsidRPr="00296C23">
              <w:rPr>
                <w:lang w:val="en-US"/>
              </w:rPr>
              <w:t>PRODLITX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SROK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DEiSTVIa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DOGOVORA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DOVERITALXNOGO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YPRAVLENIa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FONDOM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DO</w:t>
            </w:r>
            <w:r w:rsidR="00201705" w:rsidRPr="00FD67C5">
              <w:t xml:space="preserve"> 31.12.2017 </w:t>
            </w:r>
            <w:r w:rsidR="00201705" w:rsidRPr="00296C23">
              <w:rPr>
                <w:lang w:val="en-US"/>
              </w:rPr>
              <w:t>GODA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I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VNESTI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IZMEMENIa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I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DOPOLNENIa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V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PRAVILA</w:t>
            </w:r>
            <w:r w:rsidR="00201705" w:rsidRPr="00FD67C5">
              <w:t xml:space="preserve"> </w:t>
            </w:r>
            <w:r w:rsidR="00201705" w:rsidRPr="00296C23">
              <w:rPr>
                <w:lang w:val="en-US"/>
              </w:rPr>
              <w:t>FONDA</w:t>
            </w:r>
            <w:r w:rsidR="00201705" w:rsidRPr="00FD67C5">
              <w:t xml:space="preserve">, </w:t>
            </w:r>
            <w:r w:rsidR="00201705" w:rsidRPr="00296C23">
              <w:rPr>
                <w:lang w:val="en-US"/>
              </w:rPr>
              <w:t>SVaZANN</w:t>
            </w:r>
            <w:r w:rsidR="005057E8" w:rsidRPr="00296C23">
              <w:rPr>
                <w:lang w:val="en-US"/>
              </w:rPr>
              <w:t>Ye</w:t>
            </w:r>
            <w:r w:rsidR="005057E8" w:rsidRPr="00FD67C5">
              <w:t xml:space="preserve"> </w:t>
            </w:r>
            <w:r w:rsidR="005057E8" w:rsidRPr="00296C23">
              <w:rPr>
                <w:lang w:val="en-US"/>
              </w:rPr>
              <w:t>s</w:t>
            </w:r>
            <w:r w:rsidR="005057E8" w:rsidRPr="00FD67C5">
              <w:t xml:space="preserve"> </w:t>
            </w:r>
            <w:r w:rsidR="005057E8" w:rsidRPr="00296C23">
              <w:rPr>
                <w:lang w:val="en-US"/>
              </w:rPr>
              <w:t>IZMENENIEM</w:t>
            </w:r>
            <w:r w:rsidR="005057E8" w:rsidRPr="00FD67C5">
              <w:t xml:space="preserve"> </w:t>
            </w:r>
            <w:r w:rsidR="005057E8" w:rsidRPr="00296C23">
              <w:rPr>
                <w:lang w:val="en-US"/>
              </w:rPr>
              <w:t>SROKA</w:t>
            </w:r>
            <w:r w:rsidR="005057E8" w:rsidRPr="00FD67C5">
              <w:t xml:space="preserve"> </w:t>
            </w:r>
            <w:r w:rsidR="005057E8" w:rsidRPr="00296C23">
              <w:rPr>
                <w:lang w:val="en-US"/>
              </w:rPr>
              <w:t>DEiSTVIa</w:t>
            </w:r>
            <w:r w:rsidR="005057E8" w:rsidRPr="00FD67C5">
              <w:t xml:space="preserve"> </w:t>
            </w:r>
            <w:r w:rsidR="005057E8" w:rsidRPr="00296C23">
              <w:rPr>
                <w:lang w:val="en-US"/>
              </w:rPr>
              <w:t>DOGOVORA</w:t>
            </w:r>
            <w:r w:rsidR="005057E8" w:rsidRPr="00FD67C5">
              <w:t xml:space="preserve"> </w:t>
            </w:r>
            <w:r w:rsidR="005057E8" w:rsidRPr="00296C23">
              <w:rPr>
                <w:lang w:val="en-US"/>
              </w:rPr>
              <w:t>DOVERITELXNOGO</w:t>
            </w:r>
            <w:r w:rsidR="005057E8" w:rsidRPr="00FD67C5">
              <w:t xml:space="preserve"> </w:t>
            </w:r>
            <w:r w:rsidR="005057E8" w:rsidRPr="00296C23">
              <w:rPr>
                <w:lang w:val="en-US"/>
              </w:rPr>
              <w:t>YPRAVLENIa</w:t>
            </w:r>
            <w:r w:rsidR="005057E8" w:rsidRPr="00FD67C5">
              <w:t xml:space="preserve"> </w:t>
            </w:r>
            <w:r w:rsidR="005057E8" w:rsidRPr="00296C23">
              <w:rPr>
                <w:lang w:val="en-US"/>
              </w:rPr>
              <w:t>FONDOM</w:t>
            </w:r>
            <w:r w:rsidRPr="00FD67C5">
              <w:t>/</w:t>
            </w:r>
            <w:r w:rsidRPr="00296C23">
              <w:rPr>
                <w:lang w:val="en-US"/>
              </w:rPr>
              <w:t>TITL</w:t>
            </w:r>
            <w:r w:rsidRPr="00FD67C5">
              <w:t>/</w:t>
            </w:r>
            <w:r w:rsidRPr="00296C23">
              <w:rPr>
                <w:lang w:val="en-US"/>
              </w:rPr>
              <w:t>resolution</w:t>
            </w:r>
          </w:p>
          <w:p w14:paraId="392BE54C" w14:textId="50B8781E" w:rsidR="00F72221" w:rsidRPr="00296C23" w:rsidRDefault="00432EF2" w:rsidP="005057E8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/RSTP/ORDI/RSTS/ACTV/RSLT/CONY/RSLT/CONN</w:t>
            </w:r>
          </w:p>
        </w:tc>
        <w:tc>
          <w:tcPr>
            <w:tcW w:w="5329" w:type="dxa"/>
          </w:tcPr>
          <w:p w14:paraId="6A2150AC" w14:textId="77777777" w:rsidR="00CE36BA" w:rsidRPr="00296C23" w:rsidRDefault="00CE36BA" w:rsidP="000866A5">
            <w:pPr>
              <w:ind w:left="0" w:firstLine="0"/>
              <w:rPr>
                <w:lang w:val="en-US"/>
              </w:rPr>
            </w:pPr>
            <w:r w:rsidRPr="00296C23">
              <w:t>/</w:t>
            </w:r>
            <w:r w:rsidRPr="00296C23">
              <w:rPr>
                <w:lang w:val="en-US"/>
              </w:rPr>
              <w:t>ISLB</w:t>
            </w:r>
            <w:r w:rsidRPr="00296C23">
              <w:t>/ном</w:t>
            </w:r>
            <w:r w:rsidRPr="00296C23">
              <w:rPr>
                <w:lang w:val="en-US"/>
              </w:rPr>
              <w:t>ер вопроса</w:t>
            </w:r>
          </w:p>
          <w:p w14:paraId="1FA413E6" w14:textId="731AE9C8" w:rsidR="00CE36BA" w:rsidRPr="00296C23" w:rsidRDefault="00CE36BA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/DESC/содержание пункта повестки дня</w:t>
            </w:r>
          </w:p>
          <w:p w14:paraId="6DC00A9E" w14:textId="7B44D5CB" w:rsidR="00CE36BA" w:rsidRPr="00296C23" w:rsidRDefault="00CE36BA" w:rsidP="000866A5">
            <w:pPr>
              <w:ind w:left="0" w:firstLine="0"/>
            </w:pPr>
            <w:r w:rsidRPr="00296C23">
              <w:t>/</w:t>
            </w:r>
            <w:r w:rsidRPr="00296C23">
              <w:rPr>
                <w:lang w:val="en-US"/>
              </w:rPr>
              <w:t>TITL</w:t>
            </w:r>
            <w:r w:rsidRPr="00296C23">
              <w:t>/краткое содержание пункта повестки дня</w:t>
            </w:r>
          </w:p>
          <w:p w14:paraId="1ACAD678" w14:textId="3DC70CAB" w:rsidR="00CE36BA" w:rsidRPr="00296C23" w:rsidRDefault="00CE36BA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/RSTP/тип решения</w:t>
            </w:r>
          </w:p>
          <w:p w14:paraId="2DBE8A74" w14:textId="183DCE8C" w:rsidR="00CE36BA" w:rsidRPr="00296C23" w:rsidRDefault="00CE36BA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/RSTS/статус решения</w:t>
            </w:r>
          </w:p>
          <w:p w14:paraId="6D3B489B" w14:textId="16297CD8" w:rsidR="00CE36BA" w:rsidRPr="00296C23" w:rsidRDefault="00CE36BA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/RSLT/код варианта голосования</w:t>
            </w:r>
          </w:p>
          <w:p w14:paraId="6408690D" w14:textId="63973AF1" w:rsidR="00F72221" w:rsidRPr="00296C23" w:rsidRDefault="00F72221" w:rsidP="000866A5">
            <w:pPr>
              <w:ind w:left="0" w:firstLine="0"/>
            </w:pPr>
          </w:p>
        </w:tc>
      </w:tr>
      <w:tr w:rsidR="00F72221" w:rsidRPr="00B5688B" w14:paraId="224A2D05" w14:textId="77777777" w:rsidTr="00EB6C22">
        <w:tc>
          <w:tcPr>
            <w:tcW w:w="4921" w:type="dxa"/>
          </w:tcPr>
          <w:p w14:paraId="1E69C652" w14:textId="349988B7" w:rsidR="00432EF2" w:rsidRPr="00296C23" w:rsidRDefault="005057E8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/ISLB/2</w:t>
            </w:r>
            <w:r w:rsidR="00432EF2" w:rsidRPr="00296C23">
              <w:rPr>
                <w:lang w:val="en-US"/>
              </w:rPr>
              <w:t>.</w:t>
            </w:r>
            <w:r w:rsidRPr="00296C23">
              <w:rPr>
                <w:lang w:val="en-US"/>
              </w:rPr>
              <w:t>1</w:t>
            </w:r>
            <w:r w:rsidR="00432EF2" w:rsidRPr="00296C23">
              <w:rPr>
                <w:lang w:val="en-US"/>
              </w:rPr>
              <w:t>/DESC/</w:t>
            </w:r>
            <w:r w:rsidR="007B3177" w:rsidRPr="00296C23">
              <w:rPr>
                <w:lang w:val="en-US"/>
              </w:rPr>
              <w:t>’</w:t>
            </w:r>
            <w:r w:rsidRPr="00296C23">
              <w:rPr>
                <w:lang w:val="en-US"/>
              </w:rPr>
              <w:t xml:space="preserve">VNESTI IZMENENIa I DOPOLNENIA V PRAVILA FONDA,  SVyZANNYE S </w:t>
            </w:r>
            <w:r w:rsidR="0070653A" w:rsidRPr="00296C23">
              <w:rPr>
                <w:lang w:val="en-US"/>
              </w:rPr>
              <w:t>OPREDELENIEM</w:t>
            </w:r>
            <w:r w:rsidR="00432EF2" w:rsidRPr="00296C23">
              <w:rPr>
                <w:lang w:val="en-US"/>
              </w:rPr>
              <w:t>/TITL/resolution</w:t>
            </w:r>
          </w:p>
          <w:p w14:paraId="3CFD640A" w14:textId="02BE9EC4" w:rsidR="00F72221" w:rsidRPr="00296C23" w:rsidRDefault="00432EF2" w:rsidP="0070653A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/RSTP/ORD</w:t>
            </w:r>
            <w:r w:rsidR="0070653A" w:rsidRPr="00296C23">
              <w:rPr>
                <w:lang w:val="en-US"/>
              </w:rPr>
              <w:t>I/RSTS/ACTV/RSLT/CONY/RSLT/CONN</w:t>
            </w:r>
          </w:p>
        </w:tc>
        <w:tc>
          <w:tcPr>
            <w:tcW w:w="5329" w:type="dxa"/>
          </w:tcPr>
          <w:p w14:paraId="5FF3AD3F" w14:textId="77777777" w:rsidR="00F72221" w:rsidRPr="00296C23" w:rsidRDefault="00F72221" w:rsidP="000866A5">
            <w:pPr>
              <w:ind w:left="0" w:firstLine="0"/>
              <w:rPr>
                <w:lang w:val="en-US"/>
              </w:rPr>
            </w:pPr>
          </w:p>
        </w:tc>
      </w:tr>
      <w:tr w:rsidR="00F72221" w:rsidRPr="00B5688B" w14:paraId="67A6186B" w14:textId="77777777" w:rsidTr="00EB6C22">
        <w:tc>
          <w:tcPr>
            <w:tcW w:w="4921" w:type="dxa"/>
          </w:tcPr>
          <w:p w14:paraId="503D2CE2" w14:textId="332D3B5D" w:rsidR="00F72221" w:rsidRPr="00296C23" w:rsidRDefault="00F72221" w:rsidP="0070653A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</w:t>
            </w:r>
            <w:r w:rsidR="0070653A" w:rsidRPr="00296C23">
              <w:rPr>
                <w:lang w:val="en-US"/>
              </w:rPr>
              <w:t>ISLB/3</w:t>
            </w:r>
            <w:r w:rsidRPr="00296C23">
              <w:rPr>
                <w:lang w:val="en-US"/>
              </w:rPr>
              <w:t>.1/DESC/</w:t>
            </w:r>
            <w:r w:rsidR="0070653A" w:rsidRPr="00296C23">
              <w:rPr>
                <w:lang w:val="en-US"/>
              </w:rPr>
              <w:t>’VNESTI IZMENENIa I DOPOLNENIA V PRAVILA FONDA,  SVyZANNYE S IZMENENIEM/</w:t>
            </w:r>
            <w:r w:rsidRPr="00296C23">
              <w:rPr>
                <w:lang w:val="en-US"/>
              </w:rPr>
              <w:t>/TITL/resolution</w:t>
            </w:r>
            <w:r w:rsidR="007B3177" w:rsidRPr="00296C23">
              <w:rPr>
                <w:lang w:val="en-US"/>
              </w:rPr>
              <w:t>/RSTP/ORDI/RSTS/A</w:t>
            </w:r>
            <w:r w:rsidR="0070653A" w:rsidRPr="00296C23">
              <w:rPr>
                <w:lang w:val="en-US"/>
              </w:rPr>
              <w:t>CTV/RSLT/CONY/RSLT/CONN</w:t>
            </w:r>
          </w:p>
        </w:tc>
        <w:tc>
          <w:tcPr>
            <w:tcW w:w="5329" w:type="dxa"/>
          </w:tcPr>
          <w:p w14:paraId="55EFB2AA" w14:textId="621D64F5" w:rsidR="00F72221" w:rsidRPr="00296C23" w:rsidRDefault="00F72221" w:rsidP="0070653A">
            <w:pPr>
              <w:ind w:left="0" w:firstLine="0"/>
              <w:rPr>
                <w:lang w:val="en-US"/>
              </w:rPr>
            </w:pPr>
          </w:p>
        </w:tc>
      </w:tr>
      <w:tr w:rsidR="007B3177" w:rsidRPr="00B5688B" w14:paraId="585DE02D" w14:textId="77777777" w:rsidTr="00EB6C22">
        <w:tc>
          <w:tcPr>
            <w:tcW w:w="4921" w:type="dxa"/>
          </w:tcPr>
          <w:p w14:paraId="05F9F0BB" w14:textId="3828157F" w:rsidR="00696265" w:rsidRPr="00296C23" w:rsidRDefault="007B3177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/ISLB/</w:t>
            </w:r>
            <w:r w:rsidR="0070653A" w:rsidRPr="00296C23">
              <w:rPr>
                <w:lang w:val="en-US"/>
              </w:rPr>
              <w:t>4</w:t>
            </w:r>
            <w:r w:rsidRPr="00296C23">
              <w:rPr>
                <w:lang w:val="en-US"/>
              </w:rPr>
              <w:t>.1/DESC/</w:t>
            </w:r>
            <w:r w:rsidR="0070653A" w:rsidRPr="00296C23">
              <w:rPr>
                <w:lang w:val="en-US"/>
              </w:rPr>
              <w:t xml:space="preserve">’VNESTI IZMENENIa I DOPOLNENIA V PRAVILA FONDA,  SVyZANNYE S RASQIRENIEM </w:t>
            </w:r>
            <w:r w:rsidRPr="00296C23">
              <w:rPr>
                <w:lang w:val="en-US"/>
              </w:rPr>
              <w:t>/TITL/</w:t>
            </w:r>
            <w:r w:rsidR="0070653A" w:rsidRPr="00296C23">
              <w:rPr>
                <w:lang w:val="en-US"/>
              </w:rPr>
              <w:t xml:space="preserve"> resolution</w:t>
            </w:r>
            <w:r w:rsidRPr="00296C23">
              <w:rPr>
                <w:lang w:val="en-US"/>
              </w:rPr>
              <w:t>/RSTP/ORDI</w:t>
            </w:r>
          </w:p>
          <w:p w14:paraId="6A03B9F4" w14:textId="00E2D92E" w:rsidR="007B3177" w:rsidRPr="00296C23" w:rsidRDefault="007B3177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/RSTS/ACTV/</w:t>
            </w:r>
            <w:r w:rsidR="0070653A" w:rsidRPr="00296C23">
              <w:rPr>
                <w:lang w:val="en-US"/>
              </w:rPr>
              <w:t>RSLT/CONY/RSLT/CONN</w:t>
            </w:r>
          </w:p>
        </w:tc>
        <w:tc>
          <w:tcPr>
            <w:tcW w:w="5329" w:type="dxa"/>
          </w:tcPr>
          <w:p w14:paraId="2C01B3DD" w14:textId="77777777" w:rsidR="007B3177" w:rsidRPr="00296C23" w:rsidRDefault="007B3177" w:rsidP="000866A5">
            <w:pPr>
              <w:ind w:left="0" w:firstLine="0"/>
              <w:rPr>
                <w:lang w:val="en-US"/>
              </w:rPr>
            </w:pPr>
          </w:p>
        </w:tc>
      </w:tr>
      <w:tr w:rsidR="007B3177" w:rsidRPr="00296C23" w14:paraId="384606F5" w14:textId="77777777" w:rsidTr="00EB6C22">
        <w:tc>
          <w:tcPr>
            <w:tcW w:w="4921" w:type="dxa"/>
          </w:tcPr>
          <w:p w14:paraId="331701CA" w14:textId="63AD1EED" w:rsidR="007B3177" w:rsidRPr="00296C23" w:rsidRDefault="007B3177" w:rsidP="000866A5">
            <w:pPr>
              <w:ind w:left="0" w:firstLine="0"/>
            </w:pPr>
            <w:r w:rsidRPr="00296C23">
              <w:t>:16S:ADDINFO</w:t>
            </w:r>
          </w:p>
        </w:tc>
        <w:tc>
          <w:tcPr>
            <w:tcW w:w="5329" w:type="dxa"/>
          </w:tcPr>
          <w:p w14:paraId="14AC7D0D" w14:textId="77777777" w:rsidR="007B3177" w:rsidRPr="00296C23" w:rsidRDefault="007B3177" w:rsidP="000866A5">
            <w:pPr>
              <w:ind w:left="0" w:firstLine="0"/>
            </w:pPr>
          </w:p>
        </w:tc>
      </w:tr>
    </w:tbl>
    <w:p w14:paraId="3640552F" w14:textId="77777777" w:rsidR="0062216D" w:rsidRPr="00296C23" w:rsidRDefault="0062216D" w:rsidP="000866A5">
      <w:pPr>
        <w:numPr>
          <w:ilvl w:val="0"/>
          <w:numId w:val="0"/>
        </w:numPr>
      </w:pPr>
    </w:p>
    <w:p w14:paraId="2D7C05C4" w14:textId="085587D7" w:rsidR="00C12FF9" w:rsidRPr="00296C23" w:rsidRDefault="00C12FF9" w:rsidP="000866A5">
      <w:pPr>
        <w:pStyle w:val="1"/>
        <w:ind w:left="0" w:firstLine="0"/>
        <w:rPr>
          <w:rFonts w:cs="Times New Roman"/>
          <w:sz w:val="24"/>
          <w:szCs w:val="24"/>
        </w:rPr>
      </w:pPr>
      <w:bookmarkStart w:id="58" w:name="_Toc445283857"/>
      <w:r w:rsidRPr="00296C23">
        <w:rPr>
          <w:rFonts w:cs="Times New Roman"/>
          <w:sz w:val="24"/>
          <w:szCs w:val="24"/>
        </w:rPr>
        <w:t>МТ564 и МТ568. Результаты собрания</w:t>
      </w:r>
      <w:bookmarkEnd w:id="58"/>
    </w:p>
    <w:p w14:paraId="2607EA03" w14:textId="127CC84C" w:rsidR="00C12FF9" w:rsidRPr="00296C23" w:rsidRDefault="00C12FF9" w:rsidP="000866A5">
      <w:pPr>
        <w:pStyle w:val="20"/>
        <w:numPr>
          <w:ilvl w:val="1"/>
          <w:numId w:val="38"/>
        </w:numPr>
        <w:ind w:left="0" w:firstLine="0"/>
        <w:rPr>
          <w:rFonts w:cs="Times New Roman"/>
          <w:sz w:val="24"/>
          <w:szCs w:val="24"/>
        </w:rPr>
      </w:pPr>
      <w:bookmarkStart w:id="59" w:name="_Toc445283858"/>
      <w:r w:rsidRPr="00296C23">
        <w:rPr>
          <w:rFonts w:cs="Times New Roman"/>
          <w:sz w:val="24"/>
          <w:szCs w:val="24"/>
        </w:rPr>
        <w:t>МТ564</w:t>
      </w:r>
      <w:bookmarkEnd w:id="59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:rsidRPr="00296C23" w14:paraId="78031903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4DBD6ED0" w14:textId="77777777" w:rsidR="00C12FF9" w:rsidRPr="00296C23" w:rsidRDefault="00C12FF9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750F63A" w14:textId="77777777" w:rsidR="00C12FF9" w:rsidRPr="00296C23" w:rsidRDefault="00C12FF9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C12FF9" w:rsidRPr="00296C23" w14:paraId="0BE73C18" w14:textId="77777777" w:rsidTr="00871E2F">
        <w:tc>
          <w:tcPr>
            <w:tcW w:w="5488" w:type="dxa"/>
          </w:tcPr>
          <w:p w14:paraId="29E3715E" w14:textId="04CAA52A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:16R:GENL</w:t>
            </w:r>
          </w:p>
        </w:tc>
        <w:tc>
          <w:tcPr>
            <w:tcW w:w="4762" w:type="dxa"/>
          </w:tcPr>
          <w:p w14:paraId="1580DE92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6777146F" w14:textId="77777777" w:rsidTr="00871E2F">
        <w:tc>
          <w:tcPr>
            <w:tcW w:w="5488" w:type="dxa"/>
          </w:tcPr>
          <w:p w14:paraId="40F908E9" w14:textId="6D2EDD60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:28E:1/ONLY</w:t>
            </w:r>
          </w:p>
        </w:tc>
        <w:tc>
          <w:tcPr>
            <w:tcW w:w="4762" w:type="dxa"/>
          </w:tcPr>
          <w:p w14:paraId="2CD7A238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643AC261" w14:textId="77777777" w:rsidTr="00871E2F">
        <w:tc>
          <w:tcPr>
            <w:tcW w:w="5488" w:type="dxa"/>
          </w:tcPr>
          <w:p w14:paraId="5E57DB36" w14:textId="21C61873" w:rsidR="00C12FF9" w:rsidRPr="00296C23" w:rsidRDefault="00DA579E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</w:t>
            </w:r>
            <w:r w:rsidRPr="00296C23">
              <w:rPr>
                <w:iCs w:val="0"/>
                <w:snapToGrid/>
                <w:highlight w:val="white"/>
              </w:rPr>
              <w:t>000001</w:t>
            </w:r>
            <w:r w:rsidR="00C12FF9" w:rsidRPr="00296C23">
              <w:t>X1</w:t>
            </w:r>
          </w:p>
        </w:tc>
        <w:tc>
          <w:tcPr>
            <w:tcW w:w="4762" w:type="dxa"/>
          </w:tcPr>
          <w:p w14:paraId="6B818E3E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6104E0E4" w14:textId="77777777" w:rsidTr="00871E2F">
        <w:tc>
          <w:tcPr>
            <w:tcW w:w="5488" w:type="dxa"/>
          </w:tcPr>
          <w:p w14:paraId="3D3FE5C5" w14:textId="5808BA04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:20C::SEME//</w:t>
            </w:r>
            <w:r w:rsidR="00DA579E" w:rsidRPr="00296C23">
              <w:rPr>
                <w:iCs w:val="0"/>
                <w:snapToGrid/>
                <w:highlight w:val="white"/>
              </w:rPr>
              <w:t>000150</w:t>
            </w:r>
          </w:p>
        </w:tc>
        <w:tc>
          <w:tcPr>
            <w:tcW w:w="4762" w:type="dxa"/>
          </w:tcPr>
          <w:p w14:paraId="575E8AEF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1DC4A1AB" w14:textId="77777777" w:rsidTr="00871E2F">
        <w:tc>
          <w:tcPr>
            <w:tcW w:w="5488" w:type="dxa"/>
          </w:tcPr>
          <w:p w14:paraId="13348484" w14:textId="6350E8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:23G:REPL</w:t>
            </w:r>
          </w:p>
        </w:tc>
        <w:tc>
          <w:tcPr>
            <w:tcW w:w="4762" w:type="dxa"/>
          </w:tcPr>
          <w:p w14:paraId="60CC6ED4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27C9CE8D" w14:textId="77777777" w:rsidTr="00871E2F">
        <w:tc>
          <w:tcPr>
            <w:tcW w:w="5488" w:type="dxa"/>
          </w:tcPr>
          <w:p w14:paraId="1B7AF11E" w14:textId="2D578EDA" w:rsidR="00C12FF9" w:rsidRPr="00296C23" w:rsidRDefault="00C12FF9" w:rsidP="0070653A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:22F::CAEV//</w:t>
            </w:r>
            <w:r w:rsidR="0070653A" w:rsidRPr="00296C23">
              <w:rPr>
                <w:lang w:val="en-US"/>
              </w:rPr>
              <w:t>OM</w:t>
            </w:r>
            <w:r w:rsidR="00871E2F" w:rsidRPr="00296C23">
              <w:t>ET</w:t>
            </w:r>
          </w:p>
        </w:tc>
        <w:tc>
          <w:tcPr>
            <w:tcW w:w="4762" w:type="dxa"/>
          </w:tcPr>
          <w:p w14:paraId="5680D720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5D9ADC0B" w14:textId="77777777" w:rsidTr="00871E2F">
        <w:tc>
          <w:tcPr>
            <w:tcW w:w="5488" w:type="dxa"/>
          </w:tcPr>
          <w:p w14:paraId="0405CE98" w14:textId="51143E2D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:22F::CAMV//VOLU</w:t>
            </w:r>
          </w:p>
        </w:tc>
        <w:tc>
          <w:tcPr>
            <w:tcW w:w="4762" w:type="dxa"/>
          </w:tcPr>
          <w:p w14:paraId="6DD348C0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2FF7A0E8" w14:textId="77777777" w:rsidTr="00871E2F">
        <w:tc>
          <w:tcPr>
            <w:tcW w:w="5488" w:type="dxa"/>
          </w:tcPr>
          <w:p w14:paraId="18F87A39" w14:textId="49BB5C17" w:rsidR="00C12FF9" w:rsidRPr="00296C23" w:rsidRDefault="00C12FF9" w:rsidP="00DA579E">
            <w:pPr>
              <w:numPr>
                <w:ilvl w:val="0"/>
                <w:numId w:val="1"/>
              </w:numPr>
              <w:ind w:left="0" w:firstLine="0"/>
            </w:pPr>
            <w:r w:rsidRPr="00296C23">
              <w:t>:98C::PREP//201</w:t>
            </w:r>
            <w:r w:rsidR="00DA579E" w:rsidRPr="00296C23">
              <w:t>7040115</w:t>
            </w:r>
            <w:r w:rsidRPr="00296C23">
              <w:t>0000</w:t>
            </w:r>
          </w:p>
        </w:tc>
        <w:tc>
          <w:tcPr>
            <w:tcW w:w="4762" w:type="dxa"/>
          </w:tcPr>
          <w:p w14:paraId="0F75A996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58AF2028" w14:textId="77777777" w:rsidTr="00871E2F">
        <w:tc>
          <w:tcPr>
            <w:tcW w:w="5488" w:type="dxa"/>
          </w:tcPr>
          <w:p w14:paraId="49E4ADB6" w14:textId="372AA093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:25D::PROC//COMP</w:t>
            </w:r>
          </w:p>
        </w:tc>
        <w:tc>
          <w:tcPr>
            <w:tcW w:w="4762" w:type="dxa"/>
          </w:tcPr>
          <w:p w14:paraId="64E8F941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6A557F31" w14:textId="77777777" w:rsidTr="00871E2F">
        <w:tc>
          <w:tcPr>
            <w:tcW w:w="5488" w:type="dxa"/>
          </w:tcPr>
          <w:p w14:paraId="51718DCD" w14:textId="795EFD58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0C59C133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699EE845" w14:textId="77777777" w:rsidTr="00871E2F">
        <w:tc>
          <w:tcPr>
            <w:tcW w:w="5488" w:type="dxa"/>
          </w:tcPr>
          <w:p w14:paraId="6CFD6772" w14:textId="4D7DEBE5" w:rsidR="00C12FF9" w:rsidRPr="00296C23" w:rsidRDefault="00C12FF9" w:rsidP="00DA579E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:20C::CORP//00000</w:t>
            </w:r>
            <w:r w:rsidR="00DA579E" w:rsidRPr="00296C23">
              <w:t>1</w:t>
            </w:r>
          </w:p>
        </w:tc>
        <w:tc>
          <w:tcPr>
            <w:tcW w:w="4762" w:type="dxa"/>
          </w:tcPr>
          <w:p w14:paraId="507668CA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7913AA8D" w14:textId="77777777" w:rsidTr="00871E2F">
        <w:tc>
          <w:tcPr>
            <w:tcW w:w="5488" w:type="dxa"/>
          </w:tcPr>
          <w:p w14:paraId="10418592" w14:textId="024BCA65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3CADF819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5FF84ED9" w14:textId="77777777" w:rsidTr="00871E2F">
        <w:tc>
          <w:tcPr>
            <w:tcW w:w="5488" w:type="dxa"/>
          </w:tcPr>
          <w:p w14:paraId="0282CA67" w14:textId="30A02703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lastRenderedPageBreak/>
              <w:t>:16R:LINK</w:t>
            </w:r>
          </w:p>
        </w:tc>
        <w:tc>
          <w:tcPr>
            <w:tcW w:w="4762" w:type="dxa"/>
          </w:tcPr>
          <w:p w14:paraId="6E9B8989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4E8F7FDB" w14:textId="77777777" w:rsidTr="00871E2F">
        <w:tc>
          <w:tcPr>
            <w:tcW w:w="5488" w:type="dxa"/>
          </w:tcPr>
          <w:p w14:paraId="53F5B1F9" w14:textId="0B0558EA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:22F::LINK//WITH</w:t>
            </w:r>
          </w:p>
        </w:tc>
        <w:tc>
          <w:tcPr>
            <w:tcW w:w="4762" w:type="dxa"/>
          </w:tcPr>
          <w:p w14:paraId="13B980D1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53091FAE" w14:textId="77777777" w:rsidTr="00871E2F">
        <w:tc>
          <w:tcPr>
            <w:tcW w:w="5488" w:type="dxa"/>
          </w:tcPr>
          <w:p w14:paraId="7228DBA8" w14:textId="6730C3AD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:13A::LINK//568</w:t>
            </w:r>
          </w:p>
        </w:tc>
        <w:tc>
          <w:tcPr>
            <w:tcW w:w="4762" w:type="dxa"/>
          </w:tcPr>
          <w:p w14:paraId="247FB9D6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460A8414" w14:textId="77777777" w:rsidTr="00871E2F">
        <w:tc>
          <w:tcPr>
            <w:tcW w:w="5488" w:type="dxa"/>
          </w:tcPr>
          <w:p w14:paraId="2011475B" w14:textId="5D4C4589" w:rsidR="00C12FF9" w:rsidRPr="00296C23" w:rsidRDefault="00C12FF9" w:rsidP="00DA579E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:20C::CORP//00000</w:t>
            </w:r>
            <w:r w:rsidR="00DA579E" w:rsidRPr="00296C23">
              <w:t>1</w:t>
            </w:r>
            <w:r w:rsidRPr="00296C23">
              <w:t>X1</w:t>
            </w:r>
          </w:p>
        </w:tc>
        <w:tc>
          <w:tcPr>
            <w:tcW w:w="4762" w:type="dxa"/>
          </w:tcPr>
          <w:p w14:paraId="51EB2C2C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16A044F2" w14:textId="77777777" w:rsidTr="00871E2F">
        <w:tc>
          <w:tcPr>
            <w:tcW w:w="5488" w:type="dxa"/>
          </w:tcPr>
          <w:p w14:paraId="1C79C2EB" w14:textId="3D2BCBBD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06376813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79C51FB9" w14:textId="77777777" w:rsidTr="00871E2F">
        <w:tc>
          <w:tcPr>
            <w:tcW w:w="5488" w:type="dxa"/>
          </w:tcPr>
          <w:p w14:paraId="1D81B98E" w14:textId="5433DD7D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14B8348F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3DBF55C5" w14:textId="77777777" w:rsidTr="00871E2F">
        <w:tc>
          <w:tcPr>
            <w:tcW w:w="5488" w:type="dxa"/>
          </w:tcPr>
          <w:p w14:paraId="1A5EEAE1" w14:textId="64C4D75B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:20C::PREV//1</w:t>
            </w:r>
          </w:p>
        </w:tc>
        <w:tc>
          <w:tcPr>
            <w:tcW w:w="4762" w:type="dxa"/>
          </w:tcPr>
          <w:p w14:paraId="46657827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1A2E6DA0" w14:textId="77777777" w:rsidTr="00871E2F">
        <w:tc>
          <w:tcPr>
            <w:tcW w:w="5488" w:type="dxa"/>
          </w:tcPr>
          <w:p w14:paraId="704A4C17" w14:textId="6E869AD1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6D561347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1B45C4FE" w14:textId="77777777" w:rsidTr="00871E2F">
        <w:tc>
          <w:tcPr>
            <w:tcW w:w="5488" w:type="dxa"/>
          </w:tcPr>
          <w:p w14:paraId="02305D15" w14:textId="3CEE3F2F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:16S:GENL</w:t>
            </w:r>
          </w:p>
        </w:tc>
        <w:tc>
          <w:tcPr>
            <w:tcW w:w="4762" w:type="dxa"/>
          </w:tcPr>
          <w:p w14:paraId="146FACD3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296C23" w14:paraId="04D9CDF2" w14:textId="77777777" w:rsidTr="00871E2F">
        <w:tc>
          <w:tcPr>
            <w:tcW w:w="5488" w:type="dxa"/>
          </w:tcPr>
          <w:p w14:paraId="5EA30070" w14:textId="1AFAC046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:16R:USECU</w:t>
            </w:r>
          </w:p>
        </w:tc>
        <w:tc>
          <w:tcPr>
            <w:tcW w:w="4762" w:type="dxa"/>
          </w:tcPr>
          <w:p w14:paraId="2E54C36C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0653A" w:rsidRPr="00296C23" w14:paraId="1B02A2E8" w14:textId="77777777" w:rsidTr="00871E2F">
        <w:tc>
          <w:tcPr>
            <w:tcW w:w="5488" w:type="dxa"/>
          </w:tcPr>
          <w:p w14:paraId="32BE69DF" w14:textId="219DA109" w:rsidR="0070653A" w:rsidRPr="00296C23" w:rsidRDefault="0070653A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 xml:space="preserve">:35B:ISIN 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4DF06940" w14:textId="77777777" w:rsidR="0070653A" w:rsidRPr="00296C23" w:rsidRDefault="0070653A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70653A" w:rsidRPr="00296C23" w14:paraId="5F6AB4B9" w14:textId="77777777" w:rsidTr="00871E2F">
        <w:tc>
          <w:tcPr>
            <w:tcW w:w="5488" w:type="dxa"/>
          </w:tcPr>
          <w:p w14:paraId="4F304BE9" w14:textId="6A4A236F" w:rsidR="0070653A" w:rsidRPr="00296C23" w:rsidRDefault="0070653A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/XX/CORP/NADC/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0ADD1B3D" w14:textId="77777777" w:rsidR="0070653A" w:rsidRPr="00296C23" w:rsidRDefault="0070653A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70653A" w:rsidRPr="00296C23" w14:paraId="6DD5BAE7" w14:textId="77777777" w:rsidTr="00871E2F">
        <w:tc>
          <w:tcPr>
            <w:tcW w:w="5488" w:type="dxa"/>
          </w:tcPr>
          <w:p w14:paraId="1BA3F493" w14:textId="253A4188" w:rsidR="0070653A" w:rsidRPr="00296C23" w:rsidRDefault="0070653A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/RU/</w:t>
            </w:r>
            <w:r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4762" w:type="dxa"/>
          </w:tcPr>
          <w:p w14:paraId="7BEA7D4C" w14:textId="77777777" w:rsidR="0070653A" w:rsidRPr="00296C23" w:rsidRDefault="0070653A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70653A" w:rsidRPr="00296C23" w14:paraId="7E90BB12" w14:textId="77777777" w:rsidTr="00871E2F">
        <w:tc>
          <w:tcPr>
            <w:tcW w:w="5488" w:type="dxa"/>
          </w:tcPr>
          <w:p w14:paraId="3B701825" w14:textId="1D46615C" w:rsidR="0070653A" w:rsidRPr="00296C23" w:rsidRDefault="0070653A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'</w:t>
            </w:r>
            <w:r w:rsidRPr="00296C23">
              <w:rPr>
                <w:lang w:val="en-US"/>
              </w:rPr>
              <w:t>pai</w:t>
            </w:r>
            <w:r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4762" w:type="dxa"/>
          </w:tcPr>
          <w:p w14:paraId="565B1064" w14:textId="4C058034" w:rsidR="0070653A" w:rsidRPr="00296C23" w:rsidRDefault="0070653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62715AE1" w14:textId="77777777" w:rsidTr="00871E2F">
        <w:tc>
          <w:tcPr>
            <w:tcW w:w="5488" w:type="dxa"/>
          </w:tcPr>
          <w:p w14:paraId="11658D37" w14:textId="74A9F7EB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:16R:ACCTINFO</w:t>
            </w:r>
          </w:p>
        </w:tc>
        <w:tc>
          <w:tcPr>
            <w:tcW w:w="4762" w:type="dxa"/>
          </w:tcPr>
          <w:p w14:paraId="7FE72B34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296C23" w14:paraId="518B74E8" w14:textId="77777777" w:rsidTr="00871E2F">
        <w:tc>
          <w:tcPr>
            <w:tcW w:w="5488" w:type="dxa"/>
          </w:tcPr>
          <w:p w14:paraId="31B866A5" w14:textId="3798F220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:97A::SAFE//ML1111111111</w:t>
            </w:r>
          </w:p>
        </w:tc>
        <w:tc>
          <w:tcPr>
            <w:tcW w:w="4762" w:type="dxa"/>
          </w:tcPr>
          <w:p w14:paraId="0A4699EB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141D8550" w14:textId="77777777" w:rsidTr="00871E2F">
        <w:tc>
          <w:tcPr>
            <w:tcW w:w="5488" w:type="dxa"/>
          </w:tcPr>
          <w:p w14:paraId="6E10CC62" w14:textId="5F30206B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:93B::ELIG//UNIT/</w:t>
            </w:r>
            <w:r w:rsidR="00DA579E" w:rsidRPr="00296C23">
              <w:rPr>
                <w:iCs w:val="0"/>
                <w:snapToGrid/>
                <w:highlight w:val="white"/>
              </w:rPr>
              <w:t>10000000</w:t>
            </w:r>
            <w:r w:rsidRPr="00296C23">
              <w:t>,</w:t>
            </w:r>
          </w:p>
        </w:tc>
        <w:tc>
          <w:tcPr>
            <w:tcW w:w="4762" w:type="dxa"/>
          </w:tcPr>
          <w:p w14:paraId="157DBF38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296C23" w14:paraId="23868E17" w14:textId="77777777" w:rsidTr="00871E2F">
        <w:tc>
          <w:tcPr>
            <w:tcW w:w="5488" w:type="dxa"/>
          </w:tcPr>
          <w:p w14:paraId="4B9009DB" w14:textId="2D0AEDD2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:16S:ACCTINFO</w:t>
            </w:r>
          </w:p>
        </w:tc>
        <w:tc>
          <w:tcPr>
            <w:tcW w:w="4762" w:type="dxa"/>
          </w:tcPr>
          <w:p w14:paraId="6FD6EE72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296C23" w14:paraId="0CF1BC88" w14:textId="77777777" w:rsidTr="00871E2F">
        <w:tc>
          <w:tcPr>
            <w:tcW w:w="5488" w:type="dxa"/>
          </w:tcPr>
          <w:p w14:paraId="7C05D9CD" w14:textId="17525926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:16S:USECU</w:t>
            </w:r>
          </w:p>
        </w:tc>
        <w:tc>
          <w:tcPr>
            <w:tcW w:w="4762" w:type="dxa"/>
          </w:tcPr>
          <w:p w14:paraId="07817853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4AC2702D" w14:textId="77777777" w:rsidTr="00871E2F">
        <w:tc>
          <w:tcPr>
            <w:tcW w:w="5488" w:type="dxa"/>
          </w:tcPr>
          <w:p w14:paraId="30DA5F9C" w14:textId="4D32CD33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:16R:CADETL</w:t>
            </w:r>
          </w:p>
        </w:tc>
        <w:tc>
          <w:tcPr>
            <w:tcW w:w="4762" w:type="dxa"/>
          </w:tcPr>
          <w:p w14:paraId="4492B1F9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296C23" w14:paraId="637F2CD2" w14:textId="77777777" w:rsidTr="00871E2F">
        <w:tc>
          <w:tcPr>
            <w:tcW w:w="5488" w:type="dxa"/>
          </w:tcPr>
          <w:p w14:paraId="20565C92" w14:textId="67A7DEC9" w:rsidR="00C12FF9" w:rsidRPr="00296C23" w:rsidRDefault="00C12FF9" w:rsidP="00DA579E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:98C::MEET//201</w:t>
            </w:r>
            <w:r w:rsidR="00DA579E" w:rsidRPr="00296C23">
              <w:t>7033015</w:t>
            </w:r>
            <w:r w:rsidRPr="00296C23">
              <w:t>0000</w:t>
            </w:r>
          </w:p>
        </w:tc>
        <w:tc>
          <w:tcPr>
            <w:tcW w:w="4762" w:type="dxa"/>
          </w:tcPr>
          <w:p w14:paraId="2C2A07EF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B5688B" w14:paraId="5C9AD39F" w14:textId="77777777" w:rsidTr="00871E2F">
        <w:tc>
          <w:tcPr>
            <w:tcW w:w="5488" w:type="dxa"/>
          </w:tcPr>
          <w:p w14:paraId="75E33EF1" w14:textId="63D1AA23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:94E::MEET//'Moskva, yl Balcyg, d.1</w:t>
            </w:r>
          </w:p>
        </w:tc>
        <w:tc>
          <w:tcPr>
            <w:tcW w:w="4762" w:type="dxa"/>
          </w:tcPr>
          <w:p w14:paraId="29F2A46E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B5688B" w14:paraId="2B963896" w14:textId="77777777" w:rsidTr="00871E2F">
        <w:tc>
          <w:tcPr>
            <w:tcW w:w="5488" w:type="dxa"/>
          </w:tcPr>
          <w:p w14:paraId="3AB5556D" w14:textId="7D78FD18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:70G::WEBB//http://cadocs-test.nsd.ru/cd7ec523d</w:t>
            </w:r>
          </w:p>
        </w:tc>
        <w:tc>
          <w:tcPr>
            <w:tcW w:w="4762" w:type="dxa"/>
          </w:tcPr>
          <w:p w14:paraId="599B0831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296C23" w14:paraId="186D3F8C" w14:textId="77777777" w:rsidTr="00871E2F">
        <w:tc>
          <w:tcPr>
            <w:tcW w:w="5488" w:type="dxa"/>
          </w:tcPr>
          <w:p w14:paraId="3D05A4D7" w14:textId="25926FA4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2674881868a0d6818624649</w:t>
            </w:r>
          </w:p>
        </w:tc>
        <w:tc>
          <w:tcPr>
            <w:tcW w:w="4762" w:type="dxa"/>
          </w:tcPr>
          <w:p w14:paraId="1C91977C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296C23" w14:paraId="74FEC90D" w14:textId="77777777" w:rsidTr="00871E2F">
        <w:tc>
          <w:tcPr>
            <w:tcW w:w="5488" w:type="dxa"/>
          </w:tcPr>
          <w:p w14:paraId="322BACFC" w14:textId="7DD1AC09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:16S:CADETL</w:t>
            </w:r>
          </w:p>
        </w:tc>
        <w:tc>
          <w:tcPr>
            <w:tcW w:w="4762" w:type="dxa"/>
          </w:tcPr>
          <w:p w14:paraId="50981231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FE17BC1" w14:textId="4FE799BC" w:rsidR="00C12FF9" w:rsidRPr="00296C23" w:rsidRDefault="00C12FF9" w:rsidP="000866A5">
      <w:pPr>
        <w:numPr>
          <w:ilvl w:val="0"/>
          <w:numId w:val="0"/>
        </w:numPr>
      </w:pPr>
    </w:p>
    <w:p w14:paraId="66D1C14F" w14:textId="4C66A56F" w:rsidR="00C12FF9" w:rsidRPr="00296C23" w:rsidRDefault="00C12FF9" w:rsidP="000866A5">
      <w:pPr>
        <w:pStyle w:val="20"/>
        <w:numPr>
          <w:ilvl w:val="1"/>
          <w:numId w:val="38"/>
        </w:numPr>
        <w:ind w:left="0" w:firstLine="0"/>
        <w:rPr>
          <w:rFonts w:cs="Times New Roman"/>
          <w:sz w:val="24"/>
          <w:szCs w:val="24"/>
          <w:lang w:val="ru-RU"/>
        </w:rPr>
      </w:pPr>
      <w:bookmarkStart w:id="60" w:name="_Toc445283859"/>
      <w:r w:rsidRPr="00296C23">
        <w:rPr>
          <w:rFonts w:cs="Times New Roman"/>
          <w:sz w:val="24"/>
          <w:szCs w:val="24"/>
        </w:rPr>
        <w:t>МТ568</w:t>
      </w:r>
      <w:bookmarkEnd w:id="60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:rsidRPr="00296C23" w14:paraId="1157CAA5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22EE87C8" w14:textId="77777777" w:rsidR="00C12FF9" w:rsidRPr="00296C23" w:rsidRDefault="00C12FF9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3DBC66B" w14:textId="77777777" w:rsidR="00C12FF9" w:rsidRPr="00296C23" w:rsidRDefault="00C12FF9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C12FF9" w:rsidRPr="00296C23" w14:paraId="4ACF1EBB" w14:textId="77777777" w:rsidTr="00871E2F">
        <w:tc>
          <w:tcPr>
            <w:tcW w:w="5488" w:type="dxa"/>
          </w:tcPr>
          <w:p w14:paraId="7005D243" w14:textId="1C68B285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:16R:GENL</w:t>
            </w:r>
          </w:p>
        </w:tc>
        <w:tc>
          <w:tcPr>
            <w:tcW w:w="4762" w:type="dxa"/>
          </w:tcPr>
          <w:p w14:paraId="2A6048A1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3BF77D82" w14:textId="77777777" w:rsidTr="00871E2F">
        <w:tc>
          <w:tcPr>
            <w:tcW w:w="5488" w:type="dxa"/>
          </w:tcPr>
          <w:p w14:paraId="06DAC866" w14:textId="77956171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:28E:1/ONLY</w:t>
            </w:r>
          </w:p>
        </w:tc>
        <w:tc>
          <w:tcPr>
            <w:tcW w:w="4762" w:type="dxa"/>
          </w:tcPr>
          <w:p w14:paraId="1246AA14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A579E" w:rsidRPr="00296C23" w14:paraId="77B19B08" w14:textId="77777777" w:rsidTr="00871E2F">
        <w:tc>
          <w:tcPr>
            <w:tcW w:w="5488" w:type="dxa"/>
          </w:tcPr>
          <w:p w14:paraId="2096BF91" w14:textId="03ECBDF3" w:rsidR="00DA579E" w:rsidRPr="00296C23" w:rsidRDefault="00DA579E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</w:t>
            </w:r>
            <w:r w:rsidRPr="00296C23">
              <w:rPr>
                <w:iCs w:val="0"/>
                <w:snapToGrid/>
                <w:highlight w:val="white"/>
              </w:rPr>
              <w:t>000001</w:t>
            </w:r>
            <w:r w:rsidRPr="00296C23">
              <w:t>X1</w:t>
            </w:r>
          </w:p>
        </w:tc>
        <w:tc>
          <w:tcPr>
            <w:tcW w:w="4762" w:type="dxa"/>
          </w:tcPr>
          <w:p w14:paraId="523FE143" w14:textId="77777777" w:rsidR="00DA579E" w:rsidRPr="00296C23" w:rsidRDefault="00DA579E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A579E" w:rsidRPr="00296C23" w14:paraId="6509A0F2" w14:textId="77777777" w:rsidTr="00871E2F">
        <w:tc>
          <w:tcPr>
            <w:tcW w:w="5488" w:type="dxa"/>
          </w:tcPr>
          <w:p w14:paraId="73957DFC" w14:textId="6F9BB4C5" w:rsidR="00DA579E" w:rsidRPr="00296C23" w:rsidRDefault="00DA579E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:20C::SEME//</w:t>
            </w:r>
            <w:r w:rsidRPr="00296C23">
              <w:rPr>
                <w:lang w:val="en-US"/>
              </w:rPr>
              <w:t>N</w:t>
            </w:r>
            <w:r w:rsidRPr="00296C23">
              <w:rPr>
                <w:iCs w:val="0"/>
                <w:snapToGrid/>
                <w:highlight w:val="white"/>
              </w:rPr>
              <w:t>000150</w:t>
            </w:r>
          </w:p>
        </w:tc>
        <w:tc>
          <w:tcPr>
            <w:tcW w:w="4762" w:type="dxa"/>
          </w:tcPr>
          <w:p w14:paraId="490F24F5" w14:textId="77777777" w:rsidR="00DA579E" w:rsidRPr="00296C23" w:rsidRDefault="00DA579E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2AADE947" w14:textId="77777777" w:rsidTr="00871E2F">
        <w:tc>
          <w:tcPr>
            <w:tcW w:w="5488" w:type="dxa"/>
          </w:tcPr>
          <w:p w14:paraId="3D704ADE" w14:textId="04C8B90A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:23G:NEWM</w:t>
            </w:r>
          </w:p>
        </w:tc>
        <w:tc>
          <w:tcPr>
            <w:tcW w:w="4762" w:type="dxa"/>
          </w:tcPr>
          <w:p w14:paraId="17F4F028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23B49976" w14:textId="77777777" w:rsidTr="00871E2F">
        <w:tc>
          <w:tcPr>
            <w:tcW w:w="5488" w:type="dxa"/>
          </w:tcPr>
          <w:p w14:paraId="6CDB0BDA" w14:textId="0CA129C3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:22F::CAEV//</w:t>
            </w:r>
            <w:r w:rsidR="00296C23" w:rsidRPr="00296C23">
              <w:rPr>
                <w:lang w:val="en-US"/>
              </w:rPr>
              <w:t>OM</w:t>
            </w:r>
            <w:r w:rsidR="00871E2F" w:rsidRPr="00296C23">
              <w:t>ET</w:t>
            </w:r>
          </w:p>
        </w:tc>
        <w:tc>
          <w:tcPr>
            <w:tcW w:w="4762" w:type="dxa"/>
          </w:tcPr>
          <w:p w14:paraId="2A6299D7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4AEF29D4" w14:textId="77777777" w:rsidTr="00871E2F">
        <w:tc>
          <w:tcPr>
            <w:tcW w:w="5488" w:type="dxa"/>
          </w:tcPr>
          <w:p w14:paraId="626FFADD" w14:textId="5713F2C2" w:rsidR="00C12FF9" w:rsidRPr="00296C23" w:rsidRDefault="00DA579E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:98C::PREP//20170401150000</w:t>
            </w:r>
          </w:p>
        </w:tc>
        <w:tc>
          <w:tcPr>
            <w:tcW w:w="4762" w:type="dxa"/>
          </w:tcPr>
          <w:p w14:paraId="7CF7D68F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793EDA13" w14:textId="77777777" w:rsidTr="00871E2F">
        <w:tc>
          <w:tcPr>
            <w:tcW w:w="5488" w:type="dxa"/>
          </w:tcPr>
          <w:p w14:paraId="542489D9" w14:textId="210DF6DC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18C92FE3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6DCDC357" w14:textId="77777777" w:rsidTr="00871E2F">
        <w:tc>
          <w:tcPr>
            <w:tcW w:w="5488" w:type="dxa"/>
          </w:tcPr>
          <w:p w14:paraId="7B40F718" w14:textId="2FC42426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:22F::LINK//WITH</w:t>
            </w:r>
          </w:p>
        </w:tc>
        <w:tc>
          <w:tcPr>
            <w:tcW w:w="4762" w:type="dxa"/>
          </w:tcPr>
          <w:p w14:paraId="06545F04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24BF58ED" w14:textId="77777777" w:rsidTr="00871E2F">
        <w:tc>
          <w:tcPr>
            <w:tcW w:w="5488" w:type="dxa"/>
          </w:tcPr>
          <w:p w14:paraId="09CBC4DD" w14:textId="12AB918F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:13A::LINK//564</w:t>
            </w:r>
          </w:p>
        </w:tc>
        <w:tc>
          <w:tcPr>
            <w:tcW w:w="4762" w:type="dxa"/>
          </w:tcPr>
          <w:p w14:paraId="694C0742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14274B48" w14:textId="77777777" w:rsidTr="00871E2F">
        <w:tc>
          <w:tcPr>
            <w:tcW w:w="5488" w:type="dxa"/>
          </w:tcPr>
          <w:p w14:paraId="5BC34FCB" w14:textId="30068D5D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:20C::PREV//</w:t>
            </w:r>
            <w:r w:rsidR="00DA579E" w:rsidRPr="00296C23">
              <w:rPr>
                <w:iCs w:val="0"/>
                <w:snapToGrid/>
                <w:highlight w:val="white"/>
              </w:rPr>
              <w:t>000150</w:t>
            </w:r>
          </w:p>
        </w:tc>
        <w:tc>
          <w:tcPr>
            <w:tcW w:w="4762" w:type="dxa"/>
          </w:tcPr>
          <w:p w14:paraId="6ED8F476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5AF3BFC1" w14:textId="77777777" w:rsidTr="00871E2F">
        <w:tc>
          <w:tcPr>
            <w:tcW w:w="5488" w:type="dxa"/>
          </w:tcPr>
          <w:p w14:paraId="427FB8BC" w14:textId="0CD6F2FC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38DEEB40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5F7AF7D8" w14:textId="77777777" w:rsidTr="00871E2F">
        <w:tc>
          <w:tcPr>
            <w:tcW w:w="5488" w:type="dxa"/>
          </w:tcPr>
          <w:p w14:paraId="54103038" w14:textId="2D345BB4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:16S:GENL</w:t>
            </w:r>
          </w:p>
        </w:tc>
        <w:tc>
          <w:tcPr>
            <w:tcW w:w="4762" w:type="dxa"/>
          </w:tcPr>
          <w:p w14:paraId="0C16BDC5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46FC68D2" w14:textId="77777777" w:rsidTr="00871E2F">
        <w:tc>
          <w:tcPr>
            <w:tcW w:w="5488" w:type="dxa"/>
          </w:tcPr>
          <w:p w14:paraId="0B830C0A" w14:textId="4CAEDE09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:16R:USECU</w:t>
            </w:r>
          </w:p>
        </w:tc>
        <w:tc>
          <w:tcPr>
            <w:tcW w:w="4762" w:type="dxa"/>
          </w:tcPr>
          <w:p w14:paraId="3D7184B2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72C97844" w14:textId="77777777" w:rsidTr="00871E2F">
        <w:tc>
          <w:tcPr>
            <w:tcW w:w="5488" w:type="dxa"/>
          </w:tcPr>
          <w:p w14:paraId="5C4E170E" w14:textId="6B88CA58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:97A::SAFE//ML1111111111</w:t>
            </w:r>
          </w:p>
        </w:tc>
        <w:tc>
          <w:tcPr>
            <w:tcW w:w="4762" w:type="dxa"/>
          </w:tcPr>
          <w:p w14:paraId="3AD75AF7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37EA8A43" w14:textId="77777777" w:rsidTr="00871E2F">
        <w:tc>
          <w:tcPr>
            <w:tcW w:w="5488" w:type="dxa"/>
          </w:tcPr>
          <w:p w14:paraId="3617ADEF" w14:textId="6A7DFC3F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 xml:space="preserve">:35B:ISIN 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45786C96" w14:textId="77777777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156E14D7" w14:textId="77777777" w:rsidTr="00871E2F">
        <w:tc>
          <w:tcPr>
            <w:tcW w:w="5488" w:type="dxa"/>
          </w:tcPr>
          <w:p w14:paraId="3BC70907" w14:textId="69BDBAFE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/XX/CORP/NADC/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5DB21F78" w14:textId="77777777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7D986408" w14:textId="77777777" w:rsidTr="00871E2F">
        <w:tc>
          <w:tcPr>
            <w:tcW w:w="5488" w:type="dxa"/>
          </w:tcPr>
          <w:p w14:paraId="3B223234" w14:textId="6CF94F26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/RU/</w:t>
            </w:r>
            <w:r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4762" w:type="dxa"/>
          </w:tcPr>
          <w:p w14:paraId="29ECD447" w14:textId="77777777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4937738B" w14:textId="77777777" w:rsidTr="00871E2F">
        <w:tc>
          <w:tcPr>
            <w:tcW w:w="5488" w:type="dxa"/>
          </w:tcPr>
          <w:p w14:paraId="5A42889B" w14:textId="44BAED7A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'</w:t>
            </w:r>
            <w:r w:rsidRPr="00296C23">
              <w:rPr>
                <w:lang w:val="en-US"/>
              </w:rPr>
              <w:t>pai</w:t>
            </w:r>
            <w:r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4762" w:type="dxa"/>
          </w:tcPr>
          <w:p w14:paraId="457F8C55" w14:textId="77777777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67D1AB6C" w14:textId="77777777" w:rsidTr="00871E2F">
        <w:tc>
          <w:tcPr>
            <w:tcW w:w="5488" w:type="dxa"/>
          </w:tcPr>
          <w:p w14:paraId="6F586D17" w14:textId="382B1D42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:93B::ELIG//UNIT/</w:t>
            </w:r>
            <w:r w:rsidR="00DA579E" w:rsidRPr="00296C23">
              <w:rPr>
                <w:iCs w:val="0"/>
                <w:snapToGrid/>
                <w:highlight w:val="white"/>
              </w:rPr>
              <w:t>10000000</w:t>
            </w:r>
            <w:r w:rsidR="00DA579E" w:rsidRPr="00296C23">
              <w:t>,</w:t>
            </w:r>
          </w:p>
        </w:tc>
        <w:tc>
          <w:tcPr>
            <w:tcW w:w="4762" w:type="dxa"/>
          </w:tcPr>
          <w:p w14:paraId="2E5E0424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62EEFDFD" w14:textId="77777777" w:rsidTr="00871E2F">
        <w:tc>
          <w:tcPr>
            <w:tcW w:w="5488" w:type="dxa"/>
          </w:tcPr>
          <w:p w14:paraId="71AA3FF9" w14:textId="395EAF04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:16S:USECU</w:t>
            </w:r>
          </w:p>
        </w:tc>
        <w:tc>
          <w:tcPr>
            <w:tcW w:w="4762" w:type="dxa"/>
          </w:tcPr>
          <w:p w14:paraId="2B652952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296C23" w14:paraId="57F4B1F3" w14:textId="77777777" w:rsidTr="00871E2F">
        <w:tc>
          <w:tcPr>
            <w:tcW w:w="5488" w:type="dxa"/>
          </w:tcPr>
          <w:p w14:paraId="0592AC87" w14:textId="006CF955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lastRenderedPageBreak/>
              <w:t>:16R:ADDINFO</w:t>
            </w:r>
          </w:p>
        </w:tc>
        <w:tc>
          <w:tcPr>
            <w:tcW w:w="4762" w:type="dxa"/>
          </w:tcPr>
          <w:p w14:paraId="66F173CF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B5688B" w14:paraId="0E501A0A" w14:textId="77777777" w:rsidTr="00871E2F">
        <w:tc>
          <w:tcPr>
            <w:tcW w:w="5488" w:type="dxa"/>
          </w:tcPr>
          <w:p w14:paraId="615BAABD" w14:textId="6FA5F34A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:70F::ADTX//'LuBAa INFORNACia IZ OTcETA o GOLOSOVANII, PEREDAETCa NESTRUKTURIROVANNYM TEKSTOM.</w:t>
            </w:r>
          </w:p>
        </w:tc>
        <w:tc>
          <w:tcPr>
            <w:tcW w:w="4762" w:type="dxa"/>
          </w:tcPr>
          <w:p w14:paraId="14B21158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296C23" w14:paraId="36B4B7C8" w14:textId="77777777" w:rsidTr="00871E2F">
        <w:tc>
          <w:tcPr>
            <w:tcW w:w="5488" w:type="dxa"/>
          </w:tcPr>
          <w:p w14:paraId="3203A689" w14:textId="4C734DAD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:16S:ADDINFO</w:t>
            </w:r>
          </w:p>
        </w:tc>
        <w:tc>
          <w:tcPr>
            <w:tcW w:w="4762" w:type="dxa"/>
          </w:tcPr>
          <w:p w14:paraId="51189263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12FF9" w:rsidRPr="00296C23" w14:paraId="2C81426F" w14:textId="77777777" w:rsidTr="00871E2F">
        <w:tc>
          <w:tcPr>
            <w:tcW w:w="5488" w:type="dxa"/>
          </w:tcPr>
          <w:p w14:paraId="3607B91F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61559D52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24A5EBFE" w14:textId="77777777" w:rsidR="00C12FF9" w:rsidRPr="00296C23" w:rsidRDefault="00C12FF9" w:rsidP="000866A5">
      <w:pPr>
        <w:ind w:left="0" w:firstLine="0"/>
      </w:pPr>
    </w:p>
    <w:p w14:paraId="2AC3092C" w14:textId="0B6177AD" w:rsidR="005B5010" w:rsidRPr="00296C23" w:rsidRDefault="005B5010" w:rsidP="00EB3BCF">
      <w:pPr>
        <w:pStyle w:val="1"/>
        <w:rPr>
          <w:rFonts w:cs="Times New Roman"/>
          <w:sz w:val="24"/>
          <w:szCs w:val="24"/>
        </w:rPr>
      </w:pPr>
      <w:bookmarkStart w:id="61" w:name="_Toc445283860"/>
      <w:r w:rsidRPr="00296C23">
        <w:rPr>
          <w:rFonts w:cs="Times New Roman"/>
          <w:sz w:val="24"/>
          <w:szCs w:val="24"/>
        </w:rPr>
        <w:t>Сообщение МТ564. Отмена собрания.</w:t>
      </w:r>
      <w:bookmarkEnd w:id="61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5B5010" w:rsidRPr="00296C23" w14:paraId="72D92D69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34085578" w14:textId="77777777" w:rsidR="005B5010" w:rsidRPr="00296C23" w:rsidRDefault="005B5010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EC3A68C" w14:textId="77777777" w:rsidR="005B5010" w:rsidRPr="00296C23" w:rsidRDefault="005B5010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7B419A" w:rsidRPr="00296C23" w14:paraId="0CB36DF7" w14:textId="77777777" w:rsidTr="00871E2F">
        <w:tc>
          <w:tcPr>
            <w:tcW w:w="5488" w:type="dxa"/>
          </w:tcPr>
          <w:p w14:paraId="10B00C35" w14:textId="049BA123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:16R:GENL</w:t>
            </w:r>
          </w:p>
        </w:tc>
        <w:tc>
          <w:tcPr>
            <w:tcW w:w="4762" w:type="dxa"/>
          </w:tcPr>
          <w:p w14:paraId="4CD118DB" w14:textId="6A1A0E18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4170092F" w14:textId="77777777" w:rsidTr="00871E2F">
        <w:tc>
          <w:tcPr>
            <w:tcW w:w="5488" w:type="dxa"/>
          </w:tcPr>
          <w:p w14:paraId="5A8E5F7E" w14:textId="14786727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:28E:1/ONLY</w:t>
            </w:r>
          </w:p>
        </w:tc>
        <w:tc>
          <w:tcPr>
            <w:tcW w:w="4762" w:type="dxa"/>
          </w:tcPr>
          <w:p w14:paraId="22F2388C" w14:textId="537D998C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608672FC" w14:textId="77777777" w:rsidTr="00871E2F">
        <w:tc>
          <w:tcPr>
            <w:tcW w:w="5488" w:type="dxa"/>
          </w:tcPr>
          <w:p w14:paraId="021D1E01" w14:textId="3798409A" w:rsidR="007B419A" w:rsidRPr="00296C23" w:rsidRDefault="00826D62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</w:t>
            </w:r>
            <w:r w:rsidR="007B419A" w:rsidRPr="00296C23">
              <w:t>00</w:t>
            </w:r>
            <w:r w:rsidRPr="00296C23">
              <w:rPr>
                <w:lang w:val="en-US"/>
              </w:rPr>
              <w:t>1</w:t>
            </w:r>
            <w:r w:rsidR="007B419A" w:rsidRPr="00296C23">
              <w:t>X1</w:t>
            </w:r>
          </w:p>
        </w:tc>
        <w:tc>
          <w:tcPr>
            <w:tcW w:w="4762" w:type="dxa"/>
          </w:tcPr>
          <w:p w14:paraId="3214BC3E" w14:textId="411B6A2E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6B1D08F2" w14:textId="77777777" w:rsidTr="00871E2F">
        <w:tc>
          <w:tcPr>
            <w:tcW w:w="5488" w:type="dxa"/>
          </w:tcPr>
          <w:p w14:paraId="20F623F0" w14:textId="74FA4AFB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:20C::SEME//000000222</w:t>
            </w:r>
          </w:p>
        </w:tc>
        <w:tc>
          <w:tcPr>
            <w:tcW w:w="4762" w:type="dxa"/>
          </w:tcPr>
          <w:p w14:paraId="1DCD615E" w14:textId="14ED76FB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770BF2E1" w14:textId="77777777" w:rsidTr="00871E2F">
        <w:tc>
          <w:tcPr>
            <w:tcW w:w="5488" w:type="dxa"/>
          </w:tcPr>
          <w:p w14:paraId="53ED15C9" w14:textId="6529F01D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:23G:WITH</w:t>
            </w:r>
          </w:p>
        </w:tc>
        <w:tc>
          <w:tcPr>
            <w:tcW w:w="4762" w:type="dxa"/>
          </w:tcPr>
          <w:p w14:paraId="4969B32F" w14:textId="0E802577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1651A9E7" w14:textId="77777777" w:rsidTr="00871E2F">
        <w:tc>
          <w:tcPr>
            <w:tcW w:w="5488" w:type="dxa"/>
          </w:tcPr>
          <w:p w14:paraId="207195A8" w14:textId="5DD1B5ED" w:rsidR="007B419A" w:rsidRPr="00296C23" w:rsidRDefault="007B419A" w:rsidP="00296C23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:22F::CAEV//</w:t>
            </w:r>
            <w:r w:rsidR="00296C23" w:rsidRPr="00296C23">
              <w:rPr>
                <w:lang w:val="en-US"/>
              </w:rPr>
              <w:t>OM</w:t>
            </w:r>
            <w:r w:rsidR="00871E2F" w:rsidRPr="00296C23">
              <w:t>ET</w:t>
            </w:r>
          </w:p>
        </w:tc>
        <w:tc>
          <w:tcPr>
            <w:tcW w:w="4762" w:type="dxa"/>
          </w:tcPr>
          <w:p w14:paraId="40870182" w14:textId="2581525F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4167D7D5" w14:textId="77777777" w:rsidTr="00871E2F">
        <w:tc>
          <w:tcPr>
            <w:tcW w:w="5488" w:type="dxa"/>
          </w:tcPr>
          <w:p w14:paraId="55EFB5F1" w14:textId="0A1D6A3D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:22F::CAMV//VOLU</w:t>
            </w:r>
          </w:p>
        </w:tc>
        <w:tc>
          <w:tcPr>
            <w:tcW w:w="4762" w:type="dxa"/>
          </w:tcPr>
          <w:p w14:paraId="6823D323" w14:textId="653DACDC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617A6B11" w14:textId="77777777" w:rsidTr="00871E2F">
        <w:tc>
          <w:tcPr>
            <w:tcW w:w="5488" w:type="dxa"/>
          </w:tcPr>
          <w:p w14:paraId="47CFD25B" w14:textId="4368D9BC" w:rsidR="007B419A" w:rsidRPr="00296C23" w:rsidRDefault="007B419A" w:rsidP="00826D62">
            <w:pPr>
              <w:numPr>
                <w:ilvl w:val="0"/>
                <w:numId w:val="1"/>
              </w:numPr>
              <w:ind w:left="0" w:firstLine="0"/>
            </w:pPr>
            <w:r w:rsidRPr="00296C23">
              <w:t>:98C::PREP//201</w:t>
            </w:r>
            <w:r w:rsidR="00826D62" w:rsidRPr="00296C23">
              <w:rPr>
                <w:lang w:val="en-US"/>
              </w:rPr>
              <w:t>70320</w:t>
            </w:r>
            <w:r w:rsidRPr="00296C23">
              <w:t>120000</w:t>
            </w:r>
          </w:p>
        </w:tc>
        <w:tc>
          <w:tcPr>
            <w:tcW w:w="4762" w:type="dxa"/>
          </w:tcPr>
          <w:p w14:paraId="0AC5CDF2" w14:textId="4DD11034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4DA14F28" w14:textId="77777777" w:rsidTr="00871E2F">
        <w:tc>
          <w:tcPr>
            <w:tcW w:w="5488" w:type="dxa"/>
          </w:tcPr>
          <w:p w14:paraId="306A672F" w14:textId="08FC302E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:25D::PROC//COMP</w:t>
            </w:r>
          </w:p>
        </w:tc>
        <w:tc>
          <w:tcPr>
            <w:tcW w:w="4762" w:type="dxa"/>
          </w:tcPr>
          <w:p w14:paraId="7D054126" w14:textId="428F27F1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0B9260F0" w14:textId="77777777" w:rsidTr="00871E2F">
        <w:tc>
          <w:tcPr>
            <w:tcW w:w="5488" w:type="dxa"/>
          </w:tcPr>
          <w:p w14:paraId="40669137" w14:textId="1EFBF267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39DDC319" w14:textId="2DB54A9B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335F22A8" w14:textId="77777777" w:rsidTr="00871E2F">
        <w:tc>
          <w:tcPr>
            <w:tcW w:w="5488" w:type="dxa"/>
          </w:tcPr>
          <w:p w14:paraId="099D9C46" w14:textId="568E6894" w:rsidR="007B419A" w:rsidRPr="00296C23" w:rsidRDefault="00826D62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</w:t>
            </w:r>
            <w:r w:rsidR="007B419A" w:rsidRPr="00296C23">
              <w:t>00</w:t>
            </w:r>
            <w:r w:rsidRPr="00296C23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7E80EF09" w14:textId="5AF516E1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55759766" w14:textId="77777777" w:rsidTr="00871E2F">
        <w:tc>
          <w:tcPr>
            <w:tcW w:w="5488" w:type="dxa"/>
          </w:tcPr>
          <w:p w14:paraId="63C16092" w14:textId="510F81D8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0CA29D34" w14:textId="52C0FF50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0F7F5BD5" w14:textId="77777777" w:rsidTr="00871E2F">
        <w:tc>
          <w:tcPr>
            <w:tcW w:w="5488" w:type="dxa"/>
          </w:tcPr>
          <w:p w14:paraId="1B3E1726" w14:textId="0653AA82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:16S:GENL</w:t>
            </w:r>
          </w:p>
        </w:tc>
        <w:tc>
          <w:tcPr>
            <w:tcW w:w="4762" w:type="dxa"/>
          </w:tcPr>
          <w:p w14:paraId="380AC048" w14:textId="1220907C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2178417B" w14:textId="77777777" w:rsidTr="00871E2F">
        <w:tc>
          <w:tcPr>
            <w:tcW w:w="5488" w:type="dxa"/>
          </w:tcPr>
          <w:p w14:paraId="23F2AD68" w14:textId="1CDAD4C0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:16R:USECU</w:t>
            </w:r>
          </w:p>
        </w:tc>
        <w:tc>
          <w:tcPr>
            <w:tcW w:w="4762" w:type="dxa"/>
          </w:tcPr>
          <w:p w14:paraId="2FF33D02" w14:textId="644DEF1B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70282B4F" w14:textId="77777777" w:rsidTr="00871E2F">
        <w:tc>
          <w:tcPr>
            <w:tcW w:w="5488" w:type="dxa"/>
          </w:tcPr>
          <w:p w14:paraId="1D74D7AA" w14:textId="0CBEC1C9" w:rsidR="00296C23" w:rsidRPr="00296C23" w:rsidRDefault="00296C23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:35B:ISIN </w:t>
            </w:r>
            <w:r w:rsidRPr="00296C23">
              <w:rPr>
                <w:iCs w:val="0"/>
                <w:snapToGrid/>
                <w:sz w:val="24"/>
                <w:szCs w:val="24"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26824F47" w14:textId="6FDCBFBC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3053603D" w14:textId="77777777" w:rsidTr="00871E2F">
        <w:tc>
          <w:tcPr>
            <w:tcW w:w="5488" w:type="dxa"/>
          </w:tcPr>
          <w:p w14:paraId="501271B4" w14:textId="2BAF1AB4" w:rsidR="00296C23" w:rsidRPr="00296C23" w:rsidRDefault="00296C23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/XX/CORP/NADC/</w:t>
            </w:r>
            <w:r w:rsidRPr="00296C23">
              <w:rPr>
                <w:iCs w:val="0"/>
                <w:snapToGrid/>
                <w:sz w:val="24"/>
                <w:szCs w:val="24"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6EA0F7E8" w14:textId="22EE1BD4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63D9C83F" w14:textId="77777777" w:rsidTr="00871E2F">
        <w:tc>
          <w:tcPr>
            <w:tcW w:w="5488" w:type="dxa"/>
          </w:tcPr>
          <w:p w14:paraId="099FDFCD" w14:textId="5A41FD77" w:rsidR="00296C23" w:rsidRPr="00296C23" w:rsidRDefault="00296C23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/RU/</w:t>
            </w:r>
            <w:r w:rsidRPr="00296C23">
              <w:rPr>
                <w:iCs w:val="0"/>
                <w:snapToGrid/>
                <w:sz w:val="24"/>
                <w:szCs w:val="24"/>
                <w:highlight w:val="white"/>
              </w:rPr>
              <w:t>0363-75409054</w:t>
            </w:r>
          </w:p>
        </w:tc>
        <w:tc>
          <w:tcPr>
            <w:tcW w:w="4762" w:type="dxa"/>
          </w:tcPr>
          <w:p w14:paraId="55597491" w14:textId="3AEDB4D3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5AFAC0C2" w14:textId="77777777" w:rsidTr="00871E2F">
        <w:tc>
          <w:tcPr>
            <w:tcW w:w="5488" w:type="dxa"/>
          </w:tcPr>
          <w:p w14:paraId="34E41678" w14:textId="6045887B" w:rsidR="00296C23" w:rsidRPr="00296C23" w:rsidRDefault="00296C23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'</w:t>
            </w:r>
            <w:r w:rsidRPr="00296C23">
              <w:rPr>
                <w:sz w:val="24"/>
                <w:szCs w:val="24"/>
                <w:lang w:val="en-US"/>
              </w:rPr>
              <w:t>pai</w:t>
            </w:r>
            <w:r w:rsidRPr="00296C23">
              <w:rPr>
                <w:sz w:val="24"/>
                <w:szCs w:val="24"/>
              </w:rPr>
              <w:t xml:space="preserve"> </w:t>
            </w:r>
            <w:r w:rsidRPr="00296C23">
              <w:rPr>
                <w:sz w:val="24"/>
                <w:szCs w:val="24"/>
                <w:lang w:val="en-US"/>
              </w:rPr>
              <w:t>OPIF ak Monolit</w:t>
            </w:r>
          </w:p>
        </w:tc>
        <w:tc>
          <w:tcPr>
            <w:tcW w:w="4762" w:type="dxa"/>
          </w:tcPr>
          <w:p w14:paraId="2D3EBD8E" w14:textId="442C77EA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:rsidRPr="00296C23" w14:paraId="559AED92" w14:textId="77777777" w:rsidTr="005369B4">
        <w:trPr>
          <w:trHeight w:val="268"/>
        </w:trPr>
        <w:tc>
          <w:tcPr>
            <w:tcW w:w="5488" w:type="dxa"/>
          </w:tcPr>
          <w:p w14:paraId="60C1B9F3" w14:textId="64B7CED3" w:rsidR="0098187D" w:rsidRPr="00296C23" w:rsidRDefault="0098187D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:16R:ACCTINFO</w:t>
            </w:r>
          </w:p>
        </w:tc>
        <w:tc>
          <w:tcPr>
            <w:tcW w:w="4762" w:type="dxa"/>
          </w:tcPr>
          <w:p w14:paraId="03079990" w14:textId="4D780BBE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:rsidRPr="00296C23" w14:paraId="29EE45CF" w14:textId="77777777" w:rsidTr="0098187D">
        <w:trPr>
          <w:trHeight w:val="414"/>
        </w:trPr>
        <w:tc>
          <w:tcPr>
            <w:tcW w:w="5488" w:type="dxa"/>
          </w:tcPr>
          <w:p w14:paraId="1DF9D4A4" w14:textId="0DA087E6" w:rsidR="0098187D" w:rsidRPr="00296C23" w:rsidRDefault="0098187D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:97A::SAFE//ML0123456789</w:t>
            </w:r>
          </w:p>
        </w:tc>
        <w:tc>
          <w:tcPr>
            <w:tcW w:w="4762" w:type="dxa"/>
          </w:tcPr>
          <w:p w14:paraId="145F5FE3" w14:textId="3538D288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:rsidRPr="00296C23" w14:paraId="640C5406" w14:textId="77777777" w:rsidTr="0098187D">
        <w:trPr>
          <w:trHeight w:val="420"/>
        </w:trPr>
        <w:tc>
          <w:tcPr>
            <w:tcW w:w="5488" w:type="dxa"/>
          </w:tcPr>
          <w:p w14:paraId="64EB678D" w14:textId="698CF67E" w:rsidR="0098187D" w:rsidRPr="00296C23" w:rsidRDefault="0098187D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:93B::ELIG//UNIT/10000000,</w:t>
            </w:r>
          </w:p>
        </w:tc>
        <w:tc>
          <w:tcPr>
            <w:tcW w:w="4762" w:type="dxa"/>
          </w:tcPr>
          <w:p w14:paraId="35F0702E" w14:textId="253A1DA1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:rsidRPr="00296C23" w14:paraId="74E5A344" w14:textId="77777777" w:rsidTr="0098187D">
        <w:trPr>
          <w:trHeight w:val="270"/>
        </w:trPr>
        <w:tc>
          <w:tcPr>
            <w:tcW w:w="5488" w:type="dxa"/>
          </w:tcPr>
          <w:p w14:paraId="717B54A8" w14:textId="29C64A88" w:rsidR="0098187D" w:rsidRPr="00296C23" w:rsidRDefault="0098187D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:16S:ACCTINFO</w:t>
            </w:r>
          </w:p>
        </w:tc>
        <w:tc>
          <w:tcPr>
            <w:tcW w:w="4762" w:type="dxa"/>
          </w:tcPr>
          <w:p w14:paraId="236BAD57" w14:textId="54F19D73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:rsidRPr="00296C23" w14:paraId="4B6FCA4C" w14:textId="77777777" w:rsidTr="00871E2F">
        <w:tc>
          <w:tcPr>
            <w:tcW w:w="5488" w:type="dxa"/>
          </w:tcPr>
          <w:p w14:paraId="544BF276" w14:textId="4AE99AD2" w:rsidR="0098187D" w:rsidRPr="00296C23" w:rsidRDefault="0098187D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:16S:USECU</w:t>
            </w:r>
          </w:p>
        </w:tc>
        <w:tc>
          <w:tcPr>
            <w:tcW w:w="4762" w:type="dxa"/>
          </w:tcPr>
          <w:p w14:paraId="00A16A18" w14:textId="26D489F0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:rsidRPr="00296C23" w14:paraId="2BAC6258" w14:textId="77777777" w:rsidTr="00871E2F">
        <w:tc>
          <w:tcPr>
            <w:tcW w:w="5488" w:type="dxa"/>
          </w:tcPr>
          <w:p w14:paraId="6B1CE92E" w14:textId="3A850DE8" w:rsidR="0098187D" w:rsidRPr="00296C23" w:rsidRDefault="0098187D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:16R:CADETL</w:t>
            </w:r>
          </w:p>
        </w:tc>
        <w:tc>
          <w:tcPr>
            <w:tcW w:w="4762" w:type="dxa"/>
          </w:tcPr>
          <w:p w14:paraId="4F2A7A8D" w14:textId="6BEB1D95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:rsidRPr="00296C23" w14:paraId="783E45E0" w14:textId="77777777" w:rsidTr="00871E2F">
        <w:tc>
          <w:tcPr>
            <w:tcW w:w="5488" w:type="dxa"/>
          </w:tcPr>
          <w:p w14:paraId="16C94640" w14:textId="69CE755E" w:rsidR="0098187D" w:rsidRPr="00296C23" w:rsidRDefault="0098187D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:98C::MEET//20170330120000</w:t>
            </w:r>
          </w:p>
        </w:tc>
        <w:tc>
          <w:tcPr>
            <w:tcW w:w="4762" w:type="dxa"/>
          </w:tcPr>
          <w:p w14:paraId="4298BAAD" w14:textId="718A0AF7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:rsidRPr="00296C23" w14:paraId="4401F1E8" w14:textId="77777777" w:rsidTr="00871E2F">
        <w:tc>
          <w:tcPr>
            <w:tcW w:w="5488" w:type="dxa"/>
          </w:tcPr>
          <w:p w14:paraId="676820C7" w14:textId="405D4FA6" w:rsidR="0098187D" w:rsidRPr="00296C23" w:rsidRDefault="0098187D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:70G::WEBB//http://www.nsd.ru/common/img/uploaded/files/news/newscb/186450.rar</w:t>
            </w:r>
          </w:p>
        </w:tc>
        <w:tc>
          <w:tcPr>
            <w:tcW w:w="4762" w:type="dxa"/>
          </w:tcPr>
          <w:p w14:paraId="20BE6A55" w14:textId="20BD1D3C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:rsidRPr="00296C23" w14:paraId="06051656" w14:textId="77777777" w:rsidTr="00871E2F">
        <w:tc>
          <w:tcPr>
            <w:tcW w:w="5488" w:type="dxa"/>
          </w:tcPr>
          <w:p w14:paraId="639895CF" w14:textId="6DBCC456" w:rsidR="0098187D" w:rsidRPr="00296C23" w:rsidRDefault="0098187D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:16S:CADETL</w:t>
            </w:r>
          </w:p>
        </w:tc>
        <w:tc>
          <w:tcPr>
            <w:tcW w:w="4762" w:type="dxa"/>
          </w:tcPr>
          <w:p w14:paraId="6FB82234" w14:textId="23E7AED3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:rsidRPr="00296C23" w14:paraId="05EAEEB5" w14:textId="77777777" w:rsidTr="00871E2F">
        <w:tc>
          <w:tcPr>
            <w:tcW w:w="5488" w:type="dxa"/>
          </w:tcPr>
          <w:p w14:paraId="5C3D1E64" w14:textId="3D91F819" w:rsidR="0098187D" w:rsidRPr="00296C23" w:rsidRDefault="0098187D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FC3CF0D" w14:textId="6FA239D8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:rsidRPr="00296C23" w14:paraId="64802A65" w14:textId="77777777" w:rsidTr="00871E2F">
        <w:tc>
          <w:tcPr>
            <w:tcW w:w="5488" w:type="dxa"/>
          </w:tcPr>
          <w:p w14:paraId="522A9356" w14:textId="1A013DD1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:70E::ADTX//'Resenie emitenta</w:t>
            </w:r>
          </w:p>
        </w:tc>
        <w:tc>
          <w:tcPr>
            <w:tcW w:w="4762" w:type="dxa"/>
          </w:tcPr>
          <w:p w14:paraId="4663249B" w14:textId="46ED55CC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8187D" w:rsidRPr="00296C23" w14:paraId="204616B3" w14:textId="77777777" w:rsidTr="00871E2F">
        <w:tc>
          <w:tcPr>
            <w:tcW w:w="5488" w:type="dxa"/>
          </w:tcPr>
          <w:p w14:paraId="71529F1E" w14:textId="63F19BA8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:16S:ADDINFO</w:t>
            </w:r>
          </w:p>
        </w:tc>
        <w:tc>
          <w:tcPr>
            <w:tcW w:w="4762" w:type="dxa"/>
          </w:tcPr>
          <w:p w14:paraId="09AF2C60" w14:textId="2FA18ED7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8187D" w:rsidRPr="00296C23" w14:paraId="37E6A268" w14:textId="77777777" w:rsidTr="00871E2F">
        <w:tc>
          <w:tcPr>
            <w:tcW w:w="5488" w:type="dxa"/>
          </w:tcPr>
          <w:p w14:paraId="6E0C32E5" w14:textId="77777777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762" w:type="dxa"/>
          </w:tcPr>
          <w:p w14:paraId="65097BFE" w14:textId="77777777" w:rsidR="0098187D" w:rsidRPr="00296C23" w:rsidRDefault="0098187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4D8DF669" w14:textId="77777777" w:rsidR="005B5010" w:rsidRPr="00296C23" w:rsidRDefault="005B5010" w:rsidP="000866A5">
      <w:pPr>
        <w:ind w:left="0" w:firstLine="0"/>
      </w:pPr>
    </w:p>
    <w:p w14:paraId="16EFD86F" w14:textId="77C179BB" w:rsidR="008A44AD" w:rsidRPr="00296C23" w:rsidRDefault="008A44AD" w:rsidP="00EB3BCF">
      <w:pPr>
        <w:pStyle w:val="1"/>
        <w:ind w:left="0" w:firstLine="0"/>
        <w:rPr>
          <w:rFonts w:cs="Times New Roman"/>
          <w:sz w:val="24"/>
          <w:szCs w:val="24"/>
        </w:rPr>
      </w:pPr>
      <w:bookmarkStart w:id="62" w:name="_Toc445283861"/>
      <w:r w:rsidRPr="00296C23">
        <w:rPr>
          <w:rFonts w:cs="Times New Roman"/>
          <w:sz w:val="24"/>
          <w:szCs w:val="24"/>
        </w:rPr>
        <w:t>Сообщение МТ565. Список лиц</w:t>
      </w:r>
      <w:r w:rsidR="00B5688B">
        <w:rPr>
          <w:rFonts w:cs="Times New Roman"/>
          <w:sz w:val="24"/>
          <w:szCs w:val="24"/>
        </w:rPr>
        <w:t xml:space="preserve"> </w:t>
      </w:r>
      <w:ins w:id="63" w:author="Draft 2" w:date="2016-03-09T10:30:00Z">
        <w:r w:rsidR="00B5688B">
          <w:rPr>
            <w:rFonts w:cs="Times New Roman"/>
            <w:sz w:val="24"/>
            <w:szCs w:val="24"/>
          </w:rPr>
          <w:t>(от номинального держателя)</w:t>
        </w:r>
      </w:ins>
      <w:bookmarkEnd w:id="62"/>
    </w:p>
    <w:p w14:paraId="0FFEF04B" w14:textId="6C38ED4D" w:rsidR="008A44AD" w:rsidRPr="00296C23" w:rsidRDefault="008A44AD" w:rsidP="000866A5">
      <w:pPr>
        <w:numPr>
          <w:ilvl w:val="0"/>
          <w:numId w:val="1"/>
        </w:numPr>
        <w:ind w:left="0" w:firstLine="0"/>
      </w:pPr>
      <w:r w:rsidRPr="00296C23">
        <w:t xml:space="preserve">Легенда: </w:t>
      </w:r>
      <w:r w:rsidR="002A48F2" w:rsidRPr="00296C23">
        <w:t xml:space="preserve">В сообщении МТ565 передается перечень лиц. В этом случае блок </w:t>
      </w:r>
      <w:r w:rsidR="002A48F2" w:rsidRPr="00296C23">
        <w:rPr>
          <w:lang w:val="en-US"/>
        </w:rPr>
        <w:t>BENODET</w:t>
      </w:r>
      <w:r w:rsidR="002A48F2" w:rsidRPr="00296C23">
        <w:t xml:space="preserve"> повторяется по количеству лиц. В блоке </w:t>
      </w:r>
      <w:r w:rsidR="002A48F2" w:rsidRPr="00296C23">
        <w:rPr>
          <w:lang w:val="en-US"/>
        </w:rPr>
        <w:t xml:space="preserve">CAINST </w:t>
      </w:r>
      <w:r w:rsidR="0036432F" w:rsidRPr="00296C23">
        <w:t xml:space="preserve">должно отсутствовать поле </w:t>
      </w:r>
      <w:r w:rsidR="0036432F" w:rsidRPr="00296C23">
        <w:rPr>
          <w:lang w:val="en-US"/>
        </w:rPr>
        <w:t>:70E::INST</w:t>
      </w:r>
      <w:r w:rsidR="0036432F" w:rsidRPr="00296C23">
        <w:t>.</w:t>
      </w:r>
    </w:p>
    <w:p w14:paraId="4255345A" w14:textId="77777777" w:rsidR="008A44AD" w:rsidRPr="00296C23" w:rsidRDefault="008A44AD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:rsidRPr="00296C23" w14:paraId="27FC7C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59C648FF" w14:textId="77777777" w:rsidR="008A44AD" w:rsidRPr="00296C23" w:rsidRDefault="008A44AD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6EB327C" w14:textId="77777777" w:rsidR="008A44AD" w:rsidRPr="00296C23" w:rsidRDefault="008A44AD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8A44AD" w:rsidRPr="00296C23" w14:paraId="341332C8" w14:textId="77777777" w:rsidTr="0010606C">
        <w:tc>
          <w:tcPr>
            <w:tcW w:w="5488" w:type="dxa"/>
          </w:tcPr>
          <w:p w14:paraId="1C3ADF6A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lastRenderedPageBreak/>
              <w:t>:16R:GENL</w:t>
            </w:r>
          </w:p>
        </w:tc>
        <w:tc>
          <w:tcPr>
            <w:tcW w:w="4762" w:type="dxa"/>
          </w:tcPr>
          <w:p w14:paraId="199995C4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73C36B90" w14:textId="77777777" w:rsidTr="0010606C">
        <w:tc>
          <w:tcPr>
            <w:tcW w:w="5488" w:type="dxa"/>
          </w:tcPr>
          <w:p w14:paraId="5F8FED6F" w14:textId="69B531E9" w:rsidR="008A44AD" w:rsidRPr="00296C23" w:rsidRDefault="008A44AD" w:rsidP="004C2BFC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:20C::CORP//00000</w:t>
            </w:r>
            <w:r w:rsidR="004C2BFC" w:rsidRPr="00296C23">
              <w:t>1</w:t>
            </w:r>
            <w:r w:rsidR="001703BB" w:rsidRPr="00296C23"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2F949FCE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18205242" w14:textId="77777777" w:rsidTr="0010606C">
        <w:tc>
          <w:tcPr>
            <w:tcW w:w="5488" w:type="dxa"/>
          </w:tcPr>
          <w:p w14:paraId="2B026953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:20C::SEME//01</w:t>
            </w:r>
          </w:p>
        </w:tc>
        <w:tc>
          <w:tcPr>
            <w:tcW w:w="4762" w:type="dxa"/>
          </w:tcPr>
          <w:p w14:paraId="168F724B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137B224E" w14:textId="77777777" w:rsidTr="0010606C">
        <w:tc>
          <w:tcPr>
            <w:tcW w:w="5488" w:type="dxa"/>
          </w:tcPr>
          <w:p w14:paraId="2B006B7F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:23G:NEWM</w:t>
            </w:r>
          </w:p>
        </w:tc>
        <w:tc>
          <w:tcPr>
            <w:tcW w:w="4762" w:type="dxa"/>
          </w:tcPr>
          <w:p w14:paraId="4A289F7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0AA662F0" w14:textId="77777777" w:rsidTr="0010606C">
        <w:tc>
          <w:tcPr>
            <w:tcW w:w="5488" w:type="dxa"/>
          </w:tcPr>
          <w:p w14:paraId="75DFBE09" w14:textId="0E4536FF" w:rsidR="008A44AD" w:rsidRPr="00296C23" w:rsidRDefault="008A44AD" w:rsidP="00296C23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:22F::CAEV//</w:t>
            </w:r>
            <w:r w:rsidR="00296C23" w:rsidRPr="00296C23">
              <w:rPr>
                <w:lang w:val="en-US"/>
              </w:rPr>
              <w:t>OM</w:t>
            </w:r>
            <w:r w:rsidR="00871E2F" w:rsidRPr="00296C23">
              <w:t>ET</w:t>
            </w:r>
          </w:p>
        </w:tc>
        <w:tc>
          <w:tcPr>
            <w:tcW w:w="4762" w:type="dxa"/>
          </w:tcPr>
          <w:p w14:paraId="238A45D9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7CC2877C" w14:textId="77777777" w:rsidTr="0010606C">
        <w:tc>
          <w:tcPr>
            <w:tcW w:w="5488" w:type="dxa"/>
          </w:tcPr>
          <w:p w14:paraId="2C2E4125" w14:textId="51256D8C" w:rsidR="008A44AD" w:rsidRPr="00296C23" w:rsidRDefault="004C2BFC" w:rsidP="004C2BFC">
            <w:pPr>
              <w:numPr>
                <w:ilvl w:val="0"/>
                <w:numId w:val="1"/>
              </w:numPr>
              <w:ind w:left="0" w:firstLine="0"/>
            </w:pPr>
            <w:r w:rsidRPr="00296C23">
              <w:t>:98C::PREP//20170310</w:t>
            </w:r>
            <w:r w:rsidR="008A44AD" w:rsidRPr="00296C23">
              <w:t>140000</w:t>
            </w:r>
          </w:p>
        </w:tc>
        <w:tc>
          <w:tcPr>
            <w:tcW w:w="4762" w:type="dxa"/>
          </w:tcPr>
          <w:p w14:paraId="0585E583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4966F5A8" w14:textId="77777777" w:rsidTr="0010606C">
        <w:tc>
          <w:tcPr>
            <w:tcW w:w="5488" w:type="dxa"/>
          </w:tcPr>
          <w:p w14:paraId="4DD4A964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:16S:GENL</w:t>
            </w:r>
          </w:p>
        </w:tc>
        <w:tc>
          <w:tcPr>
            <w:tcW w:w="4762" w:type="dxa"/>
          </w:tcPr>
          <w:p w14:paraId="72733937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43C00A36" w14:textId="77777777" w:rsidTr="0010606C">
        <w:tc>
          <w:tcPr>
            <w:tcW w:w="5488" w:type="dxa"/>
          </w:tcPr>
          <w:p w14:paraId="0DEAFF7B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:16R:USECU</w:t>
            </w:r>
          </w:p>
        </w:tc>
        <w:tc>
          <w:tcPr>
            <w:tcW w:w="4762" w:type="dxa"/>
          </w:tcPr>
          <w:p w14:paraId="0B57D62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258EBCEF" w14:textId="77777777" w:rsidTr="0010606C">
        <w:tc>
          <w:tcPr>
            <w:tcW w:w="5488" w:type="dxa"/>
          </w:tcPr>
          <w:p w14:paraId="3954843F" w14:textId="31391595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 xml:space="preserve">:35B:ISIN 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7A623B6D" w14:textId="77777777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6EEE2A3E" w14:textId="77777777" w:rsidTr="0010606C">
        <w:tc>
          <w:tcPr>
            <w:tcW w:w="5488" w:type="dxa"/>
          </w:tcPr>
          <w:p w14:paraId="6FF2EBDF" w14:textId="25950AC9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/XX/CORP/NADC/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554FBC0D" w14:textId="77777777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0D13E603" w14:textId="77777777" w:rsidTr="0010606C">
        <w:tc>
          <w:tcPr>
            <w:tcW w:w="5488" w:type="dxa"/>
          </w:tcPr>
          <w:p w14:paraId="41D77F77" w14:textId="5654F164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/RU/</w:t>
            </w:r>
            <w:r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4762" w:type="dxa"/>
          </w:tcPr>
          <w:p w14:paraId="0341C449" w14:textId="77777777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7FAD5DC8" w14:textId="77777777" w:rsidTr="0010606C">
        <w:tc>
          <w:tcPr>
            <w:tcW w:w="5488" w:type="dxa"/>
          </w:tcPr>
          <w:p w14:paraId="4F6BAB20" w14:textId="6774CD8B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'</w:t>
            </w:r>
            <w:r w:rsidRPr="00296C23">
              <w:rPr>
                <w:lang w:val="en-US"/>
              </w:rPr>
              <w:t>pai</w:t>
            </w:r>
            <w:r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4762" w:type="dxa"/>
          </w:tcPr>
          <w:p w14:paraId="7090D7A2" w14:textId="77777777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6346EDF7" w14:textId="77777777" w:rsidTr="0010606C">
        <w:tc>
          <w:tcPr>
            <w:tcW w:w="5488" w:type="dxa"/>
          </w:tcPr>
          <w:p w14:paraId="38F3AC48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:16R:ACCTINFO</w:t>
            </w:r>
          </w:p>
        </w:tc>
        <w:tc>
          <w:tcPr>
            <w:tcW w:w="4762" w:type="dxa"/>
          </w:tcPr>
          <w:p w14:paraId="77250BE9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290E63C6" w14:textId="77777777" w:rsidTr="0010606C">
        <w:tc>
          <w:tcPr>
            <w:tcW w:w="5488" w:type="dxa"/>
          </w:tcPr>
          <w:p w14:paraId="3324148B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:97A::SAFE//ML1111111111</w:t>
            </w:r>
          </w:p>
        </w:tc>
        <w:tc>
          <w:tcPr>
            <w:tcW w:w="4762" w:type="dxa"/>
          </w:tcPr>
          <w:p w14:paraId="0A34DCF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67BEFCBE" w14:textId="77777777" w:rsidTr="0010606C">
        <w:tc>
          <w:tcPr>
            <w:tcW w:w="5488" w:type="dxa"/>
          </w:tcPr>
          <w:p w14:paraId="28166D8F" w14:textId="64FB1EA6" w:rsidR="008A44AD" w:rsidRPr="00296C23" w:rsidRDefault="00991784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:94F::SAFE//CUST/IRVTGB2XGPY</w:t>
            </w:r>
          </w:p>
        </w:tc>
        <w:tc>
          <w:tcPr>
            <w:tcW w:w="4762" w:type="dxa"/>
          </w:tcPr>
          <w:p w14:paraId="7F75DD7D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4429E928" w14:textId="77777777" w:rsidTr="0010606C">
        <w:tc>
          <w:tcPr>
            <w:tcW w:w="5488" w:type="dxa"/>
          </w:tcPr>
          <w:p w14:paraId="24F2FA70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:16S:ACCTINFO</w:t>
            </w:r>
          </w:p>
        </w:tc>
        <w:tc>
          <w:tcPr>
            <w:tcW w:w="4762" w:type="dxa"/>
          </w:tcPr>
          <w:p w14:paraId="187E665E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1814C12D" w14:textId="77777777" w:rsidTr="0010606C">
        <w:tc>
          <w:tcPr>
            <w:tcW w:w="5488" w:type="dxa"/>
          </w:tcPr>
          <w:p w14:paraId="16E2888A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:16S:USECU</w:t>
            </w:r>
          </w:p>
        </w:tc>
        <w:tc>
          <w:tcPr>
            <w:tcW w:w="4762" w:type="dxa"/>
          </w:tcPr>
          <w:p w14:paraId="0B9CC3EB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5A32BB03" w14:textId="77777777" w:rsidTr="0010606C">
        <w:tc>
          <w:tcPr>
            <w:tcW w:w="5488" w:type="dxa"/>
          </w:tcPr>
          <w:p w14:paraId="6F4394AA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:16R:BENODET</w:t>
            </w:r>
          </w:p>
        </w:tc>
        <w:tc>
          <w:tcPr>
            <w:tcW w:w="4762" w:type="dxa"/>
          </w:tcPr>
          <w:p w14:paraId="0EAB3C3D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315C850C" w14:textId="77777777" w:rsidTr="0010606C">
        <w:tc>
          <w:tcPr>
            <w:tcW w:w="5488" w:type="dxa"/>
          </w:tcPr>
          <w:p w14:paraId="673D4D89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:95V::OWND//</w:t>
            </w:r>
          </w:p>
        </w:tc>
        <w:tc>
          <w:tcPr>
            <w:tcW w:w="4762" w:type="dxa"/>
          </w:tcPr>
          <w:p w14:paraId="35D46CBE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08B2A35C" w14:textId="77777777" w:rsidTr="0010606C">
        <w:tc>
          <w:tcPr>
            <w:tcW w:w="5488" w:type="dxa"/>
          </w:tcPr>
          <w:p w14:paraId="4568F6E6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/NAME/'Ivanov Ivan Ivanovic</w:t>
            </w:r>
          </w:p>
        </w:tc>
        <w:tc>
          <w:tcPr>
            <w:tcW w:w="4762" w:type="dxa"/>
          </w:tcPr>
          <w:p w14:paraId="66D4B1B7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0B233799" w14:textId="77777777" w:rsidTr="0010606C">
        <w:tc>
          <w:tcPr>
            <w:tcW w:w="5488" w:type="dxa"/>
          </w:tcPr>
          <w:p w14:paraId="22C3FAAF" w14:textId="77777777" w:rsidR="00B3701A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/ADDR/'g. Orel, yl. Stroit</w:t>
            </w:r>
          </w:p>
          <w:p w14:paraId="4831A6C9" w14:textId="5374E184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elei d, 5, kv. 789</w:t>
            </w:r>
          </w:p>
        </w:tc>
        <w:tc>
          <w:tcPr>
            <w:tcW w:w="4762" w:type="dxa"/>
          </w:tcPr>
          <w:p w14:paraId="33D846D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61E8AC4E" w14:textId="77777777" w:rsidTr="0010606C">
        <w:tc>
          <w:tcPr>
            <w:tcW w:w="5488" w:type="dxa"/>
          </w:tcPr>
          <w:p w14:paraId="61189B9B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/CTRY/RU</w:t>
            </w:r>
          </w:p>
        </w:tc>
        <w:tc>
          <w:tcPr>
            <w:tcW w:w="4762" w:type="dxa"/>
          </w:tcPr>
          <w:p w14:paraId="08167DE7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028BE175" w14:textId="77777777" w:rsidTr="0010606C">
        <w:tc>
          <w:tcPr>
            <w:tcW w:w="5488" w:type="dxa"/>
          </w:tcPr>
          <w:p w14:paraId="36271EAD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:95S::ALTE//CCPT/RU/4444 565656</w:t>
            </w:r>
          </w:p>
        </w:tc>
        <w:tc>
          <w:tcPr>
            <w:tcW w:w="4762" w:type="dxa"/>
          </w:tcPr>
          <w:p w14:paraId="15D0B3B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423B4613" w14:textId="77777777" w:rsidTr="0010606C">
        <w:tc>
          <w:tcPr>
            <w:tcW w:w="5488" w:type="dxa"/>
          </w:tcPr>
          <w:p w14:paraId="4B54F4C9" w14:textId="209D935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:95S::ALTE//ACCB/RU/</w:t>
            </w:r>
            <w:r w:rsidR="0098187D" w:rsidRPr="00296C23">
              <w:rPr>
                <w:lang w:val="en-US"/>
              </w:rPr>
              <w:t>MX</w:t>
            </w:r>
            <w:r w:rsidRPr="00296C23">
              <w:rPr>
                <w:lang w:val="en-US"/>
              </w:rPr>
              <w:t>000001</w:t>
            </w:r>
          </w:p>
        </w:tc>
        <w:tc>
          <w:tcPr>
            <w:tcW w:w="4762" w:type="dxa"/>
          </w:tcPr>
          <w:p w14:paraId="153F8E1A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91784" w:rsidRPr="00B5688B" w14:paraId="6447D608" w14:textId="77777777" w:rsidTr="0010606C">
        <w:tc>
          <w:tcPr>
            <w:tcW w:w="5488" w:type="dxa"/>
          </w:tcPr>
          <w:p w14:paraId="6819C02E" w14:textId="28E74C95" w:rsidR="00991784" w:rsidRPr="00296C23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EEEA54A" w14:textId="77777777" w:rsidR="00991784" w:rsidRPr="00296C23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159E5504" w14:textId="77777777" w:rsidTr="0010606C">
        <w:tc>
          <w:tcPr>
            <w:tcW w:w="5488" w:type="dxa"/>
          </w:tcPr>
          <w:p w14:paraId="76FC1D71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41027063" w14:textId="1EB83425" w:rsidR="008A44AD" w:rsidRPr="00296C23" w:rsidRDefault="0036432F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 xml:space="preserve">Уникальный идентификатор </w:t>
            </w:r>
            <w:r w:rsidRPr="00296C23">
              <w:rPr>
                <w:lang w:val="en-US"/>
              </w:rPr>
              <w:t>RHID</w:t>
            </w:r>
            <w:r w:rsidRPr="00296C23">
              <w:t xml:space="preserve"> присваивается если в сообщении передается передается информация более чем об одном лице</w:t>
            </w:r>
          </w:p>
        </w:tc>
      </w:tr>
      <w:tr w:rsidR="008A44AD" w:rsidRPr="00296C23" w14:paraId="40FAED80" w14:textId="77777777" w:rsidTr="0010606C">
        <w:tc>
          <w:tcPr>
            <w:tcW w:w="5488" w:type="dxa"/>
          </w:tcPr>
          <w:p w14:paraId="76304621" w14:textId="06FE46CF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:36B::OWND//UNIT/500,</w:t>
            </w:r>
            <w:r w:rsidR="00296C23" w:rsidRPr="00296C23">
              <w:rPr>
                <w:lang w:val="en-US"/>
              </w:rPr>
              <w:t>25</w:t>
            </w:r>
          </w:p>
        </w:tc>
        <w:tc>
          <w:tcPr>
            <w:tcW w:w="4762" w:type="dxa"/>
          </w:tcPr>
          <w:p w14:paraId="34FF4B5D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2BC7FD66" w14:textId="77777777" w:rsidTr="0010606C">
        <w:tc>
          <w:tcPr>
            <w:tcW w:w="5488" w:type="dxa"/>
          </w:tcPr>
          <w:p w14:paraId="7576229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:16S:BENODET</w:t>
            </w:r>
          </w:p>
        </w:tc>
        <w:tc>
          <w:tcPr>
            <w:tcW w:w="4762" w:type="dxa"/>
          </w:tcPr>
          <w:p w14:paraId="501AB614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6E6D7828" w14:textId="77777777" w:rsidTr="0010606C">
        <w:tc>
          <w:tcPr>
            <w:tcW w:w="5488" w:type="dxa"/>
          </w:tcPr>
          <w:p w14:paraId="32510D9E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:16R:BENODET</w:t>
            </w:r>
          </w:p>
        </w:tc>
        <w:tc>
          <w:tcPr>
            <w:tcW w:w="4762" w:type="dxa"/>
          </w:tcPr>
          <w:p w14:paraId="6A843EE3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32F906CE" w14:textId="77777777" w:rsidTr="0010606C">
        <w:tc>
          <w:tcPr>
            <w:tcW w:w="5488" w:type="dxa"/>
          </w:tcPr>
          <w:p w14:paraId="78A793B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:95P::OWND//IMPJRUMM</w:t>
            </w:r>
          </w:p>
        </w:tc>
        <w:tc>
          <w:tcPr>
            <w:tcW w:w="4762" w:type="dxa"/>
          </w:tcPr>
          <w:p w14:paraId="4FDB8137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0CEF445E" w14:textId="77777777" w:rsidTr="0010606C">
        <w:tc>
          <w:tcPr>
            <w:tcW w:w="5488" w:type="dxa"/>
          </w:tcPr>
          <w:p w14:paraId="1686CEED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:95S::ALTE//OGRN/RU/1027739132555</w:t>
            </w:r>
          </w:p>
        </w:tc>
        <w:tc>
          <w:tcPr>
            <w:tcW w:w="4762" w:type="dxa"/>
          </w:tcPr>
          <w:p w14:paraId="4CBD1584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B5688B" w14:paraId="599BB5D2" w14:textId="77777777" w:rsidTr="0010606C">
        <w:tc>
          <w:tcPr>
            <w:tcW w:w="5488" w:type="dxa"/>
          </w:tcPr>
          <w:p w14:paraId="521E94B4" w14:textId="34B39BA0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:95S::ALTE//ACCB/RU/</w:t>
            </w:r>
            <w:r w:rsidR="0098187D" w:rsidRPr="00296C23">
              <w:rPr>
                <w:lang w:val="en-US"/>
              </w:rPr>
              <w:t>MX</w:t>
            </w:r>
            <w:r w:rsidRPr="00296C23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7A3B8CF6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53E6AB34" w14:textId="77777777" w:rsidTr="0010606C">
        <w:tc>
          <w:tcPr>
            <w:tcW w:w="5488" w:type="dxa"/>
          </w:tcPr>
          <w:p w14:paraId="459B2E41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6D4A3BD7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6047EC93" w14:textId="77777777" w:rsidTr="0010606C">
        <w:tc>
          <w:tcPr>
            <w:tcW w:w="5488" w:type="dxa"/>
          </w:tcPr>
          <w:p w14:paraId="5342CCB8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:36B::OWND//UNIT/1000,</w:t>
            </w:r>
          </w:p>
        </w:tc>
        <w:tc>
          <w:tcPr>
            <w:tcW w:w="4762" w:type="dxa"/>
          </w:tcPr>
          <w:p w14:paraId="44B49F16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6DF1D9E5" w14:textId="77777777" w:rsidTr="0010606C">
        <w:tc>
          <w:tcPr>
            <w:tcW w:w="5488" w:type="dxa"/>
          </w:tcPr>
          <w:p w14:paraId="424BBE96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:16S:BENODET</w:t>
            </w:r>
          </w:p>
        </w:tc>
        <w:tc>
          <w:tcPr>
            <w:tcW w:w="4762" w:type="dxa"/>
          </w:tcPr>
          <w:p w14:paraId="6EDB4BA5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194C1080" w14:textId="77777777" w:rsidTr="0010606C">
        <w:tc>
          <w:tcPr>
            <w:tcW w:w="5488" w:type="dxa"/>
          </w:tcPr>
          <w:p w14:paraId="72412830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:16R:BENODET</w:t>
            </w:r>
          </w:p>
        </w:tc>
        <w:tc>
          <w:tcPr>
            <w:tcW w:w="4762" w:type="dxa"/>
          </w:tcPr>
          <w:p w14:paraId="48AFBF56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0D0819D7" w14:textId="77777777" w:rsidTr="0010606C">
        <w:tc>
          <w:tcPr>
            <w:tcW w:w="5488" w:type="dxa"/>
          </w:tcPr>
          <w:p w14:paraId="1621B234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:95V::OWND//'OOO ''Upiter''</w:t>
            </w:r>
          </w:p>
        </w:tc>
        <w:tc>
          <w:tcPr>
            <w:tcW w:w="4762" w:type="dxa"/>
          </w:tcPr>
          <w:p w14:paraId="25BE351B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64601A2B" w14:textId="77777777" w:rsidTr="0010606C">
        <w:tc>
          <w:tcPr>
            <w:tcW w:w="5488" w:type="dxa"/>
          </w:tcPr>
          <w:p w14:paraId="0AD3F618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g. Moskva, yl. Pobedi d. 3, kv. 89</w:t>
            </w:r>
          </w:p>
        </w:tc>
        <w:tc>
          <w:tcPr>
            <w:tcW w:w="4762" w:type="dxa"/>
          </w:tcPr>
          <w:p w14:paraId="0094B7E9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381F2042" w14:textId="77777777" w:rsidTr="0010606C">
        <w:tc>
          <w:tcPr>
            <w:tcW w:w="5488" w:type="dxa"/>
          </w:tcPr>
          <w:p w14:paraId="55D8CA20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:95S::ALTE//TXID/RU/77391326667</w:t>
            </w:r>
          </w:p>
        </w:tc>
        <w:tc>
          <w:tcPr>
            <w:tcW w:w="4762" w:type="dxa"/>
          </w:tcPr>
          <w:p w14:paraId="78CEFF25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6E434FC8" w14:textId="77777777" w:rsidTr="0010606C">
        <w:tc>
          <w:tcPr>
            <w:tcW w:w="5488" w:type="dxa"/>
          </w:tcPr>
          <w:p w14:paraId="1D255A85" w14:textId="77BB7C81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:95S::ALTE//ACCB/RU/</w:t>
            </w:r>
            <w:r w:rsidR="0098187D" w:rsidRPr="00296C23">
              <w:rPr>
                <w:lang w:val="en-US"/>
              </w:rPr>
              <w:t>XX</w:t>
            </w:r>
            <w:r w:rsidRPr="00296C23">
              <w:rPr>
                <w:lang w:val="en-US"/>
              </w:rPr>
              <w:t>000555</w:t>
            </w:r>
          </w:p>
        </w:tc>
        <w:tc>
          <w:tcPr>
            <w:tcW w:w="4762" w:type="dxa"/>
          </w:tcPr>
          <w:p w14:paraId="3D0E724A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2D53CB9C" w14:textId="77777777" w:rsidTr="0010606C">
        <w:tc>
          <w:tcPr>
            <w:tcW w:w="5488" w:type="dxa"/>
          </w:tcPr>
          <w:p w14:paraId="27588FC3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0B8FF918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06649DC4" w14:textId="77777777" w:rsidTr="0010606C">
        <w:tc>
          <w:tcPr>
            <w:tcW w:w="5488" w:type="dxa"/>
          </w:tcPr>
          <w:p w14:paraId="02B6FADD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:36B::OWND//UNIT/400,</w:t>
            </w:r>
          </w:p>
        </w:tc>
        <w:tc>
          <w:tcPr>
            <w:tcW w:w="4762" w:type="dxa"/>
          </w:tcPr>
          <w:p w14:paraId="40C2A5EF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6FA8D807" w14:textId="77777777" w:rsidTr="0010606C">
        <w:tc>
          <w:tcPr>
            <w:tcW w:w="5488" w:type="dxa"/>
          </w:tcPr>
          <w:p w14:paraId="5D052DCF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:16S:BENODET</w:t>
            </w:r>
          </w:p>
        </w:tc>
        <w:tc>
          <w:tcPr>
            <w:tcW w:w="4762" w:type="dxa"/>
          </w:tcPr>
          <w:p w14:paraId="2ABB5496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2A5F5C31" w14:textId="77777777" w:rsidTr="0010606C">
        <w:tc>
          <w:tcPr>
            <w:tcW w:w="5488" w:type="dxa"/>
          </w:tcPr>
          <w:p w14:paraId="3B748712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:16R:BENODET</w:t>
            </w:r>
          </w:p>
        </w:tc>
        <w:tc>
          <w:tcPr>
            <w:tcW w:w="4762" w:type="dxa"/>
          </w:tcPr>
          <w:p w14:paraId="006E8134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05E622D2" w14:textId="77777777" w:rsidTr="0010606C">
        <w:tc>
          <w:tcPr>
            <w:tcW w:w="5488" w:type="dxa"/>
          </w:tcPr>
          <w:p w14:paraId="27609567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:95V::OWND//'OOO ''Vesna''</w:t>
            </w:r>
          </w:p>
        </w:tc>
        <w:tc>
          <w:tcPr>
            <w:tcW w:w="4762" w:type="dxa"/>
          </w:tcPr>
          <w:p w14:paraId="3F5047FA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23ADEE36" w14:textId="77777777" w:rsidTr="0010606C">
        <w:tc>
          <w:tcPr>
            <w:tcW w:w="5488" w:type="dxa"/>
          </w:tcPr>
          <w:p w14:paraId="68D277C0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lastRenderedPageBreak/>
              <w:t>g. Moskva, yl. Lenina d. 8</w:t>
            </w:r>
          </w:p>
        </w:tc>
        <w:tc>
          <w:tcPr>
            <w:tcW w:w="4762" w:type="dxa"/>
          </w:tcPr>
          <w:p w14:paraId="6D48FA0E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2B8FAFBC" w14:textId="77777777" w:rsidTr="0010606C">
        <w:tc>
          <w:tcPr>
            <w:tcW w:w="5488" w:type="dxa"/>
          </w:tcPr>
          <w:p w14:paraId="629862A9" w14:textId="519CEBC5" w:rsidR="008A44AD" w:rsidRPr="00296C23" w:rsidRDefault="00B3701A" w:rsidP="0071682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:95S::ALTE/NSDR/LEIB</w:t>
            </w:r>
            <w:r w:rsidR="00716826" w:rsidRPr="00296C23">
              <w:rPr>
                <w:lang w:val="en-US"/>
              </w:rPr>
              <w:t>/RU/98765434509876541258</w:t>
            </w:r>
          </w:p>
        </w:tc>
        <w:tc>
          <w:tcPr>
            <w:tcW w:w="4762" w:type="dxa"/>
          </w:tcPr>
          <w:p w14:paraId="0B0DCD75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7D62EE4E" w14:textId="77777777" w:rsidTr="0010606C">
        <w:tc>
          <w:tcPr>
            <w:tcW w:w="5488" w:type="dxa"/>
          </w:tcPr>
          <w:p w14:paraId="42559BE9" w14:textId="2157BAC5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:95S::ALTE//ACCB/RU/</w:t>
            </w:r>
            <w:r w:rsidR="0098187D" w:rsidRPr="00296C23">
              <w:rPr>
                <w:lang w:val="en-US"/>
              </w:rPr>
              <w:t>XX</w:t>
            </w:r>
            <w:r w:rsidRPr="00296C23">
              <w:rPr>
                <w:lang w:val="en-US"/>
              </w:rPr>
              <w:t>000777</w:t>
            </w:r>
          </w:p>
        </w:tc>
        <w:tc>
          <w:tcPr>
            <w:tcW w:w="4762" w:type="dxa"/>
          </w:tcPr>
          <w:p w14:paraId="694B0099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91784" w:rsidRPr="00B5688B" w14:paraId="2D68C950" w14:textId="77777777" w:rsidTr="0010606C">
        <w:tc>
          <w:tcPr>
            <w:tcW w:w="5488" w:type="dxa"/>
          </w:tcPr>
          <w:p w14:paraId="0EB64B38" w14:textId="6A9388E4" w:rsidR="00991784" w:rsidRPr="00296C23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2706895" w14:textId="77777777" w:rsidR="00991784" w:rsidRPr="00296C23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12A4F9D2" w14:textId="77777777" w:rsidTr="0010606C">
        <w:tc>
          <w:tcPr>
            <w:tcW w:w="5488" w:type="dxa"/>
          </w:tcPr>
          <w:p w14:paraId="575D28C9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:95S::ALTE/NSDR/RHID/RU/4</w:t>
            </w:r>
          </w:p>
        </w:tc>
        <w:tc>
          <w:tcPr>
            <w:tcW w:w="4762" w:type="dxa"/>
          </w:tcPr>
          <w:p w14:paraId="2BF28A00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654EA953" w14:textId="77777777" w:rsidTr="0010606C">
        <w:tc>
          <w:tcPr>
            <w:tcW w:w="5488" w:type="dxa"/>
          </w:tcPr>
          <w:p w14:paraId="5E109C45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:36B::OWND//UNIT/400,</w:t>
            </w:r>
          </w:p>
        </w:tc>
        <w:tc>
          <w:tcPr>
            <w:tcW w:w="4762" w:type="dxa"/>
          </w:tcPr>
          <w:p w14:paraId="3E47D8A3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3A110C12" w14:textId="77777777" w:rsidTr="0010606C">
        <w:tc>
          <w:tcPr>
            <w:tcW w:w="5488" w:type="dxa"/>
          </w:tcPr>
          <w:p w14:paraId="15C2B344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:16S:BENODET</w:t>
            </w:r>
          </w:p>
        </w:tc>
        <w:tc>
          <w:tcPr>
            <w:tcW w:w="4762" w:type="dxa"/>
          </w:tcPr>
          <w:p w14:paraId="6963F092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088363D3" w14:textId="77777777" w:rsidTr="0010606C">
        <w:tc>
          <w:tcPr>
            <w:tcW w:w="5488" w:type="dxa"/>
          </w:tcPr>
          <w:p w14:paraId="3B08F21F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:16R:BENODET</w:t>
            </w:r>
          </w:p>
        </w:tc>
        <w:tc>
          <w:tcPr>
            <w:tcW w:w="4762" w:type="dxa"/>
          </w:tcPr>
          <w:p w14:paraId="613D5219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661E4CA4" w14:textId="77777777" w:rsidTr="0010606C">
        <w:tc>
          <w:tcPr>
            <w:tcW w:w="5488" w:type="dxa"/>
          </w:tcPr>
          <w:p w14:paraId="339947DB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:95V::OWND//'OOO ''Mars''</w:t>
            </w:r>
          </w:p>
        </w:tc>
        <w:tc>
          <w:tcPr>
            <w:tcW w:w="4762" w:type="dxa"/>
          </w:tcPr>
          <w:p w14:paraId="1A666AD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7A9C7325" w14:textId="77777777" w:rsidTr="0010606C">
        <w:tc>
          <w:tcPr>
            <w:tcW w:w="5488" w:type="dxa"/>
          </w:tcPr>
          <w:p w14:paraId="336F1DC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g. Moskva, yl. Pushkina d. 10</w:t>
            </w:r>
          </w:p>
        </w:tc>
        <w:tc>
          <w:tcPr>
            <w:tcW w:w="4762" w:type="dxa"/>
          </w:tcPr>
          <w:p w14:paraId="48D6FC5E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0473579E" w14:textId="77777777" w:rsidTr="0010606C">
        <w:tc>
          <w:tcPr>
            <w:tcW w:w="5488" w:type="dxa"/>
          </w:tcPr>
          <w:p w14:paraId="5EFA39D7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:95S::ALTE/NSDR/LEIB/RU/11112222333344445555</w:t>
            </w:r>
          </w:p>
        </w:tc>
        <w:tc>
          <w:tcPr>
            <w:tcW w:w="4762" w:type="dxa"/>
          </w:tcPr>
          <w:p w14:paraId="4089E06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14B921BB" w14:textId="77777777" w:rsidTr="0010606C">
        <w:tc>
          <w:tcPr>
            <w:tcW w:w="5488" w:type="dxa"/>
          </w:tcPr>
          <w:p w14:paraId="57F50DB5" w14:textId="59E18E7D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:95S::ALTE//ACCB/RU/</w:t>
            </w:r>
            <w:r w:rsidR="0098187D" w:rsidRPr="00296C23">
              <w:rPr>
                <w:lang w:val="en-US"/>
              </w:rPr>
              <w:t>XX</w:t>
            </w:r>
            <w:r w:rsidRPr="00296C23">
              <w:rPr>
                <w:lang w:val="en-US"/>
              </w:rPr>
              <w:t>0009</w:t>
            </w:r>
          </w:p>
        </w:tc>
        <w:tc>
          <w:tcPr>
            <w:tcW w:w="4762" w:type="dxa"/>
          </w:tcPr>
          <w:p w14:paraId="6F1BB344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91784" w:rsidRPr="00B5688B" w14:paraId="796A254D" w14:textId="77777777" w:rsidTr="0010606C">
        <w:tc>
          <w:tcPr>
            <w:tcW w:w="5488" w:type="dxa"/>
          </w:tcPr>
          <w:p w14:paraId="335777B1" w14:textId="6DBB0CFF" w:rsidR="00991784" w:rsidRPr="00296C23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D9788DC" w14:textId="77777777" w:rsidR="00991784" w:rsidRPr="00296C23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03BA4102" w14:textId="77777777" w:rsidTr="0010606C">
        <w:tc>
          <w:tcPr>
            <w:tcW w:w="5488" w:type="dxa"/>
          </w:tcPr>
          <w:p w14:paraId="1D4FB750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:95S::ALTE/NSDR/RHID/RU/5</w:t>
            </w:r>
          </w:p>
        </w:tc>
        <w:tc>
          <w:tcPr>
            <w:tcW w:w="4762" w:type="dxa"/>
          </w:tcPr>
          <w:p w14:paraId="16382A44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13461318" w14:textId="77777777" w:rsidTr="0010606C">
        <w:tc>
          <w:tcPr>
            <w:tcW w:w="5488" w:type="dxa"/>
          </w:tcPr>
          <w:p w14:paraId="1B5C9616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:36B::OWND//UNIT/100,</w:t>
            </w:r>
          </w:p>
        </w:tc>
        <w:tc>
          <w:tcPr>
            <w:tcW w:w="4762" w:type="dxa"/>
          </w:tcPr>
          <w:p w14:paraId="49F691D9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64F0DA09" w14:textId="77777777" w:rsidTr="0010606C">
        <w:tc>
          <w:tcPr>
            <w:tcW w:w="5488" w:type="dxa"/>
          </w:tcPr>
          <w:p w14:paraId="02572A5B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:16S:BENODET</w:t>
            </w:r>
          </w:p>
        </w:tc>
        <w:tc>
          <w:tcPr>
            <w:tcW w:w="4762" w:type="dxa"/>
          </w:tcPr>
          <w:p w14:paraId="6500A618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6EF937C4" w14:textId="77777777" w:rsidTr="0010606C">
        <w:tc>
          <w:tcPr>
            <w:tcW w:w="5488" w:type="dxa"/>
          </w:tcPr>
          <w:p w14:paraId="06E96AA8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:16R:CAINST</w:t>
            </w:r>
          </w:p>
        </w:tc>
        <w:tc>
          <w:tcPr>
            <w:tcW w:w="4762" w:type="dxa"/>
          </w:tcPr>
          <w:p w14:paraId="43AD6B46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6C4C36BE" w14:textId="77777777" w:rsidTr="0010606C">
        <w:tc>
          <w:tcPr>
            <w:tcW w:w="5488" w:type="dxa"/>
          </w:tcPr>
          <w:p w14:paraId="69DD4426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:13A::CAON//UNS</w:t>
            </w:r>
          </w:p>
        </w:tc>
        <w:tc>
          <w:tcPr>
            <w:tcW w:w="4762" w:type="dxa"/>
          </w:tcPr>
          <w:p w14:paraId="688C6003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56FDF6AE" w14:textId="77777777" w:rsidTr="0010606C">
        <w:tc>
          <w:tcPr>
            <w:tcW w:w="5488" w:type="dxa"/>
          </w:tcPr>
          <w:p w14:paraId="42DD0731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:22F::CAOP//CERT</w:t>
            </w:r>
          </w:p>
        </w:tc>
        <w:tc>
          <w:tcPr>
            <w:tcW w:w="4762" w:type="dxa"/>
          </w:tcPr>
          <w:p w14:paraId="3469B97E" w14:textId="077B87DA" w:rsidR="008A44AD" w:rsidRPr="00296C23" w:rsidRDefault="0036432F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Признак что в сообщении передается перечень лиц</w:t>
            </w:r>
          </w:p>
        </w:tc>
      </w:tr>
      <w:tr w:rsidR="008A44AD" w:rsidRPr="00296C23" w14:paraId="25A9F718" w14:textId="77777777" w:rsidTr="0010606C">
        <w:tc>
          <w:tcPr>
            <w:tcW w:w="5488" w:type="dxa"/>
          </w:tcPr>
          <w:p w14:paraId="67ED5E3B" w14:textId="284A4B21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:36B::QINS//UNIT/2400,</w:t>
            </w:r>
            <w:r w:rsidR="00FD67C5">
              <w:rPr>
                <w:lang w:val="en-US"/>
              </w:rPr>
              <w:t>25</w:t>
            </w:r>
          </w:p>
        </w:tc>
        <w:tc>
          <w:tcPr>
            <w:tcW w:w="4762" w:type="dxa"/>
          </w:tcPr>
          <w:p w14:paraId="1844E24A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0D40E418" w14:textId="77777777" w:rsidTr="0010606C">
        <w:tc>
          <w:tcPr>
            <w:tcW w:w="5488" w:type="dxa"/>
          </w:tcPr>
          <w:p w14:paraId="04790EC4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:16S:CAINST</w:t>
            </w:r>
          </w:p>
        </w:tc>
        <w:tc>
          <w:tcPr>
            <w:tcW w:w="4762" w:type="dxa"/>
          </w:tcPr>
          <w:p w14:paraId="33382DC6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0904BBD9" w14:textId="77777777" w:rsidTr="0010606C">
        <w:tc>
          <w:tcPr>
            <w:tcW w:w="5488" w:type="dxa"/>
          </w:tcPr>
          <w:p w14:paraId="0D7B140F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45BD44C9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A1B9279" w14:textId="6328F091" w:rsidR="008A44AD" w:rsidRPr="00296C23" w:rsidRDefault="008A44AD" w:rsidP="00EB3BCF">
      <w:pPr>
        <w:pStyle w:val="1"/>
        <w:ind w:left="0" w:firstLine="0"/>
        <w:rPr>
          <w:rFonts w:cs="Times New Roman"/>
          <w:sz w:val="24"/>
          <w:szCs w:val="24"/>
        </w:rPr>
      </w:pPr>
      <w:bookmarkStart w:id="64" w:name="_Toc445283862"/>
      <w:r w:rsidRPr="00296C23">
        <w:rPr>
          <w:rFonts w:cs="Times New Roman"/>
          <w:sz w:val="24"/>
          <w:szCs w:val="24"/>
        </w:rPr>
        <w:t>Сообщение МТ565. О волеизъявлении лица</w:t>
      </w:r>
      <w:ins w:id="65" w:author="Draft 2" w:date="2016-03-09T10:31:00Z">
        <w:r w:rsidR="00B5688B">
          <w:rPr>
            <w:rFonts w:cs="Times New Roman"/>
            <w:sz w:val="24"/>
            <w:szCs w:val="24"/>
          </w:rPr>
          <w:t xml:space="preserve"> </w:t>
        </w:r>
        <w:r w:rsidR="00B5688B">
          <w:rPr>
            <w:rFonts w:cs="Times New Roman"/>
            <w:sz w:val="24"/>
            <w:szCs w:val="24"/>
          </w:rPr>
          <w:t>(от номинального держателя)</w:t>
        </w:r>
      </w:ins>
      <w:bookmarkEnd w:id="64"/>
    </w:p>
    <w:p w14:paraId="492E2CAD" w14:textId="07933FAC" w:rsidR="008A44AD" w:rsidRPr="00296C23" w:rsidRDefault="008A44AD" w:rsidP="000866A5">
      <w:pPr>
        <w:numPr>
          <w:ilvl w:val="0"/>
          <w:numId w:val="1"/>
        </w:numPr>
        <w:ind w:left="0" w:firstLine="0"/>
      </w:pPr>
      <w:r w:rsidRPr="00296C23">
        <w:t xml:space="preserve">Легенда: </w:t>
      </w:r>
      <w:r w:rsidR="002A48F2" w:rsidRPr="00296C23">
        <w:t>Депонент высылает инструкцию ::SEME//02 с волеизъявлении лица. Ранее было направлено сообщение МТ565 (список лиц)</w:t>
      </w:r>
      <w:r w:rsidR="00A003A5" w:rsidRPr="00296C23">
        <w:t>, в ко</w:t>
      </w:r>
      <w:r w:rsidR="002A48F2" w:rsidRPr="00296C23">
        <w:t>т</w:t>
      </w:r>
      <w:r w:rsidR="00A003A5" w:rsidRPr="00296C23">
        <w:t>ор</w:t>
      </w:r>
      <w:r w:rsidR="002A48F2" w:rsidRPr="00296C23">
        <w:t>ом это лицо было указано. Поэтому в сообщении МТ565 обязательно должна быть ссылка на ранее отправленное МТ565</w:t>
      </w:r>
      <w:r w:rsidR="00A003A5" w:rsidRPr="00296C23">
        <w:t>,</w:t>
      </w:r>
      <w:r w:rsidR="002A48F2" w:rsidRPr="00296C23">
        <w:t xml:space="preserve"> и в блоке </w:t>
      </w:r>
      <w:r w:rsidR="002A48F2" w:rsidRPr="00296C23">
        <w:rPr>
          <w:lang w:val="en-US"/>
        </w:rPr>
        <w:t>BENODET</w:t>
      </w:r>
      <w:r w:rsidR="002A48F2" w:rsidRPr="00296C23">
        <w:t xml:space="preserve"> должна быть указан идентификатор </w:t>
      </w:r>
      <w:r w:rsidR="002A48F2" w:rsidRPr="00296C23">
        <w:rPr>
          <w:lang w:val="en-US"/>
        </w:rPr>
        <w:t>RHID</w:t>
      </w:r>
      <w:r w:rsidR="002A48F2" w:rsidRPr="00296C23">
        <w:t xml:space="preserve"> такой же</w:t>
      </w:r>
      <w:r w:rsidR="00A003A5" w:rsidRPr="00296C23">
        <w:t>,</w:t>
      </w:r>
      <w:r w:rsidR="002A48F2" w:rsidRPr="00296C23">
        <w:t xml:space="preserve"> как в предыдущем МТ565.</w:t>
      </w:r>
    </w:p>
    <w:p w14:paraId="0B74BEA5" w14:textId="77777777" w:rsidR="008A44AD" w:rsidRPr="00296C23" w:rsidRDefault="008A44AD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:rsidRPr="00296C23" w14:paraId="4C859E16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18C27298" w14:textId="77777777" w:rsidR="008A44AD" w:rsidRPr="00296C23" w:rsidRDefault="008A44AD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6B302F6" w14:textId="77777777" w:rsidR="008A44AD" w:rsidRPr="00296C23" w:rsidRDefault="008A44AD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8A44AD" w:rsidRPr="00296C23" w14:paraId="740556DF" w14:textId="77777777" w:rsidTr="0010606C">
        <w:tc>
          <w:tcPr>
            <w:tcW w:w="5488" w:type="dxa"/>
          </w:tcPr>
          <w:p w14:paraId="3D0EA29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:16R:GENL</w:t>
            </w:r>
          </w:p>
        </w:tc>
        <w:tc>
          <w:tcPr>
            <w:tcW w:w="4762" w:type="dxa"/>
          </w:tcPr>
          <w:p w14:paraId="758114B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1A029285" w14:textId="77777777" w:rsidTr="0010606C">
        <w:tc>
          <w:tcPr>
            <w:tcW w:w="5488" w:type="dxa"/>
          </w:tcPr>
          <w:p w14:paraId="0BE29C7B" w14:textId="50A86101" w:rsidR="008A44AD" w:rsidRPr="00296C23" w:rsidRDefault="00A003A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</w:t>
            </w:r>
            <w:r w:rsidR="008A44AD" w:rsidRPr="00296C23">
              <w:t>00</w:t>
            </w:r>
            <w:r w:rsidRPr="00296C23">
              <w:t>1</w:t>
            </w:r>
            <w:r w:rsidR="001703BB" w:rsidRPr="00296C23"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0F99CAB7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3F916A59" w14:textId="77777777" w:rsidTr="0010606C">
        <w:tc>
          <w:tcPr>
            <w:tcW w:w="5488" w:type="dxa"/>
          </w:tcPr>
          <w:p w14:paraId="6FBBA918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:20C::SEME//02</w:t>
            </w:r>
          </w:p>
        </w:tc>
        <w:tc>
          <w:tcPr>
            <w:tcW w:w="4762" w:type="dxa"/>
          </w:tcPr>
          <w:p w14:paraId="0D52E114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47744BB6" w14:textId="77777777" w:rsidTr="0010606C">
        <w:tc>
          <w:tcPr>
            <w:tcW w:w="5488" w:type="dxa"/>
          </w:tcPr>
          <w:p w14:paraId="48A9A702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:23G:NEWM</w:t>
            </w:r>
          </w:p>
        </w:tc>
        <w:tc>
          <w:tcPr>
            <w:tcW w:w="4762" w:type="dxa"/>
          </w:tcPr>
          <w:p w14:paraId="2F78C6ED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63B146AD" w14:textId="77777777" w:rsidTr="0010606C">
        <w:tc>
          <w:tcPr>
            <w:tcW w:w="5488" w:type="dxa"/>
          </w:tcPr>
          <w:p w14:paraId="5389683F" w14:textId="64F4C571" w:rsidR="008A44AD" w:rsidRPr="00296C23" w:rsidRDefault="008A44AD" w:rsidP="00296C23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:22F::CAEV//</w:t>
            </w:r>
            <w:r w:rsidR="00296C23" w:rsidRPr="00296C23">
              <w:rPr>
                <w:lang w:val="en-US"/>
              </w:rPr>
              <w:t>OM</w:t>
            </w:r>
            <w:r w:rsidR="00871E2F" w:rsidRPr="00296C23">
              <w:t>ET</w:t>
            </w:r>
          </w:p>
        </w:tc>
        <w:tc>
          <w:tcPr>
            <w:tcW w:w="4762" w:type="dxa"/>
          </w:tcPr>
          <w:p w14:paraId="59711EA3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66533238" w14:textId="77777777" w:rsidTr="0010606C">
        <w:tc>
          <w:tcPr>
            <w:tcW w:w="5488" w:type="dxa"/>
          </w:tcPr>
          <w:p w14:paraId="22F15788" w14:textId="0FFE6447" w:rsidR="008A44AD" w:rsidRPr="00296C23" w:rsidRDefault="008A44AD" w:rsidP="00A003A5">
            <w:pPr>
              <w:numPr>
                <w:ilvl w:val="0"/>
                <w:numId w:val="1"/>
              </w:numPr>
              <w:ind w:left="0" w:firstLine="0"/>
            </w:pPr>
            <w:r w:rsidRPr="00296C23">
              <w:t>:98C::PREP//201</w:t>
            </w:r>
            <w:r w:rsidR="00A003A5" w:rsidRPr="00296C23">
              <w:t>7</w:t>
            </w:r>
            <w:r w:rsidRPr="00296C23">
              <w:t>0</w:t>
            </w:r>
            <w:r w:rsidR="00A003A5" w:rsidRPr="00296C23">
              <w:t>312</w:t>
            </w:r>
            <w:r w:rsidRPr="00296C23">
              <w:t>140000</w:t>
            </w:r>
          </w:p>
        </w:tc>
        <w:tc>
          <w:tcPr>
            <w:tcW w:w="4762" w:type="dxa"/>
          </w:tcPr>
          <w:p w14:paraId="1FB7B97A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5ABA8370" w14:textId="77777777" w:rsidTr="0010606C">
        <w:tc>
          <w:tcPr>
            <w:tcW w:w="5488" w:type="dxa"/>
          </w:tcPr>
          <w:p w14:paraId="20BA7154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2B9A54F8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4E1ECF1A" w14:textId="77777777" w:rsidTr="0010606C">
        <w:tc>
          <w:tcPr>
            <w:tcW w:w="5488" w:type="dxa"/>
          </w:tcPr>
          <w:p w14:paraId="40513542" w14:textId="12430D6E" w:rsidR="008A44A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:13</w:t>
            </w:r>
            <w:r w:rsidRPr="00296C23">
              <w:rPr>
                <w:lang w:val="en-US"/>
              </w:rPr>
              <w:t>A</w:t>
            </w:r>
            <w:r w:rsidR="008A44AD" w:rsidRPr="00296C23">
              <w:t>::LINK//565</w:t>
            </w:r>
          </w:p>
        </w:tc>
        <w:tc>
          <w:tcPr>
            <w:tcW w:w="4762" w:type="dxa"/>
          </w:tcPr>
          <w:p w14:paraId="0674E917" w14:textId="0C727258" w:rsidR="008A44AD" w:rsidRPr="00296C23" w:rsidRDefault="002A48F2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Ссылка на ранее поданную инструкцию</w:t>
            </w:r>
          </w:p>
        </w:tc>
      </w:tr>
      <w:tr w:rsidR="008A44AD" w:rsidRPr="00296C23" w14:paraId="50CA7551" w14:textId="77777777" w:rsidTr="0010606C">
        <w:tc>
          <w:tcPr>
            <w:tcW w:w="5488" w:type="dxa"/>
          </w:tcPr>
          <w:p w14:paraId="0EFBF7AF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:20C::PREV//01</w:t>
            </w:r>
          </w:p>
        </w:tc>
        <w:tc>
          <w:tcPr>
            <w:tcW w:w="4762" w:type="dxa"/>
          </w:tcPr>
          <w:p w14:paraId="7359A2E1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443019BE" w14:textId="77777777" w:rsidTr="0010606C">
        <w:tc>
          <w:tcPr>
            <w:tcW w:w="5488" w:type="dxa"/>
          </w:tcPr>
          <w:p w14:paraId="02038DB4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5D5FEDBB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62449D1E" w14:textId="77777777" w:rsidTr="0010606C">
        <w:tc>
          <w:tcPr>
            <w:tcW w:w="5488" w:type="dxa"/>
          </w:tcPr>
          <w:p w14:paraId="045873B5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:16S:GENL</w:t>
            </w:r>
          </w:p>
        </w:tc>
        <w:tc>
          <w:tcPr>
            <w:tcW w:w="4762" w:type="dxa"/>
          </w:tcPr>
          <w:p w14:paraId="505B8686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33CDB3E5" w14:textId="77777777" w:rsidTr="0010606C">
        <w:tc>
          <w:tcPr>
            <w:tcW w:w="5488" w:type="dxa"/>
          </w:tcPr>
          <w:p w14:paraId="7D4C6AF3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:16R:USECU</w:t>
            </w:r>
          </w:p>
        </w:tc>
        <w:tc>
          <w:tcPr>
            <w:tcW w:w="4762" w:type="dxa"/>
          </w:tcPr>
          <w:p w14:paraId="77AFF16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1B041C91" w14:textId="77777777" w:rsidTr="0010606C">
        <w:tc>
          <w:tcPr>
            <w:tcW w:w="5488" w:type="dxa"/>
          </w:tcPr>
          <w:p w14:paraId="757B352D" w14:textId="3E671B5D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 xml:space="preserve">:35B:ISIN 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12B3E926" w14:textId="77777777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035E207C" w14:textId="77777777" w:rsidTr="0010606C">
        <w:tc>
          <w:tcPr>
            <w:tcW w:w="5488" w:type="dxa"/>
          </w:tcPr>
          <w:p w14:paraId="07C89E47" w14:textId="2F23549C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/XX/CORP/NADC/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366CB4BA" w14:textId="77777777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1EC1AEF7" w14:textId="77777777" w:rsidTr="0010606C">
        <w:tc>
          <w:tcPr>
            <w:tcW w:w="5488" w:type="dxa"/>
          </w:tcPr>
          <w:p w14:paraId="4D10F183" w14:textId="1B617C5E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/RU/</w:t>
            </w:r>
            <w:r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4762" w:type="dxa"/>
          </w:tcPr>
          <w:p w14:paraId="1E0E1ED6" w14:textId="77777777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21C8FDD6" w14:textId="77777777" w:rsidTr="0010606C">
        <w:tc>
          <w:tcPr>
            <w:tcW w:w="5488" w:type="dxa"/>
          </w:tcPr>
          <w:p w14:paraId="07620E8E" w14:textId="6D0DC74A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lastRenderedPageBreak/>
              <w:t>'</w:t>
            </w:r>
            <w:r w:rsidRPr="00296C23">
              <w:rPr>
                <w:lang w:val="en-US"/>
              </w:rPr>
              <w:t>pai</w:t>
            </w:r>
            <w:r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4762" w:type="dxa"/>
          </w:tcPr>
          <w:p w14:paraId="57D50260" w14:textId="77777777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25FFC870" w14:textId="77777777" w:rsidTr="0010606C">
        <w:tc>
          <w:tcPr>
            <w:tcW w:w="5488" w:type="dxa"/>
          </w:tcPr>
          <w:p w14:paraId="36BEAFDE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:16R:ACCTINFO</w:t>
            </w:r>
          </w:p>
        </w:tc>
        <w:tc>
          <w:tcPr>
            <w:tcW w:w="4762" w:type="dxa"/>
          </w:tcPr>
          <w:p w14:paraId="4C6DA92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6EAE1ECA" w14:textId="77777777" w:rsidTr="0010606C">
        <w:tc>
          <w:tcPr>
            <w:tcW w:w="5488" w:type="dxa"/>
          </w:tcPr>
          <w:p w14:paraId="60B94727" w14:textId="1B5EE4DE" w:rsidR="008A44AD" w:rsidRPr="00296C23" w:rsidRDefault="0098187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:97A::SAFE//</w:t>
            </w:r>
            <w:r w:rsidRPr="00296C23">
              <w:rPr>
                <w:lang w:val="en-US"/>
              </w:rPr>
              <w:t>ML</w:t>
            </w:r>
            <w:r w:rsidR="008A44AD" w:rsidRPr="00296C23">
              <w:t>1111111111</w:t>
            </w:r>
          </w:p>
        </w:tc>
        <w:tc>
          <w:tcPr>
            <w:tcW w:w="4762" w:type="dxa"/>
          </w:tcPr>
          <w:p w14:paraId="3EEB9489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306C3511" w14:textId="77777777" w:rsidTr="0010606C">
        <w:tc>
          <w:tcPr>
            <w:tcW w:w="5488" w:type="dxa"/>
          </w:tcPr>
          <w:p w14:paraId="28E00F1D" w14:textId="240DF2FB" w:rsidR="008A44AD" w:rsidRPr="00296C23" w:rsidRDefault="00BF57EE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:94F::SAFE//CUST/IRVTGB2XGPY</w:t>
            </w:r>
          </w:p>
        </w:tc>
        <w:tc>
          <w:tcPr>
            <w:tcW w:w="4762" w:type="dxa"/>
          </w:tcPr>
          <w:p w14:paraId="36B09C62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19AFFDCC" w14:textId="77777777" w:rsidTr="0010606C">
        <w:tc>
          <w:tcPr>
            <w:tcW w:w="5488" w:type="dxa"/>
          </w:tcPr>
          <w:p w14:paraId="423CA25F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:16S:ACCTINFO</w:t>
            </w:r>
          </w:p>
        </w:tc>
        <w:tc>
          <w:tcPr>
            <w:tcW w:w="4762" w:type="dxa"/>
          </w:tcPr>
          <w:p w14:paraId="2B2DDE25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3A1D4F82" w14:textId="77777777" w:rsidTr="0010606C">
        <w:tc>
          <w:tcPr>
            <w:tcW w:w="5488" w:type="dxa"/>
          </w:tcPr>
          <w:p w14:paraId="0FA8321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:16S:USECU</w:t>
            </w:r>
          </w:p>
        </w:tc>
        <w:tc>
          <w:tcPr>
            <w:tcW w:w="4762" w:type="dxa"/>
          </w:tcPr>
          <w:p w14:paraId="42971C16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68FF8679" w14:textId="77777777" w:rsidTr="0010606C">
        <w:tc>
          <w:tcPr>
            <w:tcW w:w="5488" w:type="dxa"/>
          </w:tcPr>
          <w:p w14:paraId="11800E10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:16R:BENODET</w:t>
            </w:r>
          </w:p>
        </w:tc>
        <w:tc>
          <w:tcPr>
            <w:tcW w:w="4762" w:type="dxa"/>
          </w:tcPr>
          <w:p w14:paraId="78A83B80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71993B25" w14:textId="77777777" w:rsidTr="0010606C">
        <w:tc>
          <w:tcPr>
            <w:tcW w:w="5488" w:type="dxa"/>
          </w:tcPr>
          <w:p w14:paraId="2DD6BC3B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:95V::OWND//</w:t>
            </w:r>
          </w:p>
        </w:tc>
        <w:tc>
          <w:tcPr>
            <w:tcW w:w="4762" w:type="dxa"/>
          </w:tcPr>
          <w:p w14:paraId="21FFE8F8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38BB0197" w14:textId="77777777" w:rsidTr="0010606C">
        <w:tc>
          <w:tcPr>
            <w:tcW w:w="5488" w:type="dxa"/>
          </w:tcPr>
          <w:p w14:paraId="1E7EFE78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/NAME/'Ivanov Ivan Ivanovic</w:t>
            </w:r>
          </w:p>
        </w:tc>
        <w:tc>
          <w:tcPr>
            <w:tcW w:w="4762" w:type="dxa"/>
          </w:tcPr>
          <w:p w14:paraId="08F4F72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13C22EBA" w14:textId="77777777" w:rsidTr="0010606C">
        <w:tc>
          <w:tcPr>
            <w:tcW w:w="5488" w:type="dxa"/>
          </w:tcPr>
          <w:p w14:paraId="2D8E3C21" w14:textId="77777777" w:rsidR="00B3701A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/ADDR/'g. Orel, yl. Stroit</w:t>
            </w:r>
          </w:p>
          <w:p w14:paraId="7938D6F1" w14:textId="44A5810D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elei d, 5, kv. 789</w:t>
            </w:r>
          </w:p>
        </w:tc>
        <w:tc>
          <w:tcPr>
            <w:tcW w:w="4762" w:type="dxa"/>
          </w:tcPr>
          <w:p w14:paraId="149ADAA2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4E5FBFBB" w14:textId="77777777" w:rsidTr="0010606C">
        <w:tc>
          <w:tcPr>
            <w:tcW w:w="5488" w:type="dxa"/>
          </w:tcPr>
          <w:p w14:paraId="1B87600D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/CTRY/RU</w:t>
            </w:r>
          </w:p>
        </w:tc>
        <w:tc>
          <w:tcPr>
            <w:tcW w:w="4762" w:type="dxa"/>
          </w:tcPr>
          <w:p w14:paraId="337C9B54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3809A164" w14:textId="77777777" w:rsidTr="0010606C">
        <w:tc>
          <w:tcPr>
            <w:tcW w:w="5488" w:type="dxa"/>
          </w:tcPr>
          <w:p w14:paraId="4A4B3715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:95S::ALTE//CCPT/RU/4444 444444</w:t>
            </w:r>
          </w:p>
        </w:tc>
        <w:tc>
          <w:tcPr>
            <w:tcW w:w="4762" w:type="dxa"/>
          </w:tcPr>
          <w:p w14:paraId="428D0BC7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B5688B" w14:paraId="745568E7" w14:textId="77777777" w:rsidTr="0010606C">
        <w:tc>
          <w:tcPr>
            <w:tcW w:w="5488" w:type="dxa"/>
          </w:tcPr>
          <w:p w14:paraId="648159D5" w14:textId="7F17EB32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:95S::ALTE//ACCB/RU/</w:t>
            </w:r>
            <w:r w:rsidR="0098187D" w:rsidRPr="00296C23">
              <w:rPr>
                <w:lang w:val="en-US"/>
              </w:rPr>
              <w:t>MX</w:t>
            </w:r>
            <w:r w:rsidRPr="00296C23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51603EC8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91784" w:rsidRPr="00B5688B" w14:paraId="64CA9450" w14:textId="77777777" w:rsidTr="0010606C">
        <w:tc>
          <w:tcPr>
            <w:tcW w:w="5488" w:type="dxa"/>
          </w:tcPr>
          <w:p w14:paraId="053C59B3" w14:textId="5A093031" w:rsidR="00991784" w:rsidRPr="00296C23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7749C9AB" w14:textId="77777777" w:rsidR="00991784" w:rsidRPr="00296C23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7FF3AA5B" w14:textId="77777777" w:rsidTr="0010606C">
        <w:tc>
          <w:tcPr>
            <w:tcW w:w="5488" w:type="dxa"/>
          </w:tcPr>
          <w:p w14:paraId="0BA6557D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072A61B9" w14:textId="7C8B33D3" w:rsidR="008A44AD" w:rsidRPr="00296C23" w:rsidRDefault="002A48F2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 xml:space="preserve">Идентификатор </w:t>
            </w:r>
            <w:r w:rsidRPr="00296C23">
              <w:rPr>
                <w:lang w:val="en-US"/>
              </w:rPr>
              <w:t>RHID</w:t>
            </w:r>
            <w:r w:rsidRPr="00296C23">
              <w:t xml:space="preserve"> , должен быть равен </w:t>
            </w:r>
            <w:r w:rsidRPr="00296C23">
              <w:rPr>
                <w:lang w:val="en-US"/>
              </w:rPr>
              <w:t>RHID</w:t>
            </w:r>
            <w:r w:rsidRPr="00296C23">
              <w:t xml:space="preserve"> в предыдущем МТ565 для владельца указанного в блоке </w:t>
            </w:r>
            <w:r w:rsidRPr="00296C23">
              <w:rPr>
                <w:lang w:val="en-US"/>
              </w:rPr>
              <w:t>BENODET</w:t>
            </w:r>
          </w:p>
        </w:tc>
      </w:tr>
      <w:tr w:rsidR="008A44AD" w:rsidRPr="00296C23" w14:paraId="5F6EF5B6" w14:textId="77777777" w:rsidTr="0010606C">
        <w:tc>
          <w:tcPr>
            <w:tcW w:w="5488" w:type="dxa"/>
          </w:tcPr>
          <w:p w14:paraId="41DB4F15" w14:textId="44A35BCB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:36B::OWND//UNIT/500,</w:t>
            </w:r>
            <w:r w:rsidR="00296C23" w:rsidRPr="00296C23">
              <w:rPr>
                <w:lang w:val="en-US"/>
              </w:rPr>
              <w:t>25</w:t>
            </w:r>
          </w:p>
        </w:tc>
        <w:tc>
          <w:tcPr>
            <w:tcW w:w="4762" w:type="dxa"/>
          </w:tcPr>
          <w:p w14:paraId="1575B35F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1AC36319" w14:textId="77777777" w:rsidTr="0010606C">
        <w:tc>
          <w:tcPr>
            <w:tcW w:w="5488" w:type="dxa"/>
          </w:tcPr>
          <w:p w14:paraId="3ED53BC8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:16S:BENODET</w:t>
            </w:r>
          </w:p>
        </w:tc>
        <w:tc>
          <w:tcPr>
            <w:tcW w:w="4762" w:type="dxa"/>
          </w:tcPr>
          <w:p w14:paraId="15633A61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6766F453" w14:textId="77777777" w:rsidTr="0010606C">
        <w:tc>
          <w:tcPr>
            <w:tcW w:w="5488" w:type="dxa"/>
          </w:tcPr>
          <w:p w14:paraId="54BD70FA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:16R:CAINST</w:t>
            </w:r>
          </w:p>
        </w:tc>
        <w:tc>
          <w:tcPr>
            <w:tcW w:w="4762" w:type="dxa"/>
          </w:tcPr>
          <w:p w14:paraId="02A3F7D2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7B6C0A7F" w14:textId="77777777" w:rsidTr="0010606C">
        <w:tc>
          <w:tcPr>
            <w:tcW w:w="5488" w:type="dxa"/>
          </w:tcPr>
          <w:p w14:paraId="73B80777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:13A::CAON//UNS</w:t>
            </w:r>
          </w:p>
        </w:tc>
        <w:tc>
          <w:tcPr>
            <w:tcW w:w="4762" w:type="dxa"/>
          </w:tcPr>
          <w:p w14:paraId="760365F9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5E568DA9" w14:textId="77777777" w:rsidTr="0010606C">
        <w:tc>
          <w:tcPr>
            <w:tcW w:w="5488" w:type="dxa"/>
          </w:tcPr>
          <w:p w14:paraId="7ADBB2E1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:22F::CAOP//SPLI</w:t>
            </w:r>
          </w:p>
        </w:tc>
        <w:tc>
          <w:tcPr>
            <w:tcW w:w="4762" w:type="dxa"/>
          </w:tcPr>
          <w:p w14:paraId="596A4E9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296C23" w14:paraId="11697E75" w14:textId="77777777" w:rsidTr="0010606C">
        <w:tc>
          <w:tcPr>
            <w:tcW w:w="5488" w:type="dxa"/>
          </w:tcPr>
          <w:p w14:paraId="3985882D" w14:textId="4A05429A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:36B::QINS//UNIT/500,</w:t>
            </w:r>
            <w:r w:rsidR="00296C23" w:rsidRPr="00296C23">
              <w:rPr>
                <w:lang w:val="en-US"/>
              </w:rPr>
              <w:t>25</w:t>
            </w:r>
          </w:p>
        </w:tc>
        <w:tc>
          <w:tcPr>
            <w:tcW w:w="4762" w:type="dxa"/>
          </w:tcPr>
          <w:p w14:paraId="52C602E2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B5688B" w14:paraId="6AAC0F2B" w14:textId="77777777" w:rsidTr="00A003A5">
        <w:trPr>
          <w:trHeight w:val="157"/>
        </w:trPr>
        <w:tc>
          <w:tcPr>
            <w:tcW w:w="5488" w:type="dxa"/>
          </w:tcPr>
          <w:p w14:paraId="172506A1" w14:textId="46D8EF34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:70E::INST//ISLB/1.1/TYPE/ORDN/RSLT/CONY/QVTG/500</w:t>
            </w:r>
            <w:r w:rsidR="00296C23" w:rsidRPr="00296C23">
              <w:rPr>
                <w:lang w:val="en-US"/>
              </w:rPr>
              <w:t>,25</w:t>
            </w:r>
          </w:p>
        </w:tc>
        <w:tc>
          <w:tcPr>
            <w:tcW w:w="4762" w:type="dxa"/>
          </w:tcPr>
          <w:p w14:paraId="027C03D7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17E3CAE0" w14:textId="77777777" w:rsidTr="0010606C">
        <w:tc>
          <w:tcPr>
            <w:tcW w:w="5488" w:type="dxa"/>
          </w:tcPr>
          <w:p w14:paraId="65CECA13" w14:textId="35D22E49" w:rsidR="008A44AD" w:rsidRPr="00296C23" w:rsidRDefault="00A003A5" w:rsidP="00296C23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:70E::INST//ISLB/</w:t>
            </w:r>
            <w:r w:rsidR="00296C23" w:rsidRPr="00296C23">
              <w:rPr>
                <w:lang w:val="en-US"/>
              </w:rPr>
              <w:t>2</w:t>
            </w:r>
            <w:r w:rsidR="008A44AD" w:rsidRPr="00296C23">
              <w:rPr>
                <w:lang w:val="en-US"/>
              </w:rPr>
              <w:t>.</w:t>
            </w:r>
            <w:r w:rsidR="00296C23" w:rsidRPr="00296C23">
              <w:rPr>
                <w:lang w:val="en-US"/>
              </w:rPr>
              <w:t>1</w:t>
            </w:r>
            <w:r w:rsidR="008A44AD" w:rsidRPr="00296C23">
              <w:rPr>
                <w:lang w:val="en-US"/>
              </w:rPr>
              <w:t>/TYPE/ORDN/RSLT/CONN/QVTG/500</w:t>
            </w:r>
            <w:r w:rsidR="00296C23" w:rsidRPr="00296C23">
              <w:rPr>
                <w:lang w:val="en-US"/>
              </w:rPr>
              <w:t>,25</w:t>
            </w:r>
          </w:p>
        </w:tc>
        <w:tc>
          <w:tcPr>
            <w:tcW w:w="4762" w:type="dxa"/>
          </w:tcPr>
          <w:p w14:paraId="492B297F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B5688B" w14:paraId="24A1B907" w14:textId="77777777" w:rsidTr="0010606C">
        <w:tc>
          <w:tcPr>
            <w:tcW w:w="5488" w:type="dxa"/>
          </w:tcPr>
          <w:p w14:paraId="18EAAFC5" w14:textId="7B1E9A3B" w:rsidR="008A44AD" w:rsidRPr="00296C23" w:rsidRDefault="00296C23" w:rsidP="00296C23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:70E::INST//ISLB/3.1/TYPE/ORDN/RSLT/CONY/QVTG/500,25</w:t>
            </w:r>
          </w:p>
        </w:tc>
        <w:tc>
          <w:tcPr>
            <w:tcW w:w="4762" w:type="dxa"/>
          </w:tcPr>
          <w:p w14:paraId="7E65DB79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A003A5" w:rsidRPr="00B5688B" w14:paraId="088B2A15" w14:textId="77777777" w:rsidTr="0010606C">
        <w:tc>
          <w:tcPr>
            <w:tcW w:w="5488" w:type="dxa"/>
          </w:tcPr>
          <w:p w14:paraId="53F5A7EC" w14:textId="58F3AC0F" w:rsidR="00A003A5" w:rsidRPr="00296C23" w:rsidRDefault="00296C23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:70E::INST//ISLB/4.1/TYPE/ORDN/RSLT/CONY/QVTG/500,25</w:t>
            </w:r>
          </w:p>
        </w:tc>
        <w:tc>
          <w:tcPr>
            <w:tcW w:w="4762" w:type="dxa"/>
          </w:tcPr>
          <w:p w14:paraId="1237FA54" w14:textId="77777777" w:rsidR="00A003A5" w:rsidRPr="00296C23" w:rsidRDefault="00A003A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296C23" w14:paraId="2AD59ED8" w14:textId="77777777" w:rsidTr="0010606C">
        <w:tc>
          <w:tcPr>
            <w:tcW w:w="5488" w:type="dxa"/>
          </w:tcPr>
          <w:p w14:paraId="6B4415FC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:16S:CAINST</w:t>
            </w:r>
          </w:p>
        </w:tc>
        <w:tc>
          <w:tcPr>
            <w:tcW w:w="4762" w:type="dxa"/>
          </w:tcPr>
          <w:p w14:paraId="2E0C5996" w14:textId="77777777" w:rsidR="008A44AD" w:rsidRPr="00296C2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1197E0AB" w14:textId="77777777" w:rsidR="00B5688B" w:rsidRDefault="00B5688B" w:rsidP="00B5688B">
      <w:pPr>
        <w:pStyle w:val="1"/>
        <w:numPr>
          <w:ilvl w:val="0"/>
          <w:numId w:val="2"/>
        </w:numPr>
        <w:rPr>
          <w:ins w:id="66" w:author="Draft 2" w:date="2016-03-09T10:32:00Z"/>
        </w:rPr>
      </w:pPr>
      <w:bookmarkStart w:id="67" w:name="_Toc445282171"/>
      <w:bookmarkStart w:id="68" w:name="_Toc445283863"/>
      <w:ins w:id="69" w:author="Draft 2" w:date="2016-03-09T10:32:00Z">
        <w:r>
          <w:t>О волеизъявлении лица – Владельца счета в НРД или номинального держателя.</w:t>
        </w:r>
        <w:bookmarkEnd w:id="67"/>
        <w:bookmarkEnd w:id="68"/>
      </w:ins>
    </w:p>
    <w:p w14:paraId="0A92A7FD" w14:textId="77777777" w:rsidR="00B5688B" w:rsidRDefault="00B5688B" w:rsidP="00B5688B">
      <w:pPr>
        <w:numPr>
          <w:ilvl w:val="0"/>
          <w:numId w:val="1"/>
        </w:numPr>
        <w:ind w:left="0" w:firstLine="567"/>
        <w:rPr>
          <w:ins w:id="70" w:author="Draft 2" w:date="2016-03-09T10:32:00Z"/>
        </w:rPr>
      </w:pPr>
      <w:ins w:id="71" w:author="Draft 2" w:date="2016-03-09T10:32:00Z">
        <w:r>
          <w:t>Легенда:</w:t>
        </w:r>
      </w:ins>
    </w:p>
    <w:p w14:paraId="37433A4D" w14:textId="77777777" w:rsidR="00B5688B" w:rsidRDefault="00B5688B" w:rsidP="00B5688B">
      <w:pPr>
        <w:numPr>
          <w:ilvl w:val="0"/>
          <w:numId w:val="1"/>
        </w:numPr>
        <w:ind w:left="0" w:firstLine="567"/>
        <w:rPr>
          <w:ins w:id="72" w:author="Draft 2" w:date="2016-03-09T10:32:00Z"/>
        </w:rPr>
      </w:pPr>
      <w:ins w:id="73" w:author="Draft 2" w:date="2016-03-09T10:32:00Z">
        <w:r>
          <w:t>Владелец счета в НРД или доверительный управляющий высылает инструкцию ::SEME//02 о волеизъявлении лица.</w:t>
        </w:r>
      </w:ins>
    </w:p>
    <w:p w14:paraId="292067F4" w14:textId="77777777" w:rsidR="00B5688B" w:rsidRPr="007B326A" w:rsidRDefault="00B5688B" w:rsidP="00B5688B">
      <w:pPr>
        <w:numPr>
          <w:ilvl w:val="0"/>
          <w:numId w:val="1"/>
        </w:numPr>
        <w:ind w:left="0" w:firstLine="567"/>
        <w:rPr>
          <w:ins w:id="74" w:author="Draft 2" w:date="2016-03-09T10:32:00Z"/>
        </w:rPr>
      </w:pPr>
      <w:ins w:id="75" w:author="Draft 2" w:date="2016-03-09T10:32:00Z">
        <w:r>
          <w:t>Примечание: Сообщения МТ565 поступающие от Владельца счета в НРД или Доверительного управляющего, заполняются стандартным образом, за исключением того, что блок BENODET и поле :94а::SAFE – не заполняются.</w:t>
        </w:r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5688B" w:rsidRPr="00296C23" w14:paraId="5F388A95" w14:textId="77777777" w:rsidTr="00A6077E">
        <w:trPr>
          <w:ins w:id="76" w:author="Draft 2" w:date="2016-03-09T10:32:00Z"/>
        </w:trPr>
        <w:tc>
          <w:tcPr>
            <w:tcW w:w="5488" w:type="dxa"/>
            <w:shd w:val="clear" w:color="auto" w:fill="F2F2F2" w:themeFill="background1" w:themeFillShade="F2"/>
          </w:tcPr>
          <w:p w14:paraId="193111EF" w14:textId="77777777" w:rsidR="00B5688B" w:rsidRPr="00296C23" w:rsidRDefault="00B5688B" w:rsidP="00A6077E">
            <w:pPr>
              <w:pStyle w:val="a3"/>
              <w:ind w:left="0"/>
              <w:rPr>
                <w:ins w:id="77" w:author="Draft 2" w:date="2016-03-09T10:32:00Z"/>
                <w:rFonts w:cs="Times New Roman"/>
              </w:rPr>
            </w:pPr>
            <w:ins w:id="78" w:author="Draft 2" w:date="2016-03-09T10:32:00Z">
              <w:r w:rsidRPr="00296C23">
                <w:rPr>
                  <w:rFonts w:cs="Times New Roman"/>
                </w:rPr>
                <w:t>Пример сообщения</w:t>
              </w:r>
            </w:ins>
          </w:p>
        </w:tc>
        <w:tc>
          <w:tcPr>
            <w:tcW w:w="4762" w:type="dxa"/>
            <w:shd w:val="clear" w:color="auto" w:fill="F2F2F2" w:themeFill="background1" w:themeFillShade="F2"/>
          </w:tcPr>
          <w:p w14:paraId="0A89B02E" w14:textId="77777777" w:rsidR="00B5688B" w:rsidRPr="00296C23" w:rsidRDefault="00B5688B" w:rsidP="00A6077E">
            <w:pPr>
              <w:pStyle w:val="a3"/>
              <w:ind w:left="0"/>
              <w:rPr>
                <w:ins w:id="79" w:author="Draft 2" w:date="2016-03-09T10:32:00Z"/>
                <w:rFonts w:cs="Times New Roman"/>
              </w:rPr>
            </w:pPr>
            <w:ins w:id="80" w:author="Draft 2" w:date="2016-03-09T10:32:00Z">
              <w:r w:rsidRPr="00296C23">
                <w:rPr>
                  <w:rFonts w:cs="Times New Roman"/>
                </w:rPr>
                <w:t>Комментарии</w:t>
              </w:r>
            </w:ins>
          </w:p>
        </w:tc>
      </w:tr>
      <w:tr w:rsidR="00B5688B" w:rsidRPr="00296C23" w14:paraId="45C76B07" w14:textId="77777777" w:rsidTr="00A6077E">
        <w:trPr>
          <w:ins w:id="81" w:author="Draft 2" w:date="2016-03-09T10:32:00Z"/>
        </w:trPr>
        <w:tc>
          <w:tcPr>
            <w:tcW w:w="5488" w:type="dxa"/>
          </w:tcPr>
          <w:p w14:paraId="172966F9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82" w:author="Draft 2" w:date="2016-03-09T10:32:00Z"/>
              </w:rPr>
            </w:pPr>
            <w:ins w:id="83" w:author="Draft 2" w:date="2016-03-09T10:32:00Z">
              <w:r w:rsidRPr="00296C23">
                <w:t>:16R:GENL</w:t>
              </w:r>
            </w:ins>
          </w:p>
        </w:tc>
        <w:tc>
          <w:tcPr>
            <w:tcW w:w="4762" w:type="dxa"/>
          </w:tcPr>
          <w:p w14:paraId="2A602710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84" w:author="Draft 2" w:date="2016-03-09T10:32:00Z"/>
              </w:rPr>
            </w:pPr>
          </w:p>
        </w:tc>
      </w:tr>
      <w:tr w:rsidR="00B5688B" w:rsidRPr="00296C23" w14:paraId="4A8759E0" w14:textId="77777777" w:rsidTr="00A6077E">
        <w:trPr>
          <w:ins w:id="85" w:author="Draft 2" w:date="2016-03-09T10:32:00Z"/>
        </w:trPr>
        <w:tc>
          <w:tcPr>
            <w:tcW w:w="5488" w:type="dxa"/>
          </w:tcPr>
          <w:p w14:paraId="0E61B9B2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86" w:author="Draft 2" w:date="2016-03-09T10:32:00Z"/>
              </w:rPr>
            </w:pPr>
            <w:ins w:id="87" w:author="Draft 2" w:date="2016-03-09T10:32:00Z">
              <w:r w:rsidRPr="00296C23">
                <w:t>:20C::CORP//000001</w:t>
              </w:r>
              <w:r w:rsidRPr="00296C23">
                <w:rPr>
                  <w:lang w:val="en-US"/>
                </w:rPr>
                <w:t>X1</w:t>
              </w:r>
            </w:ins>
          </w:p>
        </w:tc>
        <w:tc>
          <w:tcPr>
            <w:tcW w:w="4762" w:type="dxa"/>
          </w:tcPr>
          <w:p w14:paraId="561DA672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88" w:author="Draft 2" w:date="2016-03-09T10:32:00Z"/>
              </w:rPr>
            </w:pPr>
          </w:p>
        </w:tc>
      </w:tr>
      <w:tr w:rsidR="00B5688B" w:rsidRPr="00296C23" w14:paraId="671EE353" w14:textId="77777777" w:rsidTr="00A6077E">
        <w:trPr>
          <w:ins w:id="89" w:author="Draft 2" w:date="2016-03-09T10:32:00Z"/>
        </w:trPr>
        <w:tc>
          <w:tcPr>
            <w:tcW w:w="5488" w:type="dxa"/>
          </w:tcPr>
          <w:p w14:paraId="458FC6E2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90" w:author="Draft 2" w:date="2016-03-09T10:32:00Z"/>
              </w:rPr>
            </w:pPr>
            <w:ins w:id="91" w:author="Draft 2" w:date="2016-03-09T10:32:00Z">
              <w:r w:rsidRPr="00296C23">
                <w:t>:20C::SEME//02</w:t>
              </w:r>
            </w:ins>
          </w:p>
        </w:tc>
        <w:tc>
          <w:tcPr>
            <w:tcW w:w="4762" w:type="dxa"/>
          </w:tcPr>
          <w:p w14:paraId="37CDA425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92" w:author="Draft 2" w:date="2016-03-09T10:32:00Z"/>
              </w:rPr>
            </w:pPr>
          </w:p>
        </w:tc>
      </w:tr>
      <w:tr w:rsidR="00B5688B" w:rsidRPr="00296C23" w14:paraId="1C888E99" w14:textId="77777777" w:rsidTr="00A6077E">
        <w:trPr>
          <w:ins w:id="93" w:author="Draft 2" w:date="2016-03-09T10:32:00Z"/>
        </w:trPr>
        <w:tc>
          <w:tcPr>
            <w:tcW w:w="5488" w:type="dxa"/>
          </w:tcPr>
          <w:p w14:paraId="2703D6B9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94" w:author="Draft 2" w:date="2016-03-09T10:32:00Z"/>
              </w:rPr>
            </w:pPr>
            <w:ins w:id="95" w:author="Draft 2" w:date="2016-03-09T10:32:00Z">
              <w:r w:rsidRPr="00296C23">
                <w:t>:23G:NEWM</w:t>
              </w:r>
            </w:ins>
          </w:p>
        </w:tc>
        <w:tc>
          <w:tcPr>
            <w:tcW w:w="4762" w:type="dxa"/>
          </w:tcPr>
          <w:p w14:paraId="59513C71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96" w:author="Draft 2" w:date="2016-03-09T10:32:00Z"/>
              </w:rPr>
            </w:pPr>
          </w:p>
        </w:tc>
      </w:tr>
      <w:tr w:rsidR="00B5688B" w:rsidRPr="00296C23" w14:paraId="6C0BF305" w14:textId="77777777" w:rsidTr="00A6077E">
        <w:trPr>
          <w:ins w:id="97" w:author="Draft 2" w:date="2016-03-09T10:32:00Z"/>
        </w:trPr>
        <w:tc>
          <w:tcPr>
            <w:tcW w:w="5488" w:type="dxa"/>
          </w:tcPr>
          <w:p w14:paraId="3DD34B5D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98" w:author="Draft 2" w:date="2016-03-09T10:32:00Z"/>
              </w:rPr>
            </w:pPr>
            <w:ins w:id="99" w:author="Draft 2" w:date="2016-03-09T10:32:00Z">
              <w:r w:rsidRPr="00296C23">
                <w:t>:22F::CAEV//</w:t>
              </w:r>
              <w:r w:rsidRPr="00296C23">
                <w:rPr>
                  <w:lang w:val="en-US"/>
                </w:rPr>
                <w:t>OM</w:t>
              </w:r>
              <w:r w:rsidRPr="00296C23">
                <w:t>ET</w:t>
              </w:r>
            </w:ins>
          </w:p>
        </w:tc>
        <w:tc>
          <w:tcPr>
            <w:tcW w:w="4762" w:type="dxa"/>
          </w:tcPr>
          <w:p w14:paraId="6DFF0912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00" w:author="Draft 2" w:date="2016-03-09T10:32:00Z"/>
              </w:rPr>
            </w:pPr>
          </w:p>
        </w:tc>
      </w:tr>
      <w:tr w:rsidR="00B5688B" w:rsidRPr="00296C23" w14:paraId="15CAA569" w14:textId="77777777" w:rsidTr="00A6077E">
        <w:trPr>
          <w:ins w:id="101" w:author="Draft 2" w:date="2016-03-09T10:32:00Z"/>
        </w:trPr>
        <w:tc>
          <w:tcPr>
            <w:tcW w:w="5488" w:type="dxa"/>
          </w:tcPr>
          <w:p w14:paraId="2176EDD8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02" w:author="Draft 2" w:date="2016-03-09T10:32:00Z"/>
              </w:rPr>
            </w:pPr>
            <w:ins w:id="103" w:author="Draft 2" w:date="2016-03-09T10:32:00Z">
              <w:r w:rsidRPr="00296C23">
                <w:t>:98C::PREP//20170312140000</w:t>
              </w:r>
            </w:ins>
          </w:p>
        </w:tc>
        <w:tc>
          <w:tcPr>
            <w:tcW w:w="4762" w:type="dxa"/>
          </w:tcPr>
          <w:p w14:paraId="6A8F4804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04" w:author="Draft 2" w:date="2016-03-09T10:32:00Z"/>
              </w:rPr>
            </w:pPr>
          </w:p>
        </w:tc>
      </w:tr>
      <w:tr w:rsidR="00B5688B" w:rsidRPr="00296C23" w14:paraId="4C842770" w14:textId="77777777" w:rsidTr="00A6077E">
        <w:trPr>
          <w:ins w:id="105" w:author="Draft 2" w:date="2016-03-09T10:32:00Z"/>
        </w:trPr>
        <w:tc>
          <w:tcPr>
            <w:tcW w:w="5488" w:type="dxa"/>
          </w:tcPr>
          <w:p w14:paraId="1A386C76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06" w:author="Draft 2" w:date="2016-03-09T10:32:00Z"/>
              </w:rPr>
            </w:pPr>
            <w:ins w:id="107" w:author="Draft 2" w:date="2016-03-09T10:32:00Z">
              <w:r w:rsidRPr="00296C23">
                <w:lastRenderedPageBreak/>
                <w:t>:16R:LINK</w:t>
              </w:r>
            </w:ins>
          </w:p>
        </w:tc>
        <w:tc>
          <w:tcPr>
            <w:tcW w:w="4762" w:type="dxa"/>
          </w:tcPr>
          <w:p w14:paraId="01A5B101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08" w:author="Draft 2" w:date="2016-03-09T10:32:00Z"/>
              </w:rPr>
            </w:pPr>
          </w:p>
        </w:tc>
      </w:tr>
      <w:tr w:rsidR="00B5688B" w:rsidRPr="00296C23" w14:paraId="466943A2" w14:textId="77777777" w:rsidTr="00A6077E">
        <w:trPr>
          <w:ins w:id="109" w:author="Draft 2" w:date="2016-03-09T10:32:00Z"/>
        </w:trPr>
        <w:tc>
          <w:tcPr>
            <w:tcW w:w="5488" w:type="dxa"/>
          </w:tcPr>
          <w:p w14:paraId="04E9D6BF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10" w:author="Draft 2" w:date="2016-03-09T10:32:00Z"/>
              </w:rPr>
            </w:pPr>
            <w:ins w:id="111" w:author="Draft 2" w:date="2016-03-09T10:32:00Z">
              <w:r w:rsidRPr="00296C23">
                <w:t>:13</w:t>
              </w:r>
              <w:r w:rsidRPr="00296C23">
                <w:rPr>
                  <w:lang w:val="en-US"/>
                </w:rPr>
                <w:t>A</w:t>
              </w:r>
              <w:r w:rsidRPr="00296C23">
                <w:t>::LINK//565</w:t>
              </w:r>
            </w:ins>
          </w:p>
        </w:tc>
        <w:tc>
          <w:tcPr>
            <w:tcW w:w="4762" w:type="dxa"/>
          </w:tcPr>
          <w:p w14:paraId="19E02146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12" w:author="Draft 2" w:date="2016-03-09T10:32:00Z"/>
              </w:rPr>
            </w:pPr>
            <w:ins w:id="113" w:author="Draft 2" w:date="2016-03-09T10:32:00Z">
              <w:r w:rsidRPr="00296C23">
                <w:t>Ссылка на ранее поданную инструкцию</w:t>
              </w:r>
            </w:ins>
          </w:p>
        </w:tc>
      </w:tr>
      <w:tr w:rsidR="00B5688B" w:rsidRPr="00296C23" w14:paraId="54C33BEF" w14:textId="77777777" w:rsidTr="00A6077E">
        <w:trPr>
          <w:ins w:id="114" w:author="Draft 2" w:date="2016-03-09T10:32:00Z"/>
        </w:trPr>
        <w:tc>
          <w:tcPr>
            <w:tcW w:w="5488" w:type="dxa"/>
          </w:tcPr>
          <w:p w14:paraId="4F548973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15" w:author="Draft 2" w:date="2016-03-09T10:32:00Z"/>
              </w:rPr>
            </w:pPr>
            <w:ins w:id="116" w:author="Draft 2" w:date="2016-03-09T10:32:00Z">
              <w:r w:rsidRPr="00296C23">
                <w:t>:20C::PREV//01</w:t>
              </w:r>
            </w:ins>
          </w:p>
        </w:tc>
        <w:tc>
          <w:tcPr>
            <w:tcW w:w="4762" w:type="dxa"/>
          </w:tcPr>
          <w:p w14:paraId="7929D452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17" w:author="Draft 2" w:date="2016-03-09T10:32:00Z"/>
              </w:rPr>
            </w:pPr>
          </w:p>
        </w:tc>
      </w:tr>
      <w:tr w:rsidR="00B5688B" w:rsidRPr="00296C23" w14:paraId="286EB0B2" w14:textId="77777777" w:rsidTr="00A6077E">
        <w:trPr>
          <w:ins w:id="118" w:author="Draft 2" w:date="2016-03-09T10:32:00Z"/>
        </w:trPr>
        <w:tc>
          <w:tcPr>
            <w:tcW w:w="5488" w:type="dxa"/>
          </w:tcPr>
          <w:p w14:paraId="60DF1A1C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19" w:author="Draft 2" w:date="2016-03-09T10:32:00Z"/>
              </w:rPr>
            </w:pPr>
            <w:ins w:id="120" w:author="Draft 2" w:date="2016-03-09T10:32:00Z">
              <w:r w:rsidRPr="00296C23">
                <w:t>:16S:LINK</w:t>
              </w:r>
            </w:ins>
          </w:p>
        </w:tc>
        <w:tc>
          <w:tcPr>
            <w:tcW w:w="4762" w:type="dxa"/>
          </w:tcPr>
          <w:p w14:paraId="69F99FA7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21" w:author="Draft 2" w:date="2016-03-09T10:32:00Z"/>
              </w:rPr>
            </w:pPr>
          </w:p>
        </w:tc>
      </w:tr>
      <w:tr w:rsidR="00B5688B" w:rsidRPr="00296C23" w14:paraId="30B120D4" w14:textId="77777777" w:rsidTr="00A6077E">
        <w:trPr>
          <w:ins w:id="122" w:author="Draft 2" w:date="2016-03-09T10:32:00Z"/>
        </w:trPr>
        <w:tc>
          <w:tcPr>
            <w:tcW w:w="5488" w:type="dxa"/>
          </w:tcPr>
          <w:p w14:paraId="397D6D23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23" w:author="Draft 2" w:date="2016-03-09T10:32:00Z"/>
              </w:rPr>
            </w:pPr>
            <w:ins w:id="124" w:author="Draft 2" w:date="2016-03-09T10:32:00Z">
              <w:r w:rsidRPr="00296C23">
                <w:t>:16S:GENL</w:t>
              </w:r>
            </w:ins>
          </w:p>
        </w:tc>
        <w:tc>
          <w:tcPr>
            <w:tcW w:w="4762" w:type="dxa"/>
          </w:tcPr>
          <w:p w14:paraId="1BD0B4B4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25" w:author="Draft 2" w:date="2016-03-09T10:32:00Z"/>
              </w:rPr>
            </w:pPr>
          </w:p>
        </w:tc>
      </w:tr>
      <w:tr w:rsidR="00B5688B" w:rsidRPr="00296C23" w14:paraId="2C48BB20" w14:textId="77777777" w:rsidTr="00A6077E">
        <w:trPr>
          <w:ins w:id="126" w:author="Draft 2" w:date="2016-03-09T10:32:00Z"/>
        </w:trPr>
        <w:tc>
          <w:tcPr>
            <w:tcW w:w="5488" w:type="dxa"/>
          </w:tcPr>
          <w:p w14:paraId="16452AC7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27" w:author="Draft 2" w:date="2016-03-09T10:32:00Z"/>
              </w:rPr>
            </w:pPr>
            <w:ins w:id="128" w:author="Draft 2" w:date="2016-03-09T10:32:00Z">
              <w:r w:rsidRPr="00296C23">
                <w:t>:16R:USECU</w:t>
              </w:r>
            </w:ins>
          </w:p>
        </w:tc>
        <w:tc>
          <w:tcPr>
            <w:tcW w:w="4762" w:type="dxa"/>
          </w:tcPr>
          <w:p w14:paraId="7686CBE3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29" w:author="Draft 2" w:date="2016-03-09T10:32:00Z"/>
              </w:rPr>
            </w:pPr>
          </w:p>
        </w:tc>
      </w:tr>
      <w:tr w:rsidR="00B5688B" w:rsidRPr="00296C23" w14:paraId="4CB258B7" w14:textId="77777777" w:rsidTr="00A6077E">
        <w:trPr>
          <w:ins w:id="130" w:author="Draft 2" w:date="2016-03-09T10:32:00Z"/>
        </w:trPr>
        <w:tc>
          <w:tcPr>
            <w:tcW w:w="5488" w:type="dxa"/>
          </w:tcPr>
          <w:p w14:paraId="7D3F979C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31" w:author="Draft 2" w:date="2016-03-09T10:32:00Z"/>
              </w:rPr>
            </w:pPr>
            <w:ins w:id="132" w:author="Draft 2" w:date="2016-03-09T10:32:00Z">
              <w:r w:rsidRPr="00296C23">
                <w:t xml:space="preserve">:35B:ISIN </w:t>
              </w:r>
              <w:r w:rsidRPr="00296C23">
                <w:rPr>
                  <w:iCs w:val="0"/>
                  <w:snapToGrid/>
                  <w:highlight w:val="white"/>
                </w:rPr>
                <w:t>RU000A0NNNNN</w:t>
              </w:r>
            </w:ins>
          </w:p>
        </w:tc>
        <w:tc>
          <w:tcPr>
            <w:tcW w:w="4762" w:type="dxa"/>
          </w:tcPr>
          <w:p w14:paraId="0BA82579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33" w:author="Draft 2" w:date="2016-03-09T10:32:00Z"/>
              </w:rPr>
            </w:pPr>
          </w:p>
        </w:tc>
      </w:tr>
      <w:tr w:rsidR="00B5688B" w:rsidRPr="00296C23" w14:paraId="02E8C552" w14:textId="77777777" w:rsidTr="00A6077E">
        <w:trPr>
          <w:ins w:id="134" w:author="Draft 2" w:date="2016-03-09T10:32:00Z"/>
        </w:trPr>
        <w:tc>
          <w:tcPr>
            <w:tcW w:w="5488" w:type="dxa"/>
          </w:tcPr>
          <w:p w14:paraId="71024270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35" w:author="Draft 2" w:date="2016-03-09T10:32:00Z"/>
              </w:rPr>
            </w:pPr>
            <w:ins w:id="136" w:author="Draft 2" w:date="2016-03-09T10:32:00Z">
              <w:r w:rsidRPr="00296C23">
                <w:t>/XX/CORP/NADC/</w:t>
              </w:r>
              <w:r w:rsidRPr="00296C23">
                <w:rPr>
                  <w:iCs w:val="0"/>
                  <w:snapToGrid/>
                  <w:highlight w:val="white"/>
                </w:rPr>
                <w:t>RU000A0NNNNN</w:t>
              </w:r>
            </w:ins>
          </w:p>
        </w:tc>
        <w:tc>
          <w:tcPr>
            <w:tcW w:w="4762" w:type="dxa"/>
          </w:tcPr>
          <w:p w14:paraId="7EBBBA58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37" w:author="Draft 2" w:date="2016-03-09T10:32:00Z"/>
              </w:rPr>
            </w:pPr>
          </w:p>
        </w:tc>
      </w:tr>
      <w:tr w:rsidR="00B5688B" w:rsidRPr="00296C23" w14:paraId="4F7B0FDE" w14:textId="77777777" w:rsidTr="00A6077E">
        <w:trPr>
          <w:ins w:id="138" w:author="Draft 2" w:date="2016-03-09T10:32:00Z"/>
        </w:trPr>
        <w:tc>
          <w:tcPr>
            <w:tcW w:w="5488" w:type="dxa"/>
          </w:tcPr>
          <w:p w14:paraId="36E69E4D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39" w:author="Draft 2" w:date="2016-03-09T10:32:00Z"/>
              </w:rPr>
            </w:pPr>
            <w:ins w:id="140" w:author="Draft 2" w:date="2016-03-09T10:32:00Z">
              <w:r w:rsidRPr="00296C23">
                <w:t>/RU/</w:t>
              </w:r>
              <w:r w:rsidRPr="00296C23">
                <w:rPr>
                  <w:iCs w:val="0"/>
                  <w:snapToGrid/>
                  <w:highlight w:val="white"/>
                </w:rPr>
                <w:t>0363-75409054</w:t>
              </w:r>
            </w:ins>
          </w:p>
        </w:tc>
        <w:tc>
          <w:tcPr>
            <w:tcW w:w="4762" w:type="dxa"/>
          </w:tcPr>
          <w:p w14:paraId="4853BCB4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41" w:author="Draft 2" w:date="2016-03-09T10:32:00Z"/>
              </w:rPr>
            </w:pPr>
          </w:p>
        </w:tc>
      </w:tr>
      <w:tr w:rsidR="00B5688B" w:rsidRPr="00296C23" w14:paraId="717FB62F" w14:textId="77777777" w:rsidTr="00A6077E">
        <w:trPr>
          <w:ins w:id="142" w:author="Draft 2" w:date="2016-03-09T10:32:00Z"/>
        </w:trPr>
        <w:tc>
          <w:tcPr>
            <w:tcW w:w="5488" w:type="dxa"/>
          </w:tcPr>
          <w:p w14:paraId="3F1CA69E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43" w:author="Draft 2" w:date="2016-03-09T10:32:00Z"/>
              </w:rPr>
            </w:pPr>
            <w:ins w:id="144" w:author="Draft 2" w:date="2016-03-09T10:32:00Z">
              <w:r w:rsidRPr="00296C23">
                <w:t>'</w:t>
              </w:r>
              <w:r w:rsidRPr="00296C23">
                <w:rPr>
                  <w:lang w:val="en-US"/>
                </w:rPr>
                <w:t>pai</w:t>
              </w:r>
              <w:r w:rsidRPr="00296C23">
                <w:t xml:space="preserve"> </w:t>
              </w:r>
              <w:r w:rsidRPr="00296C23">
                <w:rPr>
                  <w:lang w:val="en-US"/>
                </w:rPr>
                <w:t>OPIF ak Monolit</w:t>
              </w:r>
            </w:ins>
          </w:p>
        </w:tc>
        <w:tc>
          <w:tcPr>
            <w:tcW w:w="4762" w:type="dxa"/>
          </w:tcPr>
          <w:p w14:paraId="4930D59D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45" w:author="Draft 2" w:date="2016-03-09T10:32:00Z"/>
              </w:rPr>
            </w:pPr>
          </w:p>
        </w:tc>
      </w:tr>
      <w:tr w:rsidR="00B5688B" w:rsidRPr="00296C23" w14:paraId="26422558" w14:textId="77777777" w:rsidTr="00A6077E">
        <w:trPr>
          <w:ins w:id="146" w:author="Draft 2" w:date="2016-03-09T10:32:00Z"/>
        </w:trPr>
        <w:tc>
          <w:tcPr>
            <w:tcW w:w="5488" w:type="dxa"/>
          </w:tcPr>
          <w:p w14:paraId="4B7D1439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47" w:author="Draft 2" w:date="2016-03-09T10:32:00Z"/>
              </w:rPr>
            </w:pPr>
            <w:ins w:id="148" w:author="Draft 2" w:date="2016-03-09T10:32:00Z">
              <w:r w:rsidRPr="00296C23">
                <w:t>:16R:ACCTINFO</w:t>
              </w:r>
            </w:ins>
          </w:p>
        </w:tc>
        <w:tc>
          <w:tcPr>
            <w:tcW w:w="4762" w:type="dxa"/>
          </w:tcPr>
          <w:p w14:paraId="187D9ECF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49" w:author="Draft 2" w:date="2016-03-09T10:32:00Z"/>
              </w:rPr>
            </w:pPr>
          </w:p>
        </w:tc>
      </w:tr>
      <w:tr w:rsidR="00B5688B" w:rsidRPr="00296C23" w14:paraId="478DDF06" w14:textId="77777777" w:rsidTr="00A6077E">
        <w:trPr>
          <w:ins w:id="150" w:author="Draft 2" w:date="2016-03-09T10:32:00Z"/>
        </w:trPr>
        <w:tc>
          <w:tcPr>
            <w:tcW w:w="5488" w:type="dxa"/>
          </w:tcPr>
          <w:p w14:paraId="529F7902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51" w:author="Draft 2" w:date="2016-03-09T10:32:00Z"/>
              </w:rPr>
            </w:pPr>
            <w:ins w:id="152" w:author="Draft 2" w:date="2016-03-09T10:32:00Z">
              <w:r w:rsidRPr="00296C23">
                <w:t>:97A::SAFE//</w:t>
              </w:r>
              <w:r w:rsidRPr="00296C23">
                <w:rPr>
                  <w:lang w:val="en-US"/>
                </w:rPr>
                <w:t>ML</w:t>
              </w:r>
              <w:r w:rsidRPr="00296C23">
                <w:t>1111111111</w:t>
              </w:r>
            </w:ins>
          </w:p>
        </w:tc>
        <w:tc>
          <w:tcPr>
            <w:tcW w:w="4762" w:type="dxa"/>
          </w:tcPr>
          <w:p w14:paraId="4AF22BF9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53" w:author="Draft 2" w:date="2016-03-09T10:32:00Z"/>
              </w:rPr>
            </w:pPr>
          </w:p>
        </w:tc>
      </w:tr>
      <w:tr w:rsidR="00B5688B" w:rsidRPr="00296C23" w14:paraId="6E371D75" w14:textId="77777777" w:rsidTr="00A6077E">
        <w:trPr>
          <w:ins w:id="154" w:author="Draft 2" w:date="2016-03-09T10:32:00Z"/>
        </w:trPr>
        <w:tc>
          <w:tcPr>
            <w:tcW w:w="5488" w:type="dxa"/>
          </w:tcPr>
          <w:p w14:paraId="08C732C2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55" w:author="Draft 2" w:date="2016-03-09T10:32:00Z"/>
              </w:rPr>
            </w:pPr>
            <w:ins w:id="156" w:author="Draft 2" w:date="2016-03-09T10:32:00Z">
              <w:r w:rsidRPr="00296C23">
                <w:t>:16S:ACCTINFO</w:t>
              </w:r>
            </w:ins>
          </w:p>
        </w:tc>
        <w:tc>
          <w:tcPr>
            <w:tcW w:w="4762" w:type="dxa"/>
          </w:tcPr>
          <w:p w14:paraId="5CF2EB3B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57" w:author="Draft 2" w:date="2016-03-09T10:32:00Z"/>
              </w:rPr>
            </w:pPr>
          </w:p>
        </w:tc>
      </w:tr>
      <w:tr w:rsidR="00B5688B" w:rsidRPr="00296C23" w14:paraId="782060A7" w14:textId="77777777" w:rsidTr="00A6077E">
        <w:trPr>
          <w:ins w:id="158" w:author="Draft 2" w:date="2016-03-09T10:32:00Z"/>
        </w:trPr>
        <w:tc>
          <w:tcPr>
            <w:tcW w:w="5488" w:type="dxa"/>
          </w:tcPr>
          <w:p w14:paraId="53720857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59" w:author="Draft 2" w:date="2016-03-09T10:32:00Z"/>
              </w:rPr>
            </w:pPr>
            <w:ins w:id="160" w:author="Draft 2" w:date="2016-03-09T10:32:00Z">
              <w:r w:rsidRPr="00296C23">
                <w:t>:16S:USECU</w:t>
              </w:r>
            </w:ins>
          </w:p>
        </w:tc>
        <w:tc>
          <w:tcPr>
            <w:tcW w:w="4762" w:type="dxa"/>
          </w:tcPr>
          <w:p w14:paraId="58B6CE97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61" w:author="Draft 2" w:date="2016-03-09T10:32:00Z"/>
              </w:rPr>
            </w:pPr>
          </w:p>
        </w:tc>
      </w:tr>
      <w:tr w:rsidR="00B5688B" w:rsidRPr="00296C23" w14:paraId="109FD2F3" w14:textId="77777777" w:rsidTr="00A6077E">
        <w:trPr>
          <w:ins w:id="162" w:author="Draft 2" w:date="2016-03-09T10:32:00Z"/>
        </w:trPr>
        <w:tc>
          <w:tcPr>
            <w:tcW w:w="5488" w:type="dxa"/>
          </w:tcPr>
          <w:p w14:paraId="72AB490B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63" w:author="Draft 2" w:date="2016-03-09T10:32:00Z"/>
                <w:lang w:val="en-US"/>
              </w:rPr>
            </w:pPr>
            <w:ins w:id="164" w:author="Draft 2" w:date="2016-03-09T10:32:00Z">
              <w:r w:rsidRPr="00296C23">
                <w:t>:16R:CAINST</w:t>
              </w:r>
            </w:ins>
          </w:p>
        </w:tc>
        <w:tc>
          <w:tcPr>
            <w:tcW w:w="4762" w:type="dxa"/>
          </w:tcPr>
          <w:p w14:paraId="301E2C8C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65" w:author="Draft 2" w:date="2016-03-09T10:32:00Z"/>
                <w:lang w:val="en-US"/>
              </w:rPr>
            </w:pPr>
          </w:p>
        </w:tc>
      </w:tr>
      <w:tr w:rsidR="00B5688B" w:rsidRPr="00296C23" w14:paraId="4ED28D2E" w14:textId="77777777" w:rsidTr="00A6077E">
        <w:trPr>
          <w:ins w:id="166" w:author="Draft 2" w:date="2016-03-09T10:32:00Z"/>
        </w:trPr>
        <w:tc>
          <w:tcPr>
            <w:tcW w:w="5488" w:type="dxa"/>
          </w:tcPr>
          <w:p w14:paraId="5E6C70D1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67" w:author="Draft 2" w:date="2016-03-09T10:32:00Z"/>
                <w:lang w:val="en-US"/>
              </w:rPr>
            </w:pPr>
            <w:ins w:id="168" w:author="Draft 2" w:date="2016-03-09T10:32:00Z">
              <w:r w:rsidRPr="00296C23">
                <w:t>:13A::CAON//UNS</w:t>
              </w:r>
            </w:ins>
          </w:p>
        </w:tc>
        <w:tc>
          <w:tcPr>
            <w:tcW w:w="4762" w:type="dxa"/>
          </w:tcPr>
          <w:p w14:paraId="0130F924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69" w:author="Draft 2" w:date="2016-03-09T10:32:00Z"/>
                <w:lang w:val="en-US"/>
              </w:rPr>
            </w:pPr>
          </w:p>
        </w:tc>
      </w:tr>
      <w:tr w:rsidR="00B5688B" w:rsidRPr="00296C23" w14:paraId="24252AA6" w14:textId="77777777" w:rsidTr="00A6077E">
        <w:trPr>
          <w:ins w:id="170" w:author="Draft 2" w:date="2016-03-09T10:32:00Z"/>
        </w:trPr>
        <w:tc>
          <w:tcPr>
            <w:tcW w:w="5488" w:type="dxa"/>
          </w:tcPr>
          <w:p w14:paraId="7E7EF2E7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71" w:author="Draft 2" w:date="2016-03-09T10:32:00Z"/>
              </w:rPr>
            </w:pPr>
            <w:ins w:id="172" w:author="Draft 2" w:date="2016-03-09T10:32:00Z">
              <w:r w:rsidRPr="00296C23">
                <w:t>:22F::CAOP//SPLI</w:t>
              </w:r>
            </w:ins>
          </w:p>
        </w:tc>
        <w:tc>
          <w:tcPr>
            <w:tcW w:w="4762" w:type="dxa"/>
          </w:tcPr>
          <w:p w14:paraId="67398160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73" w:author="Draft 2" w:date="2016-03-09T10:32:00Z"/>
              </w:rPr>
            </w:pPr>
          </w:p>
        </w:tc>
      </w:tr>
      <w:tr w:rsidR="00B5688B" w:rsidRPr="00296C23" w14:paraId="36318200" w14:textId="77777777" w:rsidTr="00A6077E">
        <w:trPr>
          <w:ins w:id="174" w:author="Draft 2" w:date="2016-03-09T10:32:00Z"/>
        </w:trPr>
        <w:tc>
          <w:tcPr>
            <w:tcW w:w="5488" w:type="dxa"/>
          </w:tcPr>
          <w:p w14:paraId="40E1F5ED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75" w:author="Draft 2" w:date="2016-03-09T10:32:00Z"/>
              </w:rPr>
            </w:pPr>
            <w:ins w:id="176" w:author="Draft 2" w:date="2016-03-09T10:32:00Z">
              <w:r w:rsidRPr="00296C23">
                <w:t>:36B::QINS//UNIT/500,</w:t>
              </w:r>
              <w:r w:rsidRPr="00296C23">
                <w:rPr>
                  <w:lang w:val="en-US"/>
                </w:rPr>
                <w:t>25</w:t>
              </w:r>
            </w:ins>
          </w:p>
        </w:tc>
        <w:tc>
          <w:tcPr>
            <w:tcW w:w="4762" w:type="dxa"/>
          </w:tcPr>
          <w:p w14:paraId="37A453D9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77" w:author="Draft 2" w:date="2016-03-09T10:32:00Z"/>
              </w:rPr>
            </w:pPr>
          </w:p>
        </w:tc>
      </w:tr>
      <w:tr w:rsidR="00B5688B" w:rsidRPr="00B5688B" w14:paraId="30BBDE06" w14:textId="77777777" w:rsidTr="00A6077E">
        <w:trPr>
          <w:trHeight w:val="157"/>
          <w:ins w:id="178" w:author="Draft 2" w:date="2016-03-09T10:32:00Z"/>
        </w:trPr>
        <w:tc>
          <w:tcPr>
            <w:tcW w:w="5488" w:type="dxa"/>
          </w:tcPr>
          <w:p w14:paraId="24550F7F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79" w:author="Draft 2" w:date="2016-03-09T10:32:00Z"/>
                <w:lang w:val="en-US"/>
              </w:rPr>
            </w:pPr>
            <w:ins w:id="180" w:author="Draft 2" w:date="2016-03-09T10:32:00Z">
              <w:r w:rsidRPr="00296C23">
                <w:rPr>
                  <w:lang w:val="en-US"/>
                </w:rPr>
                <w:t>:70E::INST//ISLB/1.1/TYPE/ORDN/RSLT/CONY/QVTG/500,25</w:t>
              </w:r>
            </w:ins>
          </w:p>
        </w:tc>
        <w:tc>
          <w:tcPr>
            <w:tcW w:w="4762" w:type="dxa"/>
          </w:tcPr>
          <w:p w14:paraId="6E403847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81" w:author="Draft 2" w:date="2016-03-09T10:32:00Z"/>
                <w:lang w:val="en-US"/>
              </w:rPr>
            </w:pPr>
          </w:p>
        </w:tc>
      </w:tr>
      <w:tr w:rsidR="00B5688B" w:rsidRPr="00B5688B" w14:paraId="14EE785E" w14:textId="77777777" w:rsidTr="00A6077E">
        <w:trPr>
          <w:ins w:id="182" w:author="Draft 2" w:date="2016-03-09T10:32:00Z"/>
        </w:trPr>
        <w:tc>
          <w:tcPr>
            <w:tcW w:w="5488" w:type="dxa"/>
          </w:tcPr>
          <w:p w14:paraId="32416B1D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83" w:author="Draft 2" w:date="2016-03-09T10:32:00Z"/>
                <w:lang w:val="en-US"/>
              </w:rPr>
            </w:pPr>
            <w:ins w:id="184" w:author="Draft 2" w:date="2016-03-09T10:32:00Z">
              <w:r w:rsidRPr="00296C23">
                <w:rPr>
                  <w:lang w:val="en-US"/>
                </w:rPr>
                <w:t>:70E::INST//ISLB/2.1/TYPE/ORDN/RSLT/CONN/QVTG/500,25</w:t>
              </w:r>
            </w:ins>
          </w:p>
        </w:tc>
        <w:tc>
          <w:tcPr>
            <w:tcW w:w="4762" w:type="dxa"/>
          </w:tcPr>
          <w:p w14:paraId="12B716B2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85" w:author="Draft 2" w:date="2016-03-09T10:32:00Z"/>
                <w:lang w:val="en-US"/>
              </w:rPr>
            </w:pPr>
          </w:p>
        </w:tc>
      </w:tr>
      <w:tr w:rsidR="00B5688B" w:rsidRPr="00B5688B" w14:paraId="4262D946" w14:textId="77777777" w:rsidTr="00A6077E">
        <w:trPr>
          <w:ins w:id="186" w:author="Draft 2" w:date="2016-03-09T10:32:00Z"/>
        </w:trPr>
        <w:tc>
          <w:tcPr>
            <w:tcW w:w="5488" w:type="dxa"/>
          </w:tcPr>
          <w:p w14:paraId="1B8C6F7D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87" w:author="Draft 2" w:date="2016-03-09T10:32:00Z"/>
                <w:lang w:val="en-US"/>
              </w:rPr>
            </w:pPr>
            <w:ins w:id="188" w:author="Draft 2" w:date="2016-03-09T10:32:00Z">
              <w:r w:rsidRPr="00296C23">
                <w:rPr>
                  <w:lang w:val="en-US"/>
                </w:rPr>
                <w:t>:70E::INST//ISLB/3.1/TYPE/ORDN/RSLT/CONY/QVTG/500,25</w:t>
              </w:r>
            </w:ins>
          </w:p>
        </w:tc>
        <w:tc>
          <w:tcPr>
            <w:tcW w:w="4762" w:type="dxa"/>
          </w:tcPr>
          <w:p w14:paraId="759DD0DE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89" w:author="Draft 2" w:date="2016-03-09T10:32:00Z"/>
                <w:lang w:val="en-US"/>
              </w:rPr>
            </w:pPr>
          </w:p>
        </w:tc>
      </w:tr>
      <w:tr w:rsidR="00B5688B" w:rsidRPr="00B5688B" w14:paraId="42AA2FD2" w14:textId="77777777" w:rsidTr="00A6077E">
        <w:trPr>
          <w:ins w:id="190" w:author="Draft 2" w:date="2016-03-09T10:32:00Z"/>
        </w:trPr>
        <w:tc>
          <w:tcPr>
            <w:tcW w:w="5488" w:type="dxa"/>
          </w:tcPr>
          <w:p w14:paraId="6536193C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91" w:author="Draft 2" w:date="2016-03-09T10:32:00Z"/>
                <w:lang w:val="en-US"/>
              </w:rPr>
            </w:pPr>
            <w:ins w:id="192" w:author="Draft 2" w:date="2016-03-09T10:32:00Z">
              <w:r w:rsidRPr="00296C23">
                <w:rPr>
                  <w:lang w:val="en-US"/>
                </w:rPr>
                <w:t>:70E::INST//ISLB/4.1/TYPE/ORDN/RSLT/CONY/QVTG/500,25</w:t>
              </w:r>
            </w:ins>
          </w:p>
        </w:tc>
        <w:tc>
          <w:tcPr>
            <w:tcW w:w="4762" w:type="dxa"/>
          </w:tcPr>
          <w:p w14:paraId="67730596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93" w:author="Draft 2" w:date="2016-03-09T10:32:00Z"/>
                <w:lang w:val="en-US"/>
              </w:rPr>
            </w:pPr>
          </w:p>
        </w:tc>
      </w:tr>
      <w:tr w:rsidR="00B5688B" w:rsidRPr="00296C23" w14:paraId="1F753AA6" w14:textId="77777777" w:rsidTr="00A6077E">
        <w:trPr>
          <w:ins w:id="194" w:author="Draft 2" w:date="2016-03-09T10:32:00Z"/>
        </w:trPr>
        <w:tc>
          <w:tcPr>
            <w:tcW w:w="5488" w:type="dxa"/>
          </w:tcPr>
          <w:p w14:paraId="15F96D73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95" w:author="Draft 2" w:date="2016-03-09T10:32:00Z"/>
                <w:lang w:val="en-US"/>
              </w:rPr>
            </w:pPr>
            <w:ins w:id="196" w:author="Draft 2" w:date="2016-03-09T10:32:00Z">
              <w:r w:rsidRPr="00296C23">
                <w:t>:16S:CAINST</w:t>
              </w:r>
            </w:ins>
          </w:p>
        </w:tc>
        <w:tc>
          <w:tcPr>
            <w:tcW w:w="4762" w:type="dxa"/>
          </w:tcPr>
          <w:p w14:paraId="1CE8864F" w14:textId="77777777" w:rsidR="00B5688B" w:rsidRPr="00296C23" w:rsidRDefault="00B5688B" w:rsidP="00A6077E">
            <w:pPr>
              <w:numPr>
                <w:ilvl w:val="0"/>
                <w:numId w:val="1"/>
              </w:numPr>
              <w:ind w:left="0" w:firstLine="0"/>
              <w:rPr>
                <w:ins w:id="197" w:author="Draft 2" w:date="2016-03-09T10:32:00Z"/>
                <w:lang w:val="en-US"/>
              </w:rPr>
            </w:pPr>
          </w:p>
        </w:tc>
      </w:tr>
    </w:tbl>
    <w:p w14:paraId="5B8FD441" w14:textId="5A2CBB03" w:rsidR="008A44AD" w:rsidRPr="00B5688B" w:rsidDel="00B5688B" w:rsidRDefault="008A44AD" w:rsidP="00B5688B">
      <w:pPr>
        <w:pStyle w:val="1"/>
        <w:numPr>
          <w:ilvl w:val="0"/>
          <w:numId w:val="0"/>
        </w:numPr>
        <w:ind w:left="360"/>
        <w:rPr>
          <w:del w:id="198" w:author="Draft 2" w:date="2016-03-09T10:32:00Z"/>
        </w:rPr>
      </w:pPr>
    </w:p>
    <w:p w14:paraId="30747F19" w14:textId="0F3CF49D" w:rsidR="00D05605" w:rsidRPr="00296C23" w:rsidRDefault="008A44AD" w:rsidP="00EB3BCF">
      <w:pPr>
        <w:pStyle w:val="1"/>
        <w:ind w:left="0" w:firstLine="0"/>
        <w:rPr>
          <w:rFonts w:cs="Times New Roman"/>
          <w:sz w:val="24"/>
          <w:szCs w:val="24"/>
        </w:rPr>
      </w:pPr>
      <w:bookmarkStart w:id="199" w:name="_Toc445283864"/>
      <w:r w:rsidRPr="00296C23">
        <w:rPr>
          <w:rFonts w:cs="Times New Roman"/>
          <w:sz w:val="24"/>
          <w:szCs w:val="24"/>
        </w:rPr>
        <w:t xml:space="preserve">Сообщение МТ565. </w:t>
      </w:r>
      <w:r w:rsidR="00D05605" w:rsidRPr="00296C23">
        <w:rPr>
          <w:rFonts w:cs="Times New Roman"/>
          <w:sz w:val="24"/>
          <w:szCs w:val="24"/>
        </w:rPr>
        <w:t>Исключение из списка</w:t>
      </w:r>
      <w:ins w:id="200" w:author="Draft 2" w:date="2016-03-09T10:31:00Z">
        <w:r w:rsidR="00B5688B">
          <w:rPr>
            <w:rFonts w:cs="Times New Roman"/>
            <w:sz w:val="24"/>
            <w:szCs w:val="24"/>
          </w:rPr>
          <w:t xml:space="preserve"> </w:t>
        </w:r>
        <w:r w:rsidR="00B5688B">
          <w:rPr>
            <w:rFonts w:cs="Times New Roman"/>
            <w:sz w:val="24"/>
            <w:szCs w:val="24"/>
          </w:rPr>
          <w:t>(от номинального держателя)</w:t>
        </w:r>
      </w:ins>
      <w:bookmarkEnd w:id="199"/>
    </w:p>
    <w:p w14:paraId="26E19A0F" w14:textId="04ABDACE" w:rsidR="008A44AD" w:rsidRPr="00296C23" w:rsidRDefault="008A44AD" w:rsidP="000866A5">
      <w:pPr>
        <w:ind w:left="0" w:firstLine="0"/>
      </w:pPr>
      <w:r w:rsidRPr="00296C23">
        <w:rPr>
          <w:rStyle w:val="a8"/>
        </w:rPr>
        <w:t>Легенда</w:t>
      </w:r>
      <w:r w:rsidRPr="00296C23">
        <w:t xml:space="preserve">: </w:t>
      </w:r>
    </w:p>
    <w:p w14:paraId="0D200CEE" w14:textId="269AD5AB" w:rsidR="00991784" w:rsidRPr="00296C23" w:rsidRDefault="00991784" w:rsidP="000866A5">
      <w:pPr>
        <w:numPr>
          <w:ilvl w:val="0"/>
          <w:numId w:val="1"/>
        </w:numPr>
        <w:ind w:left="0" w:firstLine="0"/>
      </w:pPr>
      <w:r w:rsidRPr="00296C23">
        <w:t xml:space="preserve">Проводится собрание </w:t>
      </w:r>
      <w:r w:rsidR="00187259" w:rsidRPr="00296C23">
        <w:t>акционеров</w:t>
      </w:r>
      <w:r w:rsidRPr="00296C23">
        <w:t xml:space="preserve">, КД </w:t>
      </w:r>
      <w:r w:rsidR="00296C23" w:rsidRPr="00296C23">
        <w:rPr>
          <w:lang w:val="en-US"/>
        </w:rPr>
        <w:t>OM</w:t>
      </w:r>
      <w:r w:rsidR="00871E2F" w:rsidRPr="00296C23">
        <w:t>ET</w:t>
      </w:r>
      <w:r w:rsidRPr="00296C23">
        <w:t>, референс 000100. В период сбора инструкций депонент присылает сообщение об исключении лица из списка (ранее информация о данном владельце уже присылалась в рамках сообщения о лицах, осуществляющих права по ц/б). Исключение производится путем указания нулевого баланса.</w:t>
      </w:r>
    </w:p>
    <w:p w14:paraId="37DFE7EC" w14:textId="219CBA04" w:rsidR="008A44AD" w:rsidRPr="00296C23" w:rsidRDefault="00991784" w:rsidP="000866A5">
      <w:pPr>
        <w:numPr>
          <w:ilvl w:val="0"/>
          <w:numId w:val="1"/>
        </w:numPr>
        <w:ind w:left="0" w:firstLine="0"/>
      </w:pPr>
      <w:r w:rsidRPr="00296C23">
        <w:tab/>
        <w:t xml:space="preserve">   Сообщение формируется депонентом МС0123456789 по счету НД ML1111111111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:rsidRPr="00296C23" w14:paraId="27A964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23D12499" w14:textId="77777777" w:rsidR="008A44AD" w:rsidRPr="00296C23" w:rsidRDefault="008A44AD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975CF96" w14:textId="77777777" w:rsidR="008A44AD" w:rsidRPr="00296C23" w:rsidRDefault="008A44AD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D05605" w:rsidRPr="00296C23" w14:paraId="110FF992" w14:textId="77777777" w:rsidTr="0010606C">
        <w:tc>
          <w:tcPr>
            <w:tcW w:w="5488" w:type="dxa"/>
          </w:tcPr>
          <w:p w14:paraId="287B35F3" w14:textId="0F746A47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:16R:GENL</w:t>
            </w:r>
          </w:p>
        </w:tc>
        <w:tc>
          <w:tcPr>
            <w:tcW w:w="4762" w:type="dxa"/>
          </w:tcPr>
          <w:p w14:paraId="19D164AD" w14:textId="1B75C0DC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4DA4C76A" w14:textId="77777777" w:rsidTr="0010606C">
        <w:tc>
          <w:tcPr>
            <w:tcW w:w="5488" w:type="dxa"/>
          </w:tcPr>
          <w:p w14:paraId="2CE61CC6" w14:textId="105A2A51" w:rsidR="00D05605" w:rsidRPr="00296C23" w:rsidRDefault="00826D62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</w:t>
            </w:r>
            <w:r w:rsidR="00D05605" w:rsidRPr="00296C23">
              <w:t>00</w:t>
            </w:r>
            <w:r w:rsidRPr="00296C23">
              <w:rPr>
                <w:lang w:val="en-US"/>
              </w:rPr>
              <w:t>1</w:t>
            </w:r>
            <w:r w:rsidR="001703BB" w:rsidRPr="00296C23"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12EA9D64" w14:textId="400C524C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07B0DF2B" w14:textId="77777777" w:rsidTr="0010606C">
        <w:tc>
          <w:tcPr>
            <w:tcW w:w="5488" w:type="dxa"/>
          </w:tcPr>
          <w:p w14:paraId="45830F4A" w14:textId="4C85B20C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:20C::SEME//04</w:t>
            </w:r>
          </w:p>
        </w:tc>
        <w:tc>
          <w:tcPr>
            <w:tcW w:w="4762" w:type="dxa"/>
          </w:tcPr>
          <w:p w14:paraId="4FEE654B" w14:textId="6BFFB9BE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02E4D27C" w14:textId="77777777" w:rsidTr="0010606C">
        <w:tc>
          <w:tcPr>
            <w:tcW w:w="5488" w:type="dxa"/>
          </w:tcPr>
          <w:p w14:paraId="276E1DD5" w14:textId="20DA2665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:23G:NEWM</w:t>
            </w:r>
          </w:p>
        </w:tc>
        <w:tc>
          <w:tcPr>
            <w:tcW w:w="4762" w:type="dxa"/>
          </w:tcPr>
          <w:p w14:paraId="467B4A79" w14:textId="4F879E8B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1F0DB8F9" w14:textId="77777777" w:rsidTr="0010606C">
        <w:tc>
          <w:tcPr>
            <w:tcW w:w="5488" w:type="dxa"/>
          </w:tcPr>
          <w:p w14:paraId="1F6BA050" w14:textId="3884C836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:22F::CAEV//</w:t>
            </w:r>
            <w:r w:rsidR="00296C23" w:rsidRPr="00296C23">
              <w:rPr>
                <w:lang w:val="en-US"/>
              </w:rPr>
              <w:t>OM</w:t>
            </w:r>
            <w:r w:rsidR="00871E2F" w:rsidRPr="00296C23">
              <w:t>ET</w:t>
            </w:r>
          </w:p>
        </w:tc>
        <w:tc>
          <w:tcPr>
            <w:tcW w:w="4762" w:type="dxa"/>
          </w:tcPr>
          <w:p w14:paraId="7EF1D88E" w14:textId="0C49D0B9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0EA5483F" w14:textId="77777777" w:rsidTr="0010606C">
        <w:tc>
          <w:tcPr>
            <w:tcW w:w="5488" w:type="dxa"/>
          </w:tcPr>
          <w:p w14:paraId="6C7DE5D2" w14:textId="4D72AC6A" w:rsidR="00D05605" w:rsidRPr="00296C23" w:rsidRDefault="00826D62" w:rsidP="00826D62">
            <w:pPr>
              <w:numPr>
                <w:ilvl w:val="0"/>
                <w:numId w:val="1"/>
              </w:numPr>
              <w:ind w:left="0" w:firstLine="0"/>
            </w:pPr>
            <w:r w:rsidRPr="00296C23">
              <w:t>:98C::PREP//201</w:t>
            </w:r>
            <w:r w:rsidRPr="00296C23">
              <w:rPr>
                <w:lang w:val="en-US"/>
              </w:rPr>
              <w:t>7</w:t>
            </w:r>
            <w:r w:rsidR="00D05605" w:rsidRPr="00296C23">
              <w:t>0</w:t>
            </w:r>
            <w:r w:rsidRPr="00296C23">
              <w:rPr>
                <w:lang w:val="en-US"/>
              </w:rPr>
              <w:t>310</w:t>
            </w:r>
            <w:r w:rsidR="00D05605" w:rsidRPr="00296C23">
              <w:t>140000</w:t>
            </w:r>
          </w:p>
        </w:tc>
        <w:tc>
          <w:tcPr>
            <w:tcW w:w="4762" w:type="dxa"/>
          </w:tcPr>
          <w:p w14:paraId="34E6A06D" w14:textId="774B71F6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0215" w:rsidRPr="00296C23" w14:paraId="263CD080" w14:textId="77777777" w:rsidTr="0010606C">
        <w:tc>
          <w:tcPr>
            <w:tcW w:w="5488" w:type="dxa"/>
          </w:tcPr>
          <w:p w14:paraId="30A787E8" w14:textId="5750FCF1" w:rsidR="00980215" w:rsidRPr="00296C23" w:rsidRDefault="0098021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26159D35" w14:textId="79875190" w:rsidR="00980215" w:rsidRPr="00296C23" w:rsidRDefault="0098021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0215" w:rsidRPr="00296C23" w14:paraId="01B6F8F6" w14:textId="77777777" w:rsidTr="0010606C">
        <w:tc>
          <w:tcPr>
            <w:tcW w:w="5488" w:type="dxa"/>
          </w:tcPr>
          <w:p w14:paraId="1C9163CB" w14:textId="016EF35C" w:rsidR="00980215" w:rsidRPr="00296C23" w:rsidRDefault="00C267DA" w:rsidP="00E23C1C">
            <w:pPr>
              <w:numPr>
                <w:ilvl w:val="0"/>
                <w:numId w:val="1"/>
              </w:numPr>
              <w:ind w:left="0" w:firstLine="0"/>
            </w:pPr>
            <w:r w:rsidRPr="00296C23">
              <w:t>:13</w:t>
            </w:r>
            <w:r w:rsidR="00E23C1C" w:rsidRPr="00296C23">
              <w:rPr>
                <w:lang w:val="en-US"/>
              </w:rPr>
              <w:t>A</w:t>
            </w:r>
            <w:r w:rsidR="00980215" w:rsidRPr="00296C23">
              <w:t>::LINK//565</w:t>
            </w:r>
          </w:p>
        </w:tc>
        <w:tc>
          <w:tcPr>
            <w:tcW w:w="4762" w:type="dxa"/>
          </w:tcPr>
          <w:p w14:paraId="10AE170D" w14:textId="6FCDCABB" w:rsidR="00980215" w:rsidRPr="00296C23" w:rsidRDefault="0098021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0215" w:rsidRPr="00296C23" w14:paraId="6DF7FC54" w14:textId="77777777" w:rsidTr="0010606C">
        <w:tc>
          <w:tcPr>
            <w:tcW w:w="5488" w:type="dxa"/>
          </w:tcPr>
          <w:p w14:paraId="3ED3C1F2" w14:textId="04E211B4" w:rsidR="00980215" w:rsidRPr="00296C23" w:rsidRDefault="0098021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:20C::PREV//01</w:t>
            </w:r>
          </w:p>
        </w:tc>
        <w:tc>
          <w:tcPr>
            <w:tcW w:w="4762" w:type="dxa"/>
          </w:tcPr>
          <w:p w14:paraId="5CC4337C" w14:textId="0066DABC" w:rsidR="00980215" w:rsidRPr="00296C23" w:rsidRDefault="0098021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0215" w:rsidRPr="00296C23" w14:paraId="67EC7D69" w14:textId="77777777" w:rsidTr="0010606C">
        <w:tc>
          <w:tcPr>
            <w:tcW w:w="5488" w:type="dxa"/>
          </w:tcPr>
          <w:p w14:paraId="5A21C61C" w14:textId="3BFD5306" w:rsidR="00980215" w:rsidRPr="00296C23" w:rsidRDefault="0098021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5CBA08B2" w14:textId="500DC9A3" w:rsidR="00980215" w:rsidRPr="00296C23" w:rsidRDefault="0098021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42293566" w14:textId="77777777" w:rsidTr="0010606C">
        <w:tc>
          <w:tcPr>
            <w:tcW w:w="5488" w:type="dxa"/>
          </w:tcPr>
          <w:p w14:paraId="75D159C6" w14:textId="32D382BE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:16S:GENL</w:t>
            </w:r>
          </w:p>
        </w:tc>
        <w:tc>
          <w:tcPr>
            <w:tcW w:w="4762" w:type="dxa"/>
          </w:tcPr>
          <w:p w14:paraId="7B6DE64E" w14:textId="4200C6B2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397D7573" w14:textId="77777777" w:rsidTr="0010606C">
        <w:tc>
          <w:tcPr>
            <w:tcW w:w="5488" w:type="dxa"/>
          </w:tcPr>
          <w:p w14:paraId="41F255A8" w14:textId="773832C6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:16R:USECU</w:t>
            </w:r>
          </w:p>
        </w:tc>
        <w:tc>
          <w:tcPr>
            <w:tcW w:w="4762" w:type="dxa"/>
          </w:tcPr>
          <w:p w14:paraId="08CCF270" w14:textId="494F0323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3ADEF3C9" w14:textId="77777777" w:rsidTr="0010606C">
        <w:tc>
          <w:tcPr>
            <w:tcW w:w="5488" w:type="dxa"/>
          </w:tcPr>
          <w:p w14:paraId="1D0F908D" w14:textId="253047EB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lastRenderedPageBreak/>
              <w:t xml:space="preserve">:35B:ISIN 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7929278B" w14:textId="6EB5131D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4C6F41DB" w14:textId="77777777" w:rsidTr="0010606C">
        <w:tc>
          <w:tcPr>
            <w:tcW w:w="5488" w:type="dxa"/>
          </w:tcPr>
          <w:p w14:paraId="163B3C44" w14:textId="690E72B7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/XX/CORP/NADC/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7983B2CC" w14:textId="5AD77397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13BD8210" w14:textId="77777777" w:rsidTr="0010606C">
        <w:tc>
          <w:tcPr>
            <w:tcW w:w="5488" w:type="dxa"/>
          </w:tcPr>
          <w:p w14:paraId="633E513D" w14:textId="2D73E858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/RU/</w:t>
            </w:r>
            <w:r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4762" w:type="dxa"/>
          </w:tcPr>
          <w:p w14:paraId="68BF7377" w14:textId="7CB350C9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6C23" w:rsidRPr="00296C23" w14:paraId="75A6BA64" w14:textId="77777777" w:rsidTr="0010606C">
        <w:tc>
          <w:tcPr>
            <w:tcW w:w="5488" w:type="dxa"/>
          </w:tcPr>
          <w:p w14:paraId="68334D84" w14:textId="26DC5670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'</w:t>
            </w:r>
            <w:r w:rsidRPr="00296C23">
              <w:rPr>
                <w:lang w:val="en-US"/>
              </w:rPr>
              <w:t>pai</w:t>
            </w:r>
            <w:r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4762" w:type="dxa"/>
          </w:tcPr>
          <w:p w14:paraId="1331B984" w14:textId="3F7F4969" w:rsidR="00296C23" w:rsidRPr="00296C23" w:rsidRDefault="00296C2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25972897" w14:textId="77777777" w:rsidTr="0010606C">
        <w:tc>
          <w:tcPr>
            <w:tcW w:w="5488" w:type="dxa"/>
          </w:tcPr>
          <w:p w14:paraId="18498C6F" w14:textId="5FE3C166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:16R:ACCTINFO</w:t>
            </w:r>
          </w:p>
        </w:tc>
        <w:tc>
          <w:tcPr>
            <w:tcW w:w="4762" w:type="dxa"/>
          </w:tcPr>
          <w:p w14:paraId="589D4CC6" w14:textId="33EB2B2A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33F664ED" w14:textId="77777777" w:rsidTr="0010606C">
        <w:tc>
          <w:tcPr>
            <w:tcW w:w="5488" w:type="dxa"/>
          </w:tcPr>
          <w:p w14:paraId="3BA87474" w14:textId="7FB73EA5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:97A::SAFE//ML1111111111</w:t>
            </w:r>
          </w:p>
        </w:tc>
        <w:tc>
          <w:tcPr>
            <w:tcW w:w="4762" w:type="dxa"/>
          </w:tcPr>
          <w:p w14:paraId="48886779" w14:textId="2A043D7A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67A3FD43" w14:textId="77777777" w:rsidTr="0010606C">
        <w:tc>
          <w:tcPr>
            <w:tcW w:w="5488" w:type="dxa"/>
          </w:tcPr>
          <w:p w14:paraId="04A54714" w14:textId="157E91CA" w:rsidR="00D05605" w:rsidRPr="00296C23" w:rsidRDefault="00991784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:94F::SAFE//CUST/IRVTGB2XGPY</w:t>
            </w:r>
          </w:p>
        </w:tc>
        <w:tc>
          <w:tcPr>
            <w:tcW w:w="4762" w:type="dxa"/>
          </w:tcPr>
          <w:p w14:paraId="53A47832" w14:textId="4251CF3F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00C9BBE2" w14:textId="77777777" w:rsidTr="0010606C">
        <w:tc>
          <w:tcPr>
            <w:tcW w:w="5488" w:type="dxa"/>
          </w:tcPr>
          <w:p w14:paraId="24C4245F" w14:textId="0F04B2F3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:16S:ACCTINFO</w:t>
            </w:r>
          </w:p>
        </w:tc>
        <w:tc>
          <w:tcPr>
            <w:tcW w:w="4762" w:type="dxa"/>
          </w:tcPr>
          <w:p w14:paraId="13B423AF" w14:textId="3997C8F2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76807AAD" w14:textId="77777777" w:rsidTr="0010606C">
        <w:tc>
          <w:tcPr>
            <w:tcW w:w="5488" w:type="dxa"/>
          </w:tcPr>
          <w:p w14:paraId="5177A66E" w14:textId="11D87F49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:16S:USECU</w:t>
            </w:r>
          </w:p>
        </w:tc>
        <w:tc>
          <w:tcPr>
            <w:tcW w:w="4762" w:type="dxa"/>
          </w:tcPr>
          <w:p w14:paraId="7638A78B" w14:textId="71FCFF3B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61AEE525" w14:textId="77777777" w:rsidTr="0010606C">
        <w:tc>
          <w:tcPr>
            <w:tcW w:w="5488" w:type="dxa"/>
          </w:tcPr>
          <w:p w14:paraId="3F4C6F31" w14:textId="1DE4EA4B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:16R:BENODET</w:t>
            </w:r>
          </w:p>
        </w:tc>
        <w:tc>
          <w:tcPr>
            <w:tcW w:w="4762" w:type="dxa"/>
          </w:tcPr>
          <w:p w14:paraId="72527DBE" w14:textId="6645C6B5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21A57A7A" w14:textId="77777777" w:rsidTr="0010606C">
        <w:tc>
          <w:tcPr>
            <w:tcW w:w="5488" w:type="dxa"/>
          </w:tcPr>
          <w:p w14:paraId="4CA7DCCA" w14:textId="35D5CDD2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:95P::OWND//IMPJRUMM</w:t>
            </w:r>
          </w:p>
        </w:tc>
        <w:tc>
          <w:tcPr>
            <w:tcW w:w="4762" w:type="dxa"/>
          </w:tcPr>
          <w:p w14:paraId="5ECE0BBF" w14:textId="4BBD3CE4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4DB99DBF" w14:textId="77777777" w:rsidTr="0010606C">
        <w:tc>
          <w:tcPr>
            <w:tcW w:w="5488" w:type="dxa"/>
          </w:tcPr>
          <w:p w14:paraId="753EB1F7" w14:textId="645FD6B8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:95S::ALTE//OGRN/RU/1027739132555</w:t>
            </w:r>
          </w:p>
        </w:tc>
        <w:tc>
          <w:tcPr>
            <w:tcW w:w="4762" w:type="dxa"/>
          </w:tcPr>
          <w:p w14:paraId="013E4A6B" w14:textId="5F2688ED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B5688B" w14:paraId="5C283701" w14:textId="77777777" w:rsidTr="0010606C">
        <w:tc>
          <w:tcPr>
            <w:tcW w:w="5488" w:type="dxa"/>
          </w:tcPr>
          <w:p w14:paraId="1164C12D" w14:textId="1F466356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:95S::ALTE//ACCB/RU/</w:t>
            </w:r>
            <w:r w:rsidR="00393CC1" w:rsidRPr="00296C23">
              <w:rPr>
                <w:lang w:val="en-US"/>
              </w:rPr>
              <w:t>MX</w:t>
            </w:r>
            <w:r w:rsidRPr="00296C23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61538528" w14:textId="4BD08C30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91784" w:rsidRPr="00B5688B" w14:paraId="7E05CB2E" w14:textId="77777777" w:rsidTr="0010606C">
        <w:tc>
          <w:tcPr>
            <w:tcW w:w="5488" w:type="dxa"/>
          </w:tcPr>
          <w:p w14:paraId="453DADFD" w14:textId="06FDED2F" w:rsidR="00991784" w:rsidRPr="00296C23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6A489840" w14:textId="77777777" w:rsidR="00991784" w:rsidRPr="00296C23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D05605" w:rsidRPr="00296C23" w14:paraId="1843335A" w14:textId="77777777" w:rsidTr="0010606C">
        <w:tc>
          <w:tcPr>
            <w:tcW w:w="5488" w:type="dxa"/>
          </w:tcPr>
          <w:p w14:paraId="633756AA" w14:textId="302663D4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5D04B290" w14:textId="17BC5D5B" w:rsidR="00D05605" w:rsidRPr="00296C23" w:rsidRDefault="002A48F2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 xml:space="preserve">Идентификатор </w:t>
            </w:r>
            <w:r w:rsidRPr="00296C23">
              <w:rPr>
                <w:lang w:val="en-US"/>
              </w:rPr>
              <w:t>RHID</w:t>
            </w:r>
            <w:r w:rsidRPr="00296C23">
              <w:t xml:space="preserve"> , должен быть равен </w:t>
            </w:r>
            <w:r w:rsidRPr="00296C23">
              <w:rPr>
                <w:lang w:val="en-US"/>
              </w:rPr>
              <w:t>RHID</w:t>
            </w:r>
            <w:r w:rsidRPr="00296C23">
              <w:t xml:space="preserve"> в предыдущем МТ565 для владельца указанного в блоке </w:t>
            </w:r>
            <w:r w:rsidRPr="00296C23">
              <w:rPr>
                <w:lang w:val="en-US"/>
              </w:rPr>
              <w:t>BENODET</w:t>
            </w:r>
          </w:p>
        </w:tc>
      </w:tr>
      <w:tr w:rsidR="00D05605" w:rsidRPr="00296C23" w14:paraId="4D9F64B1" w14:textId="77777777" w:rsidTr="0010606C">
        <w:tc>
          <w:tcPr>
            <w:tcW w:w="5488" w:type="dxa"/>
          </w:tcPr>
          <w:p w14:paraId="13B8D427" w14:textId="7A91F666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:36B::OWND//UNIT/0,</w:t>
            </w:r>
          </w:p>
        </w:tc>
        <w:tc>
          <w:tcPr>
            <w:tcW w:w="4762" w:type="dxa"/>
          </w:tcPr>
          <w:p w14:paraId="34AF8C20" w14:textId="0CD1DAFF" w:rsidR="00D05605" w:rsidRPr="00296C23" w:rsidRDefault="001E3DA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Указывается количество равное 0, для исключения владельца из списка</w:t>
            </w:r>
          </w:p>
        </w:tc>
      </w:tr>
      <w:tr w:rsidR="00D05605" w:rsidRPr="00296C23" w14:paraId="2A96FA11" w14:textId="77777777" w:rsidTr="0010606C">
        <w:tc>
          <w:tcPr>
            <w:tcW w:w="5488" w:type="dxa"/>
          </w:tcPr>
          <w:p w14:paraId="67DE41FD" w14:textId="1E76B850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:16S:BENODET</w:t>
            </w:r>
          </w:p>
        </w:tc>
        <w:tc>
          <w:tcPr>
            <w:tcW w:w="4762" w:type="dxa"/>
          </w:tcPr>
          <w:p w14:paraId="549671C2" w14:textId="0A489B33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060038A7" w14:textId="77777777" w:rsidTr="0010606C">
        <w:tc>
          <w:tcPr>
            <w:tcW w:w="5488" w:type="dxa"/>
          </w:tcPr>
          <w:p w14:paraId="728B47F2" w14:textId="2FCA987C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:16R:CAINST</w:t>
            </w:r>
          </w:p>
        </w:tc>
        <w:tc>
          <w:tcPr>
            <w:tcW w:w="4762" w:type="dxa"/>
          </w:tcPr>
          <w:p w14:paraId="645402E7" w14:textId="407DA909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53F1453F" w14:textId="77777777" w:rsidTr="0010606C">
        <w:tc>
          <w:tcPr>
            <w:tcW w:w="5488" w:type="dxa"/>
          </w:tcPr>
          <w:p w14:paraId="28B08900" w14:textId="3173BF46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:13A::CAON//UNS</w:t>
            </w:r>
          </w:p>
        </w:tc>
        <w:tc>
          <w:tcPr>
            <w:tcW w:w="4762" w:type="dxa"/>
          </w:tcPr>
          <w:p w14:paraId="17849267" w14:textId="49468547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62024EE6" w14:textId="77777777" w:rsidTr="0010606C">
        <w:tc>
          <w:tcPr>
            <w:tcW w:w="5488" w:type="dxa"/>
          </w:tcPr>
          <w:p w14:paraId="32FCE879" w14:textId="53E66892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:22F::CAOP//CERT</w:t>
            </w:r>
          </w:p>
        </w:tc>
        <w:tc>
          <w:tcPr>
            <w:tcW w:w="4762" w:type="dxa"/>
          </w:tcPr>
          <w:p w14:paraId="2B6F259A" w14:textId="29E1BB97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6ABEB28A" w14:textId="77777777" w:rsidTr="0010606C">
        <w:tc>
          <w:tcPr>
            <w:tcW w:w="5488" w:type="dxa"/>
          </w:tcPr>
          <w:p w14:paraId="0D99B21D" w14:textId="0BC54481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:36B::QINS//UNIT/0,</w:t>
            </w:r>
          </w:p>
        </w:tc>
        <w:tc>
          <w:tcPr>
            <w:tcW w:w="4762" w:type="dxa"/>
          </w:tcPr>
          <w:p w14:paraId="5C52ACDE" w14:textId="37532528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05605" w:rsidRPr="00296C23" w14:paraId="284F7922" w14:textId="77777777" w:rsidTr="0010606C">
        <w:tc>
          <w:tcPr>
            <w:tcW w:w="5488" w:type="dxa"/>
          </w:tcPr>
          <w:p w14:paraId="30D43592" w14:textId="3EB16A98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:16S:CAINST</w:t>
            </w:r>
          </w:p>
        </w:tc>
        <w:tc>
          <w:tcPr>
            <w:tcW w:w="4762" w:type="dxa"/>
          </w:tcPr>
          <w:p w14:paraId="5817E8EC" w14:textId="4B881599" w:rsidR="00D05605" w:rsidRPr="00296C23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306499A9" w14:textId="77777777" w:rsidR="00EB3BCF" w:rsidRPr="00296C23" w:rsidRDefault="00EB3BCF" w:rsidP="00EB3BCF">
      <w:pPr>
        <w:pStyle w:val="a3"/>
        <w:rPr>
          <w:rFonts w:cs="Times New Roman"/>
        </w:rPr>
      </w:pPr>
    </w:p>
    <w:p w14:paraId="57777F86" w14:textId="66A821F8" w:rsidR="00B26016" w:rsidRPr="00296C23" w:rsidRDefault="00B26016" w:rsidP="00EB3BCF">
      <w:pPr>
        <w:pStyle w:val="1"/>
        <w:rPr>
          <w:rFonts w:cs="Times New Roman"/>
          <w:sz w:val="24"/>
          <w:szCs w:val="24"/>
        </w:rPr>
      </w:pPr>
      <w:bookmarkStart w:id="201" w:name="_Toc445283865"/>
      <w:r w:rsidRPr="00296C23">
        <w:rPr>
          <w:rFonts w:cs="Times New Roman"/>
          <w:sz w:val="24"/>
          <w:szCs w:val="24"/>
        </w:rPr>
        <w:t xml:space="preserve">Сообщение МТ567. Статус </w:t>
      </w:r>
      <w:r w:rsidR="00662855">
        <w:rPr>
          <w:rFonts w:cs="Times New Roman"/>
          <w:sz w:val="24"/>
          <w:szCs w:val="24"/>
        </w:rPr>
        <w:t>регистратора</w:t>
      </w:r>
      <w:r w:rsidRPr="00296C23">
        <w:rPr>
          <w:rFonts w:cs="Times New Roman"/>
          <w:sz w:val="24"/>
          <w:szCs w:val="24"/>
        </w:rPr>
        <w:t xml:space="preserve"> COMP (</w:t>
      </w:r>
      <w:r w:rsidRPr="00296C23">
        <w:rPr>
          <w:rFonts w:cs="Times New Roman"/>
          <w:sz w:val="24"/>
          <w:szCs w:val="24"/>
          <w:lang w:val="en-US"/>
        </w:rPr>
        <w:t>PACK</w:t>
      </w:r>
      <w:r w:rsidRPr="00296C23">
        <w:rPr>
          <w:rFonts w:cs="Times New Roman"/>
          <w:sz w:val="24"/>
          <w:szCs w:val="24"/>
        </w:rPr>
        <w:t>)</w:t>
      </w:r>
      <w:bookmarkEnd w:id="201"/>
    </w:p>
    <w:p w14:paraId="1E64192A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 xml:space="preserve">Легенда: </w:t>
      </w:r>
    </w:p>
    <w:p w14:paraId="01261FCD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 xml:space="preserve">НРД переслал поручение от депонента (код НРД МС0123456789)  с исходящим референсом 11111111 регистратору (код НРД MS0142000555). </w:t>
      </w:r>
    </w:p>
    <w:p w14:paraId="2E9EB026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 xml:space="preserve">При пересылке инструкции НРД присвоил исходящий референс: 33333333. </w:t>
      </w:r>
    </w:p>
    <w:p w14:paraId="18D86FE2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>Регистратор получил поручение, успешно обработал, сформировал статус обработки инструкции и отправил его в НРД.</w:t>
      </w:r>
    </w:p>
    <w:p w14:paraId="4248FA6B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 xml:space="preserve">НРД пересылает это сообщение МТ567 с референсом 22222222 со статусом обработки </w:t>
      </w:r>
      <w:r w:rsidRPr="00296C23">
        <w:rPr>
          <w:lang w:val="en-US"/>
        </w:rPr>
        <w:t>PACK</w:t>
      </w:r>
      <w:r w:rsidRPr="00296C23">
        <w:t xml:space="preserve"> (регистратор присвоил COMP (обработка завершена), но так как такого статуса нет в перечне допустимых в формате </w:t>
      </w:r>
      <w:r w:rsidRPr="00296C23">
        <w:rPr>
          <w:lang w:val="en-US"/>
        </w:rPr>
        <w:t>ISO</w:t>
      </w:r>
      <w:r w:rsidRPr="00296C23">
        <w:t xml:space="preserve">15022, то он заменяется на </w:t>
      </w:r>
      <w:r w:rsidRPr="00296C23">
        <w:rPr>
          <w:lang w:val="en-US"/>
        </w:rPr>
        <w:t>PACK</w:t>
      </w:r>
      <w:r w:rsidRPr="00296C23">
        <w:t xml:space="preserve">, при этом в текстовом описании статуса указывается значения соответствующее статусу </w:t>
      </w:r>
      <w:r w:rsidRPr="00296C23">
        <w:rPr>
          <w:lang w:val="en-US"/>
        </w:rPr>
        <w:t>COMP</w:t>
      </w:r>
      <w:r w:rsidRPr="00296C23">
        <w:t>).</w:t>
      </w:r>
    </w:p>
    <w:p w14:paraId="04BBBDBE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296C23" w14:paraId="23507EA5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316ADC2B" w14:textId="77777777" w:rsidR="00B26016" w:rsidRPr="00296C23" w:rsidRDefault="00B26016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B8D35A9" w14:textId="77777777" w:rsidR="00B26016" w:rsidRPr="00296C23" w:rsidRDefault="00B26016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B26016" w:rsidRPr="00296C23" w14:paraId="3727B2F6" w14:textId="77777777" w:rsidTr="00871E2F">
        <w:tc>
          <w:tcPr>
            <w:tcW w:w="5488" w:type="dxa"/>
          </w:tcPr>
          <w:p w14:paraId="6217494B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3263BBC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68F773BE" w14:textId="77777777" w:rsidTr="00871E2F">
        <w:tc>
          <w:tcPr>
            <w:tcW w:w="5488" w:type="dxa"/>
          </w:tcPr>
          <w:p w14:paraId="09094FE7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454AFDCD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Референс КД </w:t>
            </w:r>
          </w:p>
        </w:tc>
      </w:tr>
      <w:tr w:rsidR="00B26016" w:rsidRPr="00296C23" w14:paraId="512D7FAF" w14:textId="77777777" w:rsidTr="00871E2F">
        <w:tc>
          <w:tcPr>
            <w:tcW w:w="5488" w:type="dxa"/>
          </w:tcPr>
          <w:p w14:paraId="78202ACB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0516A7B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418F4375" w14:textId="77777777" w:rsidTr="00871E2F">
        <w:tc>
          <w:tcPr>
            <w:tcW w:w="5488" w:type="dxa"/>
          </w:tcPr>
          <w:p w14:paraId="598832B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590F788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52E55EB9" w14:textId="77777777" w:rsidTr="00871E2F">
        <w:tc>
          <w:tcPr>
            <w:tcW w:w="5488" w:type="dxa"/>
          </w:tcPr>
          <w:p w14:paraId="301BC1BC" w14:textId="06ED707F" w:rsidR="00B26016" w:rsidRPr="00296C23" w:rsidRDefault="00B26016" w:rsidP="00296C23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:22F::CAEV//</w:t>
            </w:r>
            <w:r w:rsidR="00296C23" w:rsidRPr="00296C23">
              <w:rPr>
                <w:sz w:val="24"/>
                <w:szCs w:val="24"/>
                <w:lang w:val="en-US"/>
              </w:rPr>
              <w:t>OM</w:t>
            </w:r>
            <w:r w:rsidR="00871E2F" w:rsidRPr="00296C23">
              <w:rPr>
                <w:sz w:val="24"/>
                <w:szCs w:val="24"/>
                <w:lang w:val="en-US"/>
              </w:rPr>
              <w:t>ET</w:t>
            </w:r>
          </w:p>
        </w:tc>
        <w:tc>
          <w:tcPr>
            <w:tcW w:w="4762" w:type="dxa"/>
          </w:tcPr>
          <w:p w14:paraId="33E4282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41B070FF" w14:textId="77777777" w:rsidTr="00871E2F">
        <w:tc>
          <w:tcPr>
            <w:tcW w:w="5488" w:type="dxa"/>
          </w:tcPr>
          <w:p w14:paraId="446FB107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:98C::PREP//201</w:t>
            </w:r>
            <w:r w:rsidRPr="00296C23">
              <w:rPr>
                <w:sz w:val="24"/>
                <w:szCs w:val="24"/>
                <w:lang w:val="en-US"/>
              </w:rPr>
              <w:t>60703</w:t>
            </w:r>
            <w:r w:rsidRPr="00296C23">
              <w:rPr>
                <w:sz w:val="24"/>
                <w:szCs w:val="24"/>
              </w:rPr>
              <w:t>105940</w:t>
            </w:r>
          </w:p>
        </w:tc>
        <w:tc>
          <w:tcPr>
            <w:tcW w:w="4762" w:type="dxa"/>
          </w:tcPr>
          <w:p w14:paraId="0BE740D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54191E20" w14:textId="77777777" w:rsidTr="00871E2F">
        <w:tc>
          <w:tcPr>
            <w:tcW w:w="5488" w:type="dxa"/>
          </w:tcPr>
          <w:p w14:paraId="28EBB32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75443102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450EA27F" w14:textId="77777777" w:rsidTr="00871E2F">
        <w:tc>
          <w:tcPr>
            <w:tcW w:w="5488" w:type="dxa"/>
          </w:tcPr>
          <w:p w14:paraId="62A589F7" w14:textId="00AEA162" w:rsidR="00B26016" w:rsidRPr="00296C23" w:rsidRDefault="00B26016" w:rsidP="00393CC1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:13</w:t>
            </w:r>
            <w:r w:rsidR="00393CC1" w:rsidRPr="00296C23">
              <w:rPr>
                <w:sz w:val="24"/>
                <w:szCs w:val="24"/>
                <w:lang w:val="en-US"/>
              </w:rPr>
              <w:t>A</w:t>
            </w:r>
            <w:r w:rsidRPr="00296C23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03AAA87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B26016" w:rsidRPr="00296C23" w14:paraId="1CEE3C0C" w14:textId="77777777" w:rsidTr="00871E2F">
        <w:tc>
          <w:tcPr>
            <w:tcW w:w="5488" w:type="dxa"/>
          </w:tcPr>
          <w:p w14:paraId="5D7CA8D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lastRenderedPageBreak/>
              <w:t xml:space="preserve">:20C::RELA//11111111 </w:t>
            </w:r>
          </w:p>
        </w:tc>
        <w:tc>
          <w:tcPr>
            <w:tcW w:w="4762" w:type="dxa"/>
          </w:tcPr>
          <w:p w14:paraId="12673879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B26016" w:rsidRPr="00296C23" w14:paraId="23F0EE4F" w14:textId="77777777" w:rsidTr="00871E2F">
        <w:tc>
          <w:tcPr>
            <w:tcW w:w="5488" w:type="dxa"/>
          </w:tcPr>
          <w:p w14:paraId="7A8253C6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74D4D4B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41BF703F" w14:textId="77777777" w:rsidTr="00871E2F">
        <w:tc>
          <w:tcPr>
            <w:tcW w:w="5488" w:type="dxa"/>
          </w:tcPr>
          <w:p w14:paraId="6CF31C5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45935F65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16D50FE5" w14:textId="77777777" w:rsidTr="00871E2F">
        <w:tc>
          <w:tcPr>
            <w:tcW w:w="5488" w:type="dxa"/>
          </w:tcPr>
          <w:p w14:paraId="6841F075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:20C::PREV//33333333</w:t>
            </w:r>
          </w:p>
        </w:tc>
        <w:tc>
          <w:tcPr>
            <w:tcW w:w="4762" w:type="dxa"/>
          </w:tcPr>
          <w:p w14:paraId="44B2B4F6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Исходящий референс НРД переданной инструкции депонента</w:t>
            </w:r>
          </w:p>
        </w:tc>
      </w:tr>
      <w:tr w:rsidR="00B26016" w:rsidRPr="00296C23" w14:paraId="3C43DD05" w14:textId="77777777" w:rsidTr="00871E2F">
        <w:tc>
          <w:tcPr>
            <w:tcW w:w="5488" w:type="dxa"/>
          </w:tcPr>
          <w:p w14:paraId="06CF8575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623F94F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52096919" w14:textId="77777777" w:rsidTr="00871E2F">
        <w:tc>
          <w:tcPr>
            <w:tcW w:w="5488" w:type="dxa"/>
          </w:tcPr>
          <w:p w14:paraId="1282CF4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3F559A3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15B579C5" w14:textId="77777777" w:rsidTr="00871E2F">
        <w:tc>
          <w:tcPr>
            <w:tcW w:w="5488" w:type="dxa"/>
          </w:tcPr>
          <w:p w14:paraId="4E11C45D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:25D::IPRC//PACK</w:t>
            </w:r>
          </w:p>
        </w:tc>
        <w:tc>
          <w:tcPr>
            <w:tcW w:w="4762" w:type="dxa"/>
          </w:tcPr>
          <w:p w14:paraId="1AA70D49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Статус</w:t>
            </w:r>
          </w:p>
        </w:tc>
      </w:tr>
      <w:tr w:rsidR="00B26016" w:rsidRPr="00296C23" w14:paraId="00049286" w14:textId="77777777" w:rsidTr="00871E2F">
        <w:tc>
          <w:tcPr>
            <w:tcW w:w="5488" w:type="dxa"/>
          </w:tcPr>
          <w:p w14:paraId="6E0D42A5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0DC2AA1B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4CFFE686" w14:textId="77777777" w:rsidTr="00871E2F">
        <w:tc>
          <w:tcPr>
            <w:tcW w:w="5488" w:type="dxa"/>
          </w:tcPr>
          <w:p w14:paraId="4A75C172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:24B::PACK//NARR</w:t>
            </w:r>
          </w:p>
        </w:tc>
        <w:tc>
          <w:tcPr>
            <w:tcW w:w="4762" w:type="dxa"/>
          </w:tcPr>
          <w:p w14:paraId="228B170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  <w:lang w:val="en-US"/>
              </w:rPr>
              <w:t xml:space="preserve">NARR - </w:t>
            </w:r>
            <w:r w:rsidRPr="00296C23">
              <w:rPr>
                <w:sz w:val="24"/>
                <w:szCs w:val="24"/>
              </w:rPr>
              <w:t>Текстовое описание статуса</w:t>
            </w:r>
          </w:p>
        </w:tc>
      </w:tr>
      <w:tr w:rsidR="00B26016" w:rsidRPr="00B5688B" w14:paraId="2306916A" w14:textId="77777777" w:rsidTr="00871E2F">
        <w:tc>
          <w:tcPr>
            <w:tcW w:w="5488" w:type="dxa"/>
          </w:tcPr>
          <w:p w14:paraId="103B813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  <w:lang w:val="en-US"/>
              </w:rPr>
              <w:t>:70D::REAS//'OBRABOTKA BILA ZAVERSHENA</w:t>
            </w:r>
          </w:p>
        </w:tc>
        <w:tc>
          <w:tcPr>
            <w:tcW w:w="4762" w:type="dxa"/>
          </w:tcPr>
          <w:p w14:paraId="55D9E3D7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B26016" w:rsidRPr="00296C23" w14:paraId="4C705F3D" w14:textId="77777777" w:rsidTr="00871E2F">
        <w:tc>
          <w:tcPr>
            <w:tcW w:w="5488" w:type="dxa"/>
          </w:tcPr>
          <w:p w14:paraId="4E054EF9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3CB37A87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389DD955" w14:textId="77777777" w:rsidTr="00871E2F">
        <w:tc>
          <w:tcPr>
            <w:tcW w:w="5488" w:type="dxa"/>
          </w:tcPr>
          <w:p w14:paraId="0E028AF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1299FD79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778A248F" w14:textId="77777777" w:rsidTr="00871E2F">
        <w:tc>
          <w:tcPr>
            <w:tcW w:w="5488" w:type="dxa"/>
          </w:tcPr>
          <w:p w14:paraId="1AA76B92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23D683C7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5BBF0847" w14:textId="77777777" w:rsidTr="00871E2F">
        <w:tc>
          <w:tcPr>
            <w:tcW w:w="5488" w:type="dxa"/>
          </w:tcPr>
          <w:p w14:paraId="09A975CB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4518995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0BB8A64A" w14:textId="77777777" w:rsidTr="00871E2F">
        <w:tc>
          <w:tcPr>
            <w:tcW w:w="5488" w:type="dxa"/>
          </w:tcPr>
          <w:p w14:paraId="4AAD60B0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7863120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Код НРД инструктирующей стороны (организация присвоившая статус)</w:t>
            </w:r>
          </w:p>
        </w:tc>
      </w:tr>
      <w:tr w:rsidR="00B26016" w:rsidRPr="00296C23" w14:paraId="508B2E0C" w14:textId="77777777" w:rsidTr="00871E2F">
        <w:tc>
          <w:tcPr>
            <w:tcW w:w="5488" w:type="dxa"/>
          </w:tcPr>
          <w:p w14:paraId="45D01A75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5B93CF79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269D638F" w14:textId="77777777" w:rsidTr="00871E2F">
        <w:tc>
          <w:tcPr>
            <w:tcW w:w="5488" w:type="dxa"/>
          </w:tcPr>
          <w:p w14:paraId="06725B1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  <w:tc>
          <w:tcPr>
            <w:tcW w:w="4762" w:type="dxa"/>
          </w:tcPr>
          <w:p w14:paraId="6C1CC42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</w:tbl>
    <w:p w14:paraId="7F012DB3" w14:textId="567B3D57" w:rsidR="00B26016" w:rsidRPr="00296C23" w:rsidRDefault="00187259" w:rsidP="000866A5">
      <w:pPr>
        <w:pStyle w:val="1"/>
        <w:numPr>
          <w:ilvl w:val="0"/>
          <w:numId w:val="2"/>
        </w:numPr>
        <w:ind w:left="0" w:firstLine="0"/>
        <w:rPr>
          <w:rFonts w:cs="Times New Roman"/>
          <w:sz w:val="24"/>
          <w:szCs w:val="24"/>
        </w:rPr>
      </w:pPr>
      <w:r w:rsidRPr="00296C23">
        <w:rPr>
          <w:rFonts w:cs="Times New Roman"/>
          <w:sz w:val="24"/>
          <w:szCs w:val="24"/>
        </w:rPr>
        <w:t xml:space="preserve"> </w:t>
      </w:r>
      <w:bookmarkStart w:id="202" w:name="_Toc445283866"/>
      <w:r w:rsidR="00B26016" w:rsidRPr="00296C23">
        <w:rPr>
          <w:rFonts w:cs="Times New Roman"/>
          <w:sz w:val="24"/>
          <w:szCs w:val="24"/>
        </w:rPr>
        <w:t xml:space="preserve">Сообщение МТ567. Статус </w:t>
      </w:r>
      <w:r w:rsidR="00AB6340" w:rsidRPr="00296C23">
        <w:rPr>
          <w:rFonts w:cs="Times New Roman"/>
          <w:sz w:val="24"/>
          <w:szCs w:val="24"/>
        </w:rPr>
        <w:t>регистратора</w:t>
      </w:r>
      <w:r w:rsidR="00B26016" w:rsidRPr="00296C23">
        <w:rPr>
          <w:rFonts w:cs="Times New Roman"/>
          <w:sz w:val="24"/>
          <w:szCs w:val="24"/>
        </w:rPr>
        <w:t xml:space="preserve"> </w:t>
      </w:r>
      <w:r w:rsidR="00B26016" w:rsidRPr="00296C23">
        <w:rPr>
          <w:rFonts w:cs="Times New Roman"/>
          <w:sz w:val="24"/>
          <w:szCs w:val="24"/>
          <w:lang w:val="en-US"/>
        </w:rPr>
        <w:t>REJT</w:t>
      </w:r>
      <w:bookmarkEnd w:id="202"/>
    </w:p>
    <w:p w14:paraId="6B433A8A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 xml:space="preserve">Легенда: НРД переслал поручение депонента (код НРД МС0123456789) с исходящим референсом 11111111 регистратору (код НРД MS0142000555). </w:t>
      </w:r>
    </w:p>
    <w:p w14:paraId="0D29AC8F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 xml:space="preserve">При пересылке инструкции НРД присвоил исходящий референс: 33333333. </w:t>
      </w:r>
    </w:p>
    <w:p w14:paraId="12CD9722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>Поручение не прошло проверки на стороне регистратора. Соответствующий статус был передан регистратором в НРД.</w:t>
      </w:r>
    </w:p>
    <w:p w14:paraId="742BBB21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 xml:space="preserve">НРД пересылает это сообщение МТ567 с референсом 22222222 со статусом обработки REJT (отказано) депоненту. </w:t>
      </w:r>
    </w:p>
    <w:p w14:paraId="4CB6E1A4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296C23" w14:paraId="1F2134AB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1EFB25C6" w14:textId="77777777" w:rsidR="00B26016" w:rsidRPr="00296C23" w:rsidRDefault="00B26016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3E4E490" w14:textId="77777777" w:rsidR="00B26016" w:rsidRPr="00296C23" w:rsidRDefault="00B26016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B26016" w:rsidRPr="00296C23" w14:paraId="75FE99DC" w14:textId="77777777" w:rsidTr="00871E2F">
        <w:tc>
          <w:tcPr>
            <w:tcW w:w="5488" w:type="dxa"/>
          </w:tcPr>
          <w:p w14:paraId="57EE3B1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695ED42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2380F220" w14:textId="77777777" w:rsidTr="00871E2F">
        <w:tc>
          <w:tcPr>
            <w:tcW w:w="5488" w:type="dxa"/>
          </w:tcPr>
          <w:p w14:paraId="4361931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1155CC07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Референс КД </w:t>
            </w:r>
          </w:p>
        </w:tc>
      </w:tr>
      <w:tr w:rsidR="00B26016" w:rsidRPr="00296C23" w14:paraId="14A4DB84" w14:textId="77777777" w:rsidTr="00871E2F">
        <w:tc>
          <w:tcPr>
            <w:tcW w:w="5488" w:type="dxa"/>
          </w:tcPr>
          <w:p w14:paraId="24D57757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C50038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75AF024C" w14:textId="77777777" w:rsidTr="00871E2F">
        <w:tc>
          <w:tcPr>
            <w:tcW w:w="5488" w:type="dxa"/>
          </w:tcPr>
          <w:p w14:paraId="13861FA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1B786B09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6DEF3B3B" w14:textId="77777777" w:rsidTr="00871E2F">
        <w:tc>
          <w:tcPr>
            <w:tcW w:w="5488" w:type="dxa"/>
          </w:tcPr>
          <w:p w14:paraId="55F80921" w14:textId="1299F7A9" w:rsidR="00B26016" w:rsidRPr="00296C23" w:rsidRDefault="00B26016" w:rsidP="00296C23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</w:rPr>
              <w:t>:22F::CAEV//</w:t>
            </w:r>
            <w:r w:rsidR="00296C23" w:rsidRPr="00296C23">
              <w:rPr>
                <w:sz w:val="24"/>
                <w:szCs w:val="24"/>
                <w:lang w:val="en-US"/>
              </w:rPr>
              <w:t>OM</w:t>
            </w:r>
            <w:r w:rsidR="00871E2F" w:rsidRPr="00296C23">
              <w:rPr>
                <w:sz w:val="24"/>
                <w:szCs w:val="24"/>
                <w:lang w:val="en-US"/>
              </w:rPr>
              <w:t>ET</w:t>
            </w:r>
          </w:p>
        </w:tc>
        <w:tc>
          <w:tcPr>
            <w:tcW w:w="4762" w:type="dxa"/>
          </w:tcPr>
          <w:p w14:paraId="27832A0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35B7E3A1" w14:textId="77777777" w:rsidTr="00871E2F">
        <w:tc>
          <w:tcPr>
            <w:tcW w:w="5488" w:type="dxa"/>
          </w:tcPr>
          <w:p w14:paraId="0DC0429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:98C::PREP//201</w:t>
            </w:r>
            <w:r w:rsidRPr="00296C23">
              <w:rPr>
                <w:sz w:val="24"/>
                <w:szCs w:val="24"/>
                <w:lang w:val="en-US"/>
              </w:rPr>
              <w:t>60703</w:t>
            </w:r>
            <w:r w:rsidRPr="00296C23">
              <w:rPr>
                <w:sz w:val="24"/>
                <w:szCs w:val="24"/>
              </w:rPr>
              <w:t>105940</w:t>
            </w:r>
          </w:p>
        </w:tc>
        <w:tc>
          <w:tcPr>
            <w:tcW w:w="4762" w:type="dxa"/>
          </w:tcPr>
          <w:p w14:paraId="23C773F2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7315C853" w14:textId="77777777" w:rsidTr="00871E2F">
        <w:tc>
          <w:tcPr>
            <w:tcW w:w="5488" w:type="dxa"/>
          </w:tcPr>
          <w:p w14:paraId="6AA473B9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41F8710D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42B2ECC7" w14:textId="77777777" w:rsidTr="00871E2F">
        <w:tc>
          <w:tcPr>
            <w:tcW w:w="5488" w:type="dxa"/>
          </w:tcPr>
          <w:p w14:paraId="25B318BB" w14:textId="2CAA873F" w:rsidR="00B26016" w:rsidRPr="00296C23" w:rsidRDefault="00393CC1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:13</w:t>
            </w:r>
            <w:r w:rsidRPr="00296C23">
              <w:rPr>
                <w:sz w:val="24"/>
                <w:szCs w:val="24"/>
                <w:lang w:val="en-US"/>
              </w:rPr>
              <w:t>A</w:t>
            </w:r>
            <w:r w:rsidR="00B26016" w:rsidRPr="00296C23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62C88C15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B26016" w:rsidRPr="00296C23" w14:paraId="5CE5A3C8" w14:textId="77777777" w:rsidTr="00871E2F">
        <w:tc>
          <w:tcPr>
            <w:tcW w:w="5488" w:type="dxa"/>
          </w:tcPr>
          <w:p w14:paraId="65325E6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585C02D6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B26016" w:rsidRPr="00296C23" w14:paraId="36AD5AB8" w14:textId="77777777" w:rsidTr="00871E2F">
        <w:tc>
          <w:tcPr>
            <w:tcW w:w="5488" w:type="dxa"/>
          </w:tcPr>
          <w:p w14:paraId="70C919E7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6DF3A27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7ED2FA2E" w14:textId="77777777" w:rsidTr="00871E2F">
        <w:tc>
          <w:tcPr>
            <w:tcW w:w="5488" w:type="dxa"/>
          </w:tcPr>
          <w:p w14:paraId="337E1F6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0888AFF5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459D3DE6" w14:textId="77777777" w:rsidTr="00871E2F">
        <w:tc>
          <w:tcPr>
            <w:tcW w:w="5488" w:type="dxa"/>
          </w:tcPr>
          <w:p w14:paraId="7ED4AF0B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:20C::PREV//33333333</w:t>
            </w:r>
          </w:p>
        </w:tc>
        <w:tc>
          <w:tcPr>
            <w:tcW w:w="4762" w:type="dxa"/>
          </w:tcPr>
          <w:p w14:paraId="404C2E69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Исходящий референс НРД переданной инструкции депонента</w:t>
            </w:r>
          </w:p>
        </w:tc>
      </w:tr>
      <w:tr w:rsidR="00B26016" w:rsidRPr="00296C23" w14:paraId="1A45B168" w14:textId="77777777" w:rsidTr="00871E2F">
        <w:tc>
          <w:tcPr>
            <w:tcW w:w="5488" w:type="dxa"/>
          </w:tcPr>
          <w:p w14:paraId="3C5C6C8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40BC7E4A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2C9B16F8" w14:textId="77777777" w:rsidTr="00871E2F">
        <w:tc>
          <w:tcPr>
            <w:tcW w:w="5488" w:type="dxa"/>
          </w:tcPr>
          <w:p w14:paraId="7EB3920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49F73AE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1F0C85C1" w14:textId="77777777" w:rsidTr="00871E2F">
        <w:tc>
          <w:tcPr>
            <w:tcW w:w="5488" w:type="dxa"/>
          </w:tcPr>
          <w:p w14:paraId="54CCEF46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</w:rPr>
              <w:t>:25D::IPRC//</w:t>
            </w:r>
            <w:r w:rsidRPr="00296C23">
              <w:rPr>
                <w:sz w:val="24"/>
                <w:szCs w:val="24"/>
                <w:lang w:val="en-US"/>
              </w:rPr>
              <w:t>REJT</w:t>
            </w:r>
          </w:p>
        </w:tc>
        <w:tc>
          <w:tcPr>
            <w:tcW w:w="4762" w:type="dxa"/>
          </w:tcPr>
          <w:p w14:paraId="55043FB2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Статус</w:t>
            </w:r>
          </w:p>
        </w:tc>
      </w:tr>
      <w:tr w:rsidR="00B26016" w:rsidRPr="00296C23" w14:paraId="008D2F91" w14:textId="77777777" w:rsidTr="00871E2F">
        <w:tc>
          <w:tcPr>
            <w:tcW w:w="5488" w:type="dxa"/>
          </w:tcPr>
          <w:p w14:paraId="3E73FAC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026890F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2AC85EE7" w14:textId="77777777" w:rsidTr="00871E2F">
        <w:tc>
          <w:tcPr>
            <w:tcW w:w="5488" w:type="dxa"/>
          </w:tcPr>
          <w:p w14:paraId="4366822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:24B::</w:t>
            </w:r>
            <w:r w:rsidRPr="00296C23">
              <w:rPr>
                <w:sz w:val="24"/>
                <w:szCs w:val="24"/>
                <w:lang w:val="en-US"/>
              </w:rPr>
              <w:t>REJT</w:t>
            </w:r>
            <w:r w:rsidRPr="00296C23">
              <w:rPr>
                <w:sz w:val="24"/>
                <w:szCs w:val="24"/>
              </w:rPr>
              <w:t>//</w:t>
            </w:r>
            <w:r w:rsidRPr="00296C23">
              <w:rPr>
                <w:sz w:val="24"/>
                <w:szCs w:val="24"/>
                <w:lang w:val="en-US"/>
              </w:rPr>
              <w:t>LATE</w:t>
            </w:r>
          </w:p>
        </w:tc>
        <w:tc>
          <w:tcPr>
            <w:tcW w:w="4762" w:type="dxa"/>
          </w:tcPr>
          <w:p w14:paraId="4E9AFC2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Причина</w:t>
            </w:r>
          </w:p>
        </w:tc>
      </w:tr>
      <w:tr w:rsidR="00B26016" w:rsidRPr="00296C23" w14:paraId="780B8AA7" w14:textId="77777777" w:rsidTr="00871E2F">
        <w:tc>
          <w:tcPr>
            <w:tcW w:w="5488" w:type="dxa"/>
          </w:tcPr>
          <w:p w14:paraId="63ED8B9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2B124C72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6B67FA10" w14:textId="77777777" w:rsidTr="00871E2F">
        <w:tc>
          <w:tcPr>
            <w:tcW w:w="5488" w:type="dxa"/>
          </w:tcPr>
          <w:p w14:paraId="6DD30F5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lastRenderedPageBreak/>
              <w:t>:16S:STAT</w:t>
            </w:r>
          </w:p>
        </w:tc>
        <w:tc>
          <w:tcPr>
            <w:tcW w:w="4762" w:type="dxa"/>
          </w:tcPr>
          <w:p w14:paraId="54FF90E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22CB2F0B" w14:textId="77777777" w:rsidTr="00871E2F">
        <w:tc>
          <w:tcPr>
            <w:tcW w:w="5488" w:type="dxa"/>
          </w:tcPr>
          <w:p w14:paraId="0EF11E7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532A8F60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0B92505A" w14:textId="77777777" w:rsidTr="00871E2F">
        <w:tc>
          <w:tcPr>
            <w:tcW w:w="5488" w:type="dxa"/>
          </w:tcPr>
          <w:p w14:paraId="67D87250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75A6658A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610E099E" w14:textId="77777777" w:rsidTr="00871E2F">
        <w:tc>
          <w:tcPr>
            <w:tcW w:w="5488" w:type="dxa"/>
          </w:tcPr>
          <w:p w14:paraId="072151D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244E0B2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Код НРД инструктирующей стороны (организация присвоившая статус)</w:t>
            </w:r>
          </w:p>
        </w:tc>
      </w:tr>
      <w:tr w:rsidR="00B26016" w:rsidRPr="00296C23" w14:paraId="6A725BBB" w14:textId="77777777" w:rsidTr="00871E2F">
        <w:tc>
          <w:tcPr>
            <w:tcW w:w="5488" w:type="dxa"/>
          </w:tcPr>
          <w:p w14:paraId="7293CC4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2B11F1B4" w14:textId="77777777" w:rsidR="00B26016" w:rsidRPr="00296C23" w:rsidRDefault="00B2601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403610DE" w14:textId="594F75B4" w:rsidR="00B26016" w:rsidRPr="00296C23" w:rsidRDefault="00187259" w:rsidP="000866A5">
      <w:pPr>
        <w:pStyle w:val="1"/>
        <w:numPr>
          <w:ilvl w:val="0"/>
          <w:numId w:val="2"/>
        </w:numPr>
        <w:ind w:left="0" w:firstLine="0"/>
        <w:rPr>
          <w:rFonts w:cs="Times New Roman"/>
          <w:sz w:val="24"/>
          <w:szCs w:val="24"/>
        </w:rPr>
      </w:pPr>
      <w:r w:rsidRPr="00296C23">
        <w:rPr>
          <w:rFonts w:cs="Times New Roman"/>
          <w:sz w:val="24"/>
          <w:szCs w:val="24"/>
        </w:rPr>
        <w:t xml:space="preserve"> </w:t>
      </w:r>
      <w:bookmarkStart w:id="203" w:name="_Toc445283867"/>
      <w:r w:rsidR="00B26016" w:rsidRPr="00296C23">
        <w:rPr>
          <w:rFonts w:cs="Times New Roman"/>
          <w:sz w:val="24"/>
          <w:szCs w:val="24"/>
        </w:rPr>
        <w:t xml:space="preserve">Сообщение МТ567. Статус НРД </w:t>
      </w:r>
      <w:r w:rsidR="00B26016" w:rsidRPr="00296C23">
        <w:rPr>
          <w:rFonts w:cs="Times New Roman"/>
          <w:sz w:val="24"/>
          <w:szCs w:val="24"/>
          <w:lang w:val="en-US"/>
        </w:rPr>
        <w:t>PEND</w:t>
      </w:r>
      <w:r w:rsidR="00B26016" w:rsidRPr="00296C23">
        <w:rPr>
          <w:rFonts w:cs="Times New Roman"/>
          <w:sz w:val="24"/>
          <w:szCs w:val="24"/>
        </w:rPr>
        <w:t>.</w:t>
      </w:r>
      <w:bookmarkEnd w:id="203"/>
      <w:r w:rsidR="00B26016" w:rsidRPr="00296C23">
        <w:rPr>
          <w:rFonts w:cs="Times New Roman"/>
          <w:sz w:val="24"/>
          <w:szCs w:val="24"/>
        </w:rPr>
        <w:t xml:space="preserve"> </w:t>
      </w:r>
    </w:p>
    <w:p w14:paraId="7531D8C1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 xml:space="preserve">Легенда: В НРД получено сообщение МТ565 с референсом 11111111 от депонента (код НРД МС0123456789). Проверки на стороне НРД прошли успешно и сообщение было передано регистратору. </w:t>
      </w:r>
    </w:p>
    <w:p w14:paraId="14556897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 xml:space="preserve">НРД отправляет сообщения МТ567 с референсом 22222222  со статусом </w:t>
      </w:r>
      <w:r w:rsidRPr="00296C23">
        <w:rPr>
          <w:lang w:val="en-US"/>
        </w:rPr>
        <w:t>PEND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296C23" w14:paraId="28F854BE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2B9A21BA" w14:textId="77777777" w:rsidR="00B26016" w:rsidRPr="00296C23" w:rsidRDefault="00B26016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30CB13D" w14:textId="77777777" w:rsidR="00B26016" w:rsidRPr="00296C23" w:rsidRDefault="00B26016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B26016" w:rsidRPr="00296C23" w14:paraId="1B5F6CF6" w14:textId="77777777" w:rsidTr="00871E2F">
        <w:tc>
          <w:tcPr>
            <w:tcW w:w="5488" w:type="dxa"/>
          </w:tcPr>
          <w:p w14:paraId="59D7BFD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44E835A9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608BEF53" w14:textId="77777777" w:rsidTr="00871E2F">
        <w:tc>
          <w:tcPr>
            <w:tcW w:w="5488" w:type="dxa"/>
          </w:tcPr>
          <w:p w14:paraId="36E3E7AB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603B5DD7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Референс КД </w:t>
            </w:r>
          </w:p>
        </w:tc>
      </w:tr>
      <w:tr w:rsidR="00B26016" w:rsidRPr="00296C23" w14:paraId="4A80C98E" w14:textId="77777777" w:rsidTr="00871E2F">
        <w:tc>
          <w:tcPr>
            <w:tcW w:w="5488" w:type="dxa"/>
          </w:tcPr>
          <w:p w14:paraId="7369246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3A6A125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1C728419" w14:textId="77777777" w:rsidTr="00871E2F">
        <w:tc>
          <w:tcPr>
            <w:tcW w:w="5488" w:type="dxa"/>
          </w:tcPr>
          <w:p w14:paraId="49C1208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1108DF7D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70EBEE4E" w14:textId="77777777" w:rsidTr="00871E2F">
        <w:tc>
          <w:tcPr>
            <w:tcW w:w="5488" w:type="dxa"/>
          </w:tcPr>
          <w:p w14:paraId="704263B5" w14:textId="56A9247E" w:rsidR="00B26016" w:rsidRPr="00296C23" w:rsidRDefault="00B26016" w:rsidP="00296C23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</w:rPr>
              <w:t>:22F::CAEV//</w:t>
            </w:r>
            <w:r w:rsidR="00296C23" w:rsidRPr="00296C23">
              <w:rPr>
                <w:sz w:val="24"/>
                <w:szCs w:val="24"/>
                <w:lang w:val="en-US"/>
              </w:rPr>
              <w:t>OM</w:t>
            </w:r>
            <w:r w:rsidR="00871E2F" w:rsidRPr="00296C23">
              <w:rPr>
                <w:sz w:val="24"/>
                <w:szCs w:val="24"/>
                <w:lang w:val="en-US"/>
              </w:rPr>
              <w:t>ET</w:t>
            </w:r>
          </w:p>
        </w:tc>
        <w:tc>
          <w:tcPr>
            <w:tcW w:w="4762" w:type="dxa"/>
          </w:tcPr>
          <w:p w14:paraId="3DF81289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532FBCB0" w14:textId="77777777" w:rsidTr="00871E2F">
        <w:tc>
          <w:tcPr>
            <w:tcW w:w="5488" w:type="dxa"/>
          </w:tcPr>
          <w:p w14:paraId="26220CB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:98C::PREP//201</w:t>
            </w:r>
            <w:r w:rsidRPr="00296C23">
              <w:rPr>
                <w:sz w:val="24"/>
                <w:szCs w:val="24"/>
                <w:lang w:val="en-US"/>
              </w:rPr>
              <w:t>60703</w:t>
            </w:r>
            <w:r w:rsidRPr="00296C23">
              <w:rPr>
                <w:sz w:val="24"/>
                <w:szCs w:val="24"/>
              </w:rPr>
              <w:t>105940</w:t>
            </w:r>
          </w:p>
        </w:tc>
        <w:tc>
          <w:tcPr>
            <w:tcW w:w="4762" w:type="dxa"/>
          </w:tcPr>
          <w:p w14:paraId="034D9A9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79F6F712" w14:textId="77777777" w:rsidTr="00871E2F">
        <w:tc>
          <w:tcPr>
            <w:tcW w:w="5488" w:type="dxa"/>
          </w:tcPr>
          <w:p w14:paraId="69668A1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1DCDC47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09D640F7" w14:textId="77777777" w:rsidTr="00871E2F">
        <w:tc>
          <w:tcPr>
            <w:tcW w:w="5488" w:type="dxa"/>
          </w:tcPr>
          <w:p w14:paraId="127178AF" w14:textId="70F91E65" w:rsidR="00B26016" w:rsidRPr="00296C23" w:rsidRDefault="00393CC1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:13</w:t>
            </w:r>
            <w:r w:rsidRPr="00296C23">
              <w:rPr>
                <w:sz w:val="24"/>
                <w:szCs w:val="24"/>
                <w:lang w:val="en-US"/>
              </w:rPr>
              <w:t>A</w:t>
            </w:r>
            <w:r w:rsidR="00B26016" w:rsidRPr="00296C23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262F90E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B26016" w:rsidRPr="00296C23" w14:paraId="630D15C3" w14:textId="77777777" w:rsidTr="00871E2F">
        <w:tc>
          <w:tcPr>
            <w:tcW w:w="5488" w:type="dxa"/>
          </w:tcPr>
          <w:p w14:paraId="7B86F7CD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03DD7CE5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B26016" w:rsidRPr="00296C23" w14:paraId="1BAA74BB" w14:textId="77777777" w:rsidTr="00871E2F">
        <w:tc>
          <w:tcPr>
            <w:tcW w:w="5488" w:type="dxa"/>
          </w:tcPr>
          <w:p w14:paraId="0808B90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51AE02B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13FEA39A" w14:textId="77777777" w:rsidTr="00871E2F">
        <w:tc>
          <w:tcPr>
            <w:tcW w:w="5488" w:type="dxa"/>
          </w:tcPr>
          <w:p w14:paraId="754CEC6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2315BCF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24F8F0E8" w14:textId="77777777" w:rsidTr="00871E2F">
        <w:tc>
          <w:tcPr>
            <w:tcW w:w="5488" w:type="dxa"/>
          </w:tcPr>
          <w:p w14:paraId="2AD6FEF2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</w:rPr>
              <w:t>:25D::IPRC//</w:t>
            </w:r>
            <w:r w:rsidRPr="00296C23">
              <w:rPr>
                <w:sz w:val="24"/>
                <w:szCs w:val="24"/>
                <w:lang w:val="en-US"/>
              </w:rPr>
              <w:t>PEND</w:t>
            </w:r>
          </w:p>
        </w:tc>
        <w:tc>
          <w:tcPr>
            <w:tcW w:w="4762" w:type="dxa"/>
          </w:tcPr>
          <w:p w14:paraId="14FF660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Статус</w:t>
            </w:r>
          </w:p>
        </w:tc>
      </w:tr>
      <w:tr w:rsidR="00B26016" w:rsidRPr="00296C23" w14:paraId="3D70A37C" w14:textId="77777777" w:rsidTr="00871E2F">
        <w:tc>
          <w:tcPr>
            <w:tcW w:w="5488" w:type="dxa"/>
          </w:tcPr>
          <w:p w14:paraId="7D3EC520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6C1D5C7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6CE1393A" w14:textId="77777777" w:rsidTr="00871E2F">
        <w:tc>
          <w:tcPr>
            <w:tcW w:w="5488" w:type="dxa"/>
          </w:tcPr>
          <w:p w14:paraId="253CA1B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:24B::</w:t>
            </w:r>
            <w:r w:rsidRPr="00296C23">
              <w:rPr>
                <w:sz w:val="24"/>
                <w:szCs w:val="24"/>
                <w:lang w:val="en-US"/>
              </w:rPr>
              <w:t>PEND</w:t>
            </w:r>
            <w:r w:rsidRPr="00296C23">
              <w:rPr>
                <w:sz w:val="24"/>
                <w:szCs w:val="24"/>
              </w:rPr>
              <w:t>//</w:t>
            </w:r>
            <w:r w:rsidRPr="00296C23">
              <w:rPr>
                <w:sz w:val="24"/>
                <w:szCs w:val="24"/>
                <w:lang w:val="en-US"/>
              </w:rPr>
              <w:t>NARR</w:t>
            </w:r>
          </w:p>
        </w:tc>
        <w:tc>
          <w:tcPr>
            <w:tcW w:w="4762" w:type="dxa"/>
          </w:tcPr>
          <w:p w14:paraId="2213CE62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Причина</w:t>
            </w:r>
          </w:p>
        </w:tc>
      </w:tr>
      <w:tr w:rsidR="00B26016" w:rsidRPr="00296C23" w14:paraId="6D3F9965" w14:textId="77777777" w:rsidTr="00871E2F">
        <w:tc>
          <w:tcPr>
            <w:tcW w:w="5488" w:type="dxa"/>
          </w:tcPr>
          <w:p w14:paraId="175D45A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  <w:lang w:val="en-US"/>
              </w:rPr>
              <w:t>:70D::REAS//'PORUCHENIE PRINYATO</w:t>
            </w:r>
          </w:p>
        </w:tc>
        <w:tc>
          <w:tcPr>
            <w:tcW w:w="4762" w:type="dxa"/>
          </w:tcPr>
          <w:p w14:paraId="7046F55B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B26016" w:rsidRPr="00296C23" w14:paraId="364F0F29" w14:textId="77777777" w:rsidTr="00871E2F">
        <w:tc>
          <w:tcPr>
            <w:tcW w:w="5488" w:type="dxa"/>
          </w:tcPr>
          <w:p w14:paraId="3BECA2EA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  <w:lang w:val="en-US"/>
              </w:rPr>
              <w:t>NKO ZAO NRD</w:t>
            </w:r>
          </w:p>
        </w:tc>
        <w:tc>
          <w:tcPr>
            <w:tcW w:w="4762" w:type="dxa"/>
          </w:tcPr>
          <w:p w14:paraId="0032C227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B26016" w:rsidRPr="00296C23" w14:paraId="2A23F0BF" w14:textId="77777777" w:rsidTr="00871E2F">
        <w:tc>
          <w:tcPr>
            <w:tcW w:w="5488" w:type="dxa"/>
          </w:tcPr>
          <w:p w14:paraId="12056C32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751462E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0F0CE9B7" w14:textId="77777777" w:rsidTr="00871E2F">
        <w:tc>
          <w:tcPr>
            <w:tcW w:w="5488" w:type="dxa"/>
          </w:tcPr>
          <w:p w14:paraId="3FD7905A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4BC992A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331772D6" w14:textId="77777777" w:rsidTr="00871E2F">
        <w:tc>
          <w:tcPr>
            <w:tcW w:w="5488" w:type="dxa"/>
          </w:tcPr>
          <w:p w14:paraId="7D6ED669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20247E8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51716D39" w14:textId="77777777" w:rsidTr="00871E2F">
        <w:tc>
          <w:tcPr>
            <w:tcW w:w="5488" w:type="dxa"/>
          </w:tcPr>
          <w:p w14:paraId="259D5B8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0CC1C96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12B2418F" w14:textId="77777777" w:rsidTr="00871E2F">
        <w:tc>
          <w:tcPr>
            <w:tcW w:w="5488" w:type="dxa"/>
          </w:tcPr>
          <w:p w14:paraId="07780F8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</w:rPr>
              <w:t>:95R::MEOR/NSDR/</w:t>
            </w:r>
            <w:r w:rsidRPr="00296C23">
              <w:rPr>
                <w:sz w:val="24"/>
                <w:szCs w:val="24"/>
                <w:lang w:val="en-US"/>
              </w:rPr>
              <w:t>NDC000000000</w:t>
            </w:r>
          </w:p>
        </w:tc>
        <w:tc>
          <w:tcPr>
            <w:tcW w:w="4762" w:type="dxa"/>
          </w:tcPr>
          <w:p w14:paraId="23F8967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Код НРД инструктирующей стороны (организация присвоившая статус)</w:t>
            </w:r>
          </w:p>
        </w:tc>
      </w:tr>
      <w:tr w:rsidR="00B26016" w:rsidRPr="00296C23" w14:paraId="26AB3929" w14:textId="77777777" w:rsidTr="00871E2F">
        <w:tc>
          <w:tcPr>
            <w:tcW w:w="5488" w:type="dxa"/>
          </w:tcPr>
          <w:p w14:paraId="5B89BFF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4E978A8E" w14:textId="77777777" w:rsidR="00B26016" w:rsidRPr="00296C23" w:rsidRDefault="00B2601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11BCAFFE" w14:textId="052F9132" w:rsidR="00B26016" w:rsidRPr="00296C23" w:rsidRDefault="00187259" w:rsidP="000866A5">
      <w:pPr>
        <w:pStyle w:val="1"/>
        <w:numPr>
          <w:ilvl w:val="0"/>
          <w:numId w:val="2"/>
        </w:numPr>
        <w:ind w:left="0" w:firstLine="0"/>
        <w:rPr>
          <w:rFonts w:cs="Times New Roman"/>
          <w:sz w:val="24"/>
          <w:szCs w:val="24"/>
        </w:rPr>
      </w:pPr>
      <w:r w:rsidRPr="00296C23">
        <w:rPr>
          <w:rFonts w:cs="Times New Roman"/>
          <w:sz w:val="24"/>
          <w:szCs w:val="24"/>
        </w:rPr>
        <w:t xml:space="preserve"> </w:t>
      </w:r>
      <w:bookmarkStart w:id="204" w:name="_Toc445283868"/>
      <w:r w:rsidR="00B26016" w:rsidRPr="00296C23">
        <w:rPr>
          <w:rFonts w:cs="Times New Roman"/>
          <w:sz w:val="24"/>
          <w:szCs w:val="24"/>
        </w:rPr>
        <w:t xml:space="preserve">Сообщение МТ567. Статус НРД </w:t>
      </w:r>
      <w:r w:rsidR="00B26016" w:rsidRPr="00296C23">
        <w:rPr>
          <w:rFonts w:cs="Times New Roman"/>
          <w:sz w:val="24"/>
          <w:szCs w:val="24"/>
          <w:lang w:val="en-US"/>
        </w:rPr>
        <w:t>REJT</w:t>
      </w:r>
      <w:r w:rsidR="00B26016" w:rsidRPr="00296C23">
        <w:rPr>
          <w:rFonts w:cs="Times New Roman"/>
          <w:sz w:val="24"/>
          <w:szCs w:val="24"/>
        </w:rPr>
        <w:t>.</w:t>
      </w:r>
      <w:bookmarkEnd w:id="204"/>
      <w:r w:rsidR="00B26016" w:rsidRPr="00296C23">
        <w:rPr>
          <w:rFonts w:cs="Times New Roman"/>
          <w:sz w:val="24"/>
          <w:szCs w:val="24"/>
        </w:rPr>
        <w:t xml:space="preserve"> </w:t>
      </w:r>
    </w:p>
    <w:p w14:paraId="0EB84B70" w14:textId="428B953B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 xml:space="preserve">Легенда: В НРД получено сообщение поручение с референсом 11111111 от депонента (код НРД МС0123456789). Проверки на стороне НРД не были пройдены и сообщение не было передано регистратору. </w:t>
      </w:r>
    </w:p>
    <w:p w14:paraId="4F32C8F3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 xml:space="preserve">НРД отправляет сообщения MIS с референсом 22222222 ( seev.006.001.04) со статусом REJT (отказ в приеме). 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296C23" w14:paraId="1EDB58BB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6A53F422" w14:textId="77777777" w:rsidR="00B26016" w:rsidRPr="00296C23" w:rsidRDefault="00B26016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1C99EBC" w14:textId="77777777" w:rsidR="00B26016" w:rsidRPr="00296C23" w:rsidRDefault="00B26016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B26016" w:rsidRPr="00296C23" w14:paraId="4B958BC4" w14:textId="77777777" w:rsidTr="00871E2F">
        <w:tc>
          <w:tcPr>
            <w:tcW w:w="5488" w:type="dxa"/>
          </w:tcPr>
          <w:p w14:paraId="5FE7CDE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5AD229A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034D9FAA" w14:textId="77777777" w:rsidTr="00871E2F">
        <w:tc>
          <w:tcPr>
            <w:tcW w:w="5488" w:type="dxa"/>
          </w:tcPr>
          <w:p w14:paraId="431FC7B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353D14A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Референс КД </w:t>
            </w:r>
          </w:p>
        </w:tc>
      </w:tr>
      <w:tr w:rsidR="00B26016" w:rsidRPr="00296C23" w14:paraId="4AD821A3" w14:textId="77777777" w:rsidTr="00871E2F">
        <w:tc>
          <w:tcPr>
            <w:tcW w:w="5488" w:type="dxa"/>
          </w:tcPr>
          <w:p w14:paraId="53F2E63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875D0CD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11759557" w14:textId="77777777" w:rsidTr="00871E2F">
        <w:tc>
          <w:tcPr>
            <w:tcW w:w="5488" w:type="dxa"/>
          </w:tcPr>
          <w:p w14:paraId="608F49E6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7412D4AB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44EB0A8F" w14:textId="77777777" w:rsidTr="00871E2F">
        <w:tc>
          <w:tcPr>
            <w:tcW w:w="5488" w:type="dxa"/>
          </w:tcPr>
          <w:p w14:paraId="66EEEFC3" w14:textId="64BED1C0" w:rsidR="00B26016" w:rsidRPr="00296C23" w:rsidRDefault="00B26016" w:rsidP="00296C23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</w:rPr>
              <w:t>:22F::CAEV//</w:t>
            </w:r>
            <w:r w:rsidR="00296C23" w:rsidRPr="00296C23">
              <w:rPr>
                <w:sz w:val="24"/>
                <w:szCs w:val="24"/>
                <w:lang w:val="en-US"/>
              </w:rPr>
              <w:t>OM</w:t>
            </w:r>
            <w:r w:rsidR="00871E2F" w:rsidRPr="00296C23">
              <w:rPr>
                <w:sz w:val="24"/>
                <w:szCs w:val="24"/>
                <w:lang w:val="en-US"/>
              </w:rPr>
              <w:t>ET</w:t>
            </w:r>
          </w:p>
        </w:tc>
        <w:tc>
          <w:tcPr>
            <w:tcW w:w="4762" w:type="dxa"/>
          </w:tcPr>
          <w:p w14:paraId="7770FEC7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07691243" w14:textId="77777777" w:rsidTr="00871E2F">
        <w:tc>
          <w:tcPr>
            <w:tcW w:w="5488" w:type="dxa"/>
          </w:tcPr>
          <w:p w14:paraId="0800E9F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lastRenderedPageBreak/>
              <w:t>:98C::PREP//201</w:t>
            </w:r>
            <w:r w:rsidRPr="00296C23">
              <w:rPr>
                <w:sz w:val="24"/>
                <w:szCs w:val="24"/>
                <w:lang w:val="en-US"/>
              </w:rPr>
              <w:t>60703</w:t>
            </w:r>
            <w:r w:rsidRPr="00296C23">
              <w:rPr>
                <w:sz w:val="24"/>
                <w:szCs w:val="24"/>
              </w:rPr>
              <w:t>105940</w:t>
            </w:r>
          </w:p>
        </w:tc>
        <w:tc>
          <w:tcPr>
            <w:tcW w:w="4762" w:type="dxa"/>
          </w:tcPr>
          <w:p w14:paraId="261B7BC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33FD42D4" w14:textId="77777777" w:rsidTr="00871E2F">
        <w:tc>
          <w:tcPr>
            <w:tcW w:w="5488" w:type="dxa"/>
          </w:tcPr>
          <w:p w14:paraId="64EE3CF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22A5215A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29D40810" w14:textId="77777777" w:rsidTr="00871E2F">
        <w:tc>
          <w:tcPr>
            <w:tcW w:w="5488" w:type="dxa"/>
          </w:tcPr>
          <w:p w14:paraId="15F97D49" w14:textId="1221398C" w:rsidR="00B26016" w:rsidRPr="00296C23" w:rsidRDefault="00393CC1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:13</w:t>
            </w:r>
            <w:r w:rsidRPr="00296C23">
              <w:rPr>
                <w:sz w:val="24"/>
                <w:szCs w:val="24"/>
                <w:lang w:val="en-US"/>
              </w:rPr>
              <w:t>A</w:t>
            </w:r>
            <w:r w:rsidR="00B26016" w:rsidRPr="00296C23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1F480AD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B26016" w:rsidRPr="00296C23" w14:paraId="6E891E2E" w14:textId="77777777" w:rsidTr="00871E2F">
        <w:tc>
          <w:tcPr>
            <w:tcW w:w="5488" w:type="dxa"/>
          </w:tcPr>
          <w:p w14:paraId="46460542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07449EB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B26016" w:rsidRPr="00296C23" w14:paraId="7C98386C" w14:textId="77777777" w:rsidTr="00871E2F">
        <w:tc>
          <w:tcPr>
            <w:tcW w:w="5488" w:type="dxa"/>
          </w:tcPr>
          <w:p w14:paraId="1D57ACCB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478CB8B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2BC14E90" w14:textId="77777777" w:rsidTr="00871E2F">
        <w:tc>
          <w:tcPr>
            <w:tcW w:w="5488" w:type="dxa"/>
          </w:tcPr>
          <w:p w14:paraId="76B97A8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449F3BA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69ECCB5B" w14:textId="77777777" w:rsidTr="00871E2F">
        <w:tc>
          <w:tcPr>
            <w:tcW w:w="5488" w:type="dxa"/>
          </w:tcPr>
          <w:p w14:paraId="31EFC7AD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</w:rPr>
              <w:t>:25D::IPRC//</w:t>
            </w:r>
            <w:r w:rsidRPr="00296C23">
              <w:rPr>
                <w:sz w:val="24"/>
                <w:szCs w:val="24"/>
                <w:lang w:val="en-US"/>
              </w:rPr>
              <w:t>REJT</w:t>
            </w:r>
          </w:p>
        </w:tc>
        <w:tc>
          <w:tcPr>
            <w:tcW w:w="4762" w:type="dxa"/>
          </w:tcPr>
          <w:p w14:paraId="56CBF7C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Статус</w:t>
            </w:r>
          </w:p>
        </w:tc>
      </w:tr>
      <w:tr w:rsidR="00B26016" w:rsidRPr="00296C23" w14:paraId="30A979B7" w14:textId="77777777" w:rsidTr="00871E2F">
        <w:tc>
          <w:tcPr>
            <w:tcW w:w="5488" w:type="dxa"/>
          </w:tcPr>
          <w:p w14:paraId="3C4241E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54E6ADE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06F33987" w14:textId="77777777" w:rsidTr="00871E2F">
        <w:tc>
          <w:tcPr>
            <w:tcW w:w="5488" w:type="dxa"/>
          </w:tcPr>
          <w:p w14:paraId="70AF2750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:24B::</w:t>
            </w:r>
            <w:r w:rsidRPr="00296C23">
              <w:rPr>
                <w:sz w:val="24"/>
                <w:szCs w:val="24"/>
                <w:lang w:val="en-US"/>
              </w:rPr>
              <w:t>REJT</w:t>
            </w:r>
            <w:r w:rsidRPr="00296C23">
              <w:rPr>
                <w:sz w:val="24"/>
                <w:szCs w:val="24"/>
              </w:rPr>
              <w:t>//ULNK</w:t>
            </w:r>
          </w:p>
        </w:tc>
        <w:tc>
          <w:tcPr>
            <w:tcW w:w="4762" w:type="dxa"/>
          </w:tcPr>
          <w:p w14:paraId="0A840CF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Причина</w:t>
            </w:r>
          </w:p>
        </w:tc>
      </w:tr>
      <w:tr w:rsidR="00B26016" w:rsidRPr="00B5688B" w14:paraId="0386A01B" w14:textId="77777777" w:rsidTr="00871E2F">
        <w:tc>
          <w:tcPr>
            <w:tcW w:w="5488" w:type="dxa"/>
          </w:tcPr>
          <w:p w14:paraId="3BF2ADE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  <w:lang w:val="en-US"/>
              </w:rPr>
              <w:t xml:space="preserve">:70D::REAS//'INTRUKCIYA C NOMEROM </w:t>
            </w:r>
          </w:p>
        </w:tc>
        <w:tc>
          <w:tcPr>
            <w:tcW w:w="4762" w:type="dxa"/>
          </w:tcPr>
          <w:p w14:paraId="6807850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B26016" w:rsidRPr="00296C23" w14:paraId="45FF5721" w14:textId="77777777" w:rsidTr="00871E2F">
        <w:tc>
          <w:tcPr>
            <w:tcW w:w="5488" w:type="dxa"/>
          </w:tcPr>
          <w:p w14:paraId="5EB8E16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</w:rPr>
              <w:t xml:space="preserve">11111111 </w:t>
            </w:r>
            <w:r w:rsidRPr="00296C23">
              <w:rPr>
                <w:sz w:val="24"/>
                <w:szCs w:val="24"/>
                <w:lang w:val="en-US"/>
              </w:rPr>
              <w:t>UZGE BILA</w:t>
            </w:r>
            <w:r w:rsidRPr="00296C23">
              <w:rPr>
                <w:sz w:val="24"/>
                <w:szCs w:val="24"/>
              </w:rPr>
              <w:t xml:space="preserve"> </w:t>
            </w:r>
            <w:r w:rsidRPr="00296C23">
              <w:rPr>
                <w:sz w:val="24"/>
                <w:szCs w:val="24"/>
                <w:lang w:val="en-US"/>
              </w:rPr>
              <w:t>PODANA</w:t>
            </w:r>
            <w:r w:rsidRPr="00296C23">
              <w:rPr>
                <w:sz w:val="24"/>
                <w:szCs w:val="24"/>
              </w:rPr>
              <w:t xml:space="preserve"> </w:t>
            </w:r>
            <w:r w:rsidRPr="00296C23">
              <w:rPr>
                <w:sz w:val="24"/>
                <w:szCs w:val="24"/>
                <w:lang w:val="en-US"/>
              </w:rPr>
              <w:t>RANEE</w:t>
            </w:r>
          </w:p>
        </w:tc>
        <w:tc>
          <w:tcPr>
            <w:tcW w:w="4762" w:type="dxa"/>
          </w:tcPr>
          <w:p w14:paraId="75AB419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B26016" w:rsidRPr="00296C23" w14:paraId="789002DB" w14:textId="77777777" w:rsidTr="00871E2F">
        <w:tc>
          <w:tcPr>
            <w:tcW w:w="5488" w:type="dxa"/>
          </w:tcPr>
          <w:p w14:paraId="6FBE65C7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7653667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54EE7857" w14:textId="77777777" w:rsidTr="00871E2F">
        <w:tc>
          <w:tcPr>
            <w:tcW w:w="5488" w:type="dxa"/>
          </w:tcPr>
          <w:p w14:paraId="47CA7AFA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3DDCA68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4132D8DC" w14:textId="77777777" w:rsidTr="00871E2F">
        <w:tc>
          <w:tcPr>
            <w:tcW w:w="5488" w:type="dxa"/>
          </w:tcPr>
          <w:p w14:paraId="5B8B8AE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135BBB7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27EACC46" w14:textId="77777777" w:rsidTr="00871E2F">
        <w:tc>
          <w:tcPr>
            <w:tcW w:w="5488" w:type="dxa"/>
          </w:tcPr>
          <w:p w14:paraId="56B63E9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88C42C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044E81A0" w14:textId="77777777" w:rsidTr="00871E2F">
        <w:tc>
          <w:tcPr>
            <w:tcW w:w="5488" w:type="dxa"/>
          </w:tcPr>
          <w:p w14:paraId="75AB5632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</w:rPr>
              <w:t>:95R::MEOR/NSDR/</w:t>
            </w:r>
            <w:r w:rsidRPr="00296C23">
              <w:rPr>
                <w:sz w:val="24"/>
                <w:szCs w:val="24"/>
                <w:lang w:val="en-US"/>
              </w:rPr>
              <w:t>NDC000000000</w:t>
            </w:r>
          </w:p>
        </w:tc>
        <w:tc>
          <w:tcPr>
            <w:tcW w:w="4762" w:type="dxa"/>
          </w:tcPr>
          <w:p w14:paraId="4916A1EB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Код НРД инструктирующей стороны (организация присвоившая статус)</w:t>
            </w:r>
          </w:p>
        </w:tc>
      </w:tr>
      <w:tr w:rsidR="00B26016" w:rsidRPr="00296C23" w14:paraId="5F3D9097" w14:textId="77777777" w:rsidTr="00871E2F">
        <w:tc>
          <w:tcPr>
            <w:tcW w:w="5488" w:type="dxa"/>
          </w:tcPr>
          <w:p w14:paraId="52CF9504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009495A5" w14:textId="77777777" w:rsidR="00B26016" w:rsidRPr="00296C23" w:rsidRDefault="00B2601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57E0CCCB" w14:textId="50ED1E47" w:rsidR="00B26016" w:rsidRPr="00296C23" w:rsidRDefault="00187259" w:rsidP="000866A5">
      <w:pPr>
        <w:pStyle w:val="1"/>
        <w:numPr>
          <w:ilvl w:val="0"/>
          <w:numId w:val="2"/>
        </w:numPr>
        <w:ind w:left="0" w:firstLine="0"/>
        <w:rPr>
          <w:rFonts w:cs="Times New Roman"/>
          <w:sz w:val="24"/>
          <w:szCs w:val="24"/>
        </w:rPr>
      </w:pPr>
      <w:r w:rsidRPr="00296C23">
        <w:rPr>
          <w:rFonts w:cs="Times New Roman"/>
          <w:sz w:val="24"/>
          <w:szCs w:val="24"/>
        </w:rPr>
        <w:t xml:space="preserve"> </w:t>
      </w:r>
      <w:bookmarkStart w:id="205" w:name="_Toc445283869"/>
      <w:r w:rsidR="00B26016" w:rsidRPr="00296C23">
        <w:rPr>
          <w:rFonts w:cs="Times New Roman"/>
          <w:sz w:val="24"/>
          <w:szCs w:val="24"/>
        </w:rPr>
        <w:t>Сообщение МТ567. Детализированный статус</w:t>
      </w:r>
      <w:bookmarkEnd w:id="205"/>
      <w:r w:rsidR="00B26016" w:rsidRPr="00296C23">
        <w:rPr>
          <w:rFonts w:cs="Times New Roman"/>
          <w:sz w:val="24"/>
          <w:szCs w:val="24"/>
        </w:rPr>
        <w:t xml:space="preserve"> </w:t>
      </w:r>
    </w:p>
    <w:p w14:paraId="661D682D" w14:textId="67CC2474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 xml:space="preserve">Легенда: При подаче поручения в формате </w:t>
      </w:r>
      <w:r w:rsidRPr="00296C23">
        <w:rPr>
          <w:lang w:val="en-US"/>
        </w:rPr>
        <w:t>ISO</w:t>
      </w:r>
      <w:r w:rsidRPr="00296C23">
        <w:t xml:space="preserve">20022 можно указать несколько инструкций, в этом случае </w:t>
      </w:r>
      <w:r w:rsidR="00AB6340" w:rsidRPr="00296C23">
        <w:t>регистратор</w:t>
      </w:r>
      <w:r w:rsidRPr="00296C23">
        <w:t xml:space="preserve"> может прислать детализированный статус, т.е. отдельный по каждой инструкции входящей в сообщение MI (seev.004.001.04). Если канал получения уведомления о статусе обработки инструкции для депонента указан </w:t>
      </w:r>
      <w:r w:rsidRPr="00296C23">
        <w:rPr>
          <w:lang w:val="en-US"/>
        </w:rPr>
        <w:t>SWIFT</w:t>
      </w:r>
      <w:r w:rsidRPr="00296C23">
        <w:t>, то он будет получать статус по каждой инструкции в отдельном сообщении МТ567.</w:t>
      </w:r>
    </w:p>
    <w:p w14:paraId="11327DC9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</w:p>
    <w:p w14:paraId="59105006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 xml:space="preserve">В НРД получено сообщение MI (seev.004.001.04) с референсом 11111111 от депонента (код НРД МС0123456789). Сообщение содержит три инструкции с номерами (InstrId)  1,2,3 . Проверки на стороне НРД  по  инструкциям  1 и 2 были успешно пройдены, по инструкции 3 - не выполнены. </w:t>
      </w:r>
    </w:p>
    <w:p w14:paraId="61DAE55F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  <w:r w:rsidRPr="00296C23">
        <w:t>НРД отправляет сообщения три сообщения МТ567  со статусом по каждой инструкции. В качестве примера приведено одно сообщение МТ567 статус по инструкции 1 (два других аналогичны).</w:t>
      </w:r>
    </w:p>
    <w:p w14:paraId="475474A3" w14:textId="77777777" w:rsidR="00B26016" w:rsidRPr="00296C23" w:rsidRDefault="00B26016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296C23" w14:paraId="67F0B1F8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0E0B7D7D" w14:textId="77777777" w:rsidR="00B26016" w:rsidRPr="00296C23" w:rsidRDefault="00B26016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9D9E9F1" w14:textId="77777777" w:rsidR="00B26016" w:rsidRPr="00296C23" w:rsidRDefault="00B26016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B26016" w:rsidRPr="00296C23" w14:paraId="2454A3F4" w14:textId="77777777" w:rsidTr="00871E2F">
        <w:tc>
          <w:tcPr>
            <w:tcW w:w="5488" w:type="dxa"/>
          </w:tcPr>
          <w:p w14:paraId="17E854C2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47084BE6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38AFBA7F" w14:textId="77777777" w:rsidTr="00871E2F">
        <w:tc>
          <w:tcPr>
            <w:tcW w:w="5488" w:type="dxa"/>
          </w:tcPr>
          <w:p w14:paraId="5E22829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6CF972A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Референс КД </w:t>
            </w:r>
          </w:p>
        </w:tc>
      </w:tr>
      <w:tr w:rsidR="00B26016" w:rsidRPr="00296C23" w14:paraId="584E8450" w14:textId="77777777" w:rsidTr="00871E2F">
        <w:tc>
          <w:tcPr>
            <w:tcW w:w="5488" w:type="dxa"/>
          </w:tcPr>
          <w:p w14:paraId="4892678A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339AE4F6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75B988FA" w14:textId="77777777" w:rsidTr="00871E2F">
        <w:tc>
          <w:tcPr>
            <w:tcW w:w="5488" w:type="dxa"/>
          </w:tcPr>
          <w:p w14:paraId="5736CDD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6C82EC8B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6FB08214" w14:textId="77777777" w:rsidTr="00871E2F">
        <w:tc>
          <w:tcPr>
            <w:tcW w:w="5488" w:type="dxa"/>
          </w:tcPr>
          <w:p w14:paraId="69C8E204" w14:textId="1F3C197C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</w:rPr>
              <w:t>:22F::CAEV//</w:t>
            </w:r>
            <w:r w:rsidR="00296C23" w:rsidRPr="00296C23">
              <w:rPr>
                <w:sz w:val="24"/>
                <w:szCs w:val="24"/>
                <w:lang w:val="en-US"/>
              </w:rPr>
              <w:t>OM</w:t>
            </w:r>
            <w:r w:rsidR="00871E2F" w:rsidRPr="00296C23">
              <w:rPr>
                <w:sz w:val="24"/>
                <w:szCs w:val="24"/>
                <w:lang w:val="en-US"/>
              </w:rPr>
              <w:t>ET</w:t>
            </w:r>
          </w:p>
        </w:tc>
        <w:tc>
          <w:tcPr>
            <w:tcW w:w="4762" w:type="dxa"/>
          </w:tcPr>
          <w:p w14:paraId="5A93B5C1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42CD010F" w14:textId="77777777" w:rsidTr="00871E2F">
        <w:tc>
          <w:tcPr>
            <w:tcW w:w="5488" w:type="dxa"/>
          </w:tcPr>
          <w:p w14:paraId="617B38B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:98C::PREP//201</w:t>
            </w:r>
            <w:r w:rsidRPr="00296C23">
              <w:rPr>
                <w:sz w:val="24"/>
                <w:szCs w:val="24"/>
                <w:lang w:val="en-US"/>
              </w:rPr>
              <w:t>60703</w:t>
            </w:r>
            <w:r w:rsidRPr="00296C23">
              <w:rPr>
                <w:sz w:val="24"/>
                <w:szCs w:val="24"/>
              </w:rPr>
              <w:t>105940</w:t>
            </w:r>
          </w:p>
        </w:tc>
        <w:tc>
          <w:tcPr>
            <w:tcW w:w="4762" w:type="dxa"/>
          </w:tcPr>
          <w:p w14:paraId="4F3BC3A2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54D68367" w14:textId="77777777" w:rsidTr="00871E2F">
        <w:tc>
          <w:tcPr>
            <w:tcW w:w="5488" w:type="dxa"/>
          </w:tcPr>
          <w:p w14:paraId="4DAE62C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3611682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0F2DDBD7" w14:textId="77777777" w:rsidTr="00871E2F">
        <w:tc>
          <w:tcPr>
            <w:tcW w:w="5488" w:type="dxa"/>
          </w:tcPr>
          <w:p w14:paraId="447BE654" w14:textId="10696EF5" w:rsidR="00B26016" w:rsidRPr="00296C23" w:rsidRDefault="00393CC1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:20</w:t>
            </w:r>
            <w:r w:rsidRPr="00296C23">
              <w:rPr>
                <w:sz w:val="24"/>
                <w:szCs w:val="24"/>
                <w:lang w:val="en-US"/>
              </w:rPr>
              <w:t>C</w:t>
            </w:r>
            <w:r w:rsidR="00B26016" w:rsidRPr="00296C23">
              <w:rPr>
                <w:sz w:val="24"/>
                <w:szCs w:val="24"/>
              </w:rPr>
              <w:t xml:space="preserve">::RELA//11111111 </w:t>
            </w:r>
          </w:p>
        </w:tc>
        <w:tc>
          <w:tcPr>
            <w:tcW w:w="4762" w:type="dxa"/>
          </w:tcPr>
          <w:p w14:paraId="603FEB2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B26016" w:rsidRPr="00296C23" w14:paraId="53F23587" w14:textId="77777777" w:rsidTr="00871E2F">
        <w:tc>
          <w:tcPr>
            <w:tcW w:w="5488" w:type="dxa"/>
          </w:tcPr>
          <w:p w14:paraId="6D578D50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52D5177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2F81338F" w14:textId="77777777" w:rsidTr="00871E2F">
        <w:tc>
          <w:tcPr>
            <w:tcW w:w="5488" w:type="dxa"/>
          </w:tcPr>
          <w:p w14:paraId="0DFC5B35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2543A79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7501FD96" w14:textId="77777777" w:rsidTr="00871E2F">
        <w:tc>
          <w:tcPr>
            <w:tcW w:w="5488" w:type="dxa"/>
          </w:tcPr>
          <w:p w14:paraId="0AA3B76A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</w:rPr>
              <w:t>:25D::IPRC//</w:t>
            </w:r>
            <w:r w:rsidRPr="00296C23">
              <w:rPr>
                <w:sz w:val="24"/>
                <w:szCs w:val="24"/>
                <w:lang w:val="en-US"/>
              </w:rPr>
              <w:t>PACK</w:t>
            </w:r>
          </w:p>
        </w:tc>
        <w:tc>
          <w:tcPr>
            <w:tcW w:w="4762" w:type="dxa"/>
          </w:tcPr>
          <w:p w14:paraId="45C01567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Статус</w:t>
            </w:r>
          </w:p>
        </w:tc>
      </w:tr>
      <w:tr w:rsidR="00B26016" w:rsidRPr="00296C23" w14:paraId="1D893335" w14:textId="77777777" w:rsidTr="00871E2F">
        <w:tc>
          <w:tcPr>
            <w:tcW w:w="5488" w:type="dxa"/>
          </w:tcPr>
          <w:p w14:paraId="686A564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527CEC7C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7E8C308A" w14:textId="77777777" w:rsidTr="00871E2F">
        <w:tc>
          <w:tcPr>
            <w:tcW w:w="5488" w:type="dxa"/>
          </w:tcPr>
          <w:p w14:paraId="337E29C8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:24B::</w:t>
            </w:r>
            <w:r w:rsidRPr="00296C23">
              <w:rPr>
                <w:sz w:val="24"/>
                <w:szCs w:val="24"/>
                <w:lang w:val="en-US"/>
              </w:rPr>
              <w:t>PACK</w:t>
            </w:r>
            <w:r w:rsidRPr="00296C23">
              <w:rPr>
                <w:sz w:val="24"/>
                <w:szCs w:val="24"/>
              </w:rPr>
              <w:t>//</w:t>
            </w:r>
            <w:r w:rsidRPr="00296C23">
              <w:rPr>
                <w:sz w:val="24"/>
                <w:szCs w:val="24"/>
                <w:lang w:val="en-US"/>
              </w:rPr>
              <w:t>NARR</w:t>
            </w:r>
          </w:p>
        </w:tc>
        <w:tc>
          <w:tcPr>
            <w:tcW w:w="4762" w:type="dxa"/>
          </w:tcPr>
          <w:p w14:paraId="0A15B9F9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Причина</w:t>
            </w:r>
          </w:p>
        </w:tc>
      </w:tr>
      <w:tr w:rsidR="00B26016" w:rsidRPr="00B5688B" w14:paraId="0B04B94E" w14:textId="77777777" w:rsidTr="00871E2F">
        <w:tc>
          <w:tcPr>
            <w:tcW w:w="5488" w:type="dxa"/>
          </w:tcPr>
          <w:p w14:paraId="632F08FB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  <w:lang w:val="en-US"/>
              </w:rPr>
              <w:t xml:space="preserve">:70D::REAS//'OBRABOTKA BILA ZAVERSHENA </w:t>
            </w:r>
          </w:p>
        </w:tc>
        <w:tc>
          <w:tcPr>
            <w:tcW w:w="4762" w:type="dxa"/>
          </w:tcPr>
          <w:p w14:paraId="1E785FED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B26016" w:rsidRPr="00296C23" w14:paraId="321F6506" w14:textId="77777777" w:rsidTr="00871E2F">
        <w:tc>
          <w:tcPr>
            <w:tcW w:w="5488" w:type="dxa"/>
          </w:tcPr>
          <w:p w14:paraId="4F458D46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sz w:val="24"/>
                <w:szCs w:val="24"/>
                <w:lang w:val="en-US"/>
              </w:rPr>
              <w:t>NKO ZAO NRD</w:t>
            </w:r>
          </w:p>
        </w:tc>
        <w:tc>
          <w:tcPr>
            <w:tcW w:w="4762" w:type="dxa"/>
          </w:tcPr>
          <w:p w14:paraId="3A498927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B26016" w:rsidRPr="00296C23" w14:paraId="7CDEEE0C" w14:textId="77777777" w:rsidTr="00871E2F">
        <w:tc>
          <w:tcPr>
            <w:tcW w:w="5488" w:type="dxa"/>
          </w:tcPr>
          <w:p w14:paraId="7973786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5DE031AF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2D797293" w14:textId="77777777" w:rsidTr="00871E2F">
        <w:tc>
          <w:tcPr>
            <w:tcW w:w="5488" w:type="dxa"/>
          </w:tcPr>
          <w:p w14:paraId="0F5F3CA5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lastRenderedPageBreak/>
              <w:t>:16S:STAT</w:t>
            </w:r>
          </w:p>
        </w:tc>
        <w:tc>
          <w:tcPr>
            <w:tcW w:w="4762" w:type="dxa"/>
          </w:tcPr>
          <w:p w14:paraId="53A64A33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03BFAEB6" w14:textId="77777777" w:rsidTr="00871E2F">
        <w:tc>
          <w:tcPr>
            <w:tcW w:w="5488" w:type="dxa"/>
          </w:tcPr>
          <w:p w14:paraId="272D4865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0F3F201D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08823709" w14:textId="77777777" w:rsidTr="00871E2F">
        <w:tc>
          <w:tcPr>
            <w:tcW w:w="5488" w:type="dxa"/>
          </w:tcPr>
          <w:p w14:paraId="6B9E3C1B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3074B64B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:rsidRPr="00296C23" w14:paraId="59139A4D" w14:textId="77777777" w:rsidTr="00871E2F">
        <w:tc>
          <w:tcPr>
            <w:tcW w:w="5488" w:type="dxa"/>
          </w:tcPr>
          <w:p w14:paraId="06861B4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296C23">
              <w:rPr>
                <w:b/>
                <w:sz w:val="24"/>
                <w:szCs w:val="24"/>
              </w:rPr>
              <w:t>:70</w:t>
            </w:r>
            <w:r w:rsidRPr="00296C23">
              <w:rPr>
                <w:b/>
                <w:sz w:val="24"/>
                <w:szCs w:val="24"/>
                <w:lang w:val="en-US"/>
              </w:rPr>
              <w:t>E</w:t>
            </w:r>
            <w:r w:rsidRPr="00296C23">
              <w:rPr>
                <w:b/>
                <w:sz w:val="24"/>
                <w:szCs w:val="24"/>
              </w:rPr>
              <w:t>::</w:t>
            </w:r>
            <w:r w:rsidRPr="00296C23">
              <w:rPr>
                <w:b/>
                <w:sz w:val="24"/>
                <w:szCs w:val="24"/>
                <w:lang w:val="en-US"/>
              </w:rPr>
              <w:t>ADTX</w:t>
            </w:r>
            <w:r w:rsidRPr="00296C23">
              <w:rPr>
                <w:b/>
                <w:sz w:val="24"/>
                <w:szCs w:val="24"/>
              </w:rPr>
              <w:t>//</w:t>
            </w:r>
            <w:r w:rsidRPr="00296C23">
              <w:rPr>
                <w:b/>
                <w:sz w:val="24"/>
                <w:szCs w:val="24"/>
                <w:lang w:val="en-US"/>
              </w:rPr>
              <w:t>RHID</w:t>
            </w:r>
            <w:r w:rsidRPr="00296C23">
              <w:rPr>
                <w:b/>
                <w:sz w:val="24"/>
                <w:szCs w:val="24"/>
              </w:rPr>
              <w:t>/1</w:t>
            </w:r>
          </w:p>
        </w:tc>
        <w:tc>
          <w:tcPr>
            <w:tcW w:w="4762" w:type="dxa"/>
          </w:tcPr>
          <w:p w14:paraId="61D23A4E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Поле заполняется только в случае получения если формируется детализированный статус по инструкции полученной в формате </w:t>
            </w:r>
            <w:r w:rsidRPr="00296C23">
              <w:rPr>
                <w:sz w:val="24"/>
                <w:szCs w:val="24"/>
                <w:lang w:val="en-US"/>
              </w:rPr>
              <w:t>ISO</w:t>
            </w:r>
            <w:r w:rsidRPr="00296C23">
              <w:rPr>
                <w:sz w:val="24"/>
                <w:szCs w:val="24"/>
              </w:rPr>
              <w:t>20022</w:t>
            </w:r>
          </w:p>
        </w:tc>
      </w:tr>
      <w:tr w:rsidR="00AB6340" w:rsidRPr="00296C23" w14:paraId="68359B68" w14:textId="77777777" w:rsidTr="00871E2F">
        <w:tc>
          <w:tcPr>
            <w:tcW w:w="5488" w:type="dxa"/>
          </w:tcPr>
          <w:p w14:paraId="60135F40" w14:textId="5979D671" w:rsidR="00AB6340" w:rsidRPr="00296C23" w:rsidRDefault="00AB6340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623A0DF0" w14:textId="4001175C" w:rsidR="00AB6340" w:rsidRPr="00296C23" w:rsidRDefault="00AB6340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Код НРД инструктирующей стороны (организация присвоившая статус)</w:t>
            </w:r>
          </w:p>
        </w:tc>
      </w:tr>
      <w:tr w:rsidR="00B26016" w:rsidRPr="00296C23" w14:paraId="47FC14DA" w14:textId="77777777" w:rsidTr="00871E2F">
        <w:tc>
          <w:tcPr>
            <w:tcW w:w="5488" w:type="dxa"/>
          </w:tcPr>
          <w:p w14:paraId="6B97E235" w14:textId="77777777" w:rsidR="00B26016" w:rsidRPr="00296C23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3CCE0E01" w14:textId="77777777" w:rsidR="00B26016" w:rsidRPr="00296C23" w:rsidRDefault="00B2601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1EAE8882" w14:textId="77777777" w:rsidR="008A44AD" w:rsidRPr="00296C23" w:rsidRDefault="008A44AD" w:rsidP="00662855">
      <w:pPr>
        <w:pStyle w:val="1"/>
        <w:numPr>
          <w:ilvl w:val="0"/>
          <w:numId w:val="0"/>
        </w:numPr>
        <w:rPr>
          <w:rFonts w:cs="Times New Roman"/>
          <w:sz w:val="24"/>
          <w:szCs w:val="24"/>
          <w:lang w:val="en-US"/>
        </w:rPr>
      </w:pPr>
    </w:p>
    <w:sectPr w:rsidR="008A44AD" w:rsidRPr="00296C23" w:rsidSect="00573402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0CB30" w14:textId="77777777" w:rsidR="000C6374" w:rsidRDefault="000C6374" w:rsidP="001149FA">
      <w:r>
        <w:separator/>
      </w:r>
    </w:p>
  </w:endnote>
  <w:endnote w:type="continuationSeparator" w:id="0">
    <w:p w14:paraId="7285DDAB" w14:textId="77777777" w:rsidR="000C6374" w:rsidRDefault="000C6374" w:rsidP="001149FA">
      <w:r>
        <w:continuationSeparator/>
      </w:r>
    </w:p>
  </w:endnote>
  <w:endnote w:type="continuationNotice" w:id="1">
    <w:p w14:paraId="56F99D54" w14:textId="77777777" w:rsidR="000C6374" w:rsidRDefault="000C63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023806"/>
      <w:docPartObj>
        <w:docPartGallery w:val="Page Numbers (Bottom of Page)"/>
        <w:docPartUnique/>
      </w:docPartObj>
    </w:sdtPr>
    <w:sdtEndPr/>
    <w:sdtContent>
      <w:p w14:paraId="16F366B3" w14:textId="2B9D1E70" w:rsidR="00296C23" w:rsidRDefault="00296C23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13F">
          <w:rPr>
            <w:noProof/>
          </w:rPr>
          <w:t>15</w:t>
        </w:r>
        <w:r>
          <w:fldChar w:fldCharType="end"/>
        </w:r>
      </w:p>
    </w:sdtContent>
  </w:sdt>
  <w:p w14:paraId="40FB45C2" w14:textId="77777777" w:rsidR="00296C23" w:rsidRDefault="00296C2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2D08E5" w14:textId="77777777" w:rsidR="000C6374" w:rsidRDefault="000C6374" w:rsidP="001149FA">
      <w:r>
        <w:separator/>
      </w:r>
    </w:p>
  </w:footnote>
  <w:footnote w:type="continuationSeparator" w:id="0">
    <w:p w14:paraId="19B3C427" w14:textId="77777777" w:rsidR="000C6374" w:rsidRDefault="000C6374" w:rsidP="001149FA">
      <w:r>
        <w:continuationSeparator/>
      </w:r>
    </w:p>
  </w:footnote>
  <w:footnote w:type="continuationNotice" w:id="1">
    <w:p w14:paraId="55A7543B" w14:textId="77777777" w:rsidR="000C6374" w:rsidRDefault="000C63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8E22D" w14:textId="3AF257DE" w:rsidR="00296C23" w:rsidRDefault="00296C23" w:rsidP="00871E2F">
    <w:pPr>
      <w:pStyle w:val="af7"/>
      <w:jc w:val="right"/>
      <w:rPr>
        <w:b/>
        <w:color w:val="FF0000"/>
        <w:lang w:val="en-US"/>
      </w:rPr>
    </w:pPr>
    <w:r>
      <w:rPr>
        <w:b/>
        <w:color w:val="FF0000"/>
        <w:lang w:val="en-US"/>
      </w:rPr>
      <w:t>OMET</w:t>
    </w:r>
    <w:r w:rsidRPr="00871E2F">
      <w:rPr>
        <w:b/>
        <w:color w:val="FF0000"/>
        <w:lang w:val="en-US"/>
      </w:rPr>
      <w:t xml:space="preserve"> 15022 - DRAFT v. </w:t>
    </w:r>
    <w:r w:rsidR="00B5688B">
      <w:rPr>
        <w:b/>
        <w:color w:val="FF0000"/>
      </w:rPr>
      <w:t>2</w:t>
    </w:r>
  </w:p>
  <w:p w14:paraId="77D9693A" w14:textId="77777777" w:rsidR="00296C23" w:rsidRPr="00871E2F" w:rsidRDefault="00296C23" w:rsidP="00871E2F">
    <w:pPr>
      <w:pStyle w:val="af7"/>
      <w:jc w:val="right"/>
      <w:rPr>
        <w:b/>
        <w:color w:val="FF000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B667230"/>
    <w:multiLevelType w:val="multilevel"/>
    <w:tmpl w:val="D7DA7F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2160"/>
      </w:pPr>
      <w:rPr>
        <w:rFonts w:hint="default"/>
      </w:rPr>
    </w:lvl>
  </w:abstractNum>
  <w:abstractNum w:abstractNumId="2">
    <w:nsid w:val="3E6C00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81C624D"/>
    <w:multiLevelType w:val="multilevel"/>
    <w:tmpl w:val="EFC61E2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>
    <w:nsid w:val="605B4872"/>
    <w:multiLevelType w:val="multilevel"/>
    <w:tmpl w:val="62D292C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eastAsia="Calibri" w:hAnsi="Times New Roman" w:cs="Arial"/>
      </w:rPr>
    </w:lvl>
    <w:lvl w:ilvl="1">
      <w:start w:val="1"/>
      <w:numFmt w:val="decimal"/>
      <w:pStyle w:val="20"/>
      <w:lvlText w:val="%2"/>
      <w:lvlJc w:val="left"/>
      <w:pPr>
        <w:ind w:left="574" w:hanging="432"/>
      </w:pPr>
      <w:rPr>
        <w:rFonts w:ascii="Times New Roman" w:eastAsia="Calibri" w:hAnsi="Times New Roman" w:cs="Arial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EB05D4"/>
    <w:multiLevelType w:val="multilevel"/>
    <w:tmpl w:val="919213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4"/>
  </w:num>
  <w:num w:numId="5">
    <w:abstractNumId w:val="0"/>
  </w:num>
  <w:num w:numId="6">
    <w:abstractNumId w:val="4"/>
  </w:num>
  <w:num w:numId="7">
    <w:abstractNumId w:val="4"/>
  </w:num>
  <w:num w:numId="8">
    <w:abstractNumId w:val="4"/>
  </w:num>
  <w:num w:numId="9">
    <w:abstractNumId w:val="0"/>
  </w:num>
  <w:num w:numId="10">
    <w:abstractNumId w:val="4"/>
  </w:num>
  <w:num w:numId="11">
    <w:abstractNumId w:val="4"/>
  </w:num>
  <w:num w:numId="12">
    <w:abstractNumId w:val="4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4"/>
  </w:num>
  <w:num w:numId="22">
    <w:abstractNumId w:val="4"/>
  </w:num>
  <w:num w:numId="23">
    <w:abstractNumId w:val="4"/>
  </w:num>
  <w:num w:numId="24">
    <w:abstractNumId w:val="0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0"/>
  </w:num>
  <w:num w:numId="30">
    <w:abstractNumId w:val="0"/>
  </w:num>
  <w:num w:numId="31">
    <w:abstractNumId w:val="4"/>
  </w:num>
  <w:num w:numId="32">
    <w:abstractNumId w:val="4"/>
  </w:num>
  <w:num w:numId="33">
    <w:abstractNumId w:val="4"/>
  </w:num>
  <w:num w:numId="34">
    <w:abstractNumId w:val="2"/>
  </w:num>
  <w:num w:numId="35">
    <w:abstractNumId w:val="1"/>
  </w:num>
  <w:num w:numId="36">
    <w:abstractNumId w:val="4"/>
    <w:lvlOverride w:ilvl="0">
      <w:startOverride w:val="1"/>
    </w:lvlOverride>
  </w:num>
  <w:num w:numId="37">
    <w:abstractNumId w:val="5"/>
  </w:num>
  <w:num w:numId="38">
    <w:abstractNumId w:val="3"/>
  </w:num>
  <w:num w:numId="39">
    <w:abstractNumId w:val="4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Formatting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41374"/>
    <w:rsid w:val="000416B7"/>
    <w:rsid w:val="00051018"/>
    <w:rsid w:val="00052213"/>
    <w:rsid w:val="0006282E"/>
    <w:rsid w:val="000717D6"/>
    <w:rsid w:val="000769C6"/>
    <w:rsid w:val="00083901"/>
    <w:rsid w:val="000841A5"/>
    <w:rsid w:val="00085DCC"/>
    <w:rsid w:val="000866A5"/>
    <w:rsid w:val="00090677"/>
    <w:rsid w:val="000C6374"/>
    <w:rsid w:val="000C7348"/>
    <w:rsid w:val="000F1B1B"/>
    <w:rsid w:val="000F3AEF"/>
    <w:rsid w:val="00103D6B"/>
    <w:rsid w:val="0010606C"/>
    <w:rsid w:val="001149FA"/>
    <w:rsid w:val="0013157A"/>
    <w:rsid w:val="0014167C"/>
    <w:rsid w:val="00142463"/>
    <w:rsid w:val="00142D93"/>
    <w:rsid w:val="00142ED6"/>
    <w:rsid w:val="00150286"/>
    <w:rsid w:val="00155C08"/>
    <w:rsid w:val="00157176"/>
    <w:rsid w:val="00161AA9"/>
    <w:rsid w:val="001703BB"/>
    <w:rsid w:val="001860F9"/>
    <w:rsid w:val="00187259"/>
    <w:rsid w:val="001A776E"/>
    <w:rsid w:val="001B08DA"/>
    <w:rsid w:val="001B6322"/>
    <w:rsid w:val="001C2C57"/>
    <w:rsid w:val="001C2D3F"/>
    <w:rsid w:val="001D183D"/>
    <w:rsid w:val="001E3DA5"/>
    <w:rsid w:val="001E5D99"/>
    <w:rsid w:val="00201705"/>
    <w:rsid w:val="002110ED"/>
    <w:rsid w:val="00224C41"/>
    <w:rsid w:val="00250DBA"/>
    <w:rsid w:val="002552E6"/>
    <w:rsid w:val="00264EDE"/>
    <w:rsid w:val="002834EA"/>
    <w:rsid w:val="002914C8"/>
    <w:rsid w:val="00296C23"/>
    <w:rsid w:val="002A48F2"/>
    <w:rsid w:val="002A7709"/>
    <w:rsid w:val="002B0CCA"/>
    <w:rsid w:val="002C09EE"/>
    <w:rsid w:val="002D43AB"/>
    <w:rsid w:val="002E3DBF"/>
    <w:rsid w:val="002E482A"/>
    <w:rsid w:val="002F173D"/>
    <w:rsid w:val="002F2AAC"/>
    <w:rsid w:val="00301A26"/>
    <w:rsid w:val="00326DB8"/>
    <w:rsid w:val="00333FF4"/>
    <w:rsid w:val="00335A5E"/>
    <w:rsid w:val="00340BB3"/>
    <w:rsid w:val="0034599B"/>
    <w:rsid w:val="00357A30"/>
    <w:rsid w:val="0036432F"/>
    <w:rsid w:val="00364ACC"/>
    <w:rsid w:val="00372D07"/>
    <w:rsid w:val="00373909"/>
    <w:rsid w:val="00390E3E"/>
    <w:rsid w:val="00393A5C"/>
    <w:rsid w:val="00393CC1"/>
    <w:rsid w:val="003A4C87"/>
    <w:rsid w:val="003B0987"/>
    <w:rsid w:val="003B4C6F"/>
    <w:rsid w:val="003B63D5"/>
    <w:rsid w:val="003C5304"/>
    <w:rsid w:val="003D5E2D"/>
    <w:rsid w:val="003E7C64"/>
    <w:rsid w:val="003F6ABD"/>
    <w:rsid w:val="00420CE1"/>
    <w:rsid w:val="00432EF2"/>
    <w:rsid w:val="00436FF9"/>
    <w:rsid w:val="004373D6"/>
    <w:rsid w:val="004408BE"/>
    <w:rsid w:val="004521B8"/>
    <w:rsid w:val="004537BD"/>
    <w:rsid w:val="0046031F"/>
    <w:rsid w:val="00461702"/>
    <w:rsid w:val="00467271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C2BFC"/>
    <w:rsid w:val="004E413F"/>
    <w:rsid w:val="004E67F2"/>
    <w:rsid w:val="004F5888"/>
    <w:rsid w:val="004F6678"/>
    <w:rsid w:val="00504793"/>
    <w:rsid w:val="005057E8"/>
    <w:rsid w:val="0052264F"/>
    <w:rsid w:val="00534874"/>
    <w:rsid w:val="005369B4"/>
    <w:rsid w:val="00546AAA"/>
    <w:rsid w:val="00551422"/>
    <w:rsid w:val="0056054B"/>
    <w:rsid w:val="005625B2"/>
    <w:rsid w:val="00572EC7"/>
    <w:rsid w:val="00573402"/>
    <w:rsid w:val="0057408E"/>
    <w:rsid w:val="005747BD"/>
    <w:rsid w:val="005751A9"/>
    <w:rsid w:val="0058017E"/>
    <w:rsid w:val="005A1E10"/>
    <w:rsid w:val="005B5010"/>
    <w:rsid w:val="005C566A"/>
    <w:rsid w:val="005C5927"/>
    <w:rsid w:val="005D473B"/>
    <w:rsid w:val="005D54EA"/>
    <w:rsid w:val="005E1509"/>
    <w:rsid w:val="005E1B69"/>
    <w:rsid w:val="005E66DA"/>
    <w:rsid w:val="005F34B5"/>
    <w:rsid w:val="006019BB"/>
    <w:rsid w:val="006147D9"/>
    <w:rsid w:val="0062216D"/>
    <w:rsid w:val="006339DA"/>
    <w:rsid w:val="006371DA"/>
    <w:rsid w:val="006476C8"/>
    <w:rsid w:val="0065125A"/>
    <w:rsid w:val="00662855"/>
    <w:rsid w:val="00696265"/>
    <w:rsid w:val="006A440B"/>
    <w:rsid w:val="006A48DF"/>
    <w:rsid w:val="006B042F"/>
    <w:rsid w:val="006B4DB0"/>
    <w:rsid w:val="006B6817"/>
    <w:rsid w:val="006C3D20"/>
    <w:rsid w:val="0070653A"/>
    <w:rsid w:val="00716826"/>
    <w:rsid w:val="00723FBC"/>
    <w:rsid w:val="007449BA"/>
    <w:rsid w:val="00745167"/>
    <w:rsid w:val="00745681"/>
    <w:rsid w:val="00764A49"/>
    <w:rsid w:val="00775F33"/>
    <w:rsid w:val="00790719"/>
    <w:rsid w:val="00790E27"/>
    <w:rsid w:val="00791957"/>
    <w:rsid w:val="0079533E"/>
    <w:rsid w:val="007A7434"/>
    <w:rsid w:val="007B03CC"/>
    <w:rsid w:val="007B3177"/>
    <w:rsid w:val="007B419A"/>
    <w:rsid w:val="007B44B7"/>
    <w:rsid w:val="007C52E8"/>
    <w:rsid w:val="007D3CAF"/>
    <w:rsid w:val="007D3FF7"/>
    <w:rsid w:val="007D44A1"/>
    <w:rsid w:val="007E02D2"/>
    <w:rsid w:val="007F4619"/>
    <w:rsid w:val="00800808"/>
    <w:rsid w:val="008175C9"/>
    <w:rsid w:val="00823945"/>
    <w:rsid w:val="00826D62"/>
    <w:rsid w:val="00847258"/>
    <w:rsid w:val="00871E2F"/>
    <w:rsid w:val="008743BE"/>
    <w:rsid w:val="00883277"/>
    <w:rsid w:val="00884BD1"/>
    <w:rsid w:val="00894FA9"/>
    <w:rsid w:val="008A44AD"/>
    <w:rsid w:val="008A6A2E"/>
    <w:rsid w:val="008C0483"/>
    <w:rsid w:val="008C3942"/>
    <w:rsid w:val="008D261D"/>
    <w:rsid w:val="008D5148"/>
    <w:rsid w:val="008D5445"/>
    <w:rsid w:val="008E4B59"/>
    <w:rsid w:val="008E5F6E"/>
    <w:rsid w:val="008F0FA7"/>
    <w:rsid w:val="008F2079"/>
    <w:rsid w:val="009052E2"/>
    <w:rsid w:val="00911AC9"/>
    <w:rsid w:val="00920D48"/>
    <w:rsid w:val="00921781"/>
    <w:rsid w:val="00940B10"/>
    <w:rsid w:val="0094352A"/>
    <w:rsid w:val="0097189F"/>
    <w:rsid w:val="00980215"/>
    <w:rsid w:val="0098187D"/>
    <w:rsid w:val="00985B9F"/>
    <w:rsid w:val="00991784"/>
    <w:rsid w:val="00997179"/>
    <w:rsid w:val="009A1065"/>
    <w:rsid w:val="009A5C78"/>
    <w:rsid w:val="009B2529"/>
    <w:rsid w:val="009C2D0D"/>
    <w:rsid w:val="009D7A67"/>
    <w:rsid w:val="009F6C05"/>
    <w:rsid w:val="00A003A5"/>
    <w:rsid w:val="00A0286F"/>
    <w:rsid w:val="00A046FF"/>
    <w:rsid w:val="00A11642"/>
    <w:rsid w:val="00A2550E"/>
    <w:rsid w:val="00A26DE6"/>
    <w:rsid w:val="00A42FA2"/>
    <w:rsid w:val="00A44789"/>
    <w:rsid w:val="00A503EF"/>
    <w:rsid w:val="00A51906"/>
    <w:rsid w:val="00A576BA"/>
    <w:rsid w:val="00A92656"/>
    <w:rsid w:val="00AB1F0C"/>
    <w:rsid w:val="00AB36F6"/>
    <w:rsid w:val="00AB516C"/>
    <w:rsid w:val="00AB6340"/>
    <w:rsid w:val="00AD3C58"/>
    <w:rsid w:val="00AD584E"/>
    <w:rsid w:val="00AD709C"/>
    <w:rsid w:val="00AD79F0"/>
    <w:rsid w:val="00AE7851"/>
    <w:rsid w:val="00AF0416"/>
    <w:rsid w:val="00AF6D88"/>
    <w:rsid w:val="00AF7360"/>
    <w:rsid w:val="00B179AD"/>
    <w:rsid w:val="00B22C8C"/>
    <w:rsid w:val="00B24615"/>
    <w:rsid w:val="00B26016"/>
    <w:rsid w:val="00B35C3B"/>
    <w:rsid w:val="00B3701A"/>
    <w:rsid w:val="00B5122B"/>
    <w:rsid w:val="00B552CE"/>
    <w:rsid w:val="00B5688B"/>
    <w:rsid w:val="00B660AA"/>
    <w:rsid w:val="00B672DE"/>
    <w:rsid w:val="00B75D14"/>
    <w:rsid w:val="00B86D19"/>
    <w:rsid w:val="00B958ED"/>
    <w:rsid w:val="00B967C4"/>
    <w:rsid w:val="00BA5999"/>
    <w:rsid w:val="00BB3E89"/>
    <w:rsid w:val="00BD31CC"/>
    <w:rsid w:val="00BD3485"/>
    <w:rsid w:val="00BD40AE"/>
    <w:rsid w:val="00BE003C"/>
    <w:rsid w:val="00BF4AB9"/>
    <w:rsid w:val="00BF57EE"/>
    <w:rsid w:val="00C11CE4"/>
    <w:rsid w:val="00C12FF9"/>
    <w:rsid w:val="00C15C94"/>
    <w:rsid w:val="00C22273"/>
    <w:rsid w:val="00C267DA"/>
    <w:rsid w:val="00C34C7D"/>
    <w:rsid w:val="00C36AA5"/>
    <w:rsid w:val="00C416F9"/>
    <w:rsid w:val="00C45D2F"/>
    <w:rsid w:val="00C4770A"/>
    <w:rsid w:val="00C6046F"/>
    <w:rsid w:val="00C95ECF"/>
    <w:rsid w:val="00CA13C6"/>
    <w:rsid w:val="00CB2F56"/>
    <w:rsid w:val="00CC0B9E"/>
    <w:rsid w:val="00CC3A21"/>
    <w:rsid w:val="00CD685C"/>
    <w:rsid w:val="00CE36BA"/>
    <w:rsid w:val="00CF09E2"/>
    <w:rsid w:val="00CF60D3"/>
    <w:rsid w:val="00D0063C"/>
    <w:rsid w:val="00D05605"/>
    <w:rsid w:val="00D21ED1"/>
    <w:rsid w:val="00D22AC6"/>
    <w:rsid w:val="00D32ACF"/>
    <w:rsid w:val="00D32CCA"/>
    <w:rsid w:val="00D433F7"/>
    <w:rsid w:val="00D51BB6"/>
    <w:rsid w:val="00D577A3"/>
    <w:rsid w:val="00D73F22"/>
    <w:rsid w:val="00D74398"/>
    <w:rsid w:val="00D81B5B"/>
    <w:rsid w:val="00D91BDC"/>
    <w:rsid w:val="00DA46C9"/>
    <w:rsid w:val="00DA579E"/>
    <w:rsid w:val="00DC251B"/>
    <w:rsid w:val="00DC6747"/>
    <w:rsid w:val="00DD5284"/>
    <w:rsid w:val="00DE760D"/>
    <w:rsid w:val="00DF0997"/>
    <w:rsid w:val="00DF5E60"/>
    <w:rsid w:val="00E01A99"/>
    <w:rsid w:val="00E07DEF"/>
    <w:rsid w:val="00E12877"/>
    <w:rsid w:val="00E1367A"/>
    <w:rsid w:val="00E16D44"/>
    <w:rsid w:val="00E23C1C"/>
    <w:rsid w:val="00E31AE6"/>
    <w:rsid w:val="00E40799"/>
    <w:rsid w:val="00E44139"/>
    <w:rsid w:val="00E479D1"/>
    <w:rsid w:val="00E511F2"/>
    <w:rsid w:val="00E8139F"/>
    <w:rsid w:val="00E86593"/>
    <w:rsid w:val="00E9014B"/>
    <w:rsid w:val="00EB0778"/>
    <w:rsid w:val="00EB3BCF"/>
    <w:rsid w:val="00EB6C22"/>
    <w:rsid w:val="00EC2455"/>
    <w:rsid w:val="00EC6761"/>
    <w:rsid w:val="00ED0984"/>
    <w:rsid w:val="00EE257D"/>
    <w:rsid w:val="00EE27E3"/>
    <w:rsid w:val="00EE6587"/>
    <w:rsid w:val="00F00E7F"/>
    <w:rsid w:val="00F01E72"/>
    <w:rsid w:val="00F0456B"/>
    <w:rsid w:val="00F078F2"/>
    <w:rsid w:val="00F15B63"/>
    <w:rsid w:val="00F17663"/>
    <w:rsid w:val="00F21C12"/>
    <w:rsid w:val="00F2490C"/>
    <w:rsid w:val="00F33DAF"/>
    <w:rsid w:val="00F42B4C"/>
    <w:rsid w:val="00F46F91"/>
    <w:rsid w:val="00F52467"/>
    <w:rsid w:val="00F72221"/>
    <w:rsid w:val="00F877F1"/>
    <w:rsid w:val="00F92389"/>
    <w:rsid w:val="00F93168"/>
    <w:rsid w:val="00F95625"/>
    <w:rsid w:val="00FA61F2"/>
    <w:rsid w:val="00FC3845"/>
    <w:rsid w:val="00FD67C5"/>
    <w:rsid w:val="00FF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5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0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0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98FC2-2C79-46D3-AD16-D6E9F5376123}">
  <ds:schemaRefs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4DFED-0952-463B-9E78-C5EA292D5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15</Pages>
  <Words>2928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19585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Draft 2</cp:lastModifiedBy>
  <cp:revision>29</cp:revision>
  <dcterms:created xsi:type="dcterms:W3CDTF">2015-12-23T17:18:00Z</dcterms:created>
  <dcterms:modified xsi:type="dcterms:W3CDTF">2016-03-09T07:49:00Z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