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BF9E4F" w14:textId="2602D333" w:rsidR="00B52CAA" w:rsidRDefault="00B52CAA" w:rsidP="00B52CAA">
      <w:pPr>
        <w:pStyle w:val="1"/>
        <w:numPr>
          <w:ilvl w:val="0"/>
          <w:numId w:val="0"/>
        </w:numPr>
        <w:jc w:val="center"/>
        <w:rPr>
          <w:ins w:id="0" w:author="Pervova 21.1" w:date="2020-03-25T12:32:00Z"/>
        </w:rPr>
      </w:pPr>
      <w:bookmarkStart w:id="1" w:name="_Toc35984208"/>
      <w:bookmarkStart w:id="2" w:name="_Toc36031391"/>
      <w:ins w:id="3" w:author="Pervova 21.1" w:date="2020-03-25T12:32:00Z">
        <w:r w:rsidRPr="00FC168C">
          <w:t xml:space="preserve">Примеры сообщений ISO 15022 </w:t>
        </w:r>
        <w:r>
          <w:t>по</w:t>
        </w:r>
        <w:r w:rsidRPr="00FC168C">
          <w:t xml:space="preserve"> </w:t>
        </w:r>
        <w:r>
          <w:t xml:space="preserve">КД </w:t>
        </w:r>
      </w:ins>
      <w:ins w:id="4" w:author="Pervova 21.1" w:date="2020-03-25T12:34:00Z">
        <w:r>
          <w:rPr>
            <w:lang w:val="en-US"/>
          </w:rPr>
          <w:t>O</w:t>
        </w:r>
      </w:ins>
      <w:ins w:id="5" w:author="Pervova 21.1" w:date="2020-03-25T12:32:00Z">
        <w:r>
          <w:t>MET</w:t>
        </w:r>
        <w:r w:rsidRPr="00FC168C">
          <w:t xml:space="preserve"> для Депонентов</w:t>
        </w:r>
        <w:bookmarkEnd w:id="1"/>
        <w:bookmarkEnd w:id="2"/>
      </w:ins>
    </w:p>
    <w:p w14:paraId="1129114C" w14:textId="77777777" w:rsidR="00B52CAA" w:rsidRPr="001149FA" w:rsidRDefault="00B52CAA" w:rsidP="00B52CAA">
      <w:pPr>
        <w:pStyle w:val="1"/>
        <w:numPr>
          <w:ilvl w:val="0"/>
          <w:numId w:val="0"/>
        </w:numPr>
        <w:rPr>
          <w:ins w:id="6" w:author="Pervova 21.1" w:date="2020-03-25T12:32:00Z"/>
        </w:rPr>
      </w:pPr>
      <w:bookmarkStart w:id="7" w:name="_Toc35984209"/>
      <w:bookmarkStart w:id="8" w:name="_Toc36031392"/>
      <w:ins w:id="9" w:author="Pervova 21.1" w:date="2020-03-25T12:32:00Z">
        <w:r w:rsidRPr="001149FA">
          <w:t>Реестр изменений</w:t>
        </w:r>
        <w:bookmarkEnd w:id="7"/>
        <w:bookmarkEnd w:id="8"/>
        <w:r w:rsidRPr="001149FA">
          <w:t xml:space="preserve"> </w:t>
        </w:r>
      </w:ins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4"/>
        <w:gridCol w:w="1988"/>
        <w:gridCol w:w="992"/>
        <w:gridCol w:w="1134"/>
        <w:gridCol w:w="1843"/>
        <w:gridCol w:w="2551"/>
      </w:tblGrid>
      <w:tr w:rsidR="00B52CAA" w:rsidRPr="001149FA" w14:paraId="077E9D2B" w14:textId="77777777" w:rsidTr="00641635">
        <w:trPr>
          <w:ins w:id="10" w:author="Pervova 21.1" w:date="2020-03-25T12:32:00Z"/>
        </w:trPr>
        <w:tc>
          <w:tcPr>
            <w:tcW w:w="534" w:type="dxa"/>
            <w:shd w:val="clear" w:color="auto" w:fill="F2F2F2"/>
          </w:tcPr>
          <w:p w14:paraId="6F8946DB" w14:textId="77777777" w:rsidR="00B52CAA" w:rsidRPr="001149FA" w:rsidRDefault="00B52CAA" w:rsidP="00641635">
            <w:pPr>
              <w:pStyle w:val="a3"/>
              <w:ind w:left="0"/>
              <w:rPr>
                <w:ins w:id="11" w:author="Pervova 21.1" w:date="2020-03-25T12:32:00Z"/>
              </w:rPr>
            </w:pPr>
            <w:ins w:id="12" w:author="Pervova 21.1" w:date="2020-03-25T12:32:00Z">
              <w:r w:rsidRPr="001149FA">
                <w:t>№ п.п</w:t>
              </w:r>
            </w:ins>
          </w:p>
        </w:tc>
        <w:tc>
          <w:tcPr>
            <w:tcW w:w="1414" w:type="dxa"/>
            <w:shd w:val="clear" w:color="auto" w:fill="F2F2F2"/>
          </w:tcPr>
          <w:p w14:paraId="00702CE2" w14:textId="77777777" w:rsidR="00B52CAA" w:rsidRPr="001149FA" w:rsidRDefault="00B52CAA" w:rsidP="00641635">
            <w:pPr>
              <w:pStyle w:val="a3"/>
              <w:ind w:left="0"/>
              <w:rPr>
                <w:ins w:id="13" w:author="Pervova 21.1" w:date="2020-03-25T12:32:00Z"/>
              </w:rPr>
            </w:pPr>
            <w:ins w:id="14" w:author="Pervova 21.1" w:date="2020-03-25T12:32:00Z">
              <w:r w:rsidRPr="001149FA">
                <w:t>Версия документа</w:t>
              </w:r>
            </w:ins>
          </w:p>
        </w:tc>
        <w:tc>
          <w:tcPr>
            <w:tcW w:w="1988" w:type="dxa"/>
            <w:shd w:val="clear" w:color="auto" w:fill="F2F2F2"/>
          </w:tcPr>
          <w:p w14:paraId="6A768E2D" w14:textId="77777777" w:rsidR="00B52CAA" w:rsidRPr="001149FA" w:rsidRDefault="00B52CAA" w:rsidP="00641635">
            <w:pPr>
              <w:pStyle w:val="a3"/>
              <w:ind w:left="0"/>
              <w:rPr>
                <w:ins w:id="15" w:author="Pervova 21.1" w:date="2020-03-25T12:32:00Z"/>
              </w:rPr>
            </w:pPr>
            <w:ins w:id="16" w:author="Pervova 21.1" w:date="2020-03-25T12:32:00Z">
              <w:r w:rsidRPr="001149FA">
                <w:t>Описание изменений</w:t>
              </w:r>
            </w:ins>
          </w:p>
        </w:tc>
        <w:tc>
          <w:tcPr>
            <w:tcW w:w="992" w:type="dxa"/>
            <w:shd w:val="clear" w:color="auto" w:fill="F2F2F2"/>
          </w:tcPr>
          <w:p w14:paraId="61393767" w14:textId="77777777" w:rsidR="00B52CAA" w:rsidRPr="001149FA" w:rsidRDefault="00B52CAA" w:rsidP="00641635">
            <w:pPr>
              <w:pStyle w:val="a3"/>
              <w:ind w:left="0"/>
              <w:rPr>
                <w:ins w:id="17" w:author="Pervova 21.1" w:date="2020-03-25T12:32:00Z"/>
              </w:rPr>
            </w:pPr>
            <w:ins w:id="18" w:author="Pervova 21.1" w:date="2020-03-25T12:32:00Z">
              <w:r w:rsidRPr="001149FA">
                <w:t>Тип сообщения</w:t>
              </w:r>
            </w:ins>
          </w:p>
        </w:tc>
        <w:tc>
          <w:tcPr>
            <w:tcW w:w="1134" w:type="dxa"/>
            <w:shd w:val="clear" w:color="auto" w:fill="F2F2F2"/>
          </w:tcPr>
          <w:p w14:paraId="6B0F54AA" w14:textId="77777777" w:rsidR="00B52CAA" w:rsidRPr="001149FA" w:rsidRDefault="00B52CAA" w:rsidP="00641635">
            <w:pPr>
              <w:pStyle w:val="a3"/>
              <w:ind w:left="0"/>
              <w:rPr>
                <w:ins w:id="19" w:author="Pervova 21.1" w:date="2020-03-25T12:32:00Z"/>
              </w:rPr>
            </w:pPr>
            <w:ins w:id="20" w:author="Pervova 21.1" w:date="2020-03-25T12:32:00Z">
              <w:r w:rsidRPr="001149FA">
                <w:t>Блок/поле в сообщении</w:t>
              </w:r>
            </w:ins>
          </w:p>
        </w:tc>
        <w:tc>
          <w:tcPr>
            <w:tcW w:w="1843" w:type="dxa"/>
            <w:shd w:val="clear" w:color="auto" w:fill="F2F2F2"/>
          </w:tcPr>
          <w:p w14:paraId="462FED53" w14:textId="77777777" w:rsidR="00B52CAA" w:rsidRPr="001149FA" w:rsidRDefault="00B52CAA" w:rsidP="00641635">
            <w:pPr>
              <w:pStyle w:val="a3"/>
              <w:ind w:left="0"/>
              <w:rPr>
                <w:ins w:id="21" w:author="Pervova 21.1" w:date="2020-03-25T12:32:00Z"/>
              </w:rPr>
            </w:pPr>
            <w:ins w:id="22" w:author="Pervova 21.1" w:date="2020-03-25T12:32:00Z">
              <w:r w:rsidRPr="001149FA">
                <w:t>Новое значение</w:t>
              </w:r>
            </w:ins>
          </w:p>
        </w:tc>
        <w:tc>
          <w:tcPr>
            <w:tcW w:w="2551" w:type="dxa"/>
            <w:shd w:val="clear" w:color="auto" w:fill="F2F2F2"/>
          </w:tcPr>
          <w:p w14:paraId="37B074D3" w14:textId="77777777" w:rsidR="00B52CAA" w:rsidRPr="001149FA" w:rsidRDefault="00B52CAA" w:rsidP="00641635">
            <w:pPr>
              <w:pStyle w:val="a3"/>
              <w:ind w:left="0"/>
              <w:rPr>
                <w:ins w:id="23" w:author="Pervova 21.1" w:date="2020-03-25T12:32:00Z"/>
              </w:rPr>
            </w:pPr>
            <w:ins w:id="24" w:author="Pervova 21.1" w:date="2020-03-25T12:32:00Z">
              <w:r w:rsidRPr="001149FA">
                <w:t>Старое значение</w:t>
              </w:r>
            </w:ins>
          </w:p>
        </w:tc>
      </w:tr>
      <w:tr w:rsidR="00740809" w:rsidRPr="001149FA" w14:paraId="7DC793D8" w14:textId="77777777" w:rsidTr="00641635">
        <w:trPr>
          <w:ins w:id="25" w:author="Pervova 21.1" w:date="2020-03-25T12:32:00Z"/>
        </w:trPr>
        <w:tc>
          <w:tcPr>
            <w:tcW w:w="534" w:type="dxa"/>
            <w:shd w:val="clear" w:color="auto" w:fill="auto"/>
          </w:tcPr>
          <w:p w14:paraId="1F603E49" w14:textId="77777777" w:rsidR="00740809" w:rsidRPr="001149FA" w:rsidRDefault="00740809" w:rsidP="00641635">
            <w:pPr>
              <w:pStyle w:val="a7"/>
              <w:ind w:left="0"/>
              <w:rPr>
                <w:ins w:id="26" w:author="Pervova 21.1" w:date="2020-03-25T12:32:00Z"/>
              </w:rPr>
            </w:pPr>
            <w:ins w:id="27" w:author="Pervova 21.1" w:date="2020-03-25T12:32:00Z">
              <w:r w:rsidRPr="001149FA">
                <w:t>1</w:t>
              </w:r>
            </w:ins>
          </w:p>
        </w:tc>
        <w:tc>
          <w:tcPr>
            <w:tcW w:w="1414" w:type="dxa"/>
            <w:shd w:val="clear" w:color="auto" w:fill="auto"/>
          </w:tcPr>
          <w:p w14:paraId="4A422AD2" w14:textId="6FCBCEC8" w:rsidR="00740809" w:rsidRPr="001149FA" w:rsidRDefault="00740809" w:rsidP="00740809">
            <w:pPr>
              <w:pStyle w:val="a7"/>
              <w:ind w:left="0"/>
              <w:rPr>
                <w:ins w:id="28" w:author="Pervova 21.1" w:date="2020-03-25T12:32:00Z"/>
              </w:rPr>
            </w:pPr>
            <w:ins w:id="29" w:author="Pervova 21.1" w:date="2020-04-01T14:59:00Z">
              <w:r w:rsidRPr="00553228">
                <w:t xml:space="preserve">Draft </w:t>
              </w:r>
              <w:r>
                <w:t>4</w:t>
              </w:r>
            </w:ins>
          </w:p>
        </w:tc>
        <w:tc>
          <w:tcPr>
            <w:tcW w:w="1988" w:type="dxa"/>
            <w:shd w:val="clear" w:color="auto" w:fill="auto"/>
          </w:tcPr>
          <w:p w14:paraId="67718BE2" w14:textId="2D9E873A" w:rsidR="00740809" w:rsidRPr="001149FA" w:rsidRDefault="00740809" w:rsidP="00641635">
            <w:pPr>
              <w:pStyle w:val="a7"/>
              <w:ind w:left="0"/>
              <w:rPr>
                <w:ins w:id="30" w:author="Pervova 21.1" w:date="2020-03-25T12:32:00Z"/>
              </w:rPr>
            </w:pPr>
            <w:ins w:id="31" w:author="Pervova 21.1" w:date="2020-04-01T14:59:00Z">
              <w:r>
                <w:rPr>
                  <w:sz w:val="18"/>
                  <w:szCs w:val="18"/>
                </w:rPr>
                <w:t xml:space="preserve">В примерах сообщений  заполнена колонка комментариев </w:t>
              </w:r>
            </w:ins>
          </w:p>
        </w:tc>
        <w:tc>
          <w:tcPr>
            <w:tcW w:w="992" w:type="dxa"/>
            <w:shd w:val="clear" w:color="auto" w:fill="auto"/>
          </w:tcPr>
          <w:p w14:paraId="0A1055E4" w14:textId="35B681D4" w:rsidR="00740809" w:rsidRPr="001149FA" w:rsidRDefault="00740809" w:rsidP="00641635">
            <w:pPr>
              <w:pStyle w:val="a7"/>
              <w:ind w:left="0"/>
              <w:rPr>
                <w:ins w:id="32" w:author="Pervova 21.1" w:date="2020-03-25T12:32:00Z"/>
              </w:rPr>
            </w:pPr>
            <w:ins w:id="33" w:author="Pervova 21.1" w:date="2020-04-01T14:59:00Z">
              <w:r>
                <w:t>Все сообщения</w:t>
              </w:r>
            </w:ins>
          </w:p>
        </w:tc>
        <w:tc>
          <w:tcPr>
            <w:tcW w:w="1134" w:type="dxa"/>
            <w:shd w:val="clear" w:color="auto" w:fill="auto"/>
          </w:tcPr>
          <w:p w14:paraId="2FBBB7D0" w14:textId="359F7FFA" w:rsidR="00740809" w:rsidRPr="001149FA" w:rsidRDefault="00740809" w:rsidP="00641635">
            <w:pPr>
              <w:pStyle w:val="a7"/>
              <w:ind w:left="0"/>
              <w:rPr>
                <w:ins w:id="34" w:author="Pervova 21.1" w:date="2020-03-25T12:32:00Z"/>
              </w:rPr>
            </w:pPr>
            <w:ins w:id="35" w:author="Pervova 21.1" w:date="2020-04-01T14:59:00Z">
              <w:r>
                <w:t>-</w:t>
              </w:r>
            </w:ins>
          </w:p>
        </w:tc>
        <w:tc>
          <w:tcPr>
            <w:tcW w:w="1843" w:type="dxa"/>
            <w:shd w:val="clear" w:color="auto" w:fill="auto"/>
          </w:tcPr>
          <w:p w14:paraId="4F8771F1" w14:textId="42FD6B1E" w:rsidR="00740809" w:rsidRPr="001149FA" w:rsidRDefault="00740809" w:rsidP="00641635">
            <w:pPr>
              <w:pStyle w:val="a7"/>
              <w:ind w:left="0"/>
              <w:rPr>
                <w:ins w:id="36" w:author="Pervova 21.1" w:date="2020-03-25T12:32:00Z"/>
              </w:rPr>
            </w:pPr>
            <w:ins w:id="37" w:author="Pervova 21.1" w:date="2020-04-01T14:59:00Z">
              <w:r>
                <w:t>-</w:t>
              </w:r>
            </w:ins>
          </w:p>
        </w:tc>
        <w:tc>
          <w:tcPr>
            <w:tcW w:w="2551" w:type="dxa"/>
            <w:shd w:val="clear" w:color="auto" w:fill="auto"/>
          </w:tcPr>
          <w:p w14:paraId="1A2AFA0D" w14:textId="0F033AD0" w:rsidR="00740809" w:rsidRPr="001149FA" w:rsidRDefault="00740809" w:rsidP="00641635">
            <w:pPr>
              <w:pStyle w:val="a7"/>
              <w:ind w:left="0"/>
              <w:rPr>
                <w:ins w:id="38" w:author="Pervova 21.1" w:date="2020-03-25T12:32:00Z"/>
              </w:rPr>
            </w:pPr>
            <w:ins w:id="39" w:author="Pervova 21.1" w:date="2020-04-01T14:59:00Z">
              <w:r>
                <w:t>-</w:t>
              </w:r>
            </w:ins>
          </w:p>
        </w:tc>
      </w:tr>
      <w:tr w:rsidR="00B52CAA" w:rsidRPr="001149FA" w14:paraId="34A67A54" w14:textId="77777777" w:rsidTr="00641635">
        <w:trPr>
          <w:ins w:id="40" w:author="Pervova 21.1" w:date="2020-03-25T12:32:00Z"/>
        </w:trPr>
        <w:tc>
          <w:tcPr>
            <w:tcW w:w="534" w:type="dxa"/>
            <w:shd w:val="clear" w:color="auto" w:fill="auto"/>
          </w:tcPr>
          <w:p w14:paraId="6C7FBE7A" w14:textId="77777777" w:rsidR="00B52CAA" w:rsidRPr="001149FA" w:rsidRDefault="00B52CAA" w:rsidP="00641635">
            <w:pPr>
              <w:pStyle w:val="a7"/>
              <w:ind w:left="0"/>
              <w:rPr>
                <w:ins w:id="41" w:author="Pervova 21.1" w:date="2020-03-25T12:32:00Z"/>
                <w:lang w:val="en-US"/>
              </w:rPr>
            </w:pPr>
            <w:ins w:id="42" w:author="Pervova 21.1" w:date="2020-03-25T12:32:00Z">
              <w:r w:rsidRPr="001149FA">
                <w:rPr>
                  <w:lang w:val="en-US"/>
                </w:rPr>
                <w:t>2</w:t>
              </w:r>
            </w:ins>
          </w:p>
        </w:tc>
        <w:tc>
          <w:tcPr>
            <w:tcW w:w="1414" w:type="dxa"/>
            <w:shd w:val="clear" w:color="auto" w:fill="auto"/>
          </w:tcPr>
          <w:p w14:paraId="7BBB35A5" w14:textId="77777777" w:rsidR="00B52CAA" w:rsidRPr="001149FA" w:rsidRDefault="00B52CAA" w:rsidP="00641635">
            <w:pPr>
              <w:pStyle w:val="a7"/>
              <w:ind w:left="0"/>
              <w:rPr>
                <w:ins w:id="43" w:author="Pervova 21.1" w:date="2020-03-25T12:32:00Z"/>
              </w:rPr>
            </w:pPr>
          </w:p>
        </w:tc>
        <w:tc>
          <w:tcPr>
            <w:tcW w:w="1988" w:type="dxa"/>
            <w:shd w:val="clear" w:color="auto" w:fill="auto"/>
          </w:tcPr>
          <w:p w14:paraId="5805E75D" w14:textId="77777777" w:rsidR="00B52CAA" w:rsidRPr="001149FA" w:rsidRDefault="00B52CAA" w:rsidP="00641635">
            <w:pPr>
              <w:pStyle w:val="a7"/>
              <w:ind w:left="0"/>
              <w:rPr>
                <w:ins w:id="44" w:author="Pervova 21.1" w:date="2020-03-25T12:32:00Z"/>
              </w:rPr>
            </w:pPr>
          </w:p>
        </w:tc>
        <w:tc>
          <w:tcPr>
            <w:tcW w:w="992" w:type="dxa"/>
            <w:shd w:val="clear" w:color="auto" w:fill="auto"/>
          </w:tcPr>
          <w:p w14:paraId="7589AE54" w14:textId="77777777" w:rsidR="00B52CAA" w:rsidRPr="001149FA" w:rsidRDefault="00B52CAA" w:rsidP="00641635">
            <w:pPr>
              <w:pStyle w:val="a7"/>
              <w:ind w:left="0"/>
              <w:rPr>
                <w:ins w:id="45" w:author="Pervova 21.1" w:date="2020-03-25T12:32:00Z"/>
              </w:rPr>
            </w:pPr>
          </w:p>
        </w:tc>
        <w:tc>
          <w:tcPr>
            <w:tcW w:w="1134" w:type="dxa"/>
            <w:shd w:val="clear" w:color="auto" w:fill="auto"/>
          </w:tcPr>
          <w:p w14:paraId="3DF1BAA9" w14:textId="77777777" w:rsidR="00B52CAA" w:rsidRPr="001149FA" w:rsidRDefault="00B52CAA" w:rsidP="00641635">
            <w:pPr>
              <w:pStyle w:val="a7"/>
              <w:ind w:left="0"/>
              <w:rPr>
                <w:ins w:id="46" w:author="Pervova 21.1" w:date="2020-03-25T12:32:00Z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7D92BFAE" w14:textId="77777777" w:rsidR="00B52CAA" w:rsidRPr="001149FA" w:rsidRDefault="00B52CAA" w:rsidP="00641635">
            <w:pPr>
              <w:pStyle w:val="a7"/>
              <w:ind w:left="0"/>
              <w:rPr>
                <w:ins w:id="47" w:author="Pervova 21.1" w:date="2020-03-25T12:32:00Z"/>
              </w:rPr>
            </w:pPr>
          </w:p>
        </w:tc>
        <w:tc>
          <w:tcPr>
            <w:tcW w:w="2551" w:type="dxa"/>
            <w:shd w:val="clear" w:color="auto" w:fill="auto"/>
          </w:tcPr>
          <w:p w14:paraId="01D071B2" w14:textId="77777777" w:rsidR="00B52CAA" w:rsidRPr="001149FA" w:rsidRDefault="00B52CAA" w:rsidP="00641635">
            <w:pPr>
              <w:pStyle w:val="a7"/>
              <w:ind w:left="0"/>
              <w:rPr>
                <w:ins w:id="48" w:author="Pervova 21.1" w:date="2020-03-25T12:32:00Z"/>
              </w:rPr>
            </w:pPr>
          </w:p>
        </w:tc>
      </w:tr>
      <w:tr w:rsidR="00B52CAA" w:rsidRPr="001149FA" w14:paraId="24B10B46" w14:textId="77777777" w:rsidTr="00641635">
        <w:trPr>
          <w:ins w:id="49" w:author="Pervova 21.1" w:date="2020-03-25T12:32:00Z"/>
        </w:trPr>
        <w:tc>
          <w:tcPr>
            <w:tcW w:w="534" w:type="dxa"/>
            <w:shd w:val="clear" w:color="auto" w:fill="auto"/>
          </w:tcPr>
          <w:p w14:paraId="71AFB8FD" w14:textId="77777777" w:rsidR="00B52CAA" w:rsidRPr="001149FA" w:rsidRDefault="00B52CAA" w:rsidP="00641635">
            <w:pPr>
              <w:pStyle w:val="a7"/>
              <w:ind w:left="0"/>
              <w:rPr>
                <w:ins w:id="50" w:author="Pervova 21.1" w:date="2020-03-25T12:32:00Z"/>
                <w:lang w:val="en-US"/>
              </w:rPr>
            </w:pPr>
            <w:ins w:id="51" w:author="Pervova 21.1" w:date="2020-03-25T12:32:00Z">
              <w:r w:rsidRPr="001149FA">
                <w:rPr>
                  <w:lang w:val="en-US"/>
                </w:rPr>
                <w:t>3</w:t>
              </w:r>
            </w:ins>
          </w:p>
        </w:tc>
        <w:tc>
          <w:tcPr>
            <w:tcW w:w="1414" w:type="dxa"/>
            <w:shd w:val="clear" w:color="auto" w:fill="auto"/>
          </w:tcPr>
          <w:p w14:paraId="7D58B5E5" w14:textId="77777777" w:rsidR="00B52CAA" w:rsidRPr="001149FA" w:rsidRDefault="00B52CAA" w:rsidP="00641635">
            <w:pPr>
              <w:pStyle w:val="a7"/>
              <w:ind w:left="0"/>
              <w:rPr>
                <w:ins w:id="52" w:author="Pervova 21.1" w:date="2020-03-25T12:32:00Z"/>
                <w:lang w:val="en-US"/>
              </w:rPr>
            </w:pPr>
          </w:p>
        </w:tc>
        <w:tc>
          <w:tcPr>
            <w:tcW w:w="1988" w:type="dxa"/>
            <w:shd w:val="clear" w:color="auto" w:fill="auto"/>
          </w:tcPr>
          <w:p w14:paraId="4F471949" w14:textId="77777777" w:rsidR="00B52CAA" w:rsidRPr="001149FA" w:rsidRDefault="00B52CAA" w:rsidP="00641635">
            <w:pPr>
              <w:pStyle w:val="a7"/>
              <w:ind w:left="0"/>
              <w:rPr>
                <w:ins w:id="53" w:author="Pervova 21.1" w:date="2020-03-25T12:32:00Z"/>
              </w:rPr>
            </w:pPr>
          </w:p>
        </w:tc>
        <w:tc>
          <w:tcPr>
            <w:tcW w:w="992" w:type="dxa"/>
            <w:shd w:val="clear" w:color="auto" w:fill="auto"/>
          </w:tcPr>
          <w:p w14:paraId="75A1F28A" w14:textId="77777777" w:rsidR="00B52CAA" w:rsidRPr="001149FA" w:rsidRDefault="00B52CAA" w:rsidP="00641635">
            <w:pPr>
              <w:pStyle w:val="a7"/>
              <w:ind w:left="0"/>
              <w:rPr>
                <w:ins w:id="54" w:author="Pervova 21.1" w:date="2020-03-25T12:32:00Z"/>
              </w:rPr>
            </w:pPr>
          </w:p>
        </w:tc>
        <w:tc>
          <w:tcPr>
            <w:tcW w:w="1134" w:type="dxa"/>
            <w:shd w:val="clear" w:color="auto" w:fill="auto"/>
          </w:tcPr>
          <w:p w14:paraId="60E27CFC" w14:textId="77777777" w:rsidR="00B52CAA" w:rsidRPr="001149FA" w:rsidRDefault="00B52CAA" w:rsidP="00641635">
            <w:pPr>
              <w:pStyle w:val="a7"/>
              <w:ind w:left="0"/>
              <w:rPr>
                <w:ins w:id="55" w:author="Pervova 21.1" w:date="2020-03-25T12:32:00Z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6BE1BC1E" w14:textId="77777777" w:rsidR="00B52CAA" w:rsidRPr="001149FA" w:rsidRDefault="00B52CAA" w:rsidP="00641635">
            <w:pPr>
              <w:pStyle w:val="a7"/>
              <w:ind w:left="0"/>
              <w:rPr>
                <w:ins w:id="56" w:author="Pervova 21.1" w:date="2020-03-25T12:32:00Z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4DFAAC4E" w14:textId="77777777" w:rsidR="00B52CAA" w:rsidRPr="001149FA" w:rsidRDefault="00B52CAA" w:rsidP="00641635">
            <w:pPr>
              <w:pStyle w:val="a7"/>
              <w:ind w:left="0"/>
              <w:rPr>
                <w:ins w:id="57" w:author="Pervova 21.1" w:date="2020-03-25T12:32:00Z"/>
                <w:lang w:val="en-US"/>
              </w:rPr>
            </w:pPr>
          </w:p>
        </w:tc>
      </w:tr>
    </w:tbl>
    <w:p w14:paraId="1A6CC97B" w14:textId="77777777" w:rsidR="006C3C85" w:rsidRDefault="004E413F">
      <w:pPr>
        <w:pStyle w:val="11"/>
      </w:pPr>
      <w:r>
        <w:t>Содержание</w:t>
      </w:r>
    </w:p>
    <w:p w14:paraId="54D8A935" w14:textId="77777777" w:rsidR="006C3C85" w:rsidRDefault="001149F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r w:rsidRPr="00296C23">
        <w:rPr>
          <w:rFonts w:ascii="Times New Roman" w:hAnsi="Times New Roman"/>
          <w:lang w:val="en-US"/>
        </w:rPr>
        <w:fldChar w:fldCharType="begin"/>
      </w:r>
      <w:r w:rsidRPr="00296C23">
        <w:rPr>
          <w:rFonts w:ascii="Times New Roman" w:hAnsi="Times New Roman"/>
          <w:lang w:val="en-US"/>
        </w:rPr>
        <w:instrText xml:space="preserve"> TOC \o "1-3" \h \z \u </w:instrText>
      </w:r>
      <w:r w:rsidRPr="00296C23">
        <w:rPr>
          <w:rFonts w:ascii="Times New Roman" w:hAnsi="Times New Roman"/>
          <w:lang w:val="en-US"/>
        </w:rPr>
        <w:fldChar w:fldCharType="separate"/>
      </w:r>
      <w:hyperlink w:anchor="_Toc470689854" w:history="1">
        <w:r w:rsidR="006C3C85" w:rsidRPr="003D555B">
          <w:rPr>
            <w:rStyle w:val="af6"/>
            <w:noProof/>
          </w:rPr>
          <w:t>1.</w:t>
        </w:r>
        <w:r w:rsidR="006C3C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6C3C85" w:rsidRPr="003D555B">
          <w:rPr>
            <w:rStyle w:val="af6"/>
            <w:noProof/>
          </w:rPr>
          <w:t>Сообщение 564 и 568 о проведении собрания, материалы к собранию, бюллетень.</w:t>
        </w:r>
        <w:r w:rsidR="006C3C85">
          <w:rPr>
            <w:noProof/>
            <w:webHidden/>
          </w:rPr>
          <w:tab/>
        </w:r>
        <w:r w:rsidR="006C3C85">
          <w:rPr>
            <w:noProof/>
            <w:webHidden/>
          </w:rPr>
          <w:fldChar w:fldCharType="begin"/>
        </w:r>
        <w:r w:rsidR="006C3C85">
          <w:rPr>
            <w:noProof/>
            <w:webHidden/>
          </w:rPr>
          <w:instrText xml:space="preserve"> PAGEREF _Toc470689854 \h </w:instrText>
        </w:r>
        <w:r w:rsidR="006C3C85">
          <w:rPr>
            <w:noProof/>
            <w:webHidden/>
          </w:rPr>
        </w:r>
        <w:r w:rsidR="006C3C85">
          <w:rPr>
            <w:noProof/>
            <w:webHidden/>
          </w:rPr>
          <w:fldChar w:fldCharType="separate"/>
        </w:r>
        <w:r w:rsidR="006C3C85">
          <w:rPr>
            <w:noProof/>
            <w:webHidden/>
          </w:rPr>
          <w:t>2</w:t>
        </w:r>
        <w:r w:rsidR="006C3C85">
          <w:rPr>
            <w:noProof/>
            <w:webHidden/>
          </w:rPr>
          <w:fldChar w:fldCharType="end"/>
        </w:r>
      </w:hyperlink>
    </w:p>
    <w:p w14:paraId="16E029BA" w14:textId="77777777" w:rsidR="006C3C85" w:rsidRDefault="00F20B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70689855" w:history="1">
        <w:r w:rsidR="006C3C85" w:rsidRPr="003D555B">
          <w:rPr>
            <w:rStyle w:val="af6"/>
            <w:noProof/>
          </w:rPr>
          <w:t>1.1 Сообщение МТ564</w:t>
        </w:r>
        <w:r w:rsidR="006C3C85">
          <w:rPr>
            <w:noProof/>
            <w:webHidden/>
          </w:rPr>
          <w:tab/>
        </w:r>
        <w:r w:rsidR="006C3C85">
          <w:rPr>
            <w:noProof/>
            <w:webHidden/>
          </w:rPr>
          <w:fldChar w:fldCharType="begin"/>
        </w:r>
        <w:r w:rsidR="006C3C85">
          <w:rPr>
            <w:noProof/>
            <w:webHidden/>
          </w:rPr>
          <w:instrText xml:space="preserve"> PAGEREF _Toc470689855 \h </w:instrText>
        </w:r>
        <w:r w:rsidR="006C3C85">
          <w:rPr>
            <w:noProof/>
            <w:webHidden/>
          </w:rPr>
        </w:r>
        <w:r w:rsidR="006C3C85">
          <w:rPr>
            <w:noProof/>
            <w:webHidden/>
          </w:rPr>
          <w:fldChar w:fldCharType="separate"/>
        </w:r>
        <w:r w:rsidR="006C3C85">
          <w:rPr>
            <w:noProof/>
            <w:webHidden/>
          </w:rPr>
          <w:t>2</w:t>
        </w:r>
        <w:r w:rsidR="006C3C85">
          <w:rPr>
            <w:noProof/>
            <w:webHidden/>
          </w:rPr>
          <w:fldChar w:fldCharType="end"/>
        </w:r>
      </w:hyperlink>
    </w:p>
    <w:p w14:paraId="30AD8562" w14:textId="77777777" w:rsidR="006C3C85" w:rsidRDefault="00F20B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70689856" w:history="1">
        <w:r w:rsidR="006C3C85" w:rsidRPr="003D555B">
          <w:rPr>
            <w:rStyle w:val="af6"/>
            <w:noProof/>
            <w:lang w:val="en-US"/>
          </w:rPr>
          <w:t>1.2</w:t>
        </w:r>
        <w:r w:rsidR="006C3C85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6C3C85" w:rsidRPr="003D555B">
          <w:rPr>
            <w:rStyle w:val="af6"/>
            <w:noProof/>
          </w:rPr>
          <w:t>Сообщение МТ56</w:t>
        </w:r>
        <w:r w:rsidR="006C3C85" w:rsidRPr="003D555B">
          <w:rPr>
            <w:rStyle w:val="af6"/>
            <w:noProof/>
            <w:lang w:val="en-US"/>
          </w:rPr>
          <w:t>8</w:t>
        </w:r>
        <w:r w:rsidR="006C3C85">
          <w:rPr>
            <w:noProof/>
            <w:webHidden/>
          </w:rPr>
          <w:tab/>
        </w:r>
        <w:r w:rsidR="006C3C85">
          <w:rPr>
            <w:noProof/>
            <w:webHidden/>
          </w:rPr>
          <w:fldChar w:fldCharType="begin"/>
        </w:r>
        <w:r w:rsidR="006C3C85">
          <w:rPr>
            <w:noProof/>
            <w:webHidden/>
          </w:rPr>
          <w:instrText xml:space="preserve"> PAGEREF _Toc470689856 \h </w:instrText>
        </w:r>
        <w:r w:rsidR="006C3C85">
          <w:rPr>
            <w:noProof/>
            <w:webHidden/>
          </w:rPr>
        </w:r>
        <w:r w:rsidR="006C3C85">
          <w:rPr>
            <w:noProof/>
            <w:webHidden/>
          </w:rPr>
          <w:fldChar w:fldCharType="separate"/>
        </w:r>
        <w:r w:rsidR="006C3C85">
          <w:rPr>
            <w:noProof/>
            <w:webHidden/>
          </w:rPr>
          <w:t>3</w:t>
        </w:r>
        <w:r w:rsidR="006C3C85">
          <w:rPr>
            <w:noProof/>
            <w:webHidden/>
          </w:rPr>
          <w:fldChar w:fldCharType="end"/>
        </w:r>
      </w:hyperlink>
    </w:p>
    <w:p w14:paraId="0BE2DF04" w14:textId="77777777" w:rsidR="006C3C85" w:rsidRDefault="00F20B9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70689857" w:history="1">
        <w:r w:rsidR="006C3C85" w:rsidRPr="003D555B">
          <w:rPr>
            <w:rStyle w:val="af6"/>
            <w:noProof/>
          </w:rPr>
          <w:t>2.</w:t>
        </w:r>
        <w:r w:rsidR="006C3C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6C3C85" w:rsidRPr="003D555B">
          <w:rPr>
            <w:rStyle w:val="af6"/>
            <w:noProof/>
          </w:rPr>
          <w:t>МТ564 и МТ568. Результаты собрания</w:t>
        </w:r>
        <w:r w:rsidR="006C3C85">
          <w:rPr>
            <w:noProof/>
            <w:webHidden/>
          </w:rPr>
          <w:tab/>
        </w:r>
        <w:r w:rsidR="006C3C85">
          <w:rPr>
            <w:noProof/>
            <w:webHidden/>
          </w:rPr>
          <w:fldChar w:fldCharType="begin"/>
        </w:r>
        <w:r w:rsidR="006C3C85">
          <w:rPr>
            <w:noProof/>
            <w:webHidden/>
          </w:rPr>
          <w:instrText xml:space="preserve"> PAGEREF _Toc470689857 \h </w:instrText>
        </w:r>
        <w:r w:rsidR="006C3C85">
          <w:rPr>
            <w:noProof/>
            <w:webHidden/>
          </w:rPr>
        </w:r>
        <w:r w:rsidR="006C3C85">
          <w:rPr>
            <w:noProof/>
            <w:webHidden/>
          </w:rPr>
          <w:fldChar w:fldCharType="separate"/>
        </w:r>
        <w:r w:rsidR="006C3C85">
          <w:rPr>
            <w:noProof/>
            <w:webHidden/>
          </w:rPr>
          <w:t>4</w:t>
        </w:r>
        <w:r w:rsidR="006C3C85">
          <w:rPr>
            <w:noProof/>
            <w:webHidden/>
          </w:rPr>
          <w:fldChar w:fldCharType="end"/>
        </w:r>
      </w:hyperlink>
    </w:p>
    <w:p w14:paraId="19924AD6" w14:textId="77777777" w:rsidR="006C3C85" w:rsidRDefault="00F20B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70689858" w:history="1">
        <w:r w:rsidR="006C3C85" w:rsidRPr="003D555B">
          <w:rPr>
            <w:rStyle w:val="af6"/>
            <w:noProof/>
          </w:rPr>
          <w:t>2.1</w:t>
        </w:r>
        <w:r w:rsidR="006C3C85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6C3C85" w:rsidRPr="003D555B">
          <w:rPr>
            <w:rStyle w:val="af6"/>
            <w:noProof/>
          </w:rPr>
          <w:t>МТ564</w:t>
        </w:r>
        <w:r w:rsidR="006C3C85">
          <w:rPr>
            <w:noProof/>
            <w:webHidden/>
          </w:rPr>
          <w:tab/>
        </w:r>
        <w:r w:rsidR="006C3C85">
          <w:rPr>
            <w:noProof/>
            <w:webHidden/>
          </w:rPr>
          <w:fldChar w:fldCharType="begin"/>
        </w:r>
        <w:r w:rsidR="006C3C85">
          <w:rPr>
            <w:noProof/>
            <w:webHidden/>
          </w:rPr>
          <w:instrText xml:space="preserve"> PAGEREF _Toc470689858 \h </w:instrText>
        </w:r>
        <w:r w:rsidR="006C3C85">
          <w:rPr>
            <w:noProof/>
            <w:webHidden/>
          </w:rPr>
        </w:r>
        <w:r w:rsidR="006C3C85">
          <w:rPr>
            <w:noProof/>
            <w:webHidden/>
          </w:rPr>
          <w:fldChar w:fldCharType="separate"/>
        </w:r>
        <w:r w:rsidR="006C3C85">
          <w:rPr>
            <w:noProof/>
            <w:webHidden/>
          </w:rPr>
          <w:t>4</w:t>
        </w:r>
        <w:r w:rsidR="006C3C85">
          <w:rPr>
            <w:noProof/>
            <w:webHidden/>
          </w:rPr>
          <w:fldChar w:fldCharType="end"/>
        </w:r>
      </w:hyperlink>
    </w:p>
    <w:p w14:paraId="1C4DB7EE" w14:textId="77777777" w:rsidR="006C3C85" w:rsidRDefault="00F20B9A">
      <w:pPr>
        <w:pStyle w:val="2"/>
        <w:rPr>
          <w:rFonts w:eastAsiaTheme="minorEastAsia" w:cstheme="minorBidi"/>
          <w:b w:val="0"/>
          <w:bCs w:val="0"/>
          <w:noProof/>
          <w:snapToGrid/>
          <w:color w:val="auto"/>
          <w:sz w:val="22"/>
          <w:szCs w:val="22"/>
          <w:lang w:eastAsia="ru-RU"/>
        </w:rPr>
      </w:pPr>
      <w:hyperlink w:anchor="_Toc470689859" w:history="1">
        <w:r w:rsidR="006C3C85" w:rsidRPr="003D555B">
          <w:rPr>
            <w:rStyle w:val="af6"/>
            <w:noProof/>
          </w:rPr>
          <w:t>2.2</w:t>
        </w:r>
        <w:r w:rsidR="006C3C85">
          <w:rPr>
            <w:rFonts w:eastAsiaTheme="minorEastAsia" w:cstheme="minorBidi"/>
            <w:b w:val="0"/>
            <w:bC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6C3C85" w:rsidRPr="003D555B">
          <w:rPr>
            <w:rStyle w:val="af6"/>
            <w:noProof/>
          </w:rPr>
          <w:t>МТ568</w:t>
        </w:r>
        <w:r w:rsidR="006C3C85">
          <w:rPr>
            <w:noProof/>
            <w:webHidden/>
          </w:rPr>
          <w:tab/>
        </w:r>
        <w:r w:rsidR="006C3C85">
          <w:rPr>
            <w:noProof/>
            <w:webHidden/>
          </w:rPr>
          <w:fldChar w:fldCharType="begin"/>
        </w:r>
        <w:r w:rsidR="006C3C85">
          <w:rPr>
            <w:noProof/>
            <w:webHidden/>
          </w:rPr>
          <w:instrText xml:space="preserve"> PAGEREF _Toc470689859 \h </w:instrText>
        </w:r>
        <w:r w:rsidR="006C3C85">
          <w:rPr>
            <w:noProof/>
            <w:webHidden/>
          </w:rPr>
        </w:r>
        <w:r w:rsidR="006C3C85">
          <w:rPr>
            <w:noProof/>
            <w:webHidden/>
          </w:rPr>
          <w:fldChar w:fldCharType="separate"/>
        </w:r>
        <w:r w:rsidR="006C3C85">
          <w:rPr>
            <w:noProof/>
            <w:webHidden/>
          </w:rPr>
          <w:t>5</w:t>
        </w:r>
        <w:r w:rsidR="006C3C85">
          <w:rPr>
            <w:noProof/>
            <w:webHidden/>
          </w:rPr>
          <w:fldChar w:fldCharType="end"/>
        </w:r>
      </w:hyperlink>
    </w:p>
    <w:p w14:paraId="6C95E42C" w14:textId="77777777" w:rsidR="006C3C85" w:rsidRDefault="00F20B9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70689860" w:history="1">
        <w:r w:rsidR="006C3C85" w:rsidRPr="003D555B">
          <w:rPr>
            <w:rStyle w:val="af6"/>
            <w:noProof/>
          </w:rPr>
          <w:t>3.</w:t>
        </w:r>
        <w:r w:rsidR="006C3C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6C3C85" w:rsidRPr="003D555B">
          <w:rPr>
            <w:rStyle w:val="af6"/>
            <w:noProof/>
          </w:rPr>
          <w:t>Сообщение МТ564. Отмена собрания.</w:t>
        </w:r>
        <w:r w:rsidR="006C3C85">
          <w:rPr>
            <w:noProof/>
            <w:webHidden/>
          </w:rPr>
          <w:tab/>
        </w:r>
        <w:r w:rsidR="006C3C85">
          <w:rPr>
            <w:noProof/>
            <w:webHidden/>
          </w:rPr>
          <w:fldChar w:fldCharType="begin"/>
        </w:r>
        <w:r w:rsidR="006C3C85">
          <w:rPr>
            <w:noProof/>
            <w:webHidden/>
          </w:rPr>
          <w:instrText xml:space="preserve"> PAGEREF _Toc470689860 \h </w:instrText>
        </w:r>
        <w:r w:rsidR="006C3C85">
          <w:rPr>
            <w:noProof/>
            <w:webHidden/>
          </w:rPr>
        </w:r>
        <w:r w:rsidR="006C3C85">
          <w:rPr>
            <w:noProof/>
            <w:webHidden/>
          </w:rPr>
          <w:fldChar w:fldCharType="separate"/>
        </w:r>
        <w:r w:rsidR="006C3C85">
          <w:rPr>
            <w:noProof/>
            <w:webHidden/>
          </w:rPr>
          <w:t>6</w:t>
        </w:r>
        <w:r w:rsidR="006C3C85">
          <w:rPr>
            <w:noProof/>
            <w:webHidden/>
          </w:rPr>
          <w:fldChar w:fldCharType="end"/>
        </w:r>
      </w:hyperlink>
    </w:p>
    <w:p w14:paraId="4D5F6D76" w14:textId="77777777" w:rsidR="006C3C85" w:rsidRDefault="00F20B9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70689861" w:history="1">
        <w:r w:rsidR="006C3C85" w:rsidRPr="003D555B">
          <w:rPr>
            <w:rStyle w:val="af6"/>
            <w:noProof/>
          </w:rPr>
          <w:t>4.</w:t>
        </w:r>
        <w:r w:rsidR="006C3C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6C3C85" w:rsidRPr="003D555B">
          <w:rPr>
            <w:rStyle w:val="af6"/>
            <w:noProof/>
          </w:rPr>
          <w:t>Сообщение МТ565. Список лиц (от номинального держателя)</w:t>
        </w:r>
        <w:r w:rsidR="006C3C85">
          <w:rPr>
            <w:noProof/>
            <w:webHidden/>
          </w:rPr>
          <w:tab/>
        </w:r>
        <w:r w:rsidR="006C3C85">
          <w:rPr>
            <w:noProof/>
            <w:webHidden/>
          </w:rPr>
          <w:fldChar w:fldCharType="begin"/>
        </w:r>
        <w:r w:rsidR="006C3C85">
          <w:rPr>
            <w:noProof/>
            <w:webHidden/>
          </w:rPr>
          <w:instrText xml:space="preserve"> PAGEREF _Toc470689861 \h </w:instrText>
        </w:r>
        <w:r w:rsidR="006C3C85">
          <w:rPr>
            <w:noProof/>
            <w:webHidden/>
          </w:rPr>
        </w:r>
        <w:r w:rsidR="006C3C85">
          <w:rPr>
            <w:noProof/>
            <w:webHidden/>
          </w:rPr>
          <w:fldChar w:fldCharType="separate"/>
        </w:r>
        <w:r w:rsidR="006C3C85">
          <w:rPr>
            <w:noProof/>
            <w:webHidden/>
          </w:rPr>
          <w:t>6</w:t>
        </w:r>
        <w:r w:rsidR="006C3C85">
          <w:rPr>
            <w:noProof/>
            <w:webHidden/>
          </w:rPr>
          <w:fldChar w:fldCharType="end"/>
        </w:r>
      </w:hyperlink>
    </w:p>
    <w:p w14:paraId="60F71CE9" w14:textId="77777777" w:rsidR="006C3C85" w:rsidRDefault="00F20B9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70689862" w:history="1">
        <w:r w:rsidR="006C3C85" w:rsidRPr="003D555B">
          <w:rPr>
            <w:rStyle w:val="af6"/>
            <w:noProof/>
          </w:rPr>
          <w:t>5.</w:t>
        </w:r>
        <w:r w:rsidR="006C3C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6C3C85" w:rsidRPr="003D555B">
          <w:rPr>
            <w:rStyle w:val="af6"/>
            <w:noProof/>
          </w:rPr>
          <w:t>Сообщение МТ565. О волеизъявлении лица (от номинального держателя)</w:t>
        </w:r>
        <w:r w:rsidR="006C3C85">
          <w:rPr>
            <w:noProof/>
            <w:webHidden/>
          </w:rPr>
          <w:tab/>
        </w:r>
        <w:r w:rsidR="006C3C85">
          <w:rPr>
            <w:noProof/>
            <w:webHidden/>
          </w:rPr>
          <w:fldChar w:fldCharType="begin"/>
        </w:r>
        <w:r w:rsidR="006C3C85">
          <w:rPr>
            <w:noProof/>
            <w:webHidden/>
          </w:rPr>
          <w:instrText xml:space="preserve"> PAGEREF _Toc470689862 \h </w:instrText>
        </w:r>
        <w:r w:rsidR="006C3C85">
          <w:rPr>
            <w:noProof/>
            <w:webHidden/>
          </w:rPr>
        </w:r>
        <w:r w:rsidR="006C3C85">
          <w:rPr>
            <w:noProof/>
            <w:webHidden/>
          </w:rPr>
          <w:fldChar w:fldCharType="separate"/>
        </w:r>
        <w:r w:rsidR="006C3C85">
          <w:rPr>
            <w:noProof/>
            <w:webHidden/>
          </w:rPr>
          <w:t>8</w:t>
        </w:r>
        <w:r w:rsidR="006C3C85">
          <w:rPr>
            <w:noProof/>
            <w:webHidden/>
          </w:rPr>
          <w:fldChar w:fldCharType="end"/>
        </w:r>
      </w:hyperlink>
    </w:p>
    <w:p w14:paraId="031CF6B5" w14:textId="77777777" w:rsidR="006C3C85" w:rsidRDefault="00F20B9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70689863" w:history="1">
        <w:r w:rsidR="006C3C85" w:rsidRPr="003D555B">
          <w:rPr>
            <w:rStyle w:val="af6"/>
            <w:noProof/>
          </w:rPr>
          <w:t>6.</w:t>
        </w:r>
        <w:r w:rsidR="006C3C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6C3C85" w:rsidRPr="003D555B">
          <w:rPr>
            <w:rStyle w:val="af6"/>
            <w:noProof/>
          </w:rPr>
          <w:t>О волеизъявлении лица – Владельца счета в НРД или номинального держателя.</w:t>
        </w:r>
        <w:r w:rsidR="006C3C85">
          <w:rPr>
            <w:noProof/>
            <w:webHidden/>
          </w:rPr>
          <w:tab/>
        </w:r>
        <w:r w:rsidR="006C3C85">
          <w:rPr>
            <w:noProof/>
            <w:webHidden/>
          </w:rPr>
          <w:fldChar w:fldCharType="begin"/>
        </w:r>
        <w:r w:rsidR="006C3C85">
          <w:rPr>
            <w:noProof/>
            <w:webHidden/>
          </w:rPr>
          <w:instrText xml:space="preserve"> PAGEREF _Toc470689863 \h </w:instrText>
        </w:r>
        <w:r w:rsidR="006C3C85">
          <w:rPr>
            <w:noProof/>
            <w:webHidden/>
          </w:rPr>
        </w:r>
        <w:r w:rsidR="006C3C85">
          <w:rPr>
            <w:noProof/>
            <w:webHidden/>
          </w:rPr>
          <w:fldChar w:fldCharType="separate"/>
        </w:r>
        <w:r w:rsidR="006C3C85">
          <w:rPr>
            <w:noProof/>
            <w:webHidden/>
          </w:rPr>
          <w:t>9</w:t>
        </w:r>
        <w:r w:rsidR="006C3C85">
          <w:rPr>
            <w:noProof/>
            <w:webHidden/>
          </w:rPr>
          <w:fldChar w:fldCharType="end"/>
        </w:r>
      </w:hyperlink>
    </w:p>
    <w:p w14:paraId="09312BFD" w14:textId="77777777" w:rsidR="006C3C85" w:rsidRDefault="00F20B9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70689864" w:history="1">
        <w:r w:rsidR="006C3C85" w:rsidRPr="003D555B">
          <w:rPr>
            <w:rStyle w:val="af6"/>
            <w:noProof/>
          </w:rPr>
          <w:t>7.</w:t>
        </w:r>
        <w:r w:rsidR="006C3C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6C3C85" w:rsidRPr="003D555B">
          <w:rPr>
            <w:rStyle w:val="af6"/>
            <w:noProof/>
          </w:rPr>
          <w:t>Сообщение МТ565. Исключение из списка (от номинального держателя)</w:t>
        </w:r>
        <w:r w:rsidR="006C3C85">
          <w:rPr>
            <w:noProof/>
            <w:webHidden/>
          </w:rPr>
          <w:tab/>
        </w:r>
        <w:r w:rsidR="006C3C85">
          <w:rPr>
            <w:noProof/>
            <w:webHidden/>
          </w:rPr>
          <w:fldChar w:fldCharType="begin"/>
        </w:r>
        <w:r w:rsidR="006C3C85">
          <w:rPr>
            <w:noProof/>
            <w:webHidden/>
          </w:rPr>
          <w:instrText xml:space="preserve"> PAGEREF _Toc470689864 \h </w:instrText>
        </w:r>
        <w:r w:rsidR="006C3C85">
          <w:rPr>
            <w:noProof/>
            <w:webHidden/>
          </w:rPr>
        </w:r>
        <w:r w:rsidR="006C3C85">
          <w:rPr>
            <w:noProof/>
            <w:webHidden/>
          </w:rPr>
          <w:fldChar w:fldCharType="separate"/>
        </w:r>
        <w:r w:rsidR="006C3C85">
          <w:rPr>
            <w:noProof/>
            <w:webHidden/>
          </w:rPr>
          <w:t>10</w:t>
        </w:r>
        <w:r w:rsidR="006C3C85">
          <w:rPr>
            <w:noProof/>
            <w:webHidden/>
          </w:rPr>
          <w:fldChar w:fldCharType="end"/>
        </w:r>
      </w:hyperlink>
    </w:p>
    <w:p w14:paraId="3E713F29" w14:textId="77777777" w:rsidR="006C3C85" w:rsidRDefault="00F20B9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70689865" w:history="1">
        <w:r w:rsidR="006C3C85" w:rsidRPr="003D555B">
          <w:rPr>
            <w:rStyle w:val="af6"/>
            <w:noProof/>
          </w:rPr>
          <w:t>8.</w:t>
        </w:r>
        <w:r w:rsidR="006C3C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6C3C85" w:rsidRPr="003D555B">
          <w:rPr>
            <w:rStyle w:val="af6"/>
            <w:noProof/>
          </w:rPr>
          <w:t>Сообщение МТ567. Статус регистратора COMP (</w:t>
        </w:r>
        <w:r w:rsidR="006C3C85" w:rsidRPr="003D555B">
          <w:rPr>
            <w:rStyle w:val="af6"/>
            <w:noProof/>
            <w:lang w:val="en-US"/>
          </w:rPr>
          <w:t>PACK</w:t>
        </w:r>
        <w:r w:rsidR="006C3C85" w:rsidRPr="003D555B">
          <w:rPr>
            <w:rStyle w:val="af6"/>
            <w:noProof/>
          </w:rPr>
          <w:t>)</w:t>
        </w:r>
        <w:r w:rsidR="006C3C85">
          <w:rPr>
            <w:noProof/>
            <w:webHidden/>
          </w:rPr>
          <w:tab/>
        </w:r>
        <w:r w:rsidR="006C3C85">
          <w:rPr>
            <w:noProof/>
            <w:webHidden/>
          </w:rPr>
          <w:fldChar w:fldCharType="begin"/>
        </w:r>
        <w:r w:rsidR="006C3C85">
          <w:rPr>
            <w:noProof/>
            <w:webHidden/>
          </w:rPr>
          <w:instrText xml:space="preserve"> PAGEREF _Toc470689865 \h </w:instrText>
        </w:r>
        <w:r w:rsidR="006C3C85">
          <w:rPr>
            <w:noProof/>
            <w:webHidden/>
          </w:rPr>
        </w:r>
        <w:r w:rsidR="006C3C85">
          <w:rPr>
            <w:noProof/>
            <w:webHidden/>
          </w:rPr>
          <w:fldChar w:fldCharType="separate"/>
        </w:r>
        <w:r w:rsidR="006C3C85">
          <w:rPr>
            <w:noProof/>
            <w:webHidden/>
          </w:rPr>
          <w:t>11</w:t>
        </w:r>
        <w:r w:rsidR="006C3C85">
          <w:rPr>
            <w:noProof/>
            <w:webHidden/>
          </w:rPr>
          <w:fldChar w:fldCharType="end"/>
        </w:r>
      </w:hyperlink>
    </w:p>
    <w:p w14:paraId="1990E5D9" w14:textId="77777777" w:rsidR="006C3C85" w:rsidRDefault="00F20B9A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70689866" w:history="1">
        <w:r w:rsidR="006C3C85" w:rsidRPr="003D555B">
          <w:rPr>
            <w:rStyle w:val="af6"/>
            <w:noProof/>
          </w:rPr>
          <w:t>9.</w:t>
        </w:r>
        <w:r w:rsidR="006C3C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6C3C85" w:rsidRPr="003D555B">
          <w:rPr>
            <w:rStyle w:val="af6"/>
            <w:noProof/>
          </w:rPr>
          <w:t xml:space="preserve">Сообщение МТ567. Статус регистратора </w:t>
        </w:r>
        <w:r w:rsidR="006C3C85" w:rsidRPr="003D555B">
          <w:rPr>
            <w:rStyle w:val="af6"/>
            <w:noProof/>
            <w:lang w:val="en-US"/>
          </w:rPr>
          <w:t>REJT</w:t>
        </w:r>
        <w:r w:rsidR="006C3C85">
          <w:rPr>
            <w:noProof/>
            <w:webHidden/>
          </w:rPr>
          <w:tab/>
        </w:r>
        <w:r w:rsidR="006C3C85">
          <w:rPr>
            <w:noProof/>
            <w:webHidden/>
          </w:rPr>
          <w:fldChar w:fldCharType="begin"/>
        </w:r>
        <w:r w:rsidR="006C3C85">
          <w:rPr>
            <w:noProof/>
            <w:webHidden/>
          </w:rPr>
          <w:instrText xml:space="preserve"> PAGEREF _Toc470689866 \h </w:instrText>
        </w:r>
        <w:r w:rsidR="006C3C85">
          <w:rPr>
            <w:noProof/>
            <w:webHidden/>
          </w:rPr>
        </w:r>
        <w:r w:rsidR="006C3C85">
          <w:rPr>
            <w:noProof/>
            <w:webHidden/>
          </w:rPr>
          <w:fldChar w:fldCharType="separate"/>
        </w:r>
        <w:r w:rsidR="006C3C85">
          <w:rPr>
            <w:noProof/>
            <w:webHidden/>
          </w:rPr>
          <w:t>12</w:t>
        </w:r>
        <w:r w:rsidR="006C3C85">
          <w:rPr>
            <w:noProof/>
            <w:webHidden/>
          </w:rPr>
          <w:fldChar w:fldCharType="end"/>
        </w:r>
      </w:hyperlink>
    </w:p>
    <w:p w14:paraId="66CE77D8" w14:textId="77777777" w:rsidR="006C3C85" w:rsidRDefault="00F20B9A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70689867" w:history="1">
        <w:r w:rsidR="006C3C85" w:rsidRPr="003D555B">
          <w:rPr>
            <w:rStyle w:val="af6"/>
            <w:noProof/>
          </w:rPr>
          <w:t>10.</w:t>
        </w:r>
        <w:r w:rsidR="006C3C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6C3C85" w:rsidRPr="003D555B">
          <w:rPr>
            <w:rStyle w:val="af6"/>
            <w:noProof/>
          </w:rPr>
          <w:t xml:space="preserve">Сообщение МТ567. Статус НРД </w:t>
        </w:r>
        <w:r w:rsidR="006C3C85" w:rsidRPr="003D555B">
          <w:rPr>
            <w:rStyle w:val="af6"/>
            <w:noProof/>
            <w:lang w:val="en-US"/>
          </w:rPr>
          <w:t>PEND</w:t>
        </w:r>
        <w:r w:rsidR="006C3C85" w:rsidRPr="003D555B">
          <w:rPr>
            <w:rStyle w:val="af6"/>
            <w:noProof/>
          </w:rPr>
          <w:t>.</w:t>
        </w:r>
        <w:r w:rsidR="006C3C85">
          <w:rPr>
            <w:noProof/>
            <w:webHidden/>
          </w:rPr>
          <w:tab/>
        </w:r>
        <w:r w:rsidR="006C3C85">
          <w:rPr>
            <w:noProof/>
            <w:webHidden/>
          </w:rPr>
          <w:fldChar w:fldCharType="begin"/>
        </w:r>
        <w:r w:rsidR="006C3C85">
          <w:rPr>
            <w:noProof/>
            <w:webHidden/>
          </w:rPr>
          <w:instrText xml:space="preserve"> PAGEREF _Toc470689867 \h </w:instrText>
        </w:r>
        <w:r w:rsidR="006C3C85">
          <w:rPr>
            <w:noProof/>
            <w:webHidden/>
          </w:rPr>
        </w:r>
        <w:r w:rsidR="006C3C85">
          <w:rPr>
            <w:noProof/>
            <w:webHidden/>
          </w:rPr>
          <w:fldChar w:fldCharType="separate"/>
        </w:r>
        <w:r w:rsidR="006C3C85">
          <w:rPr>
            <w:noProof/>
            <w:webHidden/>
          </w:rPr>
          <w:t>13</w:t>
        </w:r>
        <w:r w:rsidR="006C3C85">
          <w:rPr>
            <w:noProof/>
            <w:webHidden/>
          </w:rPr>
          <w:fldChar w:fldCharType="end"/>
        </w:r>
      </w:hyperlink>
    </w:p>
    <w:p w14:paraId="19D87449" w14:textId="77777777" w:rsidR="006C3C85" w:rsidRDefault="00F20B9A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70689868" w:history="1">
        <w:r w:rsidR="006C3C85" w:rsidRPr="003D555B">
          <w:rPr>
            <w:rStyle w:val="af6"/>
            <w:noProof/>
          </w:rPr>
          <w:t>11.</w:t>
        </w:r>
        <w:r w:rsidR="006C3C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6C3C85" w:rsidRPr="003D555B">
          <w:rPr>
            <w:rStyle w:val="af6"/>
            <w:noProof/>
          </w:rPr>
          <w:t xml:space="preserve">Сообщение МТ567. Статус НРД </w:t>
        </w:r>
        <w:r w:rsidR="006C3C85" w:rsidRPr="003D555B">
          <w:rPr>
            <w:rStyle w:val="af6"/>
            <w:noProof/>
            <w:lang w:val="en-US"/>
          </w:rPr>
          <w:t>REJT</w:t>
        </w:r>
        <w:r w:rsidR="006C3C85" w:rsidRPr="003D555B">
          <w:rPr>
            <w:rStyle w:val="af6"/>
            <w:noProof/>
          </w:rPr>
          <w:t>.</w:t>
        </w:r>
        <w:r w:rsidR="006C3C85">
          <w:rPr>
            <w:noProof/>
            <w:webHidden/>
          </w:rPr>
          <w:tab/>
        </w:r>
        <w:r w:rsidR="006C3C85">
          <w:rPr>
            <w:noProof/>
            <w:webHidden/>
          </w:rPr>
          <w:fldChar w:fldCharType="begin"/>
        </w:r>
        <w:r w:rsidR="006C3C85">
          <w:rPr>
            <w:noProof/>
            <w:webHidden/>
          </w:rPr>
          <w:instrText xml:space="preserve"> PAGEREF _Toc470689868 \h </w:instrText>
        </w:r>
        <w:r w:rsidR="006C3C85">
          <w:rPr>
            <w:noProof/>
            <w:webHidden/>
          </w:rPr>
        </w:r>
        <w:r w:rsidR="006C3C85">
          <w:rPr>
            <w:noProof/>
            <w:webHidden/>
          </w:rPr>
          <w:fldChar w:fldCharType="separate"/>
        </w:r>
        <w:r w:rsidR="006C3C85">
          <w:rPr>
            <w:noProof/>
            <w:webHidden/>
          </w:rPr>
          <w:t>13</w:t>
        </w:r>
        <w:r w:rsidR="006C3C85">
          <w:rPr>
            <w:noProof/>
            <w:webHidden/>
          </w:rPr>
          <w:fldChar w:fldCharType="end"/>
        </w:r>
      </w:hyperlink>
    </w:p>
    <w:p w14:paraId="1FF1CDB1" w14:textId="77777777" w:rsidR="006C3C85" w:rsidRDefault="00F20B9A">
      <w:pPr>
        <w:pStyle w:val="11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napToGrid/>
          <w:color w:val="auto"/>
          <w:sz w:val="22"/>
          <w:szCs w:val="22"/>
          <w:lang w:eastAsia="ru-RU"/>
        </w:rPr>
      </w:pPr>
      <w:hyperlink w:anchor="_Toc470689869" w:history="1">
        <w:r w:rsidR="006C3C85" w:rsidRPr="003D555B">
          <w:rPr>
            <w:rStyle w:val="af6"/>
            <w:noProof/>
          </w:rPr>
          <w:t>12.</w:t>
        </w:r>
        <w:r w:rsidR="006C3C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napToGrid/>
            <w:color w:val="auto"/>
            <w:sz w:val="22"/>
            <w:szCs w:val="22"/>
            <w:lang w:eastAsia="ru-RU"/>
          </w:rPr>
          <w:tab/>
        </w:r>
        <w:r w:rsidR="006C3C85" w:rsidRPr="003D555B">
          <w:rPr>
            <w:rStyle w:val="af6"/>
            <w:noProof/>
          </w:rPr>
          <w:t>Сообщение МТ567. Детализированный статус</w:t>
        </w:r>
        <w:r w:rsidR="006C3C85">
          <w:rPr>
            <w:noProof/>
            <w:webHidden/>
          </w:rPr>
          <w:tab/>
        </w:r>
        <w:r w:rsidR="006C3C85">
          <w:rPr>
            <w:noProof/>
            <w:webHidden/>
          </w:rPr>
          <w:fldChar w:fldCharType="begin"/>
        </w:r>
        <w:r w:rsidR="006C3C85">
          <w:rPr>
            <w:noProof/>
            <w:webHidden/>
          </w:rPr>
          <w:instrText xml:space="preserve"> PAGEREF _Toc470689869 \h </w:instrText>
        </w:r>
        <w:r w:rsidR="006C3C85">
          <w:rPr>
            <w:noProof/>
            <w:webHidden/>
          </w:rPr>
        </w:r>
        <w:r w:rsidR="006C3C85">
          <w:rPr>
            <w:noProof/>
            <w:webHidden/>
          </w:rPr>
          <w:fldChar w:fldCharType="separate"/>
        </w:r>
        <w:r w:rsidR="006C3C85">
          <w:rPr>
            <w:noProof/>
            <w:webHidden/>
          </w:rPr>
          <w:t>14</w:t>
        </w:r>
        <w:r w:rsidR="006C3C85">
          <w:rPr>
            <w:noProof/>
            <w:webHidden/>
          </w:rPr>
          <w:fldChar w:fldCharType="end"/>
        </w:r>
      </w:hyperlink>
    </w:p>
    <w:p w14:paraId="63255D33" w14:textId="0C2F9EAC" w:rsidR="000866A5" w:rsidRPr="00296C23" w:rsidRDefault="001149FA" w:rsidP="000866A5">
      <w:pPr>
        <w:numPr>
          <w:ilvl w:val="0"/>
          <w:numId w:val="0"/>
        </w:numPr>
        <w:tabs>
          <w:tab w:val="num" w:pos="0"/>
        </w:tabs>
        <w:jc w:val="left"/>
        <w:rPr>
          <w:lang w:val="en-US"/>
        </w:rPr>
      </w:pPr>
      <w:r w:rsidRPr="00296C23">
        <w:rPr>
          <w:lang w:val="en-US"/>
        </w:rPr>
        <w:fldChar w:fldCharType="end"/>
      </w:r>
    </w:p>
    <w:p w14:paraId="19E6DF37" w14:textId="77777777" w:rsidR="000866A5" w:rsidRPr="00296C23" w:rsidRDefault="000866A5" w:rsidP="000866A5">
      <w:pPr>
        <w:numPr>
          <w:ilvl w:val="0"/>
          <w:numId w:val="0"/>
        </w:numPr>
        <w:suppressAutoHyphens w:val="0"/>
        <w:jc w:val="left"/>
      </w:pPr>
      <w:r w:rsidRPr="00296C23">
        <w:rPr>
          <w:lang w:val="en-US"/>
        </w:rPr>
        <w:br w:type="page"/>
      </w:r>
    </w:p>
    <w:p w14:paraId="68C74AC2" w14:textId="456C0536" w:rsidR="008A44AD" w:rsidRPr="00296C23" w:rsidRDefault="008A44AD" w:rsidP="000866A5">
      <w:pPr>
        <w:pStyle w:val="1"/>
        <w:numPr>
          <w:ilvl w:val="0"/>
          <w:numId w:val="36"/>
        </w:numPr>
        <w:ind w:left="0" w:firstLine="0"/>
        <w:rPr>
          <w:rFonts w:cs="Times New Roman"/>
          <w:sz w:val="24"/>
          <w:szCs w:val="24"/>
        </w:rPr>
      </w:pPr>
      <w:bookmarkStart w:id="58" w:name="_Toc470689854"/>
      <w:r w:rsidRPr="00296C23">
        <w:rPr>
          <w:rFonts w:cs="Times New Roman"/>
          <w:sz w:val="24"/>
          <w:szCs w:val="24"/>
        </w:rPr>
        <w:lastRenderedPageBreak/>
        <w:t>Сообщение 564 и 568 о проведении собрания, материалы к собранию, бюллетень.</w:t>
      </w:r>
      <w:bookmarkEnd w:id="58"/>
    </w:p>
    <w:p w14:paraId="68ECFF9F" w14:textId="73112228" w:rsidR="00573402" w:rsidRPr="00296C23" w:rsidRDefault="000866A5" w:rsidP="000866A5">
      <w:pPr>
        <w:pStyle w:val="20"/>
        <w:numPr>
          <w:ilvl w:val="0"/>
          <w:numId w:val="0"/>
        </w:numPr>
        <w:rPr>
          <w:rFonts w:cs="Times New Roman"/>
          <w:sz w:val="24"/>
          <w:szCs w:val="24"/>
        </w:rPr>
      </w:pPr>
      <w:bookmarkStart w:id="59" w:name="_Toc470689855"/>
      <w:r w:rsidRPr="00296C23">
        <w:rPr>
          <w:rFonts w:cs="Times New Roman"/>
          <w:sz w:val="24"/>
          <w:szCs w:val="24"/>
          <w:lang w:val="ru-RU"/>
        </w:rPr>
        <w:t xml:space="preserve">1.1 </w:t>
      </w:r>
      <w:r w:rsidR="008A44AD" w:rsidRPr="00296C23">
        <w:rPr>
          <w:rFonts w:cs="Times New Roman"/>
          <w:sz w:val="24"/>
          <w:szCs w:val="24"/>
        </w:rPr>
        <w:t>Сообщение</w:t>
      </w:r>
      <w:r w:rsidR="00573402" w:rsidRPr="00296C23">
        <w:rPr>
          <w:rFonts w:cs="Times New Roman"/>
          <w:sz w:val="24"/>
          <w:szCs w:val="24"/>
        </w:rPr>
        <w:t xml:space="preserve"> МТ564</w:t>
      </w:r>
      <w:bookmarkEnd w:id="59"/>
    </w:p>
    <w:p w14:paraId="5A7F7575" w14:textId="2EBB252B" w:rsidR="00573402" w:rsidRPr="00296C23" w:rsidRDefault="00573402" w:rsidP="000866A5">
      <w:pPr>
        <w:ind w:left="0" w:firstLine="0"/>
      </w:pPr>
      <w:r w:rsidRPr="00296C23">
        <w:t xml:space="preserve">Легенда: </w:t>
      </w:r>
    </w:p>
    <w:p w14:paraId="03DB9D92" w14:textId="4BFBBEF9" w:rsidR="009052E2" w:rsidRPr="00296C23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296C23">
        <w:t xml:space="preserve">Планируется проведение общего собрания акционеров, КД </w:t>
      </w:r>
      <w:r w:rsidR="003A4C87" w:rsidRPr="00296C23">
        <w:rPr>
          <w:lang w:val="en-US"/>
        </w:rPr>
        <w:t>OME</w:t>
      </w:r>
      <w:r w:rsidRPr="00296C23">
        <w:t>T.</w:t>
      </w:r>
    </w:p>
    <w:p w14:paraId="1B38A037" w14:textId="77777777" w:rsidR="009052E2" w:rsidRPr="00296C23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296C23">
        <w:tab/>
        <w:t xml:space="preserve">  5.03.2017 Регистратор присылает в адрес НРД сообщение о планируемом КД.</w:t>
      </w:r>
    </w:p>
    <w:p w14:paraId="66671DF8" w14:textId="77777777" w:rsidR="009052E2" w:rsidRPr="00296C23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296C23">
        <w:tab/>
        <w:t xml:space="preserve">  НРД транслирует сообщение о КД в адрес депонентов.  </w:t>
      </w:r>
    </w:p>
    <w:p w14:paraId="1CF59195" w14:textId="77777777" w:rsidR="009052E2" w:rsidRPr="00296C23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296C23">
        <w:tab/>
        <w:t xml:space="preserve">  Референс КД, присвоенный НРД - 000001.</w:t>
      </w:r>
    </w:p>
    <w:p w14:paraId="13DEB67B" w14:textId="77777777" w:rsidR="009052E2" w:rsidRPr="00296C23" w:rsidRDefault="009052E2" w:rsidP="000866A5">
      <w:pPr>
        <w:numPr>
          <w:ilvl w:val="0"/>
          <w:numId w:val="0"/>
        </w:numPr>
        <w:suppressAutoHyphens w:val="0"/>
        <w:autoSpaceDE w:val="0"/>
        <w:autoSpaceDN w:val="0"/>
        <w:adjustRightInd w:val="0"/>
        <w:jc w:val="left"/>
      </w:pPr>
      <w:r w:rsidRPr="00296C23">
        <w:tab/>
        <w:t xml:space="preserve">  Дата проведения КД - 30.03.2017. </w:t>
      </w:r>
    </w:p>
    <w:p w14:paraId="0ADBD65B" w14:textId="620B4CBF" w:rsidR="00573402" w:rsidRPr="00296C23" w:rsidRDefault="009052E2" w:rsidP="000866A5">
      <w:pPr>
        <w:ind w:left="0" w:firstLine="0"/>
      </w:pPr>
      <w:r w:rsidRPr="00296C23">
        <w:tab/>
        <w:t xml:space="preserve">  Дата фиксации - 1.03.2017.</w:t>
      </w:r>
    </w:p>
    <w:tbl>
      <w:tblPr>
        <w:tblStyle w:val="af3"/>
        <w:tblW w:w="0" w:type="auto"/>
        <w:tblInd w:w="432" w:type="dxa"/>
        <w:tblLook w:val="04A0" w:firstRow="1" w:lastRow="0" w:firstColumn="1" w:lastColumn="0" w:noHBand="0" w:noVBand="1"/>
      </w:tblPr>
      <w:tblGrid>
        <w:gridCol w:w="5206"/>
        <w:gridCol w:w="5044"/>
      </w:tblGrid>
      <w:tr w:rsidR="00D0063C" w:rsidRPr="00296C23" w14:paraId="2D955324" w14:textId="77777777" w:rsidTr="0070653A">
        <w:tc>
          <w:tcPr>
            <w:tcW w:w="5206" w:type="dxa"/>
            <w:shd w:val="clear" w:color="auto" w:fill="F2F2F2" w:themeFill="background1" w:themeFillShade="F2"/>
          </w:tcPr>
          <w:p w14:paraId="7AA259D4" w14:textId="1FA37887" w:rsidR="00D0063C" w:rsidRPr="00296C23" w:rsidRDefault="00573402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Пример сообщения</w:t>
            </w:r>
          </w:p>
        </w:tc>
        <w:tc>
          <w:tcPr>
            <w:tcW w:w="5044" w:type="dxa"/>
            <w:shd w:val="clear" w:color="auto" w:fill="F2F2F2" w:themeFill="background1" w:themeFillShade="F2"/>
          </w:tcPr>
          <w:p w14:paraId="415D265B" w14:textId="4CC70E58" w:rsidR="00D0063C" w:rsidRPr="00296C23" w:rsidRDefault="00573402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Комментарии</w:t>
            </w:r>
          </w:p>
        </w:tc>
      </w:tr>
      <w:tr w:rsidR="00F72221" w:rsidRPr="00296C23" w14:paraId="4AF7D865" w14:textId="77777777" w:rsidTr="0070653A">
        <w:tc>
          <w:tcPr>
            <w:tcW w:w="5206" w:type="dxa"/>
          </w:tcPr>
          <w:p w14:paraId="54A35D00" w14:textId="69F5B690" w:rsidR="00F72221" w:rsidRPr="00296C23" w:rsidRDefault="00F72221" w:rsidP="000866A5">
            <w:pPr>
              <w:ind w:left="0" w:firstLine="0"/>
            </w:pPr>
            <w:r w:rsidRPr="00296C23">
              <w:t>:16R:GENL</w:t>
            </w:r>
          </w:p>
        </w:tc>
        <w:tc>
          <w:tcPr>
            <w:tcW w:w="5044" w:type="dxa"/>
          </w:tcPr>
          <w:p w14:paraId="1A33A96F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00AAC9B3" w14:textId="77777777" w:rsidTr="0070653A">
        <w:tc>
          <w:tcPr>
            <w:tcW w:w="5206" w:type="dxa"/>
          </w:tcPr>
          <w:p w14:paraId="21358910" w14:textId="769FC0EC" w:rsidR="00F72221" w:rsidRPr="00296C23" w:rsidRDefault="00F72221" w:rsidP="000866A5">
            <w:pPr>
              <w:ind w:left="0" w:firstLine="0"/>
            </w:pPr>
            <w:r w:rsidRPr="00296C23">
              <w:t>:28E:1/ONLY</w:t>
            </w:r>
          </w:p>
        </w:tc>
        <w:tc>
          <w:tcPr>
            <w:tcW w:w="5044" w:type="dxa"/>
          </w:tcPr>
          <w:p w14:paraId="1DD7F3A5" w14:textId="77777777" w:rsidR="00F72221" w:rsidRPr="00296C23" w:rsidRDefault="00F72221" w:rsidP="000866A5">
            <w:pPr>
              <w:ind w:left="0" w:firstLine="0"/>
            </w:pPr>
          </w:p>
        </w:tc>
      </w:tr>
      <w:tr w:rsidR="002C3526" w:rsidRPr="00296C23" w14:paraId="5341F9C1" w14:textId="77777777" w:rsidTr="0070653A">
        <w:tc>
          <w:tcPr>
            <w:tcW w:w="5206" w:type="dxa"/>
          </w:tcPr>
          <w:p w14:paraId="09629AC6" w14:textId="0A471774" w:rsidR="002C3526" w:rsidRPr="00296C23" w:rsidRDefault="002C3526" w:rsidP="000866A5">
            <w:pPr>
              <w:ind w:left="0" w:firstLine="0"/>
            </w:pPr>
            <w:r w:rsidRPr="00296C23">
              <w:t>:20C::CORP//000001X1</w:t>
            </w:r>
          </w:p>
        </w:tc>
        <w:tc>
          <w:tcPr>
            <w:tcW w:w="5044" w:type="dxa"/>
          </w:tcPr>
          <w:p w14:paraId="26D84E56" w14:textId="5CC83AF9" w:rsidR="002C3526" w:rsidRPr="00296C23" w:rsidRDefault="002C3526" w:rsidP="000866A5">
            <w:pPr>
              <w:ind w:left="0" w:firstLine="0"/>
            </w:pPr>
            <w:ins w:id="60" w:author="Pervova 21.1" w:date="2020-03-10T15:15:00Z">
              <w:r w:rsidRPr="00393CC1">
                <w:t xml:space="preserve">Референс КД </w:t>
              </w:r>
            </w:ins>
          </w:p>
        </w:tc>
      </w:tr>
      <w:tr w:rsidR="002C3526" w:rsidRPr="00296C23" w14:paraId="4D535302" w14:textId="77777777" w:rsidTr="0070653A">
        <w:tc>
          <w:tcPr>
            <w:tcW w:w="5206" w:type="dxa"/>
          </w:tcPr>
          <w:p w14:paraId="2DCCB525" w14:textId="42F5B198" w:rsidR="002C3526" w:rsidRPr="00296C23" w:rsidRDefault="002C3526" w:rsidP="000866A5">
            <w:pPr>
              <w:ind w:left="0" w:firstLine="0"/>
            </w:pPr>
            <w:r w:rsidRPr="00296C23">
              <w:t>:20C::SEME//1</w:t>
            </w:r>
          </w:p>
        </w:tc>
        <w:tc>
          <w:tcPr>
            <w:tcW w:w="5044" w:type="dxa"/>
          </w:tcPr>
          <w:p w14:paraId="214E20F6" w14:textId="088B387A" w:rsidR="002C3526" w:rsidRPr="00296C23" w:rsidRDefault="002C3526" w:rsidP="000866A5">
            <w:pPr>
              <w:ind w:left="0" w:firstLine="0"/>
            </w:pPr>
            <w:ins w:id="61" w:author="Pervova 21.1" w:date="2020-03-10T15:15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F72221" w:rsidRPr="00296C23" w14:paraId="15C1DC10" w14:textId="77777777" w:rsidTr="0070653A">
        <w:tc>
          <w:tcPr>
            <w:tcW w:w="5206" w:type="dxa"/>
          </w:tcPr>
          <w:p w14:paraId="0C35FA50" w14:textId="48DA0BD5" w:rsidR="00F72221" w:rsidRPr="00296C23" w:rsidRDefault="00F72221" w:rsidP="000866A5">
            <w:pPr>
              <w:ind w:left="0" w:firstLine="0"/>
            </w:pPr>
            <w:r w:rsidRPr="00296C23">
              <w:t>:23G:NEWM</w:t>
            </w:r>
          </w:p>
        </w:tc>
        <w:tc>
          <w:tcPr>
            <w:tcW w:w="5044" w:type="dxa"/>
          </w:tcPr>
          <w:p w14:paraId="0DD093C6" w14:textId="77777777" w:rsidR="00F72221" w:rsidRPr="00296C23" w:rsidRDefault="00F72221" w:rsidP="000866A5">
            <w:pPr>
              <w:ind w:left="0" w:firstLine="0"/>
            </w:pPr>
          </w:p>
        </w:tc>
      </w:tr>
      <w:tr w:rsidR="002C3526" w:rsidRPr="00296C23" w14:paraId="07C1C2B8" w14:textId="77777777" w:rsidTr="0070653A">
        <w:tc>
          <w:tcPr>
            <w:tcW w:w="5206" w:type="dxa"/>
          </w:tcPr>
          <w:p w14:paraId="4D968B3F" w14:textId="493BCD89" w:rsidR="002C3526" w:rsidRPr="00296C23" w:rsidRDefault="002C3526" w:rsidP="000866A5">
            <w:pPr>
              <w:ind w:left="0" w:firstLine="0"/>
            </w:pPr>
            <w:r w:rsidRPr="00296C23">
              <w:t>:22F::CAEV//</w:t>
            </w:r>
            <w:r w:rsidRPr="00296C23">
              <w:rPr>
                <w:lang w:val="en-US"/>
              </w:rPr>
              <w:t>OM</w:t>
            </w:r>
            <w:r w:rsidRPr="00296C23">
              <w:t>ET</w:t>
            </w:r>
          </w:p>
        </w:tc>
        <w:tc>
          <w:tcPr>
            <w:tcW w:w="5044" w:type="dxa"/>
          </w:tcPr>
          <w:p w14:paraId="2368D50B" w14:textId="293FBC6E" w:rsidR="002C3526" w:rsidRPr="00296C23" w:rsidRDefault="002C3526" w:rsidP="000866A5">
            <w:pPr>
              <w:ind w:left="0" w:firstLine="0"/>
            </w:pPr>
            <w:ins w:id="62" w:author="Pervova 21.1" w:date="2020-03-10T15:23:00Z">
              <w:r>
                <w:t>Код типа КД</w:t>
              </w:r>
            </w:ins>
          </w:p>
        </w:tc>
      </w:tr>
      <w:tr w:rsidR="002C3526" w:rsidRPr="00296C23" w14:paraId="239C1DE0" w14:textId="77777777" w:rsidTr="0070653A">
        <w:tc>
          <w:tcPr>
            <w:tcW w:w="5206" w:type="dxa"/>
          </w:tcPr>
          <w:p w14:paraId="63D532BB" w14:textId="39EB6206" w:rsidR="002C3526" w:rsidRPr="00296C23" w:rsidRDefault="002C3526" w:rsidP="000866A5">
            <w:pPr>
              <w:ind w:left="0" w:firstLine="0"/>
            </w:pPr>
            <w:r w:rsidRPr="00296C23">
              <w:t>:22F::CAMV//VOLU</w:t>
            </w:r>
          </w:p>
        </w:tc>
        <w:tc>
          <w:tcPr>
            <w:tcW w:w="5044" w:type="dxa"/>
          </w:tcPr>
          <w:p w14:paraId="05081F0E" w14:textId="77777777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473CE888" w14:textId="77777777" w:rsidTr="0070653A">
        <w:tc>
          <w:tcPr>
            <w:tcW w:w="5206" w:type="dxa"/>
          </w:tcPr>
          <w:p w14:paraId="18700873" w14:textId="05B8A678" w:rsidR="002C3526" w:rsidRPr="00296C23" w:rsidRDefault="002C3526" w:rsidP="000866A5">
            <w:pPr>
              <w:ind w:left="0" w:firstLine="0"/>
            </w:pPr>
            <w:r w:rsidRPr="00296C23">
              <w:t>:98C::PREP//201</w:t>
            </w:r>
            <w:r w:rsidRPr="00296C23">
              <w:rPr>
                <w:lang w:val="en-US"/>
              </w:rPr>
              <w:t>7030515</w:t>
            </w:r>
            <w:r w:rsidRPr="00296C23">
              <w:t>0000</w:t>
            </w:r>
          </w:p>
        </w:tc>
        <w:tc>
          <w:tcPr>
            <w:tcW w:w="5044" w:type="dxa"/>
          </w:tcPr>
          <w:p w14:paraId="1D00EAD0" w14:textId="0D2C8541" w:rsidR="002C3526" w:rsidRPr="00296C23" w:rsidRDefault="002C3526" w:rsidP="000866A5">
            <w:pPr>
              <w:ind w:left="0" w:firstLine="0"/>
            </w:pPr>
            <w:ins w:id="63" w:author="Pervova 21.1" w:date="2020-03-10T15:23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F72221" w:rsidRPr="00296C23" w14:paraId="6C804589" w14:textId="77777777" w:rsidTr="0070653A">
        <w:tc>
          <w:tcPr>
            <w:tcW w:w="5206" w:type="dxa"/>
          </w:tcPr>
          <w:p w14:paraId="4CB9C5E8" w14:textId="40624538" w:rsidR="00F72221" w:rsidRPr="00296C23" w:rsidRDefault="00F72221" w:rsidP="000866A5">
            <w:pPr>
              <w:ind w:left="0" w:firstLine="0"/>
            </w:pPr>
            <w:r w:rsidRPr="00296C23">
              <w:t>:25D::PROC//COMP</w:t>
            </w:r>
          </w:p>
        </w:tc>
        <w:tc>
          <w:tcPr>
            <w:tcW w:w="5044" w:type="dxa"/>
          </w:tcPr>
          <w:p w14:paraId="0DEA31AC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5BDEC0D8" w14:textId="77777777" w:rsidTr="0070653A">
        <w:tc>
          <w:tcPr>
            <w:tcW w:w="5206" w:type="dxa"/>
          </w:tcPr>
          <w:p w14:paraId="5923A7CD" w14:textId="2D15DB63" w:rsidR="00F72221" w:rsidRPr="00296C23" w:rsidRDefault="00F72221" w:rsidP="000866A5">
            <w:pPr>
              <w:ind w:left="0" w:firstLine="0"/>
            </w:pPr>
            <w:r w:rsidRPr="00296C23">
              <w:t>:16R:LINK</w:t>
            </w:r>
          </w:p>
        </w:tc>
        <w:tc>
          <w:tcPr>
            <w:tcW w:w="5044" w:type="dxa"/>
          </w:tcPr>
          <w:p w14:paraId="47E94A93" w14:textId="77777777" w:rsidR="00F72221" w:rsidRPr="00296C23" w:rsidRDefault="00F72221" w:rsidP="000866A5">
            <w:pPr>
              <w:ind w:left="0" w:firstLine="0"/>
            </w:pPr>
          </w:p>
        </w:tc>
      </w:tr>
      <w:tr w:rsidR="002C3526" w:rsidRPr="00296C23" w14:paraId="4C80B5F4" w14:textId="77777777" w:rsidTr="0070653A">
        <w:tc>
          <w:tcPr>
            <w:tcW w:w="5206" w:type="dxa"/>
          </w:tcPr>
          <w:p w14:paraId="6753E065" w14:textId="680E0BE4" w:rsidR="002C3526" w:rsidRPr="00296C23" w:rsidRDefault="002C3526" w:rsidP="000866A5">
            <w:pPr>
              <w:ind w:left="0" w:firstLine="0"/>
            </w:pPr>
            <w:r w:rsidRPr="00296C23">
              <w:t>:20C::CORP//000</w:t>
            </w:r>
            <w:r w:rsidRPr="00296C23">
              <w:rPr>
                <w:lang w:val="en-US"/>
              </w:rPr>
              <w:t>001</w:t>
            </w:r>
          </w:p>
        </w:tc>
        <w:tc>
          <w:tcPr>
            <w:tcW w:w="5044" w:type="dxa"/>
          </w:tcPr>
          <w:p w14:paraId="17D4745C" w14:textId="6EDF2ACF" w:rsidR="002C3526" w:rsidRPr="00296C23" w:rsidRDefault="002C3526" w:rsidP="000866A5">
            <w:pPr>
              <w:ind w:left="0" w:firstLine="0"/>
            </w:pPr>
            <w:ins w:id="64" w:author="Pervova 21.1" w:date="2020-03-10T15:24:00Z">
              <w:r>
                <w:t>Связанный референс КД</w:t>
              </w:r>
            </w:ins>
          </w:p>
        </w:tc>
      </w:tr>
      <w:tr w:rsidR="002C3526" w:rsidRPr="00296C23" w14:paraId="77F518AF" w14:textId="77777777" w:rsidTr="0070653A">
        <w:tc>
          <w:tcPr>
            <w:tcW w:w="5206" w:type="dxa"/>
          </w:tcPr>
          <w:p w14:paraId="62E50EDB" w14:textId="43584203" w:rsidR="002C3526" w:rsidRPr="00296C23" w:rsidRDefault="002C3526" w:rsidP="000866A5">
            <w:pPr>
              <w:ind w:left="0" w:firstLine="0"/>
            </w:pPr>
            <w:r w:rsidRPr="00296C23">
              <w:t>:16S:LINK</w:t>
            </w:r>
          </w:p>
        </w:tc>
        <w:tc>
          <w:tcPr>
            <w:tcW w:w="5044" w:type="dxa"/>
          </w:tcPr>
          <w:p w14:paraId="0877D362" w14:textId="77777777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027D2809" w14:textId="77777777" w:rsidTr="0070653A">
        <w:tc>
          <w:tcPr>
            <w:tcW w:w="5206" w:type="dxa"/>
          </w:tcPr>
          <w:p w14:paraId="7566407A" w14:textId="2F27CC13" w:rsidR="002C3526" w:rsidRPr="00296C23" w:rsidRDefault="002C3526" w:rsidP="000866A5">
            <w:pPr>
              <w:ind w:left="0" w:firstLine="0"/>
            </w:pPr>
            <w:r w:rsidRPr="00296C23">
              <w:t>:16R:LINK</w:t>
            </w:r>
          </w:p>
        </w:tc>
        <w:tc>
          <w:tcPr>
            <w:tcW w:w="5044" w:type="dxa"/>
          </w:tcPr>
          <w:p w14:paraId="6EC479AF" w14:textId="77777777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7C98A815" w14:textId="77777777" w:rsidTr="0070653A">
        <w:tc>
          <w:tcPr>
            <w:tcW w:w="5206" w:type="dxa"/>
          </w:tcPr>
          <w:p w14:paraId="3CFAB575" w14:textId="5DD6DB35" w:rsidR="002C3526" w:rsidRPr="00296C23" w:rsidRDefault="002C3526" w:rsidP="000866A5">
            <w:pPr>
              <w:ind w:left="0" w:firstLine="0"/>
            </w:pPr>
            <w:r w:rsidRPr="00296C23">
              <w:t>:22F::LINK//WITH</w:t>
            </w:r>
          </w:p>
        </w:tc>
        <w:tc>
          <w:tcPr>
            <w:tcW w:w="5044" w:type="dxa"/>
          </w:tcPr>
          <w:p w14:paraId="79102CEE" w14:textId="027A3DE4" w:rsidR="002C3526" w:rsidRPr="00296C23" w:rsidRDefault="002C3526" w:rsidP="000866A5">
            <w:pPr>
              <w:ind w:left="0" w:firstLine="0"/>
            </w:pPr>
            <w:ins w:id="65" w:author="Pervova 21.1" w:date="2020-03-10T15:24:00Z">
              <w:r>
                <w:t>Тип связки – обрабатывать одновременно</w:t>
              </w:r>
            </w:ins>
          </w:p>
        </w:tc>
      </w:tr>
      <w:tr w:rsidR="002C3526" w:rsidRPr="00296C23" w14:paraId="177467CD" w14:textId="77777777" w:rsidTr="0070653A">
        <w:tc>
          <w:tcPr>
            <w:tcW w:w="5206" w:type="dxa"/>
          </w:tcPr>
          <w:p w14:paraId="25825FD1" w14:textId="3A2F7BBF" w:rsidR="002C3526" w:rsidRPr="00296C23" w:rsidRDefault="002C3526" w:rsidP="000866A5">
            <w:pPr>
              <w:ind w:left="0" w:firstLine="0"/>
            </w:pPr>
            <w:r w:rsidRPr="00296C23">
              <w:t>:13A::LINK//568</w:t>
            </w:r>
          </w:p>
        </w:tc>
        <w:tc>
          <w:tcPr>
            <w:tcW w:w="5044" w:type="dxa"/>
          </w:tcPr>
          <w:p w14:paraId="15A28927" w14:textId="26A4FC84" w:rsidR="002C3526" w:rsidRPr="00296C23" w:rsidRDefault="002C3526" w:rsidP="000866A5">
            <w:pPr>
              <w:ind w:left="0" w:firstLine="0"/>
            </w:pPr>
            <w:ins w:id="66" w:author="Pervova 21.1" w:date="2020-03-10T15:24:00Z">
              <w:r>
                <w:t>Тип связанного сообщения</w:t>
              </w:r>
            </w:ins>
          </w:p>
        </w:tc>
      </w:tr>
      <w:tr w:rsidR="002C3526" w:rsidRPr="00296C23" w14:paraId="04CC4F0E" w14:textId="77777777" w:rsidTr="0070653A">
        <w:tc>
          <w:tcPr>
            <w:tcW w:w="5206" w:type="dxa"/>
          </w:tcPr>
          <w:p w14:paraId="17D88BDA" w14:textId="0A9B7DE3" w:rsidR="002C3526" w:rsidRPr="00296C23" w:rsidRDefault="002C3526" w:rsidP="000866A5">
            <w:pPr>
              <w:ind w:left="0" w:firstLine="0"/>
            </w:pPr>
            <w:r w:rsidRPr="00296C23">
              <w:t>:20C::CORP//000</w:t>
            </w:r>
            <w:r w:rsidRPr="00296C23">
              <w:rPr>
                <w:lang w:val="en-US"/>
              </w:rPr>
              <w:t>0</w:t>
            </w:r>
            <w:r w:rsidRPr="00296C23">
              <w:t>0</w:t>
            </w:r>
            <w:r w:rsidRPr="00296C23">
              <w:rPr>
                <w:lang w:val="en-US"/>
              </w:rPr>
              <w:t>1</w:t>
            </w:r>
            <w:r w:rsidRPr="00296C23">
              <w:t>X1</w:t>
            </w:r>
          </w:p>
        </w:tc>
        <w:tc>
          <w:tcPr>
            <w:tcW w:w="5044" w:type="dxa"/>
          </w:tcPr>
          <w:p w14:paraId="6979E829" w14:textId="22781FA3" w:rsidR="002C3526" w:rsidRPr="00296C23" w:rsidRDefault="002C3526" w:rsidP="000866A5">
            <w:pPr>
              <w:ind w:left="0" w:firstLine="0"/>
            </w:pPr>
            <w:ins w:id="67" w:author="Pervova 21.1" w:date="2020-03-10T15:24:00Z">
              <w:r w:rsidRPr="00EF7E68">
                <w:t>Связанный референс КД</w:t>
              </w:r>
            </w:ins>
          </w:p>
        </w:tc>
      </w:tr>
      <w:tr w:rsidR="00F72221" w:rsidRPr="00296C23" w14:paraId="4E54D92A" w14:textId="77777777" w:rsidTr="0070653A">
        <w:tc>
          <w:tcPr>
            <w:tcW w:w="5206" w:type="dxa"/>
          </w:tcPr>
          <w:p w14:paraId="068A83AC" w14:textId="43FC4BC1" w:rsidR="00F72221" w:rsidRPr="00296C23" w:rsidRDefault="00F72221" w:rsidP="000866A5">
            <w:pPr>
              <w:ind w:left="0" w:firstLine="0"/>
            </w:pPr>
            <w:r w:rsidRPr="00296C23">
              <w:t>:16S:LINK</w:t>
            </w:r>
          </w:p>
        </w:tc>
        <w:tc>
          <w:tcPr>
            <w:tcW w:w="5044" w:type="dxa"/>
          </w:tcPr>
          <w:p w14:paraId="0AEA01D4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3FC7ABF9" w14:textId="77777777" w:rsidTr="0070653A">
        <w:tc>
          <w:tcPr>
            <w:tcW w:w="5206" w:type="dxa"/>
          </w:tcPr>
          <w:p w14:paraId="23E4F112" w14:textId="488A39DC" w:rsidR="00F72221" w:rsidRPr="00296C23" w:rsidRDefault="00F72221" w:rsidP="000866A5">
            <w:pPr>
              <w:ind w:left="0" w:firstLine="0"/>
            </w:pPr>
            <w:r w:rsidRPr="00296C23">
              <w:t>:16S:GENL</w:t>
            </w:r>
          </w:p>
        </w:tc>
        <w:tc>
          <w:tcPr>
            <w:tcW w:w="5044" w:type="dxa"/>
          </w:tcPr>
          <w:p w14:paraId="2101091F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4690C4BC" w14:textId="77777777" w:rsidTr="0070653A">
        <w:tc>
          <w:tcPr>
            <w:tcW w:w="5206" w:type="dxa"/>
          </w:tcPr>
          <w:p w14:paraId="705B8834" w14:textId="517BE0F9" w:rsidR="00F72221" w:rsidRPr="00296C23" w:rsidRDefault="00F72221" w:rsidP="000866A5">
            <w:pPr>
              <w:ind w:left="0" w:firstLine="0"/>
            </w:pPr>
            <w:r w:rsidRPr="00296C23">
              <w:t>:16R:USECU</w:t>
            </w:r>
          </w:p>
        </w:tc>
        <w:tc>
          <w:tcPr>
            <w:tcW w:w="5044" w:type="dxa"/>
          </w:tcPr>
          <w:p w14:paraId="0285155A" w14:textId="77777777" w:rsidR="00F72221" w:rsidRPr="00296C23" w:rsidRDefault="00F72221" w:rsidP="000866A5">
            <w:pPr>
              <w:ind w:left="0" w:firstLine="0"/>
            </w:pPr>
          </w:p>
        </w:tc>
      </w:tr>
      <w:tr w:rsidR="002C3526" w:rsidRPr="00296C23" w14:paraId="1CD6050F" w14:textId="77777777" w:rsidTr="0070653A">
        <w:tc>
          <w:tcPr>
            <w:tcW w:w="5206" w:type="dxa"/>
          </w:tcPr>
          <w:p w14:paraId="6526B684" w14:textId="03286DA9" w:rsidR="002C3526" w:rsidRPr="00296C23" w:rsidRDefault="002C3526" w:rsidP="000866A5">
            <w:pPr>
              <w:ind w:left="0" w:firstLine="0"/>
            </w:pPr>
            <w:r w:rsidRPr="00296C23">
              <w:t xml:space="preserve">:35B:ISIN 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5044" w:type="dxa"/>
          </w:tcPr>
          <w:p w14:paraId="1934E230" w14:textId="7640860D" w:rsidR="002C3526" w:rsidRPr="00296C23" w:rsidRDefault="002C3526" w:rsidP="000866A5">
            <w:pPr>
              <w:ind w:left="0" w:firstLine="0"/>
            </w:pPr>
            <w:ins w:id="68" w:author="Pervova 21.1" w:date="2020-03-10T16:21:00Z">
              <w:r>
                <w:t>ISIN</w:t>
              </w:r>
            </w:ins>
          </w:p>
        </w:tc>
      </w:tr>
      <w:tr w:rsidR="002C3526" w:rsidRPr="00296C23" w14:paraId="3B2DB04C" w14:textId="77777777" w:rsidTr="0070653A">
        <w:tc>
          <w:tcPr>
            <w:tcW w:w="5206" w:type="dxa"/>
          </w:tcPr>
          <w:p w14:paraId="147A39F8" w14:textId="18E29C2B" w:rsidR="002C3526" w:rsidRPr="00296C23" w:rsidRDefault="002C3526" w:rsidP="000866A5">
            <w:pPr>
              <w:ind w:left="0" w:firstLine="0"/>
            </w:pPr>
            <w:r w:rsidRPr="00296C23">
              <w:t>/XX/CORP/NADC/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5044" w:type="dxa"/>
          </w:tcPr>
          <w:p w14:paraId="300E99C4" w14:textId="2463A6B2" w:rsidR="002C3526" w:rsidRPr="00296C23" w:rsidRDefault="002C3526" w:rsidP="000866A5">
            <w:pPr>
              <w:ind w:left="0" w:firstLine="0"/>
            </w:pPr>
            <w:ins w:id="69" w:author="Pervova 21.1" w:date="2020-03-10T16:21:00Z">
              <w:r>
                <w:t>Д</w:t>
              </w:r>
              <w:r w:rsidRPr="00FC6B27">
                <w:t xml:space="preserve">епозитарный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2C3526" w:rsidRPr="00296C23" w14:paraId="3A301B0D" w14:textId="77777777" w:rsidTr="0070653A">
        <w:tc>
          <w:tcPr>
            <w:tcW w:w="5206" w:type="dxa"/>
          </w:tcPr>
          <w:p w14:paraId="59F80755" w14:textId="0C186FCD" w:rsidR="002C3526" w:rsidRPr="00296C23" w:rsidRDefault="002C3526" w:rsidP="000866A5">
            <w:pPr>
              <w:ind w:left="0" w:firstLine="0"/>
            </w:pPr>
            <w:r w:rsidRPr="00296C23">
              <w:t>/RU/</w:t>
            </w:r>
            <w:r w:rsidRPr="00296C23">
              <w:rPr>
                <w:iCs w:val="0"/>
                <w:snapToGrid/>
                <w:highlight w:val="white"/>
              </w:rPr>
              <w:t>0363-75409054</w:t>
            </w:r>
          </w:p>
        </w:tc>
        <w:tc>
          <w:tcPr>
            <w:tcW w:w="5044" w:type="dxa"/>
          </w:tcPr>
          <w:p w14:paraId="1B3E2578" w14:textId="1DFECBD0" w:rsidR="002C3526" w:rsidRPr="00296C23" w:rsidRDefault="002C3526" w:rsidP="000866A5">
            <w:pPr>
              <w:ind w:left="0" w:firstLine="0"/>
            </w:pPr>
            <w:ins w:id="70" w:author="Pervova 21.1" w:date="2020-03-10T16:21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2C3526" w:rsidRPr="00296C23" w14:paraId="2B7C8F14" w14:textId="77777777" w:rsidTr="0070653A">
        <w:tc>
          <w:tcPr>
            <w:tcW w:w="5206" w:type="dxa"/>
          </w:tcPr>
          <w:p w14:paraId="27B93153" w14:textId="3C064C28" w:rsidR="002C3526" w:rsidRPr="00296C23" w:rsidRDefault="002C3526" w:rsidP="003A4C87">
            <w:pPr>
              <w:ind w:left="0" w:firstLine="0"/>
            </w:pPr>
            <w:r w:rsidRPr="00296C23">
              <w:t>'</w:t>
            </w:r>
            <w:r w:rsidRPr="00296C23">
              <w:rPr>
                <w:lang w:val="en-US"/>
              </w:rPr>
              <w:t>PAI</w:t>
            </w:r>
            <w:r w:rsidRPr="00296C23">
              <w:t xml:space="preserve"> </w:t>
            </w:r>
            <w:r w:rsidRPr="00296C23">
              <w:rPr>
                <w:lang w:val="en-US"/>
              </w:rPr>
              <w:t>OPIF AK MONOLIT</w:t>
            </w:r>
          </w:p>
        </w:tc>
        <w:tc>
          <w:tcPr>
            <w:tcW w:w="5044" w:type="dxa"/>
          </w:tcPr>
          <w:p w14:paraId="06A60E3B" w14:textId="52DDB989" w:rsidR="002C3526" w:rsidRPr="00296C23" w:rsidRDefault="002C3526" w:rsidP="000866A5">
            <w:pPr>
              <w:numPr>
                <w:ilvl w:val="0"/>
                <w:numId w:val="0"/>
              </w:numPr>
              <w:rPr>
                <w:lang w:val="en-US"/>
              </w:rPr>
            </w:pPr>
            <w:ins w:id="71" w:author="Pervova 21.1" w:date="2020-03-10T16:21:00Z">
              <w:r>
                <w:t>К</w:t>
              </w:r>
              <w:r w:rsidRPr="00A20E85">
                <w:t>раткое наименование</w:t>
              </w:r>
              <w:r>
                <w:t xml:space="preserve"> ценной бумаги</w:t>
              </w:r>
            </w:ins>
          </w:p>
        </w:tc>
      </w:tr>
      <w:tr w:rsidR="00F72221" w:rsidRPr="00296C23" w14:paraId="168F264D" w14:textId="77777777" w:rsidTr="0070653A">
        <w:tc>
          <w:tcPr>
            <w:tcW w:w="5206" w:type="dxa"/>
          </w:tcPr>
          <w:p w14:paraId="3A996FCF" w14:textId="11D4A66F" w:rsidR="00F72221" w:rsidRPr="00296C23" w:rsidRDefault="00F72221" w:rsidP="000866A5">
            <w:pPr>
              <w:ind w:left="0" w:firstLine="0"/>
            </w:pPr>
            <w:r w:rsidRPr="00296C23">
              <w:t>:16R:ACCTINFO</w:t>
            </w:r>
          </w:p>
        </w:tc>
        <w:tc>
          <w:tcPr>
            <w:tcW w:w="5044" w:type="dxa"/>
          </w:tcPr>
          <w:p w14:paraId="2B632BAC" w14:textId="15DEF63D" w:rsidR="00F72221" w:rsidRPr="00296C23" w:rsidRDefault="00F72221" w:rsidP="000866A5">
            <w:pPr>
              <w:ind w:left="0" w:firstLine="0"/>
            </w:pPr>
          </w:p>
        </w:tc>
      </w:tr>
      <w:tr w:rsidR="002C3526" w:rsidRPr="00296C23" w14:paraId="5C8DC9CA" w14:textId="77777777" w:rsidTr="0070653A">
        <w:tc>
          <w:tcPr>
            <w:tcW w:w="5206" w:type="dxa"/>
          </w:tcPr>
          <w:p w14:paraId="1A793E2C" w14:textId="65FB86C9" w:rsidR="002C3526" w:rsidRPr="00296C23" w:rsidRDefault="002C3526" w:rsidP="000866A5">
            <w:pPr>
              <w:ind w:left="0" w:firstLine="0"/>
            </w:pPr>
            <w:r w:rsidRPr="00296C23">
              <w:t>:97A::SAFE//M</w:t>
            </w:r>
            <w:r w:rsidRPr="00296C23">
              <w:rPr>
                <w:lang w:val="en-US"/>
              </w:rPr>
              <w:t>L</w:t>
            </w:r>
            <w:r w:rsidRPr="00296C23">
              <w:t>1111111111</w:t>
            </w:r>
          </w:p>
        </w:tc>
        <w:tc>
          <w:tcPr>
            <w:tcW w:w="5044" w:type="dxa"/>
          </w:tcPr>
          <w:p w14:paraId="3852D3A2" w14:textId="0D647881" w:rsidR="002C3526" w:rsidRPr="00296C23" w:rsidRDefault="002C3526" w:rsidP="000866A5">
            <w:pPr>
              <w:ind w:left="0" w:firstLine="0"/>
            </w:pPr>
            <w:ins w:id="72" w:author="Pervova 21.1" w:date="2020-03-10T16:24:00Z">
              <w:r>
                <w:t>Номер счета депонента в НРД</w:t>
              </w:r>
            </w:ins>
          </w:p>
        </w:tc>
      </w:tr>
      <w:tr w:rsidR="002C3526" w:rsidRPr="00296C23" w14:paraId="196817C6" w14:textId="77777777" w:rsidTr="0070653A">
        <w:tc>
          <w:tcPr>
            <w:tcW w:w="5206" w:type="dxa"/>
          </w:tcPr>
          <w:p w14:paraId="41C12140" w14:textId="488DEEC5" w:rsidR="002C3526" w:rsidRPr="00296C23" w:rsidRDefault="002C3526" w:rsidP="00E44139">
            <w:pPr>
              <w:ind w:left="0" w:firstLine="0"/>
            </w:pPr>
            <w:r w:rsidRPr="00296C23">
              <w:t>:93B::ELIG//UNIT/2400,</w:t>
            </w:r>
            <w:r w:rsidRPr="00296C23">
              <w:rPr>
                <w:lang w:val="en-US"/>
              </w:rPr>
              <w:t>25</w:t>
            </w:r>
          </w:p>
        </w:tc>
        <w:tc>
          <w:tcPr>
            <w:tcW w:w="5044" w:type="dxa"/>
          </w:tcPr>
          <w:p w14:paraId="29255CDB" w14:textId="49707371" w:rsidR="002C3526" w:rsidRPr="00296C23" w:rsidRDefault="002C3526" w:rsidP="000866A5">
            <w:pPr>
              <w:ind w:left="0" w:firstLine="0"/>
            </w:pPr>
            <w:ins w:id="73" w:author="Pervova 21.1" w:date="2020-03-10T16:25:00Z">
              <w:r>
                <w:t>Остаток</w:t>
              </w:r>
              <w:r w:rsidRPr="0010040E">
                <w:t xml:space="preserve"> на дату фиксации</w:t>
              </w:r>
            </w:ins>
          </w:p>
        </w:tc>
      </w:tr>
      <w:tr w:rsidR="002C3526" w:rsidRPr="00296C23" w14:paraId="0F00F364" w14:textId="77777777" w:rsidTr="0070653A">
        <w:tc>
          <w:tcPr>
            <w:tcW w:w="5206" w:type="dxa"/>
          </w:tcPr>
          <w:p w14:paraId="0B3BD4F8" w14:textId="7E2E938C" w:rsidR="002C3526" w:rsidRPr="00296C23" w:rsidRDefault="002C3526" w:rsidP="000866A5">
            <w:pPr>
              <w:ind w:left="0" w:firstLine="0"/>
            </w:pPr>
            <w:r w:rsidRPr="00296C23">
              <w:t>:16S:ACCTINFO</w:t>
            </w:r>
          </w:p>
        </w:tc>
        <w:tc>
          <w:tcPr>
            <w:tcW w:w="5044" w:type="dxa"/>
          </w:tcPr>
          <w:p w14:paraId="1165F1FB" w14:textId="08BB36AD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46AB670B" w14:textId="77777777" w:rsidTr="0070653A">
        <w:tc>
          <w:tcPr>
            <w:tcW w:w="5206" w:type="dxa"/>
          </w:tcPr>
          <w:p w14:paraId="79A71154" w14:textId="248B0882" w:rsidR="002C3526" w:rsidRPr="00296C23" w:rsidRDefault="002C3526" w:rsidP="000866A5">
            <w:pPr>
              <w:ind w:left="0" w:firstLine="0"/>
            </w:pPr>
            <w:r w:rsidRPr="00296C23">
              <w:t>:16S:USECU</w:t>
            </w:r>
          </w:p>
        </w:tc>
        <w:tc>
          <w:tcPr>
            <w:tcW w:w="5044" w:type="dxa"/>
          </w:tcPr>
          <w:p w14:paraId="1950AA8B" w14:textId="43D45086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23132BFF" w14:textId="77777777" w:rsidTr="0070653A">
        <w:tc>
          <w:tcPr>
            <w:tcW w:w="5206" w:type="dxa"/>
          </w:tcPr>
          <w:p w14:paraId="4F7DB439" w14:textId="0E7AFE00" w:rsidR="002C3526" w:rsidRPr="00296C23" w:rsidRDefault="002C3526" w:rsidP="000866A5">
            <w:pPr>
              <w:ind w:left="0" w:firstLine="0"/>
            </w:pPr>
            <w:r w:rsidRPr="00296C23">
              <w:t>:16R:CADETL</w:t>
            </w:r>
          </w:p>
        </w:tc>
        <w:tc>
          <w:tcPr>
            <w:tcW w:w="5044" w:type="dxa"/>
          </w:tcPr>
          <w:p w14:paraId="2477CD7E" w14:textId="2938DF78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63354320" w14:textId="77777777" w:rsidTr="0070653A">
        <w:tc>
          <w:tcPr>
            <w:tcW w:w="5206" w:type="dxa"/>
          </w:tcPr>
          <w:p w14:paraId="0A8CE81D" w14:textId="7C6AF5C7" w:rsidR="002C3526" w:rsidRPr="00296C23" w:rsidRDefault="002C3526" w:rsidP="000866A5">
            <w:pPr>
              <w:ind w:left="0" w:firstLine="0"/>
            </w:pPr>
            <w:r w:rsidRPr="00296C23">
              <w:t>:98C::MEET//201</w:t>
            </w:r>
            <w:r w:rsidRPr="00296C23">
              <w:rPr>
                <w:lang w:val="en-US"/>
              </w:rPr>
              <w:t>70330</w:t>
            </w:r>
            <w:r w:rsidRPr="00296C23">
              <w:t>120000</w:t>
            </w:r>
          </w:p>
        </w:tc>
        <w:tc>
          <w:tcPr>
            <w:tcW w:w="5044" w:type="dxa"/>
          </w:tcPr>
          <w:p w14:paraId="5AB169D0" w14:textId="64C85FDE" w:rsidR="002C3526" w:rsidRPr="00296C23" w:rsidRDefault="002C3526" w:rsidP="000866A5">
            <w:pPr>
              <w:ind w:left="0" w:firstLine="0"/>
            </w:pPr>
            <w:ins w:id="74" w:author="Pervova 21.1" w:date="2020-03-10T16:27:00Z">
              <w:r w:rsidRPr="0010040E">
                <w:t>Дата</w:t>
              </w:r>
              <w:r>
                <w:t xml:space="preserve"> и </w:t>
              </w:r>
              <w:r w:rsidRPr="0010040E">
                <w:t>время проведения собрания</w:t>
              </w:r>
            </w:ins>
          </w:p>
        </w:tc>
      </w:tr>
      <w:tr w:rsidR="002C3526" w:rsidRPr="00296C23" w14:paraId="5A17597A" w14:textId="77777777" w:rsidTr="0070653A">
        <w:tc>
          <w:tcPr>
            <w:tcW w:w="5206" w:type="dxa"/>
          </w:tcPr>
          <w:p w14:paraId="0D8C197D" w14:textId="3693CA57" w:rsidR="002C3526" w:rsidRPr="00296C23" w:rsidRDefault="002C3526" w:rsidP="000866A5">
            <w:pPr>
              <w:ind w:left="0" w:firstLine="0"/>
            </w:pPr>
            <w:r w:rsidRPr="00296C23">
              <w:t>:98A::RDTE//201</w:t>
            </w:r>
            <w:r w:rsidRPr="00296C23">
              <w:rPr>
                <w:lang w:val="en-US"/>
              </w:rPr>
              <w:t>70301</w:t>
            </w:r>
          </w:p>
        </w:tc>
        <w:tc>
          <w:tcPr>
            <w:tcW w:w="5044" w:type="dxa"/>
          </w:tcPr>
          <w:p w14:paraId="52BA8F46" w14:textId="4825C40C" w:rsidR="002C3526" w:rsidRPr="00296C23" w:rsidRDefault="002C3526" w:rsidP="002C3526">
            <w:ins w:id="75" w:author="Pervova 21.1" w:date="2020-03-10T16:27:00Z">
              <w:r>
                <w:t>Дата фиксации</w:t>
              </w:r>
            </w:ins>
          </w:p>
        </w:tc>
      </w:tr>
      <w:tr w:rsidR="002C3526" w:rsidRPr="00586D4B" w14:paraId="25FEFFA9" w14:textId="77777777" w:rsidTr="0070653A">
        <w:tc>
          <w:tcPr>
            <w:tcW w:w="5206" w:type="dxa"/>
          </w:tcPr>
          <w:p w14:paraId="487650C3" w14:textId="06B350B8" w:rsidR="002C3526" w:rsidRPr="00296C23" w:rsidRDefault="002C3526" w:rsidP="008D6A51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 xml:space="preserve">:94E::MEET//'MOSKVA, </w:t>
            </w:r>
            <w:r>
              <w:rPr>
                <w:lang w:val="en-US"/>
              </w:rPr>
              <w:t>U</w:t>
            </w:r>
            <w:r w:rsidRPr="00296C23">
              <w:rPr>
                <w:lang w:val="en-US"/>
              </w:rPr>
              <w:t>L BALc</w:t>
            </w:r>
            <w:r>
              <w:rPr>
                <w:lang w:val="en-US"/>
              </w:rPr>
              <w:t>U</w:t>
            </w:r>
            <w:r w:rsidRPr="00296C23">
              <w:rPr>
                <w:lang w:val="en-US"/>
              </w:rPr>
              <w:t>G, D.1</w:t>
            </w:r>
          </w:p>
        </w:tc>
        <w:tc>
          <w:tcPr>
            <w:tcW w:w="5044" w:type="dxa"/>
          </w:tcPr>
          <w:p w14:paraId="7E05223A" w14:textId="4BB02BCE" w:rsidR="002C3526" w:rsidRPr="00296C23" w:rsidRDefault="002C3526" w:rsidP="000866A5">
            <w:pPr>
              <w:ind w:left="0" w:firstLine="0"/>
              <w:rPr>
                <w:lang w:val="en-US"/>
              </w:rPr>
            </w:pPr>
            <w:ins w:id="76" w:author="Pervova 21.1" w:date="2020-03-10T16:29:00Z">
              <w:r>
                <w:t>Место проведения собрания</w:t>
              </w:r>
            </w:ins>
          </w:p>
        </w:tc>
      </w:tr>
      <w:tr w:rsidR="002C3526" w:rsidRPr="00296C23" w14:paraId="16255159" w14:textId="77777777" w:rsidTr="0070653A">
        <w:tc>
          <w:tcPr>
            <w:tcW w:w="5206" w:type="dxa"/>
          </w:tcPr>
          <w:p w14:paraId="14DA720A" w14:textId="6842C5E8" w:rsidR="002C3526" w:rsidRPr="002964D2" w:rsidRDefault="002C3526" w:rsidP="000866A5">
            <w:pPr>
              <w:ind w:left="0" w:firstLine="0"/>
            </w:pPr>
            <w:r w:rsidRPr="002964D2">
              <w:t>:70</w:t>
            </w:r>
            <w:r w:rsidRPr="00296C23">
              <w:rPr>
                <w:lang w:val="en-US"/>
              </w:rPr>
              <w:t>G</w:t>
            </w:r>
            <w:r w:rsidRPr="002964D2">
              <w:t>::</w:t>
            </w:r>
            <w:r w:rsidRPr="00296C23">
              <w:rPr>
                <w:lang w:val="en-US"/>
              </w:rPr>
              <w:t>WEBB</w:t>
            </w:r>
            <w:r w:rsidRPr="002964D2">
              <w:t>//</w:t>
            </w:r>
            <w:r w:rsidRPr="00296C23">
              <w:rPr>
                <w:lang w:val="en-US"/>
              </w:rPr>
              <w:t>http</w:t>
            </w:r>
            <w:r w:rsidRPr="002964D2">
              <w:t>://</w:t>
            </w:r>
            <w:r w:rsidRPr="00296C23">
              <w:rPr>
                <w:lang w:val="en-US"/>
              </w:rPr>
              <w:t>cadocs</w:t>
            </w:r>
            <w:r w:rsidRPr="002964D2">
              <w:t>-</w:t>
            </w:r>
            <w:r w:rsidRPr="00296C23">
              <w:rPr>
                <w:lang w:val="en-US"/>
              </w:rPr>
              <w:t>test</w:t>
            </w:r>
            <w:r w:rsidRPr="002964D2">
              <w:t>.</w:t>
            </w:r>
            <w:r w:rsidRPr="00296C23">
              <w:rPr>
                <w:lang w:val="en-US"/>
              </w:rPr>
              <w:t>nsd</w:t>
            </w:r>
            <w:r w:rsidRPr="002964D2">
              <w:t>.</w:t>
            </w:r>
            <w:r w:rsidRPr="00296C23">
              <w:rPr>
                <w:lang w:val="en-US"/>
              </w:rPr>
              <w:t>ru</w:t>
            </w:r>
            <w:r w:rsidRPr="002964D2">
              <w:t>/</w:t>
            </w:r>
            <w:r w:rsidRPr="00296C23">
              <w:rPr>
                <w:lang w:val="en-US"/>
              </w:rPr>
              <w:t>cd</w:t>
            </w:r>
            <w:r w:rsidRPr="002964D2">
              <w:t>7</w:t>
            </w:r>
            <w:r w:rsidRPr="00296C23">
              <w:rPr>
                <w:lang w:val="en-US"/>
              </w:rPr>
              <w:t>ec</w:t>
            </w:r>
            <w:r w:rsidRPr="002964D2">
              <w:t>523</w:t>
            </w:r>
          </w:p>
          <w:p w14:paraId="706D2A2E" w14:textId="1FF423D1" w:rsidR="002C3526" w:rsidRPr="00296C23" w:rsidRDefault="002C3526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d2674881868a0d6818624648</w:t>
            </w:r>
          </w:p>
        </w:tc>
        <w:tc>
          <w:tcPr>
            <w:tcW w:w="5044" w:type="dxa"/>
          </w:tcPr>
          <w:p w14:paraId="26F81408" w14:textId="2F47B744" w:rsidR="002C3526" w:rsidRPr="002C3526" w:rsidRDefault="002C3526" w:rsidP="000866A5">
            <w:pPr>
              <w:ind w:left="0" w:firstLine="0"/>
            </w:pPr>
            <w:ins w:id="77" w:author="Pervova 21.1" w:date="2020-03-10T16:32:00Z">
              <w:r w:rsidRPr="0093284B">
                <w:t>Адрес в сети Интернет, по которому можно ознакомиться с дополнительной документацией</w:t>
              </w:r>
            </w:ins>
          </w:p>
        </w:tc>
      </w:tr>
      <w:tr w:rsidR="002C3526" w:rsidRPr="00296C23" w14:paraId="7A228EDF" w14:textId="77777777" w:rsidTr="0070653A">
        <w:tc>
          <w:tcPr>
            <w:tcW w:w="5206" w:type="dxa"/>
          </w:tcPr>
          <w:p w14:paraId="4BC58E7F" w14:textId="443B6806" w:rsidR="002C3526" w:rsidRPr="00296C23" w:rsidRDefault="002C3526" w:rsidP="000866A5">
            <w:pPr>
              <w:ind w:left="0" w:firstLine="0"/>
            </w:pPr>
            <w:r w:rsidRPr="00296C23">
              <w:t>:16S:CADETL</w:t>
            </w:r>
          </w:p>
        </w:tc>
        <w:tc>
          <w:tcPr>
            <w:tcW w:w="5044" w:type="dxa"/>
          </w:tcPr>
          <w:p w14:paraId="74F87161" w14:textId="5A405220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07EA6D5A" w14:textId="77777777" w:rsidTr="0070653A">
        <w:tc>
          <w:tcPr>
            <w:tcW w:w="5206" w:type="dxa"/>
          </w:tcPr>
          <w:p w14:paraId="3A9E2245" w14:textId="7F85FEA8" w:rsidR="002C3526" w:rsidRPr="00296C23" w:rsidRDefault="002C3526" w:rsidP="000866A5">
            <w:pPr>
              <w:ind w:left="0" w:firstLine="0"/>
            </w:pPr>
            <w:r w:rsidRPr="00296C23">
              <w:t>:16R:CAOPTN</w:t>
            </w:r>
          </w:p>
        </w:tc>
        <w:tc>
          <w:tcPr>
            <w:tcW w:w="5044" w:type="dxa"/>
          </w:tcPr>
          <w:p w14:paraId="5F95910C" w14:textId="6D626C27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6C00CC07" w14:textId="77777777" w:rsidTr="0070653A">
        <w:tc>
          <w:tcPr>
            <w:tcW w:w="5206" w:type="dxa"/>
          </w:tcPr>
          <w:p w14:paraId="797A856F" w14:textId="330043AA" w:rsidR="002C3526" w:rsidRPr="00296C23" w:rsidRDefault="002C3526" w:rsidP="000866A5">
            <w:pPr>
              <w:ind w:left="0" w:firstLine="0"/>
            </w:pPr>
            <w:r w:rsidRPr="00296C23">
              <w:t>:13A::CAON//001</w:t>
            </w:r>
          </w:p>
        </w:tc>
        <w:tc>
          <w:tcPr>
            <w:tcW w:w="5044" w:type="dxa"/>
          </w:tcPr>
          <w:p w14:paraId="6C5DF805" w14:textId="3B11B1DA" w:rsidR="002C3526" w:rsidRPr="00296C23" w:rsidRDefault="002C3526" w:rsidP="000866A5">
            <w:pPr>
              <w:ind w:left="0" w:firstLine="0"/>
            </w:pPr>
            <w:ins w:id="78" w:author="Pervova 21.1" w:date="2020-03-10T16:53:00Z">
              <w:r>
                <w:t>Номер опции (варианта голосования)</w:t>
              </w:r>
            </w:ins>
          </w:p>
        </w:tc>
      </w:tr>
      <w:tr w:rsidR="002C3526" w:rsidRPr="00296C23" w14:paraId="287E176C" w14:textId="77777777" w:rsidTr="0070653A">
        <w:tc>
          <w:tcPr>
            <w:tcW w:w="5206" w:type="dxa"/>
          </w:tcPr>
          <w:p w14:paraId="49775E11" w14:textId="5F198344" w:rsidR="002C3526" w:rsidRPr="00296C23" w:rsidRDefault="002C3526" w:rsidP="000866A5">
            <w:pPr>
              <w:ind w:left="0" w:firstLine="0"/>
            </w:pPr>
            <w:r w:rsidRPr="00296C23">
              <w:lastRenderedPageBreak/>
              <w:t>:22F::CAOP//CONY</w:t>
            </w:r>
          </w:p>
        </w:tc>
        <w:tc>
          <w:tcPr>
            <w:tcW w:w="5044" w:type="dxa"/>
          </w:tcPr>
          <w:p w14:paraId="03608294" w14:textId="30E0D675" w:rsidR="002C3526" w:rsidRPr="00296C23" w:rsidRDefault="002C3526" w:rsidP="000866A5">
            <w:pPr>
              <w:ind w:left="0" w:firstLine="0"/>
            </w:pPr>
            <w:ins w:id="79" w:author="Pervova 21.1" w:date="2020-03-10T16:53:00Z">
              <w:r w:rsidRPr="009F0163">
                <w:t>Голосование по вопросу "За"</w:t>
              </w:r>
            </w:ins>
          </w:p>
        </w:tc>
      </w:tr>
      <w:tr w:rsidR="002C3526" w:rsidRPr="00296C23" w14:paraId="00711943" w14:textId="77777777" w:rsidTr="0070653A">
        <w:tc>
          <w:tcPr>
            <w:tcW w:w="5206" w:type="dxa"/>
          </w:tcPr>
          <w:p w14:paraId="243F8704" w14:textId="1D1CB343" w:rsidR="002C3526" w:rsidRPr="00296C23" w:rsidRDefault="002C3526" w:rsidP="000866A5">
            <w:pPr>
              <w:ind w:left="0" w:firstLine="0"/>
            </w:pPr>
            <w:r w:rsidRPr="00296C23">
              <w:t>:17B::DFLT//N</w:t>
            </w:r>
          </w:p>
        </w:tc>
        <w:tc>
          <w:tcPr>
            <w:tcW w:w="5044" w:type="dxa"/>
          </w:tcPr>
          <w:p w14:paraId="342B693D" w14:textId="3C900D50" w:rsidR="002C3526" w:rsidRPr="00296C23" w:rsidRDefault="002C3526" w:rsidP="000866A5">
            <w:pPr>
              <w:ind w:left="0" w:firstLine="0"/>
            </w:pPr>
            <w:ins w:id="80" w:author="Pervova 21.1" w:date="2020-03-10T16:53:00Z">
              <w:r>
                <w:t>Обработка по умолчанию не применяется</w:t>
              </w:r>
            </w:ins>
          </w:p>
        </w:tc>
      </w:tr>
      <w:tr w:rsidR="002C3526" w:rsidRPr="00296C23" w14:paraId="6A2687A5" w14:textId="77777777" w:rsidTr="0070653A">
        <w:tc>
          <w:tcPr>
            <w:tcW w:w="5206" w:type="dxa"/>
          </w:tcPr>
          <w:p w14:paraId="01195053" w14:textId="6FA46420" w:rsidR="002C3526" w:rsidRPr="00296C23" w:rsidRDefault="002C3526" w:rsidP="000866A5">
            <w:pPr>
              <w:ind w:left="0" w:firstLine="0"/>
            </w:pPr>
            <w:r w:rsidRPr="00296C23">
              <w:t>:17B::CERT//Y</w:t>
            </w:r>
          </w:p>
        </w:tc>
        <w:tc>
          <w:tcPr>
            <w:tcW w:w="5044" w:type="dxa"/>
          </w:tcPr>
          <w:p w14:paraId="432B2B3C" w14:textId="7D5B827C" w:rsidR="002C3526" w:rsidRPr="00296C23" w:rsidRDefault="002C3526" w:rsidP="000866A5">
            <w:pPr>
              <w:ind w:left="0" w:firstLine="0"/>
            </w:pPr>
            <w:ins w:id="81" w:author="Pervova 21.1" w:date="2020-03-10T16:53:00Z">
              <w:r>
                <w:t>Признак необходимости раскрытия</w:t>
              </w:r>
            </w:ins>
          </w:p>
        </w:tc>
      </w:tr>
      <w:tr w:rsidR="002C3526" w:rsidRPr="00296C23" w14:paraId="788162F3" w14:textId="77777777" w:rsidTr="0070653A">
        <w:tc>
          <w:tcPr>
            <w:tcW w:w="5206" w:type="dxa"/>
          </w:tcPr>
          <w:p w14:paraId="10AF8921" w14:textId="44275FE8" w:rsidR="002C3526" w:rsidRPr="00296C23" w:rsidRDefault="002C3526" w:rsidP="000866A5">
            <w:pPr>
              <w:ind w:left="0" w:firstLine="0"/>
            </w:pPr>
            <w:r w:rsidRPr="00296C23">
              <w:t>:98C::RDDT//201</w:t>
            </w:r>
            <w:r w:rsidRPr="00296C23">
              <w:rPr>
                <w:lang w:val="en-US"/>
              </w:rPr>
              <w:t>70327</w:t>
            </w:r>
            <w:r w:rsidRPr="00296C23">
              <w:t>210000</w:t>
            </w:r>
          </w:p>
        </w:tc>
        <w:tc>
          <w:tcPr>
            <w:tcW w:w="5044" w:type="dxa"/>
          </w:tcPr>
          <w:p w14:paraId="392C6DE9" w14:textId="3AA9D9BD" w:rsidR="002C3526" w:rsidRPr="00296C23" w:rsidRDefault="002C3526" w:rsidP="000866A5">
            <w:pPr>
              <w:ind w:left="0" w:firstLine="0"/>
            </w:pPr>
            <w:ins w:id="82" w:author="Pervova 21.1" w:date="2020-03-10T16:53:00Z">
              <w:r w:rsidRPr="006E6ABC">
                <w:t>Дата и время окончания приема инструкций для участия в собрании, установленные НКО АО НРД</w:t>
              </w:r>
            </w:ins>
          </w:p>
        </w:tc>
      </w:tr>
      <w:tr w:rsidR="002C3526" w:rsidRPr="00296C23" w14:paraId="7244AEDE" w14:textId="77777777" w:rsidTr="0070653A">
        <w:tc>
          <w:tcPr>
            <w:tcW w:w="5206" w:type="dxa"/>
          </w:tcPr>
          <w:p w14:paraId="1C83F52D" w14:textId="5A765578" w:rsidR="002C3526" w:rsidRPr="00296C23" w:rsidRDefault="002C3526" w:rsidP="000866A5">
            <w:pPr>
              <w:ind w:left="0" w:firstLine="0"/>
            </w:pPr>
            <w:r w:rsidRPr="00296C23">
              <w:t>:98C::MKDT//201</w:t>
            </w:r>
            <w:r w:rsidRPr="00296C23">
              <w:rPr>
                <w:lang w:val="en-US"/>
              </w:rPr>
              <w:t>70328</w:t>
            </w:r>
            <w:r w:rsidRPr="00296C23">
              <w:t>210000</w:t>
            </w:r>
          </w:p>
        </w:tc>
        <w:tc>
          <w:tcPr>
            <w:tcW w:w="5044" w:type="dxa"/>
          </w:tcPr>
          <w:p w14:paraId="0D618C01" w14:textId="211309E5" w:rsidR="002C3526" w:rsidRPr="00296C23" w:rsidRDefault="002C3526" w:rsidP="000866A5">
            <w:pPr>
              <w:ind w:left="0" w:firstLine="0"/>
            </w:pPr>
            <w:ins w:id="83" w:author="Pervova 21.1" w:date="2020-03-10T16:53:00Z">
              <w:r w:rsidRPr="006E6ABC">
                <w:t>Дата и время окончания приема бюллетеней для голосования/ инструкций для участия в собрании, установленные эмитентом</w:t>
              </w:r>
            </w:ins>
          </w:p>
        </w:tc>
      </w:tr>
      <w:tr w:rsidR="002C3526" w:rsidRPr="00296C23" w14:paraId="4D9CAE51" w14:textId="77777777" w:rsidTr="0070653A">
        <w:tc>
          <w:tcPr>
            <w:tcW w:w="5206" w:type="dxa"/>
          </w:tcPr>
          <w:p w14:paraId="01CA32F5" w14:textId="72F58050" w:rsidR="002C3526" w:rsidRPr="00296C23" w:rsidRDefault="002C3526" w:rsidP="000866A5">
            <w:pPr>
              <w:ind w:left="0" w:firstLine="0"/>
            </w:pPr>
            <w:r w:rsidRPr="00296C23">
              <w:t>:16S:CAOPTN</w:t>
            </w:r>
          </w:p>
        </w:tc>
        <w:tc>
          <w:tcPr>
            <w:tcW w:w="5044" w:type="dxa"/>
          </w:tcPr>
          <w:p w14:paraId="45118EB6" w14:textId="2B1467E2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7D153EC3" w14:textId="77777777" w:rsidTr="0070653A">
        <w:tc>
          <w:tcPr>
            <w:tcW w:w="5206" w:type="dxa"/>
          </w:tcPr>
          <w:p w14:paraId="48B9F2A5" w14:textId="28232C3F" w:rsidR="002C3526" w:rsidRPr="00296C23" w:rsidRDefault="002C3526" w:rsidP="000866A5">
            <w:pPr>
              <w:ind w:left="0" w:firstLine="0"/>
            </w:pPr>
            <w:r w:rsidRPr="00296C23">
              <w:t>:16R:CAOPTN</w:t>
            </w:r>
          </w:p>
        </w:tc>
        <w:tc>
          <w:tcPr>
            <w:tcW w:w="5044" w:type="dxa"/>
          </w:tcPr>
          <w:p w14:paraId="209E89B2" w14:textId="50731FB4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41CC953F" w14:textId="77777777" w:rsidTr="0070653A">
        <w:tc>
          <w:tcPr>
            <w:tcW w:w="5206" w:type="dxa"/>
          </w:tcPr>
          <w:p w14:paraId="4C4B2956" w14:textId="0DA25E6A" w:rsidR="002C3526" w:rsidRPr="00296C23" w:rsidRDefault="002C3526" w:rsidP="000866A5">
            <w:pPr>
              <w:ind w:left="0" w:firstLine="0"/>
            </w:pPr>
            <w:r w:rsidRPr="00296C23">
              <w:t>:13A::CAON//002</w:t>
            </w:r>
          </w:p>
        </w:tc>
        <w:tc>
          <w:tcPr>
            <w:tcW w:w="5044" w:type="dxa"/>
          </w:tcPr>
          <w:p w14:paraId="7A7DA915" w14:textId="7869B938" w:rsidR="002C3526" w:rsidRPr="00296C23" w:rsidRDefault="002C3526" w:rsidP="000866A5">
            <w:pPr>
              <w:ind w:left="0" w:firstLine="0"/>
            </w:pPr>
            <w:ins w:id="84" w:author="Pervova 21.1" w:date="2020-03-10T16:53:00Z">
              <w:r>
                <w:t>Номер опции (варианта голосования)</w:t>
              </w:r>
            </w:ins>
          </w:p>
        </w:tc>
      </w:tr>
      <w:tr w:rsidR="002C3526" w:rsidRPr="00296C23" w14:paraId="27951010" w14:textId="77777777" w:rsidTr="0070653A">
        <w:tc>
          <w:tcPr>
            <w:tcW w:w="5206" w:type="dxa"/>
          </w:tcPr>
          <w:p w14:paraId="3EF93C31" w14:textId="67DF6C5D" w:rsidR="002C3526" w:rsidRPr="00296C23" w:rsidRDefault="002C3526" w:rsidP="000866A5">
            <w:pPr>
              <w:ind w:left="0" w:firstLine="0"/>
            </w:pPr>
            <w:r w:rsidRPr="00296C23">
              <w:t>:22F::CAOP//CONN</w:t>
            </w:r>
          </w:p>
        </w:tc>
        <w:tc>
          <w:tcPr>
            <w:tcW w:w="5044" w:type="dxa"/>
          </w:tcPr>
          <w:p w14:paraId="7A86FC96" w14:textId="0AF3A337" w:rsidR="002C3526" w:rsidRPr="00296C23" w:rsidRDefault="002C3526" w:rsidP="000866A5">
            <w:pPr>
              <w:ind w:left="0" w:firstLine="0"/>
            </w:pPr>
            <w:ins w:id="85" w:author="Pervova 21.1" w:date="2020-03-10T16:53:00Z">
              <w:r w:rsidRPr="009F0163">
                <w:t>Голосование по вопросу "Против"</w:t>
              </w:r>
            </w:ins>
          </w:p>
        </w:tc>
      </w:tr>
      <w:tr w:rsidR="002C3526" w:rsidRPr="00296C23" w14:paraId="1B5461B5" w14:textId="77777777" w:rsidTr="0070653A">
        <w:tc>
          <w:tcPr>
            <w:tcW w:w="5206" w:type="dxa"/>
          </w:tcPr>
          <w:p w14:paraId="0C288B1B" w14:textId="07360AC0" w:rsidR="002C3526" w:rsidRPr="00296C23" w:rsidRDefault="002C3526" w:rsidP="000866A5">
            <w:pPr>
              <w:ind w:left="0" w:firstLine="0"/>
            </w:pPr>
            <w:r w:rsidRPr="00296C23">
              <w:t>:17B::DFLT//N</w:t>
            </w:r>
          </w:p>
        </w:tc>
        <w:tc>
          <w:tcPr>
            <w:tcW w:w="5044" w:type="dxa"/>
          </w:tcPr>
          <w:p w14:paraId="0A6D39F0" w14:textId="3FC930D9" w:rsidR="002C3526" w:rsidRPr="00296C23" w:rsidRDefault="002C3526" w:rsidP="000866A5">
            <w:pPr>
              <w:ind w:left="0" w:firstLine="0"/>
            </w:pPr>
            <w:ins w:id="86" w:author="Pervova 21.1" w:date="2020-03-10T16:53:00Z">
              <w:r>
                <w:t>Обработка по умолчанию не применяется</w:t>
              </w:r>
            </w:ins>
          </w:p>
        </w:tc>
      </w:tr>
      <w:tr w:rsidR="002C3526" w:rsidRPr="00296C23" w14:paraId="5DBE83D2" w14:textId="77777777" w:rsidTr="0070653A">
        <w:tc>
          <w:tcPr>
            <w:tcW w:w="5206" w:type="dxa"/>
          </w:tcPr>
          <w:p w14:paraId="5E33D4FA" w14:textId="2850A1B3" w:rsidR="002C3526" w:rsidRPr="00296C23" w:rsidRDefault="002C3526" w:rsidP="000866A5">
            <w:pPr>
              <w:ind w:left="0" w:firstLine="0"/>
            </w:pPr>
            <w:r w:rsidRPr="00296C23">
              <w:t>:17B::CERT//Y</w:t>
            </w:r>
          </w:p>
        </w:tc>
        <w:tc>
          <w:tcPr>
            <w:tcW w:w="5044" w:type="dxa"/>
          </w:tcPr>
          <w:p w14:paraId="057E6A3E" w14:textId="2463D3B1" w:rsidR="002C3526" w:rsidRPr="00296C23" w:rsidRDefault="002C3526" w:rsidP="000866A5">
            <w:pPr>
              <w:ind w:left="0" w:firstLine="0"/>
            </w:pPr>
            <w:ins w:id="87" w:author="Pervova 21.1" w:date="2020-03-10T16:53:00Z">
              <w:r>
                <w:t>Признак необходимости раскрытия</w:t>
              </w:r>
            </w:ins>
          </w:p>
        </w:tc>
      </w:tr>
      <w:tr w:rsidR="002C3526" w:rsidRPr="00296C23" w14:paraId="4830207C" w14:textId="77777777" w:rsidTr="0070653A">
        <w:tc>
          <w:tcPr>
            <w:tcW w:w="5206" w:type="dxa"/>
          </w:tcPr>
          <w:p w14:paraId="7917C93B" w14:textId="679EAC2F" w:rsidR="002C3526" w:rsidRPr="00296C23" w:rsidRDefault="002C3526" w:rsidP="000866A5">
            <w:pPr>
              <w:ind w:left="0" w:firstLine="0"/>
            </w:pPr>
            <w:r w:rsidRPr="00296C23">
              <w:t>:98C::RDDT//201</w:t>
            </w:r>
            <w:r w:rsidRPr="00296C23">
              <w:rPr>
                <w:lang w:val="en-US"/>
              </w:rPr>
              <w:t>70327</w:t>
            </w:r>
            <w:r w:rsidRPr="00296C23">
              <w:t>210000</w:t>
            </w:r>
          </w:p>
        </w:tc>
        <w:tc>
          <w:tcPr>
            <w:tcW w:w="5044" w:type="dxa"/>
          </w:tcPr>
          <w:p w14:paraId="208FD020" w14:textId="24BD057E" w:rsidR="002C3526" w:rsidRPr="00296C23" w:rsidRDefault="002C3526" w:rsidP="000866A5">
            <w:pPr>
              <w:ind w:left="0" w:firstLine="0"/>
            </w:pPr>
            <w:ins w:id="88" w:author="Pervova 21.1" w:date="2020-03-10T16:53:00Z">
              <w:r w:rsidRPr="006E6ABC">
                <w:t>Дата и время окончания приема инструкций для участия в собрании, установленные НКО АО НРД</w:t>
              </w:r>
            </w:ins>
          </w:p>
        </w:tc>
      </w:tr>
      <w:tr w:rsidR="002C3526" w:rsidRPr="00296C23" w14:paraId="5E5FFE11" w14:textId="77777777" w:rsidTr="0070653A">
        <w:tc>
          <w:tcPr>
            <w:tcW w:w="5206" w:type="dxa"/>
          </w:tcPr>
          <w:p w14:paraId="65901442" w14:textId="71A4BA89" w:rsidR="002C3526" w:rsidRPr="00296C23" w:rsidRDefault="002C3526" w:rsidP="000866A5">
            <w:pPr>
              <w:ind w:left="0" w:firstLine="0"/>
            </w:pPr>
            <w:r w:rsidRPr="00296C23">
              <w:t>:98C::MKDT//201</w:t>
            </w:r>
            <w:r w:rsidRPr="00296C23">
              <w:rPr>
                <w:lang w:val="en-US"/>
              </w:rPr>
              <w:t>70328</w:t>
            </w:r>
            <w:r w:rsidRPr="00296C23">
              <w:t>210000</w:t>
            </w:r>
          </w:p>
        </w:tc>
        <w:tc>
          <w:tcPr>
            <w:tcW w:w="5044" w:type="dxa"/>
          </w:tcPr>
          <w:p w14:paraId="636615D2" w14:textId="02888499" w:rsidR="002C3526" w:rsidRPr="00296C23" w:rsidRDefault="002C3526" w:rsidP="000866A5">
            <w:pPr>
              <w:ind w:left="0" w:firstLine="0"/>
            </w:pPr>
            <w:ins w:id="89" w:author="Pervova 21.1" w:date="2020-03-10T16:53:00Z">
              <w:r w:rsidRPr="006E6ABC">
                <w:t>Дата и время окончания приема бюллетеней для голосования/ инструкций для участия в собрании, установленные эмитентом</w:t>
              </w:r>
            </w:ins>
          </w:p>
        </w:tc>
      </w:tr>
      <w:tr w:rsidR="002C3526" w:rsidRPr="00296C23" w14:paraId="4A8D56C7" w14:textId="77777777" w:rsidTr="0070653A">
        <w:tc>
          <w:tcPr>
            <w:tcW w:w="5206" w:type="dxa"/>
          </w:tcPr>
          <w:p w14:paraId="1E7C6EF9" w14:textId="485B88F2" w:rsidR="002C3526" w:rsidRPr="00296C23" w:rsidRDefault="002C3526" w:rsidP="000866A5">
            <w:pPr>
              <w:ind w:left="0" w:firstLine="0"/>
            </w:pPr>
            <w:r w:rsidRPr="00296C23">
              <w:t>:16S:CAOPTN</w:t>
            </w:r>
          </w:p>
        </w:tc>
        <w:tc>
          <w:tcPr>
            <w:tcW w:w="5044" w:type="dxa"/>
          </w:tcPr>
          <w:p w14:paraId="26BA0CE4" w14:textId="77777777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2508DE80" w14:textId="77777777" w:rsidTr="0070653A">
        <w:tc>
          <w:tcPr>
            <w:tcW w:w="5206" w:type="dxa"/>
          </w:tcPr>
          <w:p w14:paraId="36F2E52C" w14:textId="0B063324" w:rsidR="002C3526" w:rsidRPr="00296C23" w:rsidRDefault="002C3526" w:rsidP="000866A5">
            <w:pPr>
              <w:ind w:left="0" w:firstLine="0"/>
            </w:pPr>
            <w:r w:rsidRPr="00296C23">
              <w:t>:16R:ADDINFO</w:t>
            </w:r>
          </w:p>
        </w:tc>
        <w:tc>
          <w:tcPr>
            <w:tcW w:w="5044" w:type="dxa"/>
          </w:tcPr>
          <w:p w14:paraId="1F4E9723" w14:textId="0D53D7D5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4AEC7ADD" w14:textId="77777777" w:rsidTr="0070653A">
        <w:tc>
          <w:tcPr>
            <w:tcW w:w="5206" w:type="dxa"/>
          </w:tcPr>
          <w:p w14:paraId="59C926A0" w14:textId="4C854B7A" w:rsidR="002C3526" w:rsidRPr="00296C23" w:rsidRDefault="002C3526" w:rsidP="00393A5C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:70E::ADTX//ISSR/NAME/'eNERGONEFTEGAZ</w:t>
            </w:r>
          </w:p>
        </w:tc>
        <w:tc>
          <w:tcPr>
            <w:tcW w:w="5044" w:type="dxa"/>
          </w:tcPr>
          <w:p w14:paraId="14DBAF9B" w14:textId="0CA5ED04" w:rsidR="002C3526" w:rsidRPr="00296C23" w:rsidRDefault="002C3526" w:rsidP="000866A5">
            <w:pPr>
              <w:ind w:left="0" w:firstLine="0"/>
              <w:rPr>
                <w:lang w:val="en-US"/>
              </w:rPr>
            </w:pPr>
            <w:r w:rsidRPr="00296C23">
              <w:t>Наименование эмитента</w:t>
            </w:r>
          </w:p>
        </w:tc>
      </w:tr>
      <w:tr w:rsidR="002C3526" w:rsidRPr="00296C23" w14:paraId="6C6ED9C5" w14:textId="77777777" w:rsidTr="0070653A">
        <w:tc>
          <w:tcPr>
            <w:tcW w:w="5206" w:type="dxa"/>
          </w:tcPr>
          <w:p w14:paraId="090F5D8D" w14:textId="77777777" w:rsidR="002C3526" w:rsidRPr="00296C23" w:rsidRDefault="002C3526" w:rsidP="007E02D2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:70E::ADTX//</w:t>
            </w:r>
            <w:r w:rsidRPr="00296C23">
              <w:rPr>
                <w:lang w:val="en-US" w:eastAsia="ru-RU"/>
              </w:rPr>
              <w:t>FMCO</w:t>
            </w:r>
            <w:r w:rsidRPr="00296C23">
              <w:rPr>
                <w:lang w:val="en-US"/>
              </w:rPr>
              <w:t xml:space="preserve">/NAME/'OBqESTVO S OGRANIcENNOi </w:t>
            </w:r>
          </w:p>
          <w:p w14:paraId="00A053ED" w14:textId="73FA6D7F" w:rsidR="002C3526" w:rsidRPr="00296C23" w:rsidRDefault="002C3526" w:rsidP="008D6A51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OTVETSTVENNOSTXu ''IT MENEDJMENT''</w:t>
            </w:r>
          </w:p>
        </w:tc>
        <w:tc>
          <w:tcPr>
            <w:tcW w:w="5044" w:type="dxa"/>
          </w:tcPr>
          <w:p w14:paraId="21C061A6" w14:textId="1FB746E2" w:rsidR="002C3526" w:rsidRPr="00296C23" w:rsidRDefault="002C3526" w:rsidP="00940B10">
            <w:pPr>
              <w:ind w:left="0" w:firstLine="0"/>
            </w:pPr>
            <w:r w:rsidRPr="00296C23">
              <w:t>Наименование управляющей компании</w:t>
            </w:r>
          </w:p>
        </w:tc>
      </w:tr>
      <w:tr w:rsidR="002C3526" w:rsidRPr="00296C23" w14:paraId="6A833010" w14:textId="77777777" w:rsidTr="0070653A">
        <w:tc>
          <w:tcPr>
            <w:tcW w:w="5206" w:type="dxa"/>
          </w:tcPr>
          <w:p w14:paraId="368FE16E" w14:textId="77777777" w:rsidR="002C3526" w:rsidRPr="00843926" w:rsidRDefault="002C3526" w:rsidP="00940B10">
            <w:pPr>
              <w:ind w:left="0" w:firstLine="0"/>
              <w:rPr>
                <w:ins w:id="90" w:author="Вакалюк" w:date="2017-01-31T12:03:00Z"/>
                <w:lang w:val="en-US"/>
              </w:rPr>
            </w:pPr>
            <w:r w:rsidRPr="00296C23">
              <w:rPr>
                <w:lang w:val="en-US"/>
              </w:rPr>
              <w:t>:70E::ADTX//</w:t>
            </w:r>
            <w:r w:rsidRPr="00296C23">
              <w:rPr>
                <w:lang w:val="en-US" w:eastAsia="ru-RU"/>
              </w:rPr>
              <w:t>CONC</w:t>
            </w:r>
            <w:r w:rsidRPr="00296C23">
              <w:rPr>
                <w:lang w:val="en-US"/>
              </w:rPr>
              <w:t>/NAME/'BANK PERV</w:t>
            </w:r>
            <w:r>
              <w:rPr>
                <w:lang w:val="en-US"/>
              </w:rPr>
              <w:t>Y</w:t>
            </w:r>
            <w:r w:rsidRPr="00296C23">
              <w:rPr>
                <w:lang w:val="en-US"/>
              </w:rPr>
              <w:t>i</w:t>
            </w:r>
          </w:p>
          <w:p w14:paraId="274B1611" w14:textId="48C81A7B" w:rsidR="002C3526" w:rsidRPr="00296C23" w:rsidRDefault="002C3526" w:rsidP="00940B10">
            <w:pPr>
              <w:ind w:left="0" w:firstLine="0"/>
              <w:rPr>
                <w:lang w:val="en-US"/>
              </w:rPr>
            </w:pPr>
            <w:ins w:id="91" w:author="Вакалюк" w:date="2017-01-31T12:03:00Z">
              <w:r w:rsidRPr="00843926">
                <w:rPr>
                  <w:lang w:val="en-US"/>
                </w:rPr>
                <w:t xml:space="preserve"> </w:t>
              </w:r>
            </w:ins>
            <w:del w:id="92" w:author="Вакалюк" w:date="2017-01-31T12:03:00Z">
              <w:r w:rsidRPr="00296C23" w:rsidDel="00843926">
                <w:rPr>
                  <w:lang w:val="en-US"/>
                </w:rPr>
                <w:delText xml:space="preserve"> </w:delText>
              </w:r>
            </w:del>
            <w:r w:rsidRPr="00296C23">
              <w:rPr>
                <w:lang w:val="en-US"/>
              </w:rPr>
              <w:t>(OTKR</w:t>
            </w:r>
            <w:r>
              <w:rPr>
                <w:lang w:val="en-US"/>
              </w:rPr>
              <w:t>Y</w:t>
            </w:r>
            <w:r w:rsidRPr="00296C23">
              <w:rPr>
                <w:lang w:val="en-US"/>
              </w:rPr>
              <w:t>TOE AKCIONERNOE OBqESTVO)</w:t>
            </w:r>
          </w:p>
        </w:tc>
        <w:tc>
          <w:tcPr>
            <w:tcW w:w="5044" w:type="dxa"/>
          </w:tcPr>
          <w:p w14:paraId="069A5A34" w14:textId="43EC884B" w:rsidR="002C3526" w:rsidRPr="00296C23" w:rsidRDefault="002C3526" w:rsidP="000866A5">
            <w:pPr>
              <w:ind w:left="0" w:firstLine="0"/>
              <w:rPr>
                <w:lang w:val="en-US"/>
              </w:rPr>
            </w:pPr>
            <w:r w:rsidRPr="00296C23">
              <w:t>Наименование специализированного депозитария</w:t>
            </w:r>
          </w:p>
        </w:tc>
      </w:tr>
      <w:tr w:rsidR="002C3526" w:rsidRPr="00296C23" w14:paraId="6C9FB866" w14:textId="77777777" w:rsidTr="0070653A">
        <w:tc>
          <w:tcPr>
            <w:tcW w:w="5206" w:type="dxa"/>
          </w:tcPr>
          <w:p w14:paraId="12B0E658" w14:textId="77777777" w:rsidR="002C3526" w:rsidRPr="00843926" w:rsidRDefault="002C3526" w:rsidP="008D6A51">
            <w:pPr>
              <w:ind w:left="0" w:firstLine="0"/>
              <w:rPr>
                <w:ins w:id="93" w:author="Вакалюк" w:date="2017-01-31T12:03:00Z"/>
                <w:lang w:val="en-US"/>
              </w:rPr>
            </w:pPr>
            <w:r w:rsidRPr="00296C23">
              <w:rPr>
                <w:lang w:val="en-US"/>
              </w:rPr>
              <w:t>:70E::ADTX//</w:t>
            </w:r>
            <w:r w:rsidRPr="00296C23">
              <w:rPr>
                <w:lang w:val="en-US" w:eastAsia="ru-RU"/>
              </w:rPr>
              <w:t>MTGI</w:t>
            </w:r>
            <w:r w:rsidRPr="00296C23">
              <w:rPr>
                <w:lang w:val="en-US"/>
              </w:rPr>
              <w:t>/NAME/'BANK PERV</w:t>
            </w:r>
            <w:r>
              <w:rPr>
                <w:lang w:val="en-US"/>
              </w:rPr>
              <w:t>Y</w:t>
            </w:r>
            <w:r w:rsidRPr="00296C23">
              <w:rPr>
                <w:lang w:val="en-US"/>
              </w:rPr>
              <w:t xml:space="preserve">i </w:t>
            </w:r>
          </w:p>
          <w:p w14:paraId="20CF5CA1" w14:textId="27816BAE" w:rsidR="002C3526" w:rsidRPr="00296C23" w:rsidRDefault="002C3526" w:rsidP="008D6A51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(OTKR</w:t>
            </w:r>
            <w:r>
              <w:rPr>
                <w:lang w:val="en-US"/>
              </w:rPr>
              <w:t>Y</w:t>
            </w:r>
            <w:r w:rsidRPr="00296C23">
              <w:rPr>
                <w:lang w:val="en-US"/>
              </w:rPr>
              <w:t>TOE AKCIONERNOE OBqESTVO)</w:t>
            </w:r>
          </w:p>
        </w:tc>
        <w:tc>
          <w:tcPr>
            <w:tcW w:w="5044" w:type="dxa"/>
          </w:tcPr>
          <w:p w14:paraId="4E213FF7" w14:textId="6CEF9AC0" w:rsidR="002C3526" w:rsidRPr="00296C23" w:rsidRDefault="002C3526" w:rsidP="00940B10">
            <w:pPr>
              <w:ind w:left="0" w:firstLine="0"/>
              <w:rPr>
                <w:lang w:val="en-US"/>
              </w:rPr>
            </w:pPr>
            <w:r w:rsidRPr="00296C23">
              <w:t>Наименование лица, созывающего собрание</w:t>
            </w:r>
          </w:p>
        </w:tc>
      </w:tr>
      <w:tr w:rsidR="002C3526" w:rsidRPr="00296C23" w14:paraId="4004C377" w14:textId="77777777" w:rsidTr="0070653A">
        <w:tc>
          <w:tcPr>
            <w:tcW w:w="5206" w:type="dxa"/>
          </w:tcPr>
          <w:p w14:paraId="15813E10" w14:textId="7BDD99CA" w:rsidR="002C3526" w:rsidRPr="00296C23" w:rsidRDefault="002C3526" w:rsidP="00201705">
            <w:pPr>
              <w:rPr>
                <w:lang w:val="en-US"/>
              </w:rPr>
            </w:pPr>
            <w:r w:rsidRPr="00296C23">
              <w:rPr>
                <w:lang w:val="en-US"/>
              </w:rPr>
              <w:t>:70E::ADTX//</w:t>
            </w:r>
            <w:r w:rsidRPr="00296C23">
              <w:rPr>
                <w:lang w:val="en-US" w:eastAsia="ru-RU"/>
              </w:rPr>
              <w:t>MTGI</w:t>
            </w:r>
            <w:r w:rsidRPr="00296C23">
              <w:rPr>
                <w:lang w:eastAsia="ru-RU"/>
              </w:rPr>
              <w:t>/OGRN/9876543210987</w:t>
            </w:r>
          </w:p>
        </w:tc>
        <w:tc>
          <w:tcPr>
            <w:tcW w:w="5044" w:type="dxa"/>
          </w:tcPr>
          <w:p w14:paraId="1A36B685" w14:textId="50D30CF4" w:rsidR="002C3526" w:rsidRPr="00296C23" w:rsidRDefault="002C3526" w:rsidP="000866A5">
            <w:pPr>
              <w:ind w:left="0" w:firstLine="0"/>
            </w:pPr>
            <w:r w:rsidRPr="00296C23">
              <w:t>Идентификатор лица, созывающего собрание (ОГРН)</w:t>
            </w:r>
          </w:p>
        </w:tc>
      </w:tr>
      <w:tr w:rsidR="002C3526" w:rsidRPr="00296C23" w14:paraId="1F619D49" w14:textId="77777777" w:rsidTr="0070653A">
        <w:tc>
          <w:tcPr>
            <w:tcW w:w="5206" w:type="dxa"/>
          </w:tcPr>
          <w:p w14:paraId="655BFCEA" w14:textId="48276724" w:rsidR="002C3526" w:rsidRPr="00296C23" w:rsidRDefault="002C3526" w:rsidP="00201705">
            <w:pPr>
              <w:rPr>
                <w:lang w:val="en-US"/>
              </w:rPr>
            </w:pPr>
            <w:r w:rsidRPr="00296C23">
              <w:rPr>
                <w:lang w:val="en-US"/>
              </w:rPr>
              <w:t>:70E::ADTX//</w:t>
            </w:r>
            <w:r w:rsidRPr="00296C23">
              <w:rPr>
                <w:lang w:val="en-US" w:eastAsia="ru-RU"/>
              </w:rPr>
              <w:t>RGST</w:t>
            </w:r>
            <w:r w:rsidRPr="00296C23">
              <w:rPr>
                <w:lang w:eastAsia="ru-RU"/>
              </w:rPr>
              <w:t>/20170330120000</w:t>
            </w:r>
          </w:p>
        </w:tc>
        <w:tc>
          <w:tcPr>
            <w:tcW w:w="5044" w:type="dxa"/>
          </w:tcPr>
          <w:p w14:paraId="150296D8" w14:textId="3953C66D" w:rsidR="002C3526" w:rsidRPr="00296C23" w:rsidRDefault="002C3526" w:rsidP="002C3526">
            <w:pPr>
              <w:ind w:left="32" w:hanging="32"/>
            </w:pPr>
            <w:r w:rsidRPr="00296C23">
              <w:t>Время начала регистрации участников собрания</w:t>
            </w:r>
          </w:p>
        </w:tc>
      </w:tr>
      <w:tr w:rsidR="002C3526" w:rsidRPr="00296C23" w14:paraId="730FDF7E" w14:textId="77777777" w:rsidTr="0070653A">
        <w:tc>
          <w:tcPr>
            <w:tcW w:w="5206" w:type="dxa"/>
          </w:tcPr>
          <w:p w14:paraId="7EDBB190" w14:textId="2AACB04A" w:rsidR="002C3526" w:rsidRPr="00296C23" w:rsidRDefault="002C3526" w:rsidP="00201705">
            <w:pPr>
              <w:rPr>
                <w:lang w:val="en-US"/>
              </w:rPr>
            </w:pPr>
            <w:r w:rsidRPr="00296C23">
              <w:rPr>
                <w:lang w:val="en-US"/>
              </w:rPr>
              <w:t>:70E::ADTX//</w:t>
            </w:r>
            <w:r w:rsidRPr="00296C23">
              <w:rPr>
                <w:lang w:val="en-US" w:eastAsia="ru-RU"/>
              </w:rPr>
              <w:t>RGEN</w:t>
            </w:r>
            <w:r w:rsidRPr="00296C23">
              <w:rPr>
                <w:lang w:eastAsia="ru-RU"/>
              </w:rPr>
              <w:t>/20170330170000</w:t>
            </w:r>
          </w:p>
        </w:tc>
        <w:tc>
          <w:tcPr>
            <w:tcW w:w="5044" w:type="dxa"/>
          </w:tcPr>
          <w:p w14:paraId="4D37DC6B" w14:textId="4D646349" w:rsidR="002C3526" w:rsidRPr="00296C23" w:rsidRDefault="002C3526" w:rsidP="002C3526">
            <w:pPr>
              <w:ind w:left="0" w:firstLine="0"/>
            </w:pPr>
            <w:r w:rsidRPr="00296C23">
              <w:t>Время окончания регистрации участников собрания</w:t>
            </w:r>
          </w:p>
        </w:tc>
      </w:tr>
      <w:tr w:rsidR="002C3526" w:rsidRPr="00296C23" w14:paraId="6FA95A18" w14:textId="77777777" w:rsidTr="0070653A">
        <w:tc>
          <w:tcPr>
            <w:tcW w:w="5206" w:type="dxa"/>
          </w:tcPr>
          <w:p w14:paraId="3901D146" w14:textId="2F33FD21" w:rsidR="002C3526" w:rsidRPr="00296C23" w:rsidRDefault="002C3526" w:rsidP="000866A5">
            <w:pPr>
              <w:ind w:left="0" w:firstLine="0"/>
            </w:pPr>
            <w:r w:rsidRPr="00296C23">
              <w:t>:16S:ADDINFO</w:t>
            </w:r>
          </w:p>
        </w:tc>
        <w:tc>
          <w:tcPr>
            <w:tcW w:w="5044" w:type="dxa"/>
          </w:tcPr>
          <w:p w14:paraId="15C63343" w14:textId="39409C36" w:rsidR="002C3526" w:rsidRPr="00296C23" w:rsidRDefault="002C3526" w:rsidP="000866A5">
            <w:pPr>
              <w:ind w:left="0" w:firstLine="0"/>
            </w:pPr>
          </w:p>
        </w:tc>
      </w:tr>
    </w:tbl>
    <w:p w14:paraId="6635B72F" w14:textId="42197D62" w:rsidR="00EB6C22" w:rsidRPr="00296C23" w:rsidRDefault="00FF297E" w:rsidP="000866A5">
      <w:pPr>
        <w:pStyle w:val="20"/>
        <w:numPr>
          <w:ilvl w:val="1"/>
          <w:numId w:val="37"/>
        </w:numPr>
        <w:ind w:left="0" w:firstLine="0"/>
        <w:rPr>
          <w:rFonts w:cs="Times New Roman"/>
          <w:sz w:val="24"/>
          <w:szCs w:val="24"/>
          <w:lang w:val="en-US"/>
        </w:rPr>
      </w:pPr>
      <w:bookmarkStart w:id="94" w:name="_Toc470689856"/>
      <w:r w:rsidRPr="00296C23">
        <w:rPr>
          <w:rFonts w:cs="Times New Roman"/>
          <w:sz w:val="24"/>
          <w:szCs w:val="24"/>
        </w:rPr>
        <w:t>Сообщение МТ56</w:t>
      </w:r>
      <w:r w:rsidRPr="00296C23">
        <w:rPr>
          <w:rFonts w:cs="Times New Roman"/>
          <w:sz w:val="24"/>
          <w:szCs w:val="24"/>
          <w:lang w:val="en-US"/>
        </w:rPr>
        <w:t>8</w:t>
      </w:r>
      <w:bookmarkEnd w:id="94"/>
    </w:p>
    <w:p w14:paraId="35C172CC" w14:textId="250F0DA4" w:rsidR="00EB6C22" w:rsidRPr="00296C23" w:rsidRDefault="00EB6C22" w:rsidP="000866A5">
      <w:pPr>
        <w:ind w:left="0" w:firstLine="0"/>
      </w:pPr>
      <w:r w:rsidRPr="00296C23">
        <w:t xml:space="preserve">Легенда: </w:t>
      </w:r>
      <w:r w:rsidR="001C2D3F" w:rsidRPr="00296C23">
        <w:t>Сообщение связано с МТ564 и содержит бюллетень</w:t>
      </w: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4921"/>
        <w:gridCol w:w="5329"/>
      </w:tblGrid>
      <w:tr w:rsidR="00EB6C22" w:rsidRPr="00296C23" w14:paraId="4EC1762B" w14:textId="77777777" w:rsidTr="00EB6C22">
        <w:tc>
          <w:tcPr>
            <w:tcW w:w="4921" w:type="dxa"/>
            <w:shd w:val="clear" w:color="auto" w:fill="F2F2F2" w:themeFill="background1" w:themeFillShade="F2"/>
          </w:tcPr>
          <w:p w14:paraId="597DBC05" w14:textId="77777777" w:rsidR="00EB6C22" w:rsidRPr="00296C23" w:rsidRDefault="00EB6C22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Пример сообщения</w:t>
            </w:r>
          </w:p>
        </w:tc>
        <w:tc>
          <w:tcPr>
            <w:tcW w:w="5329" w:type="dxa"/>
            <w:shd w:val="clear" w:color="auto" w:fill="F2F2F2" w:themeFill="background1" w:themeFillShade="F2"/>
          </w:tcPr>
          <w:p w14:paraId="47A2E1E9" w14:textId="77777777" w:rsidR="00EB6C22" w:rsidRPr="00296C23" w:rsidRDefault="00EB6C22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Комментарии</w:t>
            </w:r>
          </w:p>
        </w:tc>
      </w:tr>
      <w:tr w:rsidR="00F72221" w:rsidRPr="00296C23" w14:paraId="244E5468" w14:textId="77777777" w:rsidTr="00EB6C22">
        <w:tc>
          <w:tcPr>
            <w:tcW w:w="4921" w:type="dxa"/>
          </w:tcPr>
          <w:p w14:paraId="6EDF373F" w14:textId="63D0E6DF" w:rsidR="00F72221" w:rsidRPr="00296C23" w:rsidRDefault="00F72221" w:rsidP="000866A5">
            <w:pPr>
              <w:ind w:left="0" w:firstLine="0"/>
            </w:pPr>
            <w:r w:rsidRPr="00296C23">
              <w:t>:16R:GENL</w:t>
            </w:r>
          </w:p>
        </w:tc>
        <w:tc>
          <w:tcPr>
            <w:tcW w:w="5329" w:type="dxa"/>
          </w:tcPr>
          <w:p w14:paraId="04574DBF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121C161C" w14:textId="77777777" w:rsidTr="00EB6C22">
        <w:tc>
          <w:tcPr>
            <w:tcW w:w="4921" w:type="dxa"/>
          </w:tcPr>
          <w:p w14:paraId="6C08E036" w14:textId="116D073E" w:rsidR="00F72221" w:rsidRPr="00296C23" w:rsidRDefault="00F72221" w:rsidP="000866A5">
            <w:pPr>
              <w:ind w:left="0" w:firstLine="0"/>
            </w:pPr>
            <w:r w:rsidRPr="00296C23">
              <w:t>:28E:1/ONLY</w:t>
            </w:r>
          </w:p>
        </w:tc>
        <w:tc>
          <w:tcPr>
            <w:tcW w:w="5329" w:type="dxa"/>
          </w:tcPr>
          <w:p w14:paraId="2B8E6DEE" w14:textId="77777777" w:rsidR="00F72221" w:rsidRPr="00296C23" w:rsidRDefault="00F72221" w:rsidP="000866A5">
            <w:pPr>
              <w:ind w:left="0" w:firstLine="0"/>
            </w:pPr>
          </w:p>
        </w:tc>
      </w:tr>
      <w:tr w:rsidR="002C3526" w:rsidRPr="00296C23" w14:paraId="2D76E2A4" w14:textId="77777777" w:rsidTr="00EB6C22">
        <w:tc>
          <w:tcPr>
            <w:tcW w:w="4921" w:type="dxa"/>
          </w:tcPr>
          <w:p w14:paraId="5A88F10F" w14:textId="30ECF333" w:rsidR="002C3526" w:rsidRPr="00296C23" w:rsidRDefault="002C3526" w:rsidP="000866A5">
            <w:pPr>
              <w:ind w:left="0" w:firstLine="0"/>
            </w:pPr>
            <w:r w:rsidRPr="00296C23">
              <w:t>:20C::CORP//00000</w:t>
            </w:r>
            <w:r w:rsidRPr="00296C23">
              <w:rPr>
                <w:lang w:val="en-US"/>
              </w:rPr>
              <w:t>1</w:t>
            </w:r>
            <w:r w:rsidRPr="00296C23">
              <w:t>X1</w:t>
            </w:r>
          </w:p>
        </w:tc>
        <w:tc>
          <w:tcPr>
            <w:tcW w:w="5329" w:type="dxa"/>
          </w:tcPr>
          <w:p w14:paraId="5294B1D4" w14:textId="61D34322" w:rsidR="002C3526" w:rsidRPr="00296C23" w:rsidRDefault="002C3526" w:rsidP="000866A5">
            <w:pPr>
              <w:ind w:left="0" w:firstLine="0"/>
            </w:pPr>
            <w:ins w:id="95" w:author="Pervova 21.1" w:date="2020-03-10T15:15:00Z">
              <w:r w:rsidRPr="00393CC1">
                <w:t xml:space="preserve">Референс КД </w:t>
              </w:r>
            </w:ins>
          </w:p>
        </w:tc>
      </w:tr>
      <w:tr w:rsidR="002C3526" w:rsidRPr="00296C23" w14:paraId="359965F0" w14:textId="77777777" w:rsidTr="00EB6C22">
        <w:tc>
          <w:tcPr>
            <w:tcW w:w="4921" w:type="dxa"/>
          </w:tcPr>
          <w:p w14:paraId="44E17223" w14:textId="44BCD6CB" w:rsidR="002C3526" w:rsidRPr="00296C23" w:rsidRDefault="002C3526" w:rsidP="000866A5">
            <w:pPr>
              <w:ind w:left="0" w:firstLine="0"/>
            </w:pPr>
            <w:r w:rsidRPr="00296C23">
              <w:t>:20C::SEME//N1</w:t>
            </w:r>
          </w:p>
        </w:tc>
        <w:tc>
          <w:tcPr>
            <w:tcW w:w="5329" w:type="dxa"/>
          </w:tcPr>
          <w:p w14:paraId="17E48A46" w14:textId="00C363CB" w:rsidR="002C3526" w:rsidRPr="00296C23" w:rsidRDefault="002C3526" w:rsidP="000866A5">
            <w:pPr>
              <w:ind w:left="0" w:firstLine="0"/>
            </w:pPr>
            <w:ins w:id="96" w:author="Pervova 21.1" w:date="2020-03-10T15:15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F72221" w:rsidRPr="00296C23" w14:paraId="25E0ADA3" w14:textId="77777777" w:rsidTr="00EB6C22">
        <w:tc>
          <w:tcPr>
            <w:tcW w:w="4921" w:type="dxa"/>
          </w:tcPr>
          <w:p w14:paraId="58E87F1A" w14:textId="738C1574" w:rsidR="00F72221" w:rsidRPr="00296C23" w:rsidRDefault="00F72221" w:rsidP="000866A5">
            <w:pPr>
              <w:ind w:left="0" w:firstLine="0"/>
            </w:pPr>
            <w:r w:rsidRPr="00296C23">
              <w:t>:23G:NEWM</w:t>
            </w:r>
          </w:p>
        </w:tc>
        <w:tc>
          <w:tcPr>
            <w:tcW w:w="5329" w:type="dxa"/>
          </w:tcPr>
          <w:p w14:paraId="6A60FD42" w14:textId="77777777" w:rsidR="00F72221" w:rsidRPr="00296C23" w:rsidRDefault="00F72221" w:rsidP="000866A5">
            <w:pPr>
              <w:ind w:left="0" w:firstLine="0"/>
            </w:pPr>
          </w:p>
        </w:tc>
      </w:tr>
      <w:tr w:rsidR="002C3526" w:rsidRPr="00296C23" w14:paraId="0C474823" w14:textId="77777777" w:rsidTr="00EB6C22">
        <w:tc>
          <w:tcPr>
            <w:tcW w:w="4921" w:type="dxa"/>
          </w:tcPr>
          <w:p w14:paraId="377205D4" w14:textId="3108161B" w:rsidR="002C3526" w:rsidRPr="00296C23" w:rsidRDefault="002C3526" w:rsidP="000866A5">
            <w:pPr>
              <w:ind w:left="0" w:firstLine="0"/>
            </w:pPr>
            <w:r w:rsidRPr="00296C23">
              <w:t>:22F::CAEV//</w:t>
            </w:r>
            <w:r w:rsidRPr="00296C23">
              <w:rPr>
                <w:lang w:val="en-US"/>
              </w:rPr>
              <w:t>OM</w:t>
            </w:r>
            <w:r w:rsidRPr="00296C23">
              <w:t>ET</w:t>
            </w:r>
          </w:p>
        </w:tc>
        <w:tc>
          <w:tcPr>
            <w:tcW w:w="5329" w:type="dxa"/>
          </w:tcPr>
          <w:p w14:paraId="2C567806" w14:textId="0F841F78" w:rsidR="002C3526" w:rsidRPr="00296C23" w:rsidRDefault="002C3526" w:rsidP="000866A5">
            <w:pPr>
              <w:ind w:left="0" w:firstLine="0"/>
            </w:pPr>
            <w:ins w:id="97" w:author="Pervova 21.1" w:date="2020-03-10T17:00:00Z">
              <w:r w:rsidRPr="007F11DB">
                <w:t>Код типа КД</w:t>
              </w:r>
            </w:ins>
          </w:p>
        </w:tc>
      </w:tr>
      <w:tr w:rsidR="002C3526" w:rsidRPr="00296C23" w14:paraId="5D4270B6" w14:textId="77777777" w:rsidTr="00EB6C22">
        <w:tc>
          <w:tcPr>
            <w:tcW w:w="4921" w:type="dxa"/>
          </w:tcPr>
          <w:p w14:paraId="25A724E8" w14:textId="06FB6640" w:rsidR="002C3526" w:rsidRPr="00296C23" w:rsidRDefault="002C3526" w:rsidP="000866A5">
            <w:pPr>
              <w:ind w:left="0" w:firstLine="0"/>
            </w:pPr>
            <w:r w:rsidRPr="00296C23">
              <w:t>:98C::PREP//201</w:t>
            </w:r>
            <w:r w:rsidRPr="00296C23">
              <w:rPr>
                <w:lang w:val="en-US"/>
              </w:rPr>
              <w:t>7030515</w:t>
            </w:r>
            <w:r w:rsidRPr="00296C23">
              <w:t>0000</w:t>
            </w:r>
          </w:p>
        </w:tc>
        <w:tc>
          <w:tcPr>
            <w:tcW w:w="5329" w:type="dxa"/>
          </w:tcPr>
          <w:p w14:paraId="183FA8FB" w14:textId="5AB7F7D6" w:rsidR="002C3526" w:rsidRPr="00296C23" w:rsidRDefault="002C3526" w:rsidP="000866A5">
            <w:pPr>
              <w:ind w:left="0" w:firstLine="0"/>
            </w:pPr>
            <w:ins w:id="98" w:author="Pervova 21.1" w:date="2020-03-10T17:00:00Z">
              <w:r w:rsidRPr="007F11DB">
                <w:t>Время формирования сообщения</w:t>
              </w:r>
            </w:ins>
          </w:p>
        </w:tc>
      </w:tr>
      <w:tr w:rsidR="00F72221" w:rsidRPr="00296C23" w14:paraId="1FB88FFE" w14:textId="77777777" w:rsidTr="00EB6C22">
        <w:tc>
          <w:tcPr>
            <w:tcW w:w="4921" w:type="dxa"/>
          </w:tcPr>
          <w:p w14:paraId="58EAD38D" w14:textId="506733EE" w:rsidR="00F72221" w:rsidRPr="00296C23" w:rsidRDefault="00F72221" w:rsidP="000866A5">
            <w:pPr>
              <w:ind w:left="0" w:firstLine="0"/>
            </w:pPr>
            <w:r w:rsidRPr="00296C23">
              <w:t>:16R:LINK</w:t>
            </w:r>
          </w:p>
        </w:tc>
        <w:tc>
          <w:tcPr>
            <w:tcW w:w="5329" w:type="dxa"/>
          </w:tcPr>
          <w:p w14:paraId="43C2B578" w14:textId="77777777" w:rsidR="00F72221" w:rsidRPr="00296C23" w:rsidRDefault="00F72221" w:rsidP="000866A5">
            <w:pPr>
              <w:ind w:left="0" w:firstLine="0"/>
            </w:pPr>
          </w:p>
        </w:tc>
      </w:tr>
      <w:tr w:rsidR="002C3526" w:rsidRPr="00296C23" w14:paraId="4028F255" w14:textId="77777777" w:rsidTr="00EB6C22">
        <w:tc>
          <w:tcPr>
            <w:tcW w:w="4921" w:type="dxa"/>
          </w:tcPr>
          <w:p w14:paraId="0678BD1F" w14:textId="0C2F8F78" w:rsidR="002C3526" w:rsidRPr="00296C23" w:rsidRDefault="002C3526" w:rsidP="000866A5">
            <w:pPr>
              <w:ind w:left="0" w:firstLine="0"/>
            </w:pPr>
            <w:r w:rsidRPr="00296C23">
              <w:lastRenderedPageBreak/>
              <w:t>:22F::LINK//WITH</w:t>
            </w:r>
          </w:p>
        </w:tc>
        <w:tc>
          <w:tcPr>
            <w:tcW w:w="5329" w:type="dxa"/>
          </w:tcPr>
          <w:p w14:paraId="60FC0A6D" w14:textId="1B9E572D" w:rsidR="002C3526" w:rsidRPr="00296C23" w:rsidRDefault="002C3526" w:rsidP="000866A5">
            <w:pPr>
              <w:ind w:left="0" w:firstLine="0"/>
            </w:pPr>
            <w:ins w:id="99" w:author="Pervova 21.1" w:date="2020-03-10T17:34:00Z">
              <w:r>
                <w:t>Тип связки – обрабатывать одновременно</w:t>
              </w:r>
            </w:ins>
          </w:p>
        </w:tc>
      </w:tr>
      <w:tr w:rsidR="002C3526" w:rsidRPr="00296C23" w14:paraId="01C65BCE" w14:textId="77777777" w:rsidTr="00EB6C22">
        <w:tc>
          <w:tcPr>
            <w:tcW w:w="4921" w:type="dxa"/>
          </w:tcPr>
          <w:p w14:paraId="7DE56E95" w14:textId="63BA2B75" w:rsidR="002C3526" w:rsidRPr="00296C23" w:rsidRDefault="002C3526" w:rsidP="000866A5">
            <w:pPr>
              <w:ind w:left="0" w:firstLine="0"/>
            </w:pPr>
            <w:r w:rsidRPr="00296C23">
              <w:t>:13A::LINK//564</w:t>
            </w:r>
          </w:p>
        </w:tc>
        <w:tc>
          <w:tcPr>
            <w:tcW w:w="5329" w:type="dxa"/>
          </w:tcPr>
          <w:p w14:paraId="65D043CF" w14:textId="24832CE5" w:rsidR="002C3526" w:rsidRPr="00296C23" w:rsidRDefault="002C3526" w:rsidP="000866A5">
            <w:pPr>
              <w:ind w:left="0" w:firstLine="0"/>
            </w:pPr>
            <w:ins w:id="100" w:author="Pervova 21.1" w:date="2020-03-10T17:34:00Z">
              <w:r>
                <w:t>Тип связанного сообщения</w:t>
              </w:r>
            </w:ins>
          </w:p>
        </w:tc>
      </w:tr>
      <w:tr w:rsidR="002C3526" w:rsidRPr="00296C23" w14:paraId="39C016FE" w14:textId="77777777" w:rsidTr="00EB6C22">
        <w:tc>
          <w:tcPr>
            <w:tcW w:w="4921" w:type="dxa"/>
          </w:tcPr>
          <w:p w14:paraId="31BCAE20" w14:textId="4DF8E35A" w:rsidR="002C3526" w:rsidRPr="00296C23" w:rsidRDefault="002C3526" w:rsidP="000866A5">
            <w:pPr>
              <w:ind w:left="0" w:firstLine="0"/>
            </w:pPr>
            <w:r w:rsidRPr="00296C23">
              <w:t>:20C::PREV//1</w:t>
            </w:r>
          </w:p>
        </w:tc>
        <w:tc>
          <w:tcPr>
            <w:tcW w:w="5329" w:type="dxa"/>
          </w:tcPr>
          <w:p w14:paraId="2E70D5A0" w14:textId="575E14F9" w:rsidR="002C3526" w:rsidRPr="00296C23" w:rsidRDefault="002C3526" w:rsidP="000866A5">
            <w:pPr>
              <w:ind w:left="0" w:firstLine="0"/>
            </w:pPr>
            <w:ins w:id="101" w:author="Pervova 21.1" w:date="2020-03-10T17:34:00Z">
              <w:r>
                <w:t>Р</w:t>
              </w:r>
              <w:r w:rsidRPr="00BE3C71">
                <w:t xml:space="preserve">еференс </w:t>
              </w:r>
              <w:r>
                <w:t>связанного сообщения</w:t>
              </w:r>
            </w:ins>
          </w:p>
        </w:tc>
      </w:tr>
      <w:tr w:rsidR="00F72221" w:rsidRPr="00296C23" w14:paraId="34A6EB52" w14:textId="77777777" w:rsidTr="00EB6C22">
        <w:tc>
          <w:tcPr>
            <w:tcW w:w="4921" w:type="dxa"/>
          </w:tcPr>
          <w:p w14:paraId="193EED23" w14:textId="3354FCF9" w:rsidR="00F72221" w:rsidRPr="00296C23" w:rsidRDefault="00F72221" w:rsidP="000866A5">
            <w:pPr>
              <w:ind w:left="0" w:firstLine="0"/>
            </w:pPr>
            <w:r w:rsidRPr="00296C23">
              <w:t>:16S:LINK</w:t>
            </w:r>
          </w:p>
        </w:tc>
        <w:tc>
          <w:tcPr>
            <w:tcW w:w="5329" w:type="dxa"/>
          </w:tcPr>
          <w:p w14:paraId="1E1C098B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0287A697" w14:textId="77777777" w:rsidTr="00EB6C22">
        <w:tc>
          <w:tcPr>
            <w:tcW w:w="4921" w:type="dxa"/>
          </w:tcPr>
          <w:p w14:paraId="029E69C2" w14:textId="7F3948EE" w:rsidR="00F72221" w:rsidRPr="00296C23" w:rsidRDefault="00F72221" w:rsidP="000866A5">
            <w:pPr>
              <w:ind w:left="0" w:firstLine="0"/>
            </w:pPr>
            <w:r w:rsidRPr="00296C23">
              <w:t>:16S:GENL</w:t>
            </w:r>
          </w:p>
        </w:tc>
        <w:tc>
          <w:tcPr>
            <w:tcW w:w="5329" w:type="dxa"/>
          </w:tcPr>
          <w:p w14:paraId="124BD719" w14:textId="77777777" w:rsidR="00F72221" w:rsidRPr="00296C23" w:rsidRDefault="00F72221" w:rsidP="000866A5">
            <w:pPr>
              <w:ind w:left="0" w:firstLine="0"/>
            </w:pPr>
          </w:p>
        </w:tc>
      </w:tr>
      <w:tr w:rsidR="00F72221" w:rsidRPr="00296C23" w14:paraId="36496E8E" w14:textId="77777777" w:rsidTr="00EB6C22">
        <w:tc>
          <w:tcPr>
            <w:tcW w:w="4921" w:type="dxa"/>
          </w:tcPr>
          <w:p w14:paraId="290EA46E" w14:textId="1D763B62" w:rsidR="00F72221" w:rsidRPr="00296C23" w:rsidRDefault="00F72221" w:rsidP="000866A5">
            <w:pPr>
              <w:ind w:left="0" w:firstLine="0"/>
            </w:pPr>
            <w:r w:rsidRPr="00296C23">
              <w:t>:16R:USECU</w:t>
            </w:r>
          </w:p>
        </w:tc>
        <w:tc>
          <w:tcPr>
            <w:tcW w:w="5329" w:type="dxa"/>
          </w:tcPr>
          <w:p w14:paraId="31C6E4EF" w14:textId="77777777" w:rsidR="00F72221" w:rsidRPr="00296C23" w:rsidRDefault="00F72221" w:rsidP="000866A5">
            <w:pPr>
              <w:ind w:left="0" w:firstLine="0"/>
            </w:pPr>
          </w:p>
        </w:tc>
      </w:tr>
      <w:tr w:rsidR="002C3526" w:rsidRPr="00296C23" w14:paraId="69982953" w14:textId="77777777" w:rsidTr="00EB6C22">
        <w:tc>
          <w:tcPr>
            <w:tcW w:w="4921" w:type="dxa"/>
          </w:tcPr>
          <w:p w14:paraId="3A230D3C" w14:textId="175079FE" w:rsidR="002C3526" w:rsidRPr="00296C23" w:rsidRDefault="002C3526" w:rsidP="000866A5">
            <w:pPr>
              <w:ind w:left="0" w:firstLine="0"/>
            </w:pPr>
            <w:r w:rsidRPr="00296C23">
              <w:t>:97A::SAFE//M</w:t>
            </w:r>
            <w:r w:rsidRPr="00296C23">
              <w:rPr>
                <w:lang w:val="en-US"/>
              </w:rPr>
              <w:t>L</w:t>
            </w:r>
            <w:r w:rsidRPr="00296C23">
              <w:t>1111111111</w:t>
            </w:r>
          </w:p>
        </w:tc>
        <w:tc>
          <w:tcPr>
            <w:tcW w:w="5329" w:type="dxa"/>
          </w:tcPr>
          <w:p w14:paraId="6DBF93DB" w14:textId="633EFA65" w:rsidR="002C3526" w:rsidRPr="00296C23" w:rsidRDefault="002C3526" w:rsidP="000866A5">
            <w:pPr>
              <w:ind w:left="0" w:firstLine="0"/>
            </w:pPr>
            <w:ins w:id="102" w:author="Pervova 21.1" w:date="2020-03-10T16:24:00Z">
              <w:r>
                <w:t>Номер счета депонента в НРД</w:t>
              </w:r>
            </w:ins>
          </w:p>
        </w:tc>
      </w:tr>
      <w:tr w:rsidR="002C3526" w:rsidRPr="00296C23" w14:paraId="06158F89" w14:textId="77777777" w:rsidTr="00EB6C22">
        <w:tc>
          <w:tcPr>
            <w:tcW w:w="4921" w:type="dxa"/>
          </w:tcPr>
          <w:p w14:paraId="0D763D3B" w14:textId="1F47E95A" w:rsidR="002C3526" w:rsidRPr="00296C23" w:rsidRDefault="002C3526" w:rsidP="000866A5">
            <w:pPr>
              <w:ind w:left="0" w:firstLine="0"/>
            </w:pPr>
            <w:r w:rsidRPr="00296C23">
              <w:t xml:space="preserve">:35B:ISIN 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5329" w:type="dxa"/>
          </w:tcPr>
          <w:p w14:paraId="0C17BF60" w14:textId="445C2101" w:rsidR="002C3526" w:rsidRPr="00296C23" w:rsidRDefault="002C3526" w:rsidP="000866A5">
            <w:pPr>
              <w:ind w:left="0" w:firstLine="0"/>
            </w:pPr>
            <w:ins w:id="103" w:author="Pervova 21.1" w:date="2020-03-10T16:21:00Z">
              <w:r>
                <w:t>ISIN</w:t>
              </w:r>
            </w:ins>
          </w:p>
        </w:tc>
      </w:tr>
      <w:tr w:rsidR="002C3526" w:rsidRPr="00296C23" w14:paraId="48D1A660" w14:textId="77777777" w:rsidTr="00EB6C22">
        <w:tc>
          <w:tcPr>
            <w:tcW w:w="4921" w:type="dxa"/>
          </w:tcPr>
          <w:p w14:paraId="04301D17" w14:textId="587BD941" w:rsidR="002C3526" w:rsidRPr="00296C23" w:rsidRDefault="002C3526" w:rsidP="000866A5">
            <w:pPr>
              <w:ind w:left="0" w:firstLine="0"/>
            </w:pPr>
            <w:r w:rsidRPr="00296C23">
              <w:t>/XX/CORP/NADC/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5329" w:type="dxa"/>
          </w:tcPr>
          <w:p w14:paraId="44D8B62D" w14:textId="1D6B0885" w:rsidR="002C3526" w:rsidRPr="00296C23" w:rsidRDefault="002C3526" w:rsidP="000866A5">
            <w:pPr>
              <w:ind w:left="0" w:firstLine="0"/>
            </w:pPr>
            <w:ins w:id="104" w:author="Pervova 21.1" w:date="2020-03-10T16:21:00Z">
              <w:r>
                <w:t>Д</w:t>
              </w:r>
              <w:r w:rsidRPr="00FC6B27">
                <w:t xml:space="preserve">епозитарный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2C3526" w:rsidRPr="00296C23" w14:paraId="4A452FC1" w14:textId="77777777" w:rsidTr="00EB6C22">
        <w:tc>
          <w:tcPr>
            <w:tcW w:w="4921" w:type="dxa"/>
          </w:tcPr>
          <w:p w14:paraId="2DE89C66" w14:textId="1BEA72EB" w:rsidR="002C3526" w:rsidRPr="00296C23" w:rsidRDefault="002C3526" w:rsidP="000866A5">
            <w:pPr>
              <w:ind w:left="0" w:firstLine="0"/>
            </w:pPr>
            <w:r w:rsidRPr="00296C23">
              <w:t>/RU/</w:t>
            </w:r>
            <w:r w:rsidRPr="00296C23">
              <w:rPr>
                <w:iCs w:val="0"/>
                <w:snapToGrid/>
                <w:highlight w:val="white"/>
              </w:rPr>
              <w:t>0363-75409054</w:t>
            </w:r>
          </w:p>
        </w:tc>
        <w:tc>
          <w:tcPr>
            <w:tcW w:w="5329" w:type="dxa"/>
          </w:tcPr>
          <w:p w14:paraId="4FC4C1A1" w14:textId="2E329209" w:rsidR="002C3526" w:rsidRPr="00296C23" w:rsidRDefault="002C3526" w:rsidP="000866A5">
            <w:pPr>
              <w:ind w:left="0" w:firstLine="0"/>
            </w:pPr>
            <w:ins w:id="105" w:author="Pervova 21.1" w:date="2020-03-10T16:21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2C3526" w:rsidRPr="00296C23" w14:paraId="212A7258" w14:textId="77777777" w:rsidTr="00EB6C22">
        <w:tc>
          <w:tcPr>
            <w:tcW w:w="4921" w:type="dxa"/>
          </w:tcPr>
          <w:p w14:paraId="5B45D907" w14:textId="0E4980A3" w:rsidR="002C3526" w:rsidRPr="00296C23" w:rsidRDefault="002C3526" w:rsidP="000866A5">
            <w:pPr>
              <w:ind w:left="0" w:firstLine="0"/>
            </w:pPr>
            <w:r w:rsidRPr="00296C23">
              <w:t>'</w:t>
            </w:r>
            <w:r w:rsidRPr="00296C23">
              <w:rPr>
                <w:lang w:val="en-US"/>
              </w:rPr>
              <w:t>PAI</w:t>
            </w:r>
            <w:r w:rsidRPr="00296C23">
              <w:t xml:space="preserve"> </w:t>
            </w:r>
            <w:r w:rsidRPr="00296C23">
              <w:rPr>
                <w:lang w:val="en-US"/>
              </w:rPr>
              <w:t>OPIF AK MONOLIT</w:t>
            </w:r>
          </w:p>
        </w:tc>
        <w:tc>
          <w:tcPr>
            <w:tcW w:w="5329" w:type="dxa"/>
          </w:tcPr>
          <w:p w14:paraId="21A3BA2F" w14:textId="65193431" w:rsidR="002C3526" w:rsidRPr="00296C23" w:rsidRDefault="002C3526" w:rsidP="000866A5">
            <w:pPr>
              <w:ind w:left="0" w:firstLine="0"/>
            </w:pPr>
            <w:ins w:id="106" w:author="Pervova 21.1" w:date="2020-03-10T16:21:00Z">
              <w:r>
                <w:t>К</w:t>
              </w:r>
              <w:r w:rsidRPr="00A20E85">
                <w:t>раткое наименование</w:t>
              </w:r>
              <w:r>
                <w:t xml:space="preserve"> ценной бумаги</w:t>
              </w:r>
            </w:ins>
          </w:p>
        </w:tc>
      </w:tr>
      <w:tr w:rsidR="002C3526" w:rsidRPr="00296C23" w14:paraId="5A9741CD" w14:textId="77777777" w:rsidTr="00EB6C22">
        <w:tc>
          <w:tcPr>
            <w:tcW w:w="4921" w:type="dxa"/>
          </w:tcPr>
          <w:p w14:paraId="74716891" w14:textId="1A25548C" w:rsidR="002C3526" w:rsidRPr="00296C23" w:rsidRDefault="002C3526" w:rsidP="00E44139">
            <w:pPr>
              <w:ind w:left="0" w:firstLine="0"/>
            </w:pPr>
            <w:r w:rsidRPr="00296C23">
              <w:t>:93B::ELIG//UNIT/2400,</w:t>
            </w:r>
            <w:r w:rsidRPr="00296C23">
              <w:rPr>
                <w:lang w:val="en-US"/>
              </w:rPr>
              <w:t>25</w:t>
            </w:r>
          </w:p>
        </w:tc>
        <w:tc>
          <w:tcPr>
            <w:tcW w:w="5329" w:type="dxa"/>
          </w:tcPr>
          <w:p w14:paraId="3DC57145" w14:textId="50BC4AF5" w:rsidR="002C3526" w:rsidRPr="00296C23" w:rsidRDefault="002C3526" w:rsidP="000866A5">
            <w:pPr>
              <w:ind w:left="0" w:firstLine="0"/>
            </w:pPr>
            <w:ins w:id="107" w:author="Pervova 21.1" w:date="2020-03-10T16:26:00Z">
              <w:r>
                <w:t>Остаток</w:t>
              </w:r>
              <w:r w:rsidRPr="0010040E">
                <w:t xml:space="preserve"> на дату фиксации</w:t>
              </w:r>
            </w:ins>
          </w:p>
        </w:tc>
      </w:tr>
      <w:tr w:rsidR="002C3526" w:rsidRPr="00296C23" w14:paraId="5536FBC0" w14:textId="77777777" w:rsidTr="00EB6C22">
        <w:tc>
          <w:tcPr>
            <w:tcW w:w="4921" w:type="dxa"/>
          </w:tcPr>
          <w:p w14:paraId="77C4383A" w14:textId="4B4FF12C" w:rsidR="002C3526" w:rsidRPr="00296C23" w:rsidRDefault="002C3526" w:rsidP="000866A5">
            <w:pPr>
              <w:ind w:left="0" w:firstLine="0"/>
            </w:pPr>
            <w:r w:rsidRPr="00296C23">
              <w:t>:16S:USECU</w:t>
            </w:r>
          </w:p>
        </w:tc>
        <w:tc>
          <w:tcPr>
            <w:tcW w:w="5329" w:type="dxa"/>
          </w:tcPr>
          <w:p w14:paraId="3DADF258" w14:textId="77777777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73EFEC22" w14:textId="77777777" w:rsidTr="00EB6C22">
        <w:tc>
          <w:tcPr>
            <w:tcW w:w="4921" w:type="dxa"/>
          </w:tcPr>
          <w:p w14:paraId="3964D02A" w14:textId="47C26CB3" w:rsidR="002C3526" w:rsidRPr="00296C23" w:rsidRDefault="002C3526" w:rsidP="000866A5">
            <w:pPr>
              <w:ind w:left="0" w:firstLine="0"/>
            </w:pPr>
            <w:r w:rsidRPr="00296C23">
              <w:t>:16R:ADDINFO</w:t>
            </w:r>
          </w:p>
        </w:tc>
        <w:tc>
          <w:tcPr>
            <w:tcW w:w="5329" w:type="dxa"/>
          </w:tcPr>
          <w:p w14:paraId="6B92A5CF" w14:textId="77777777" w:rsidR="002C3526" w:rsidRPr="00296C23" w:rsidRDefault="002C3526" w:rsidP="000866A5">
            <w:pPr>
              <w:ind w:left="0" w:firstLine="0"/>
            </w:pPr>
          </w:p>
        </w:tc>
      </w:tr>
      <w:tr w:rsidR="002C3526" w:rsidRPr="00296C23" w14:paraId="396E77B4" w14:textId="77777777" w:rsidTr="00EB6C22">
        <w:tc>
          <w:tcPr>
            <w:tcW w:w="4921" w:type="dxa"/>
          </w:tcPr>
          <w:p w14:paraId="5642D0CE" w14:textId="1B19A975" w:rsidR="002C3526" w:rsidRPr="00296C23" w:rsidRDefault="002C3526" w:rsidP="0070653A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:70F::ADTX//</w:t>
            </w:r>
          </w:p>
        </w:tc>
        <w:tc>
          <w:tcPr>
            <w:tcW w:w="5329" w:type="dxa"/>
          </w:tcPr>
          <w:p w14:paraId="5C5163CC" w14:textId="77777777" w:rsidR="002C3526" w:rsidRPr="00296C23" w:rsidRDefault="002C3526" w:rsidP="000866A5">
            <w:pPr>
              <w:ind w:left="0" w:firstLine="0"/>
              <w:rPr>
                <w:lang w:val="en-US"/>
              </w:rPr>
            </w:pPr>
          </w:p>
        </w:tc>
      </w:tr>
      <w:tr w:rsidR="002C3526" w:rsidRPr="00296C23" w14:paraId="31B30CC3" w14:textId="77777777" w:rsidTr="00EB6C22">
        <w:tc>
          <w:tcPr>
            <w:tcW w:w="4921" w:type="dxa"/>
          </w:tcPr>
          <w:p w14:paraId="48886051" w14:textId="56B03F94" w:rsidR="002C3526" w:rsidRPr="00B84829" w:rsidRDefault="002C3526" w:rsidP="009A396D">
            <w:pPr>
              <w:ind w:left="0" w:firstLine="0"/>
              <w:jc w:val="left"/>
            </w:pPr>
            <w:r w:rsidRPr="00B84829">
              <w:t>/</w:t>
            </w:r>
            <w:r w:rsidRPr="00296C23">
              <w:rPr>
                <w:lang w:val="en-US"/>
              </w:rPr>
              <w:t>ISLB</w:t>
            </w:r>
            <w:r w:rsidRPr="00B84829">
              <w:t>/1.1/</w:t>
            </w:r>
            <w:r w:rsidRPr="00296C23">
              <w:rPr>
                <w:lang w:val="en-US"/>
              </w:rPr>
              <w:t>DESC</w:t>
            </w:r>
            <w:r w:rsidRPr="00B84829">
              <w:t>/'</w:t>
            </w:r>
            <w:r w:rsidRPr="00B84829">
              <w:rPr>
                <w:lang w:val="en-US"/>
              </w:rPr>
              <w:t>PRODLITX</w:t>
            </w:r>
            <w:r w:rsidRPr="00B84829">
              <w:t xml:space="preserve"> </w:t>
            </w:r>
            <w:r w:rsidRPr="00B84829">
              <w:rPr>
                <w:lang w:val="en-US"/>
              </w:rPr>
              <w:t>SROK</w:t>
            </w:r>
            <w:r w:rsidRPr="00B84829">
              <w:t xml:space="preserve"> </w:t>
            </w:r>
            <w:r w:rsidRPr="00B84829">
              <w:rPr>
                <w:lang w:val="en-US"/>
              </w:rPr>
              <w:t>DEiSTVIa</w:t>
            </w:r>
            <w:r w:rsidRPr="00B84829">
              <w:t xml:space="preserve"> </w:t>
            </w:r>
            <w:r w:rsidRPr="00B84829">
              <w:rPr>
                <w:lang w:val="en-US"/>
              </w:rPr>
              <w:t>DOGOVORA</w:t>
            </w:r>
            <w:r w:rsidRPr="00B84829">
              <w:t xml:space="preserve"> </w:t>
            </w:r>
            <w:r w:rsidRPr="00B84829">
              <w:rPr>
                <w:lang w:val="en-US"/>
              </w:rPr>
              <w:t>DOVERITALXNOGO</w:t>
            </w:r>
            <w:r w:rsidRPr="00B84829">
              <w:t xml:space="preserve"> </w:t>
            </w:r>
            <w:r w:rsidRPr="00B84829">
              <w:rPr>
                <w:lang w:val="en-US"/>
              </w:rPr>
              <w:t>UPRAVLENIa</w:t>
            </w:r>
            <w:r w:rsidRPr="00B84829">
              <w:t xml:space="preserve"> </w:t>
            </w:r>
            <w:r w:rsidRPr="00B84829">
              <w:rPr>
                <w:lang w:val="en-US"/>
              </w:rPr>
              <w:t>FONDOM</w:t>
            </w:r>
            <w:r w:rsidRPr="00B84829">
              <w:t xml:space="preserve"> </w:t>
            </w:r>
            <w:r w:rsidRPr="00B84829">
              <w:rPr>
                <w:lang w:val="en-US"/>
              </w:rPr>
              <w:t>DO</w:t>
            </w:r>
            <w:r w:rsidRPr="00B84829">
              <w:t xml:space="preserve"> 31.12.2017 </w:t>
            </w:r>
            <w:r w:rsidRPr="00B84829">
              <w:rPr>
                <w:lang w:val="en-US"/>
              </w:rPr>
              <w:t>GODA</w:t>
            </w:r>
            <w:r w:rsidRPr="00B84829">
              <w:t xml:space="preserve"> </w:t>
            </w:r>
            <w:r w:rsidRPr="00B84829">
              <w:rPr>
                <w:lang w:val="en-US"/>
              </w:rPr>
              <w:t>I</w:t>
            </w:r>
            <w:r w:rsidRPr="00B84829">
              <w:t xml:space="preserve"> </w:t>
            </w:r>
            <w:r w:rsidRPr="00B84829">
              <w:rPr>
                <w:lang w:val="en-US"/>
              </w:rPr>
              <w:t>VNESTI</w:t>
            </w:r>
            <w:r w:rsidRPr="00B84829">
              <w:t xml:space="preserve"> </w:t>
            </w:r>
            <w:r w:rsidRPr="00B84829">
              <w:rPr>
                <w:lang w:val="en-US"/>
              </w:rPr>
              <w:t>IZMEMENIa</w:t>
            </w:r>
            <w:r w:rsidRPr="00B84829">
              <w:t xml:space="preserve"> </w:t>
            </w:r>
            <w:r w:rsidRPr="00B84829">
              <w:rPr>
                <w:lang w:val="en-US"/>
              </w:rPr>
              <w:t>I</w:t>
            </w:r>
            <w:r w:rsidRPr="00B84829">
              <w:t xml:space="preserve"> </w:t>
            </w:r>
            <w:r w:rsidRPr="00B84829">
              <w:rPr>
                <w:lang w:val="en-US"/>
              </w:rPr>
              <w:t>DOPOLNENIa</w:t>
            </w:r>
            <w:r w:rsidRPr="00B84829">
              <w:t xml:space="preserve"> </w:t>
            </w:r>
            <w:r w:rsidRPr="00B84829">
              <w:rPr>
                <w:lang w:val="en-US"/>
              </w:rPr>
              <w:t>V</w:t>
            </w:r>
            <w:r w:rsidRPr="00B84829">
              <w:t xml:space="preserve"> </w:t>
            </w:r>
            <w:r w:rsidRPr="00B84829">
              <w:rPr>
                <w:lang w:val="en-US"/>
              </w:rPr>
              <w:t>PRAVILA</w:t>
            </w:r>
            <w:r w:rsidRPr="00B84829">
              <w:t xml:space="preserve"> </w:t>
            </w:r>
            <w:r w:rsidRPr="00B84829">
              <w:rPr>
                <w:lang w:val="en-US"/>
              </w:rPr>
              <w:t>FONDA</w:t>
            </w:r>
            <w:r w:rsidRPr="00B84829">
              <w:t xml:space="preserve">, </w:t>
            </w:r>
            <w:r w:rsidRPr="00B84829">
              <w:rPr>
                <w:lang w:val="en-US"/>
              </w:rPr>
              <w:t>SVaZANNYE</w:t>
            </w:r>
            <w:r w:rsidRPr="00B84829">
              <w:t xml:space="preserve"> </w:t>
            </w:r>
            <w:r w:rsidRPr="00B84829">
              <w:rPr>
                <w:lang w:val="en-US"/>
              </w:rPr>
              <w:t>S</w:t>
            </w:r>
            <w:r w:rsidRPr="00B84829">
              <w:t xml:space="preserve"> </w:t>
            </w:r>
            <w:r w:rsidRPr="00B84829">
              <w:rPr>
                <w:lang w:val="en-US"/>
              </w:rPr>
              <w:t>IZMENENIEM</w:t>
            </w:r>
            <w:r w:rsidRPr="00B84829">
              <w:t xml:space="preserve"> </w:t>
            </w:r>
            <w:r w:rsidRPr="00B84829">
              <w:rPr>
                <w:lang w:val="en-US"/>
              </w:rPr>
              <w:t>SROKA</w:t>
            </w:r>
            <w:r w:rsidRPr="00B84829">
              <w:t xml:space="preserve"> </w:t>
            </w:r>
            <w:r w:rsidRPr="00B84829">
              <w:rPr>
                <w:lang w:val="en-US"/>
              </w:rPr>
              <w:t>DEiSTVIa</w:t>
            </w:r>
            <w:r w:rsidRPr="00B84829">
              <w:t xml:space="preserve"> </w:t>
            </w:r>
            <w:r w:rsidRPr="00B84829">
              <w:rPr>
                <w:lang w:val="en-US"/>
              </w:rPr>
              <w:t>DOGOVORA</w:t>
            </w:r>
            <w:r w:rsidRPr="00B84829">
              <w:t xml:space="preserve"> </w:t>
            </w:r>
            <w:r w:rsidRPr="00B84829">
              <w:rPr>
                <w:lang w:val="en-US"/>
              </w:rPr>
              <w:t>DOVERITELXNOGO</w:t>
            </w:r>
            <w:r w:rsidRPr="00B84829">
              <w:t xml:space="preserve"> </w:t>
            </w:r>
            <w:r w:rsidRPr="00B84829">
              <w:rPr>
                <w:lang w:val="en-US"/>
              </w:rPr>
              <w:t>UPRAVLENIa</w:t>
            </w:r>
            <w:r w:rsidRPr="00B84829">
              <w:t xml:space="preserve"> </w:t>
            </w:r>
            <w:r w:rsidRPr="00B84829">
              <w:rPr>
                <w:lang w:val="en-US"/>
              </w:rPr>
              <w:t>FONDOM</w:t>
            </w:r>
            <w:r w:rsidRPr="00B84829">
              <w:t>'</w:t>
            </w:r>
          </w:p>
          <w:p w14:paraId="3716098D" w14:textId="32E3DB78" w:rsidR="002C3526" w:rsidRPr="00B84829" w:rsidRDefault="002C3526" w:rsidP="008E60E9">
            <w:pPr>
              <w:numPr>
                <w:ilvl w:val="0"/>
                <w:numId w:val="0"/>
              </w:numPr>
            </w:pPr>
            <w:r w:rsidRPr="00B84829">
              <w:t>/</w:t>
            </w:r>
            <w:r w:rsidRPr="00296C23">
              <w:rPr>
                <w:lang w:val="en-US"/>
              </w:rPr>
              <w:t>TITL</w:t>
            </w:r>
            <w:r w:rsidRPr="00B84829">
              <w:t>/</w:t>
            </w:r>
            <w:r w:rsidRPr="00296C23">
              <w:rPr>
                <w:lang w:val="en-US"/>
              </w:rPr>
              <w:t>resolution</w:t>
            </w:r>
          </w:p>
          <w:p w14:paraId="392BE54C" w14:textId="50B8781E" w:rsidR="002C3526" w:rsidRPr="00B84829" w:rsidRDefault="002C3526" w:rsidP="00B84829">
            <w:pPr>
              <w:ind w:left="0" w:firstLine="0"/>
              <w:rPr>
                <w:lang w:val="en-US"/>
              </w:rPr>
            </w:pPr>
            <w:r w:rsidRPr="00B84829">
              <w:rPr>
                <w:lang w:val="en-US"/>
              </w:rPr>
              <w:t>/RSTP/ORDI/RSTS/ACTV/RSLT/CONY/RSLT/CONN</w:t>
            </w:r>
          </w:p>
        </w:tc>
        <w:tc>
          <w:tcPr>
            <w:tcW w:w="5329" w:type="dxa"/>
          </w:tcPr>
          <w:p w14:paraId="6A2150AC" w14:textId="77777777" w:rsidR="002C3526" w:rsidRPr="00296C23" w:rsidRDefault="002C3526" w:rsidP="000866A5">
            <w:pPr>
              <w:ind w:left="0" w:firstLine="0"/>
              <w:rPr>
                <w:lang w:val="en-US"/>
              </w:rPr>
            </w:pPr>
            <w:r w:rsidRPr="00296C23">
              <w:t>/</w:t>
            </w:r>
            <w:r w:rsidRPr="00296C23">
              <w:rPr>
                <w:lang w:val="en-US"/>
              </w:rPr>
              <w:t>ISLB</w:t>
            </w:r>
            <w:r w:rsidRPr="00296C23">
              <w:t>/ном</w:t>
            </w:r>
            <w:r w:rsidRPr="00296C23">
              <w:rPr>
                <w:lang w:val="en-US"/>
              </w:rPr>
              <w:t>ер вопроса</w:t>
            </w:r>
          </w:p>
          <w:p w14:paraId="1FA413E6" w14:textId="731AE9C8" w:rsidR="002C3526" w:rsidRPr="00296C23" w:rsidRDefault="002C3526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/DESC/содержание пункта повестки дня</w:t>
            </w:r>
          </w:p>
          <w:p w14:paraId="6DC00A9E" w14:textId="7B44D5CB" w:rsidR="002C3526" w:rsidRPr="00296C23" w:rsidRDefault="002C3526" w:rsidP="000866A5">
            <w:pPr>
              <w:ind w:left="0" w:firstLine="0"/>
            </w:pPr>
            <w:r w:rsidRPr="00296C23">
              <w:t>/</w:t>
            </w:r>
            <w:r w:rsidRPr="00296C23">
              <w:rPr>
                <w:lang w:val="en-US"/>
              </w:rPr>
              <w:t>TITL</w:t>
            </w:r>
            <w:r w:rsidRPr="00296C23">
              <w:t>/краткое содержание пункта повестки дня</w:t>
            </w:r>
          </w:p>
          <w:p w14:paraId="1ACAD678" w14:textId="3DC70CAB" w:rsidR="002C3526" w:rsidRPr="00296C23" w:rsidRDefault="002C3526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/RSTP/тип решения</w:t>
            </w:r>
          </w:p>
          <w:p w14:paraId="2DBE8A74" w14:textId="183DCE8C" w:rsidR="002C3526" w:rsidRPr="00296C23" w:rsidRDefault="002C3526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/RSTS/статус решения</w:t>
            </w:r>
          </w:p>
          <w:p w14:paraId="6D3B489B" w14:textId="16297CD8" w:rsidR="002C3526" w:rsidRPr="00296C23" w:rsidRDefault="002C3526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/RSLT/код варианта голосования</w:t>
            </w:r>
          </w:p>
          <w:p w14:paraId="6408690D" w14:textId="63973AF1" w:rsidR="002C3526" w:rsidRPr="00296C23" w:rsidRDefault="002C3526" w:rsidP="000866A5">
            <w:pPr>
              <w:ind w:left="0" w:firstLine="0"/>
            </w:pPr>
          </w:p>
        </w:tc>
      </w:tr>
      <w:tr w:rsidR="002C3526" w:rsidRPr="00740809" w14:paraId="224A2D05" w14:textId="77777777" w:rsidTr="00EB6C22">
        <w:tc>
          <w:tcPr>
            <w:tcW w:w="4921" w:type="dxa"/>
          </w:tcPr>
          <w:p w14:paraId="312545F1" w14:textId="2A3B1664" w:rsidR="002C3526" w:rsidRPr="002964D2" w:rsidRDefault="002C3526" w:rsidP="009A396D">
            <w:pPr>
              <w:ind w:left="0" w:firstLine="0"/>
              <w:jc w:val="left"/>
            </w:pPr>
            <w:r w:rsidRPr="002964D2">
              <w:t>/</w:t>
            </w:r>
            <w:r w:rsidRPr="00296C23">
              <w:rPr>
                <w:lang w:val="en-US"/>
              </w:rPr>
              <w:t>ISLB</w:t>
            </w:r>
            <w:r w:rsidRPr="002964D2">
              <w:t>/2.1/</w:t>
            </w:r>
            <w:r w:rsidRPr="00296C23">
              <w:rPr>
                <w:lang w:val="en-US"/>
              </w:rPr>
              <w:t>DESC</w:t>
            </w:r>
            <w:r w:rsidRPr="002964D2">
              <w:t>/'</w:t>
            </w:r>
            <w:r w:rsidRPr="00C613E4">
              <w:rPr>
                <w:lang w:val="en-US"/>
              </w:rPr>
              <w:t>VNESTI</w:t>
            </w:r>
            <w:r w:rsidRPr="002964D2">
              <w:t xml:space="preserve"> </w:t>
            </w:r>
            <w:r w:rsidRPr="00C613E4">
              <w:rPr>
                <w:lang w:val="en-US"/>
              </w:rPr>
              <w:t>IZMENENIa</w:t>
            </w:r>
            <w:r w:rsidRPr="002964D2">
              <w:t xml:space="preserve"> </w:t>
            </w:r>
            <w:r w:rsidRPr="00C613E4">
              <w:rPr>
                <w:lang w:val="en-US"/>
              </w:rPr>
              <w:t>I</w:t>
            </w:r>
            <w:r w:rsidRPr="002964D2">
              <w:t xml:space="preserve"> </w:t>
            </w:r>
            <w:r w:rsidRPr="00C613E4">
              <w:rPr>
                <w:lang w:val="en-US"/>
              </w:rPr>
              <w:t>DOPOLNENIa</w:t>
            </w:r>
            <w:r w:rsidRPr="002964D2">
              <w:t xml:space="preserve"> </w:t>
            </w:r>
            <w:r w:rsidRPr="00C613E4">
              <w:rPr>
                <w:lang w:val="en-US"/>
              </w:rPr>
              <w:t>V</w:t>
            </w:r>
            <w:r w:rsidRPr="002964D2">
              <w:t xml:space="preserve"> </w:t>
            </w:r>
            <w:r w:rsidRPr="00C613E4">
              <w:rPr>
                <w:lang w:val="en-US"/>
              </w:rPr>
              <w:t>PRAVILA</w:t>
            </w:r>
            <w:r w:rsidRPr="002964D2">
              <w:t xml:space="preserve"> </w:t>
            </w:r>
            <w:r w:rsidRPr="00C613E4">
              <w:rPr>
                <w:lang w:val="en-US"/>
              </w:rPr>
              <w:t>FONDA</w:t>
            </w:r>
            <w:r w:rsidRPr="002964D2">
              <w:t xml:space="preserve">, </w:t>
            </w:r>
            <w:r w:rsidRPr="00C613E4">
              <w:rPr>
                <w:lang w:val="en-US"/>
              </w:rPr>
              <w:t>SVaZANNYE</w:t>
            </w:r>
            <w:r w:rsidRPr="002964D2">
              <w:t xml:space="preserve"> </w:t>
            </w:r>
            <w:r w:rsidRPr="00C613E4">
              <w:rPr>
                <w:lang w:val="en-US"/>
              </w:rPr>
              <w:t>S</w:t>
            </w:r>
            <w:r w:rsidRPr="002964D2">
              <w:t xml:space="preserve"> </w:t>
            </w:r>
            <w:r w:rsidRPr="00C613E4">
              <w:rPr>
                <w:lang w:val="en-US"/>
              </w:rPr>
              <w:t>OPREDELENIEM</w:t>
            </w:r>
            <w:r w:rsidRPr="002964D2">
              <w:t xml:space="preserve"> </w:t>
            </w:r>
            <w:ins w:id="108" w:author="Pervova 21.1" w:date="2020-03-25T01:01:00Z">
              <w:r w:rsidR="002964D2">
                <w:rPr>
                  <w:lang w:val="en-US"/>
                </w:rPr>
                <w:t>KOLIcESTVA</w:t>
              </w:r>
              <w:r w:rsidR="002964D2" w:rsidRPr="002964D2">
                <w:t xml:space="preserve"> </w:t>
              </w:r>
              <w:r w:rsidR="002964D2">
                <w:rPr>
                  <w:lang w:val="en-US"/>
                </w:rPr>
                <w:t>DOPOLNITELXNYH</w:t>
              </w:r>
              <w:r w:rsidR="002964D2" w:rsidRPr="002964D2">
                <w:t xml:space="preserve"> </w:t>
              </w:r>
              <w:r w:rsidR="002964D2">
                <w:rPr>
                  <w:lang w:val="en-US"/>
                </w:rPr>
                <w:t>INVESTI</w:t>
              </w:r>
            </w:ins>
            <w:ins w:id="109" w:author="Pervova 21.1" w:date="2020-03-25T01:02:00Z">
              <w:r w:rsidR="002964D2">
                <w:rPr>
                  <w:lang w:val="en-US"/>
                </w:rPr>
                <w:t>CIONNYH</w:t>
              </w:r>
              <w:r w:rsidR="002964D2" w:rsidRPr="002964D2">
                <w:t xml:space="preserve"> </w:t>
              </w:r>
              <w:r w:rsidR="002964D2">
                <w:rPr>
                  <w:lang w:val="en-US"/>
                </w:rPr>
                <w:t>PAoV</w:t>
              </w:r>
            </w:ins>
            <w:ins w:id="110" w:author="Pervova 21.1" w:date="2020-03-25T01:03:00Z">
              <w:r w:rsidR="002964D2" w:rsidRPr="002964D2">
                <w:t xml:space="preserve"> </w:t>
              </w:r>
              <w:r w:rsidR="002964D2">
                <w:rPr>
                  <w:lang w:val="en-US"/>
                </w:rPr>
                <w:t>FONDA</w:t>
              </w:r>
            </w:ins>
            <w:ins w:id="111" w:author="Pervova 21.1" w:date="2020-03-25T01:02:00Z">
              <w:r w:rsidR="002964D2" w:rsidRPr="002964D2">
                <w:t>,</w:t>
              </w:r>
            </w:ins>
            <w:ins w:id="112" w:author="Pervova 21.1" w:date="2020-03-25T01:03:00Z">
              <w:r w:rsidR="002964D2" w:rsidRPr="002964D2">
                <w:t xml:space="preserve"> </w:t>
              </w:r>
              <w:r w:rsidR="002964D2">
                <w:rPr>
                  <w:lang w:val="en-US"/>
                </w:rPr>
                <w:t>KOTORYE</w:t>
              </w:r>
              <w:r w:rsidR="002964D2" w:rsidRPr="002964D2">
                <w:t xml:space="preserve"> </w:t>
              </w:r>
              <w:r w:rsidR="002964D2">
                <w:rPr>
                  <w:lang w:val="en-US"/>
                </w:rPr>
                <w:t>MOGUT</w:t>
              </w:r>
              <w:r w:rsidR="002964D2" w:rsidRPr="002964D2">
                <w:t xml:space="preserve"> </w:t>
              </w:r>
              <w:r w:rsidR="002964D2">
                <w:rPr>
                  <w:lang w:val="en-US"/>
                </w:rPr>
                <w:t>BYTX</w:t>
              </w:r>
              <w:r w:rsidR="002964D2" w:rsidRPr="002964D2">
                <w:t xml:space="preserve"> </w:t>
              </w:r>
              <w:r w:rsidR="002964D2">
                <w:rPr>
                  <w:lang w:val="en-US"/>
                </w:rPr>
                <w:t>VYDANY</w:t>
              </w:r>
            </w:ins>
            <w:ins w:id="113" w:author="Pervova 21.1" w:date="2020-03-25T01:02:00Z">
              <w:r w:rsidR="002964D2" w:rsidRPr="002964D2">
                <w:t xml:space="preserve"> </w:t>
              </w:r>
            </w:ins>
            <w:ins w:id="114" w:author="Pervova 21.1" w:date="2020-03-25T01:04:00Z">
              <w:r w:rsidR="00EB5838">
                <w:rPr>
                  <w:lang w:val="en-US"/>
                </w:rPr>
                <w:t>POSLE</w:t>
              </w:r>
              <w:r w:rsidR="00EB5838" w:rsidRPr="00EB5838">
                <w:t xml:space="preserve"> </w:t>
              </w:r>
              <w:r w:rsidR="00EB5838">
                <w:rPr>
                  <w:lang w:val="en-US"/>
                </w:rPr>
                <w:t>ZAVERQENIa</w:t>
              </w:r>
              <w:r w:rsidR="00EB5838" w:rsidRPr="00EB5838">
                <w:t xml:space="preserve"> (</w:t>
              </w:r>
              <w:r w:rsidR="00EB5838">
                <w:rPr>
                  <w:lang w:val="en-US"/>
                </w:rPr>
                <w:t>OKONcANIa</w:t>
              </w:r>
              <w:r w:rsidR="00EB5838" w:rsidRPr="00EB5838">
                <w:t xml:space="preserve">) </w:t>
              </w:r>
              <w:r w:rsidR="00EB5838">
                <w:rPr>
                  <w:lang w:val="en-US"/>
                </w:rPr>
                <w:t>EGO</w:t>
              </w:r>
              <w:r w:rsidR="00EB5838" w:rsidRPr="00EB5838">
                <w:t xml:space="preserve"> </w:t>
              </w:r>
              <w:r w:rsidR="00EB5838">
                <w:rPr>
                  <w:lang w:val="en-US"/>
                </w:rPr>
                <w:t>FORMIROVANIa</w:t>
              </w:r>
            </w:ins>
            <w:r w:rsidRPr="002964D2">
              <w:t>'</w:t>
            </w:r>
          </w:p>
          <w:p w14:paraId="1E69C652" w14:textId="7DF8F641" w:rsidR="002C3526" w:rsidRPr="00296C23" w:rsidRDefault="002C3526" w:rsidP="00C613E4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/TITL/resolution</w:t>
            </w:r>
          </w:p>
          <w:p w14:paraId="3CFD640A" w14:textId="02BE9EC4" w:rsidR="002C3526" w:rsidRPr="00296C23" w:rsidRDefault="002C3526" w:rsidP="0070653A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/RSTP/ORDI/RSTS/ACTV/RSLT/CONY/RSLT/CONN</w:t>
            </w:r>
          </w:p>
        </w:tc>
        <w:tc>
          <w:tcPr>
            <w:tcW w:w="5329" w:type="dxa"/>
          </w:tcPr>
          <w:p w14:paraId="5FF3AD3F" w14:textId="77777777" w:rsidR="002C3526" w:rsidRPr="00296C23" w:rsidRDefault="002C3526" w:rsidP="000866A5">
            <w:pPr>
              <w:ind w:left="0" w:firstLine="0"/>
              <w:rPr>
                <w:lang w:val="en-US"/>
              </w:rPr>
            </w:pPr>
          </w:p>
        </w:tc>
      </w:tr>
      <w:tr w:rsidR="002C3526" w:rsidRPr="00740809" w14:paraId="67A6186B" w14:textId="77777777" w:rsidTr="00EB6C22">
        <w:tc>
          <w:tcPr>
            <w:tcW w:w="4921" w:type="dxa"/>
          </w:tcPr>
          <w:p w14:paraId="58A1A97A" w14:textId="49C17E5A" w:rsidR="002C3526" w:rsidRDefault="002C3526" w:rsidP="009A396D">
            <w:pPr>
              <w:ind w:left="0" w:firstLine="0"/>
              <w:jc w:val="left"/>
              <w:rPr>
                <w:lang w:val="en-US"/>
              </w:rPr>
            </w:pPr>
            <w:r w:rsidRPr="00296C23">
              <w:rPr>
                <w:lang w:val="en-US"/>
              </w:rPr>
              <w:t>/ISLB/3.1/DESC/</w:t>
            </w:r>
            <w:r w:rsidRPr="00C613E4">
              <w:rPr>
                <w:lang w:val="en-US"/>
              </w:rPr>
              <w:t xml:space="preserve">'VNESTI IZMENENIa I DOPOLNENIA V PRAVILA FONDA, SVaZANNYE S IZMENENIEM </w:t>
            </w:r>
            <w:ins w:id="115" w:author="Pervova 21.1" w:date="2020-03-25T01:05:00Z">
              <w:r w:rsidR="00EB5838">
                <w:rPr>
                  <w:lang w:val="en-US"/>
                </w:rPr>
                <w:t xml:space="preserve">KOLOcESTVA GOLOSOV, NEOBHODIMYH DLa </w:t>
              </w:r>
            </w:ins>
            <w:ins w:id="116" w:author="Pervova 21.1" w:date="2020-03-25T01:06:00Z">
              <w:r w:rsidR="00EB5838">
                <w:rPr>
                  <w:lang w:val="en-US"/>
                </w:rPr>
                <w:t>PRINaTIa REQENIa OB</w:t>
              </w:r>
            </w:ins>
            <w:ins w:id="117" w:author="Pervova 21.1" w:date="2020-03-25T01:09:00Z">
              <w:r w:rsidR="00957A21">
                <w:rPr>
                  <w:lang w:val="en-US"/>
                </w:rPr>
                <w:t>qIM SOBRANIEM</w:t>
              </w:r>
            </w:ins>
            <w:r w:rsidRPr="00C613E4">
              <w:rPr>
                <w:lang w:val="en-US"/>
              </w:rPr>
              <w:t>'</w:t>
            </w:r>
          </w:p>
          <w:p w14:paraId="503D2CE2" w14:textId="4CEF9911" w:rsidR="002C3526" w:rsidRPr="00296C23" w:rsidRDefault="002C3526" w:rsidP="00C613E4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/TITL/resolution/RSTP/ORDI/RSTS/ACTV/RSLT/CONY/RSLT/CONN</w:t>
            </w:r>
          </w:p>
        </w:tc>
        <w:tc>
          <w:tcPr>
            <w:tcW w:w="5329" w:type="dxa"/>
          </w:tcPr>
          <w:p w14:paraId="55EFB2AA" w14:textId="621D64F5" w:rsidR="002C3526" w:rsidRPr="00296C23" w:rsidRDefault="002C3526" w:rsidP="0070653A">
            <w:pPr>
              <w:ind w:left="0" w:firstLine="0"/>
              <w:rPr>
                <w:lang w:val="en-US"/>
              </w:rPr>
            </w:pPr>
          </w:p>
        </w:tc>
      </w:tr>
      <w:tr w:rsidR="002C3526" w:rsidRPr="00740809" w14:paraId="585DE02D" w14:textId="77777777" w:rsidTr="00EB6C22">
        <w:tc>
          <w:tcPr>
            <w:tcW w:w="4921" w:type="dxa"/>
          </w:tcPr>
          <w:p w14:paraId="0576BD5E" w14:textId="217514B2" w:rsidR="002C3526" w:rsidRDefault="002C3526" w:rsidP="009D2636">
            <w:pPr>
              <w:ind w:left="0" w:firstLine="0"/>
              <w:jc w:val="left"/>
              <w:rPr>
                <w:lang w:val="en-US"/>
              </w:rPr>
            </w:pPr>
            <w:r w:rsidRPr="00296C23">
              <w:rPr>
                <w:lang w:val="en-US"/>
              </w:rPr>
              <w:t>/ISLB/4.1/DESC/</w:t>
            </w:r>
            <w:r w:rsidRPr="00C613E4">
              <w:rPr>
                <w:lang w:val="en-US"/>
              </w:rPr>
              <w:t>'</w:t>
            </w:r>
            <w:r w:rsidRPr="009D2636">
              <w:rPr>
                <w:lang w:val="en-US"/>
              </w:rPr>
              <w:t xml:space="preserve">VNESTI IZMENENIa I DOPOLNENIA V PRAVILA FONDA, SVaZANNYE S RASQIRENIEM </w:t>
            </w:r>
            <w:ins w:id="118" w:author="Pervova 21.1" w:date="2020-03-25T01:09:00Z">
              <w:r w:rsidR="00957A21">
                <w:rPr>
                  <w:lang w:val="en-US"/>
                </w:rPr>
                <w:t>PEREcNa RASHODOV UPRAVLauqEi</w:t>
              </w:r>
            </w:ins>
            <w:ins w:id="119" w:author="Pervova 21.1" w:date="2020-03-25T01:11:00Z">
              <w:r w:rsidR="00957A21">
                <w:rPr>
                  <w:lang w:val="en-US"/>
                </w:rPr>
                <w:t xml:space="preserve">KOMPANII, </w:t>
              </w:r>
              <w:r w:rsidR="00957A21">
                <w:rPr>
                  <w:lang w:val="en-US"/>
                </w:rPr>
                <w:lastRenderedPageBreak/>
                <w:t>PODLEJAqIH OPLATE ZA ScoT IMUqESTVA, SOSTAVLauqEGO FOND</w:t>
              </w:r>
            </w:ins>
            <w:r w:rsidRPr="00C613E4">
              <w:rPr>
                <w:lang w:val="en-US"/>
              </w:rPr>
              <w:t>'</w:t>
            </w:r>
          </w:p>
          <w:p w14:paraId="05F9F0BB" w14:textId="374B844F" w:rsidR="002C3526" w:rsidRPr="00296C23" w:rsidRDefault="002C3526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/TITL/ resolution/RSTP/ORDI</w:t>
            </w:r>
          </w:p>
          <w:p w14:paraId="6A03B9F4" w14:textId="00E2D92E" w:rsidR="002C3526" w:rsidRPr="00296C23" w:rsidRDefault="002C3526" w:rsidP="000866A5">
            <w:p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>/RSTS/ACTV/RSLT/CONY/RSLT/CONN</w:t>
            </w:r>
          </w:p>
        </w:tc>
        <w:tc>
          <w:tcPr>
            <w:tcW w:w="5329" w:type="dxa"/>
          </w:tcPr>
          <w:p w14:paraId="2C01B3DD" w14:textId="77777777" w:rsidR="002C3526" w:rsidRPr="00296C23" w:rsidRDefault="002C3526" w:rsidP="000866A5">
            <w:pPr>
              <w:ind w:left="0" w:firstLine="0"/>
              <w:rPr>
                <w:lang w:val="en-US"/>
              </w:rPr>
            </w:pPr>
          </w:p>
        </w:tc>
      </w:tr>
      <w:tr w:rsidR="002C3526" w:rsidRPr="00296C23" w14:paraId="384606F5" w14:textId="77777777" w:rsidTr="00EB6C22">
        <w:tc>
          <w:tcPr>
            <w:tcW w:w="4921" w:type="dxa"/>
          </w:tcPr>
          <w:p w14:paraId="331701CA" w14:textId="63AD1EED" w:rsidR="002C3526" w:rsidRPr="00296C23" w:rsidRDefault="002C3526" w:rsidP="000866A5">
            <w:pPr>
              <w:ind w:left="0" w:firstLine="0"/>
            </w:pPr>
            <w:r w:rsidRPr="00296C23">
              <w:lastRenderedPageBreak/>
              <w:t>:16S:ADDINFO</w:t>
            </w:r>
          </w:p>
        </w:tc>
        <w:tc>
          <w:tcPr>
            <w:tcW w:w="5329" w:type="dxa"/>
          </w:tcPr>
          <w:p w14:paraId="14AC7D0D" w14:textId="77777777" w:rsidR="002C3526" w:rsidRPr="00296C23" w:rsidRDefault="002C3526" w:rsidP="000866A5">
            <w:pPr>
              <w:ind w:left="0" w:firstLine="0"/>
            </w:pPr>
          </w:p>
        </w:tc>
      </w:tr>
    </w:tbl>
    <w:p w14:paraId="3640552F" w14:textId="77777777" w:rsidR="0062216D" w:rsidRPr="00296C23" w:rsidRDefault="0062216D" w:rsidP="000866A5">
      <w:pPr>
        <w:numPr>
          <w:ilvl w:val="0"/>
          <w:numId w:val="0"/>
        </w:numPr>
      </w:pPr>
    </w:p>
    <w:p w14:paraId="2D7C05C4" w14:textId="085587D7" w:rsidR="00C12FF9" w:rsidRPr="004C2BB3" w:rsidRDefault="00C12FF9" w:rsidP="000866A5">
      <w:pPr>
        <w:pStyle w:val="1"/>
        <w:ind w:left="0" w:firstLine="0"/>
        <w:rPr>
          <w:ins w:id="120" w:author="Pervova 21.1" w:date="2020-03-25T01:35:00Z"/>
          <w:rFonts w:cs="Times New Roman"/>
          <w:sz w:val="24"/>
          <w:szCs w:val="24"/>
        </w:rPr>
      </w:pPr>
      <w:bookmarkStart w:id="121" w:name="_Toc470689857"/>
      <w:r w:rsidRPr="00296C23">
        <w:rPr>
          <w:rFonts w:cs="Times New Roman"/>
          <w:sz w:val="24"/>
          <w:szCs w:val="24"/>
        </w:rPr>
        <w:t>МТ564 и МТ568. Результаты собрания</w:t>
      </w:r>
      <w:bookmarkEnd w:id="121"/>
    </w:p>
    <w:p w14:paraId="25B1ADA2" w14:textId="585BE2DE" w:rsidR="004C2BB3" w:rsidRPr="004C2BB3" w:rsidRDefault="004C2BB3" w:rsidP="004C2BB3">
      <w:pPr>
        <w:rPr>
          <w:ins w:id="122" w:author="Pervova 21.1" w:date="2020-03-25T01:35:00Z"/>
        </w:rPr>
      </w:pPr>
    </w:p>
    <w:p w14:paraId="30A61DCC" w14:textId="77777777" w:rsidR="004C2BB3" w:rsidRDefault="004C2BB3" w:rsidP="004C2BB3">
      <w:pPr>
        <w:rPr>
          <w:ins w:id="123" w:author="Pervova 21.1" w:date="2020-03-25T01:36:00Z"/>
        </w:rPr>
      </w:pPr>
      <w:ins w:id="124" w:author="Pervova 21.1" w:date="2020-03-25T01:36:00Z">
        <w:r>
          <w:t>Легенда:</w:t>
        </w:r>
      </w:ins>
    </w:p>
    <w:p w14:paraId="225CACBF" w14:textId="678B8435" w:rsidR="004C2BB3" w:rsidRPr="00296C23" w:rsidRDefault="004C2BB3" w:rsidP="000D7B0E">
      <w:pPr>
        <w:ind w:left="0" w:firstLine="0"/>
      </w:pPr>
      <w:ins w:id="125" w:author="Pervova 21.1" w:date="2020-03-25T01:36:00Z">
        <w:r>
          <w:t xml:space="preserve">НРД пересылает депоненту информацию о результатах голосования, полученную от регистратора. </w:t>
        </w:r>
        <w:bookmarkStart w:id="126" w:name="_GoBack"/>
        <w:bookmarkEnd w:id="126"/>
        <w:r>
          <w:t>Формируются два связанных сообщения – МТ564 и МТ568.</w:t>
        </w:r>
      </w:ins>
    </w:p>
    <w:p w14:paraId="2607EA03" w14:textId="55B1E494" w:rsidR="00C12FF9" w:rsidRPr="00296C23" w:rsidRDefault="009D5F8B" w:rsidP="000866A5">
      <w:pPr>
        <w:pStyle w:val="20"/>
        <w:numPr>
          <w:ilvl w:val="1"/>
          <w:numId w:val="38"/>
        </w:numPr>
        <w:ind w:left="0" w:firstLine="0"/>
        <w:rPr>
          <w:rFonts w:cs="Times New Roman"/>
          <w:sz w:val="24"/>
          <w:szCs w:val="24"/>
        </w:rPr>
      </w:pPr>
      <w:bookmarkStart w:id="127" w:name="_Toc470689858"/>
      <w:ins w:id="128" w:author="Pervova 21.1" w:date="2020-03-06T20:29:00Z">
        <w:r>
          <w:rPr>
            <w:rFonts w:cs="Times New Roman"/>
            <w:sz w:val="24"/>
            <w:szCs w:val="24"/>
            <w:lang w:val="ru-RU"/>
          </w:rPr>
          <w:t xml:space="preserve">Сообщение </w:t>
        </w:r>
      </w:ins>
      <w:r w:rsidR="00C12FF9" w:rsidRPr="00296C23">
        <w:rPr>
          <w:rFonts w:cs="Times New Roman"/>
          <w:sz w:val="24"/>
          <w:szCs w:val="24"/>
        </w:rPr>
        <w:t>МТ564</w:t>
      </w:r>
      <w:bookmarkEnd w:id="127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C12FF9" w:rsidRPr="00296C23" w14:paraId="78031903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4DBD6ED0" w14:textId="77777777" w:rsidR="00C12FF9" w:rsidRPr="00296C23" w:rsidRDefault="00C12FF9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7750F63A" w14:textId="77777777" w:rsidR="00C12FF9" w:rsidRPr="00296C23" w:rsidRDefault="00C12FF9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Комментарии</w:t>
            </w:r>
          </w:p>
        </w:tc>
      </w:tr>
      <w:tr w:rsidR="00C12FF9" w:rsidRPr="00296C23" w14:paraId="0BE73C18" w14:textId="77777777" w:rsidTr="00871E2F">
        <w:tc>
          <w:tcPr>
            <w:tcW w:w="5488" w:type="dxa"/>
          </w:tcPr>
          <w:p w14:paraId="29E3715E" w14:textId="04CAA52A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:16R:GENL</w:t>
            </w:r>
          </w:p>
        </w:tc>
        <w:tc>
          <w:tcPr>
            <w:tcW w:w="4762" w:type="dxa"/>
          </w:tcPr>
          <w:p w14:paraId="1580DE92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6777146F" w14:textId="77777777" w:rsidTr="00871E2F">
        <w:tc>
          <w:tcPr>
            <w:tcW w:w="5488" w:type="dxa"/>
          </w:tcPr>
          <w:p w14:paraId="40F908E9" w14:textId="6D2EDD60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:28E:1/ONLY</w:t>
            </w:r>
          </w:p>
        </w:tc>
        <w:tc>
          <w:tcPr>
            <w:tcW w:w="4762" w:type="dxa"/>
          </w:tcPr>
          <w:p w14:paraId="2CD7A238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643AC261" w14:textId="77777777" w:rsidTr="00871E2F">
        <w:tc>
          <w:tcPr>
            <w:tcW w:w="5488" w:type="dxa"/>
          </w:tcPr>
          <w:p w14:paraId="5E57DB36" w14:textId="21C61873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:20C::CORP//</w:t>
            </w:r>
            <w:r w:rsidRPr="00296C23">
              <w:rPr>
                <w:iCs w:val="0"/>
                <w:snapToGrid/>
                <w:highlight w:val="white"/>
              </w:rPr>
              <w:t>000001</w:t>
            </w:r>
            <w:r w:rsidRPr="00296C23">
              <w:t>X1</w:t>
            </w:r>
          </w:p>
        </w:tc>
        <w:tc>
          <w:tcPr>
            <w:tcW w:w="4762" w:type="dxa"/>
          </w:tcPr>
          <w:p w14:paraId="6B818E3E" w14:textId="7A18C46C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29" w:author="Pervova 21.1" w:date="2020-03-10T15:15:00Z">
              <w:r w:rsidRPr="00393CC1">
                <w:t xml:space="preserve">Референс КД </w:t>
              </w:r>
            </w:ins>
          </w:p>
        </w:tc>
      </w:tr>
      <w:tr w:rsidR="002C3526" w:rsidRPr="00296C23" w14:paraId="6104E0E4" w14:textId="77777777" w:rsidTr="00871E2F">
        <w:tc>
          <w:tcPr>
            <w:tcW w:w="5488" w:type="dxa"/>
          </w:tcPr>
          <w:p w14:paraId="3D3FE5C5" w14:textId="5808BA04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:20C::SEME//</w:t>
            </w:r>
            <w:r w:rsidRPr="00296C23">
              <w:rPr>
                <w:iCs w:val="0"/>
                <w:snapToGrid/>
                <w:highlight w:val="white"/>
              </w:rPr>
              <w:t>000150</w:t>
            </w:r>
          </w:p>
        </w:tc>
        <w:tc>
          <w:tcPr>
            <w:tcW w:w="4762" w:type="dxa"/>
          </w:tcPr>
          <w:p w14:paraId="575E8AEF" w14:textId="233463E3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30" w:author="Pervova 21.1" w:date="2020-03-10T15:15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C12FF9" w:rsidRPr="00296C23" w14:paraId="1DC4A1AB" w14:textId="77777777" w:rsidTr="00871E2F">
        <w:tc>
          <w:tcPr>
            <w:tcW w:w="5488" w:type="dxa"/>
          </w:tcPr>
          <w:p w14:paraId="13348484" w14:textId="6350E8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:23G:REPL</w:t>
            </w:r>
          </w:p>
        </w:tc>
        <w:tc>
          <w:tcPr>
            <w:tcW w:w="4762" w:type="dxa"/>
          </w:tcPr>
          <w:p w14:paraId="60CC6ED4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27C9CE8D" w14:textId="77777777" w:rsidTr="00871E2F">
        <w:tc>
          <w:tcPr>
            <w:tcW w:w="5488" w:type="dxa"/>
          </w:tcPr>
          <w:p w14:paraId="1B7AF11E" w14:textId="2D578EDA" w:rsidR="002C3526" w:rsidRPr="00296C23" w:rsidRDefault="002C3526" w:rsidP="0070653A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:22F::CAEV//</w:t>
            </w:r>
            <w:r w:rsidRPr="00296C23">
              <w:rPr>
                <w:lang w:val="en-US"/>
              </w:rPr>
              <w:t>OM</w:t>
            </w:r>
            <w:r w:rsidRPr="00296C23">
              <w:t>ET</w:t>
            </w:r>
          </w:p>
        </w:tc>
        <w:tc>
          <w:tcPr>
            <w:tcW w:w="4762" w:type="dxa"/>
          </w:tcPr>
          <w:p w14:paraId="5680D720" w14:textId="311EC5FA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31" w:author="Pervova 21.1" w:date="2020-03-10T17:00:00Z">
              <w:r w:rsidRPr="007F11DB">
                <w:t>Код типа КД</w:t>
              </w:r>
            </w:ins>
          </w:p>
        </w:tc>
      </w:tr>
      <w:tr w:rsidR="002C3526" w:rsidRPr="00296C23" w14:paraId="5D9ADC0B" w14:textId="77777777" w:rsidTr="00871E2F">
        <w:tc>
          <w:tcPr>
            <w:tcW w:w="5488" w:type="dxa"/>
          </w:tcPr>
          <w:p w14:paraId="0405CE98" w14:textId="51143E2D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:22F::CAMV//VOLU</w:t>
            </w:r>
          </w:p>
        </w:tc>
        <w:tc>
          <w:tcPr>
            <w:tcW w:w="4762" w:type="dxa"/>
          </w:tcPr>
          <w:p w14:paraId="6DD348C0" w14:textId="0B132FDA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2FF7A0E8" w14:textId="77777777" w:rsidTr="00871E2F">
        <w:tc>
          <w:tcPr>
            <w:tcW w:w="5488" w:type="dxa"/>
          </w:tcPr>
          <w:p w14:paraId="18F87A39" w14:textId="49BB5C17" w:rsidR="002C3526" w:rsidRPr="00296C23" w:rsidRDefault="002C3526" w:rsidP="00DA579E">
            <w:pPr>
              <w:numPr>
                <w:ilvl w:val="0"/>
                <w:numId w:val="1"/>
              </w:numPr>
              <w:ind w:left="0" w:firstLine="0"/>
            </w:pPr>
            <w:r w:rsidRPr="00296C23">
              <w:t>:98C::PREP//20170401150000</w:t>
            </w:r>
          </w:p>
        </w:tc>
        <w:tc>
          <w:tcPr>
            <w:tcW w:w="4762" w:type="dxa"/>
          </w:tcPr>
          <w:p w14:paraId="0F75A996" w14:textId="0B5681CA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32" w:author="Pervova 21.1" w:date="2020-03-10T17:00:00Z">
              <w:r w:rsidRPr="007F11DB">
                <w:t>Время формирования сообщения</w:t>
              </w:r>
            </w:ins>
          </w:p>
        </w:tc>
      </w:tr>
      <w:tr w:rsidR="002C3526" w:rsidRPr="00296C23" w14:paraId="58AF2028" w14:textId="77777777" w:rsidTr="00871E2F">
        <w:tc>
          <w:tcPr>
            <w:tcW w:w="5488" w:type="dxa"/>
          </w:tcPr>
          <w:p w14:paraId="49E4ADB6" w14:textId="372AA093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:25D::PROC//COMP</w:t>
            </w:r>
          </w:p>
        </w:tc>
        <w:tc>
          <w:tcPr>
            <w:tcW w:w="4762" w:type="dxa"/>
          </w:tcPr>
          <w:p w14:paraId="64E8F941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6A557F31" w14:textId="77777777" w:rsidTr="00871E2F">
        <w:tc>
          <w:tcPr>
            <w:tcW w:w="5488" w:type="dxa"/>
          </w:tcPr>
          <w:p w14:paraId="51718DCD" w14:textId="795EFD58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:16R:LINK</w:t>
            </w:r>
          </w:p>
        </w:tc>
        <w:tc>
          <w:tcPr>
            <w:tcW w:w="4762" w:type="dxa"/>
          </w:tcPr>
          <w:p w14:paraId="0C59C133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699EE845" w14:textId="77777777" w:rsidTr="00871E2F">
        <w:tc>
          <w:tcPr>
            <w:tcW w:w="5488" w:type="dxa"/>
          </w:tcPr>
          <w:p w14:paraId="6CFD6772" w14:textId="4D7DEBE5" w:rsidR="002C3526" w:rsidRPr="00296C23" w:rsidRDefault="002C3526" w:rsidP="00DA579E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:20C::CORP//000001</w:t>
            </w:r>
          </w:p>
        </w:tc>
        <w:tc>
          <w:tcPr>
            <w:tcW w:w="4762" w:type="dxa"/>
          </w:tcPr>
          <w:p w14:paraId="507668CA" w14:textId="20E2B8CC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33" w:author="Pervova 21.1" w:date="2020-03-10T15:24:00Z">
              <w:r>
                <w:t>Связанный референс КД</w:t>
              </w:r>
            </w:ins>
          </w:p>
        </w:tc>
      </w:tr>
      <w:tr w:rsidR="002C3526" w:rsidRPr="00296C23" w14:paraId="7913AA8D" w14:textId="77777777" w:rsidTr="00871E2F">
        <w:tc>
          <w:tcPr>
            <w:tcW w:w="5488" w:type="dxa"/>
          </w:tcPr>
          <w:p w14:paraId="10418592" w14:textId="024BCA65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:16S:LINK</w:t>
            </w:r>
          </w:p>
        </w:tc>
        <w:tc>
          <w:tcPr>
            <w:tcW w:w="4762" w:type="dxa"/>
          </w:tcPr>
          <w:p w14:paraId="3CADF819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5FF84ED9" w14:textId="77777777" w:rsidTr="00871E2F">
        <w:tc>
          <w:tcPr>
            <w:tcW w:w="5488" w:type="dxa"/>
          </w:tcPr>
          <w:p w14:paraId="0282CA67" w14:textId="30A02703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:16R:LINK</w:t>
            </w:r>
          </w:p>
        </w:tc>
        <w:tc>
          <w:tcPr>
            <w:tcW w:w="4762" w:type="dxa"/>
          </w:tcPr>
          <w:p w14:paraId="6E9B8989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4E8F7FDB" w14:textId="77777777" w:rsidTr="00871E2F">
        <w:tc>
          <w:tcPr>
            <w:tcW w:w="5488" w:type="dxa"/>
          </w:tcPr>
          <w:p w14:paraId="53F5B1F9" w14:textId="0B0558EA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:22F::LINK//WITH</w:t>
            </w:r>
          </w:p>
        </w:tc>
        <w:tc>
          <w:tcPr>
            <w:tcW w:w="4762" w:type="dxa"/>
          </w:tcPr>
          <w:p w14:paraId="13B980D1" w14:textId="34D8205C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34" w:author="Pervova 21.1" w:date="2020-03-10T15:24:00Z">
              <w:r>
                <w:t>Тип связки – обрабатывать одновременно</w:t>
              </w:r>
            </w:ins>
          </w:p>
        </w:tc>
      </w:tr>
      <w:tr w:rsidR="002C3526" w:rsidRPr="00296C23" w14:paraId="53091FAE" w14:textId="77777777" w:rsidTr="00871E2F">
        <w:tc>
          <w:tcPr>
            <w:tcW w:w="5488" w:type="dxa"/>
          </w:tcPr>
          <w:p w14:paraId="7228DBA8" w14:textId="6730C3AD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:13A::LINK//568</w:t>
            </w:r>
          </w:p>
        </w:tc>
        <w:tc>
          <w:tcPr>
            <w:tcW w:w="4762" w:type="dxa"/>
          </w:tcPr>
          <w:p w14:paraId="247FB9D6" w14:textId="625E3061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35" w:author="Pervova 21.1" w:date="2020-03-10T15:24:00Z">
              <w:r>
                <w:t>Тип связанного сообщения</w:t>
              </w:r>
            </w:ins>
          </w:p>
        </w:tc>
      </w:tr>
      <w:tr w:rsidR="002C3526" w:rsidRPr="00296C23" w14:paraId="460A8414" w14:textId="77777777" w:rsidTr="00871E2F">
        <w:tc>
          <w:tcPr>
            <w:tcW w:w="5488" w:type="dxa"/>
          </w:tcPr>
          <w:p w14:paraId="2011475B" w14:textId="5D4C4589" w:rsidR="002C3526" w:rsidRPr="00296C23" w:rsidRDefault="002C3526" w:rsidP="00DA579E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:20C::CORP//000001X1</w:t>
            </w:r>
          </w:p>
        </w:tc>
        <w:tc>
          <w:tcPr>
            <w:tcW w:w="4762" w:type="dxa"/>
          </w:tcPr>
          <w:p w14:paraId="51EB2C2C" w14:textId="5272D39A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36" w:author="Pervova 21.1" w:date="2020-03-10T15:24:00Z">
              <w:r w:rsidRPr="00EF7E68">
                <w:t>Связанный референс КД</w:t>
              </w:r>
            </w:ins>
          </w:p>
        </w:tc>
      </w:tr>
      <w:tr w:rsidR="002C3526" w:rsidRPr="00296C23" w14:paraId="16A044F2" w14:textId="77777777" w:rsidTr="00871E2F">
        <w:tc>
          <w:tcPr>
            <w:tcW w:w="5488" w:type="dxa"/>
          </w:tcPr>
          <w:p w14:paraId="1C79C2EB" w14:textId="3D2BCBBD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:16S:LINK</w:t>
            </w:r>
          </w:p>
        </w:tc>
        <w:tc>
          <w:tcPr>
            <w:tcW w:w="4762" w:type="dxa"/>
          </w:tcPr>
          <w:p w14:paraId="06376813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79C51FB9" w14:textId="77777777" w:rsidTr="00871E2F">
        <w:tc>
          <w:tcPr>
            <w:tcW w:w="5488" w:type="dxa"/>
          </w:tcPr>
          <w:p w14:paraId="1D81B98E" w14:textId="5433DD7D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:16R:LINK</w:t>
            </w:r>
          </w:p>
        </w:tc>
        <w:tc>
          <w:tcPr>
            <w:tcW w:w="4762" w:type="dxa"/>
          </w:tcPr>
          <w:p w14:paraId="14B8348F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3DBF55C5" w14:textId="77777777" w:rsidTr="00871E2F">
        <w:tc>
          <w:tcPr>
            <w:tcW w:w="5488" w:type="dxa"/>
          </w:tcPr>
          <w:p w14:paraId="1A5EEAE1" w14:textId="64C4D75B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:20C::PREV//1</w:t>
            </w:r>
          </w:p>
        </w:tc>
        <w:tc>
          <w:tcPr>
            <w:tcW w:w="4762" w:type="dxa"/>
          </w:tcPr>
          <w:p w14:paraId="46657827" w14:textId="2B29A655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37" w:author="Pervova 21.1" w:date="2020-03-10T17:35:00Z">
              <w:r>
                <w:t>Р</w:t>
              </w:r>
              <w:r w:rsidRPr="00BE3C71">
                <w:t xml:space="preserve">еференс </w:t>
              </w:r>
              <w:r>
                <w:t>связанного сообщения</w:t>
              </w:r>
            </w:ins>
          </w:p>
        </w:tc>
      </w:tr>
      <w:tr w:rsidR="002C3526" w:rsidRPr="00296C23" w14:paraId="1A2E6DA0" w14:textId="77777777" w:rsidTr="00871E2F">
        <w:tc>
          <w:tcPr>
            <w:tcW w:w="5488" w:type="dxa"/>
          </w:tcPr>
          <w:p w14:paraId="704A4C17" w14:textId="6E869AD1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:16S:LINK</w:t>
            </w:r>
          </w:p>
        </w:tc>
        <w:tc>
          <w:tcPr>
            <w:tcW w:w="4762" w:type="dxa"/>
          </w:tcPr>
          <w:p w14:paraId="6D561347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1B45C4FE" w14:textId="77777777" w:rsidTr="00871E2F">
        <w:tc>
          <w:tcPr>
            <w:tcW w:w="5488" w:type="dxa"/>
          </w:tcPr>
          <w:p w14:paraId="02305D15" w14:textId="3CEE3F2F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:16S:GENL</w:t>
            </w:r>
          </w:p>
        </w:tc>
        <w:tc>
          <w:tcPr>
            <w:tcW w:w="4762" w:type="dxa"/>
          </w:tcPr>
          <w:p w14:paraId="146FACD3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2C3526" w:rsidRPr="00296C23" w14:paraId="04D9CDF2" w14:textId="77777777" w:rsidTr="00871E2F">
        <w:tc>
          <w:tcPr>
            <w:tcW w:w="5488" w:type="dxa"/>
          </w:tcPr>
          <w:p w14:paraId="5EA30070" w14:textId="1AFAC046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:16R:USECU</w:t>
            </w:r>
          </w:p>
        </w:tc>
        <w:tc>
          <w:tcPr>
            <w:tcW w:w="4762" w:type="dxa"/>
          </w:tcPr>
          <w:p w14:paraId="2E54C36C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1B02A2E8" w14:textId="77777777" w:rsidTr="00871E2F">
        <w:tc>
          <w:tcPr>
            <w:tcW w:w="5488" w:type="dxa"/>
          </w:tcPr>
          <w:p w14:paraId="32BE69DF" w14:textId="219DA109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 xml:space="preserve">:35B:ISIN 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4762" w:type="dxa"/>
          </w:tcPr>
          <w:p w14:paraId="4DF06940" w14:textId="76A5F30E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138" w:author="Pervova 21.1" w:date="2020-03-10T16:21:00Z">
              <w:r>
                <w:t>ISIN</w:t>
              </w:r>
            </w:ins>
          </w:p>
        </w:tc>
      </w:tr>
      <w:tr w:rsidR="002C3526" w:rsidRPr="00296C23" w14:paraId="5F6AB4B9" w14:textId="77777777" w:rsidTr="00871E2F">
        <w:tc>
          <w:tcPr>
            <w:tcW w:w="5488" w:type="dxa"/>
          </w:tcPr>
          <w:p w14:paraId="4F304BE9" w14:textId="6A4A236F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/XX/CORP/NADC/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4762" w:type="dxa"/>
          </w:tcPr>
          <w:p w14:paraId="0ADD1B3D" w14:textId="576A6588" w:rsidR="002C3526" w:rsidRPr="002C3526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39" w:author="Pervova 21.1" w:date="2020-03-10T16:21:00Z">
              <w:r>
                <w:t>Д</w:t>
              </w:r>
              <w:r w:rsidRPr="00FC6B27">
                <w:t xml:space="preserve">епозитарный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2C3526" w:rsidRPr="00296C23" w14:paraId="6DD5BAE7" w14:textId="77777777" w:rsidTr="00871E2F">
        <w:tc>
          <w:tcPr>
            <w:tcW w:w="5488" w:type="dxa"/>
          </w:tcPr>
          <w:p w14:paraId="1BA3F493" w14:textId="253A4188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/RU/</w:t>
            </w:r>
            <w:r w:rsidRPr="00296C23">
              <w:rPr>
                <w:iCs w:val="0"/>
                <w:snapToGrid/>
                <w:highlight w:val="white"/>
              </w:rPr>
              <w:t>0363-75409054</w:t>
            </w:r>
          </w:p>
        </w:tc>
        <w:tc>
          <w:tcPr>
            <w:tcW w:w="4762" w:type="dxa"/>
          </w:tcPr>
          <w:p w14:paraId="7BEA7D4C" w14:textId="27C5FF94" w:rsidR="002C3526" w:rsidRPr="002C3526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40" w:author="Pervova 21.1" w:date="2020-03-10T16:21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2C3526" w:rsidRPr="00296C23" w14:paraId="7E90BB12" w14:textId="77777777" w:rsidTr="00871E2F">
        <w:tc>
          <w:tcPr>
            <w:tcW w:w="5488" w:type="dxa"/>
          </w:tcPr>
          <w:p w14:paraId="3B701825" w14:textId="591DF29E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'</w:t>
            </w:r>
            <w:r w:rsidRPr="00296C23">
              <w:rPr>
                <w:lang w:val="en-US"/>
              </w:rPr>
              <w:t>PAI</w:t>
            </w:r>
            <w:r w:rsidRPr="00296C23">
              <w:t xml:space="preserve"> </w:t>
            </w:r>
            <w:r w:rsidRPr="00296C23">
              <w:rPr>
                <w:lang w:val="en-US"/>
              </w:rPr>
              <w:t>OPIF AK MONOLIT</w:t>
            </w:r>
          </w:p>
        </w:tc>
        <w:tc>
          <w:tcPr>
            <w:tcW w:w="4762" w:type="dxa"/>
          </w:tcPr>
          <w:p w14:paraId="565B1064" w14:textId="71EA9D31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41" w:author="Pervova 21.1" w:date="2020-03-10T16:21:00Z">
              <w:r>
                <w:t>К</w:t>
              </w:r>
              <w:r w:rsidRPr="00A20E85">
                <w:t>раткое наименование</w:t>
              </w:r>
              <w:r>
                <w:t xml:space="preserve"> ценной бумаги</w:t>
              </w:r>
            </w:ins>
          </w:p>
        </w:tc>
      </w:tr>
      <w:tr w:rsidR="002C3526" w:rsidRPr="00296C23" w14:paraId="62715AE1" w14:textId="77777777" w:rsidTr="00871E2F">
        <w:tc>
          <w:tcPr>
            <w:tcW w:w="5488" w:type="dxa"/>
          </w:tcPr>
          <w:p w14:paraId="11658D37" w14:textId="74A9F7EB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:16R:ACCTINFO</w:t>
            </w:r>
          </w:p>
        </w:tc>
        <w:tc>
          <w:tcPr>
            <w:tcW w:w="4762" w:type="dxa"/>
          </w:tcPr>
          <w:p w14:paraId="7FE72B34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2C3526" w:rsidRPr="00296C23" w14:paraId="518B74E8" w14:textId="77777777" w:rsidTr="00871E2F">
        <w:tc>
          <w:tcPr>
            <w:tcW w:w="5488" w:type="dxa"/>
          </w:tcPr>
          <w:p w14:paraId="31B866A5" w14:textId="3798F220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:97A::SAFE//ML1111111111</w:t>
            </w:r>
          </w:p>
        </w:tc>
        <w:tc>
          <w:tcPr>
            <w:tcW w:w="4762" w:type="dxa"/>
          </w:tcPr>
          <w:p w14:paraId="0A4699EB" w14:textId="52C6BF0B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42" w:author="Pervova 21.1" w:date="2020-03-10T16:24:00Z">
              <w:r>
                <w:t>Номер счета депонента в НРД</w:t>
              </w:r>
            </w:ins>
          </w:p>
        </w:tc>
      </w:tr>
      <w:tr w:rsidR="002C3526" w:rsidRPr="00296C23" w14:paraId="141D8550" w14:textId="77777777" w:rsidTr="00871E2F">
        <w:tc>
          <w:tcPr>
            <w:tcW w:w="5488" w:type="dxa"/>
          </w:tcPr>
          <w:p w14:paraId="6E10CC62" w14:textId="5F30206B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:93B::ELIG//UNIT/</w:t>
            </w:r>
            <w:r w:rsidRPr="00296C23">
              <w:rPr>
                <w:iCs w:val="0"/>
                <w:snapToGrid/>
                <w:highlight w:val="white"/>
              </w:rPr>
              <w:t>10000000</w:t>
            </w:r>
            <w:r w:rsidRPr="00296C23">
              <w:t>,</w:t>
            </w:r>
          </w:p>
        </w:tc>
        <w:tc>
          <w:tcPr>
            <w:tcW w:w="4762" w:type="dxa"/>
          </w:tcPr>
          <w:p w14:paraId="157DBF38" w14:textId="576C83E0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143" w:author="Pervova 21.1" w:date="2020-03-10T16:26:00Z">
              <w:r>
                <w:t>Остаток</w:t>
              </w:r>
              <w:r w:rsidRPr="0010040E">
                <w:t xml:space="preserve"> на дату фиксации</w:t>
              </w:r>
            </w:ins>
          </w:p>
        </w:tc>
      </w:tr>
      <w:tr w:rsidR="002C3526" w:rsidRPr="00296C23" w14:paraId="23868E17" w14:textId="77777777" w:rsidTr="00871E2F">
        <w:tc>
          <w:tcPr>
            <w:tcW w:w="5488" w:type="dxa"/>
          </w:tcPr>
          <w:p w14:paraId="4B9009DB" w14:textId="2D0AEDD2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:16S:ACCTINFO</w:t>
            </w:r>
          </w:p>
        </w:tc>
        <w:tc>
          <w:tcPr>
            <w:tcW w:w="4762" w:type="dxa"/>
          </w:tcPr>
          <w:p w14:paraId="6FD6EE72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2C3526" w:rsidRPr="00296C23" w14:paraId="0CF1BC88" w14:textId="77777777" w:rsidTr="00871E2F">
        <w:tc>
          <w:tcPr>
            <w:tcW w:w="5488" w:type="dxa"/>
          </w:tcPr>
          <w:p w14:paraId="7C05D9CD" w14:textId="17525926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:16S:USECU</w:t>
            </w:r>
          </w:p>
        </w:tc>
        <w:tc>
          <w:tcPr>
            <w:tcW w:w="4762" w:type="dxa"/>
          </w:tcPr>
          <w:p w14:paraId="07817853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4AC2702D" w14:textId="77777777" w:rsidTr="00871E2F">
        <w:tc>
          <w:tcPr>
            <w:tcW w:w="5488" w:type="dxa"/>
          </w:tcPr>
          <w:p w14:paraId="30DA5F9C" w14:textId="4D32CD33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:16R:CADETL</w:t>
            </w:r>
          </w:p>
        </w:tc>
        <w:tc>
          <w:tcPr>
            <w:tcW w:w="4762" w:type="dxa"/>
          </w:tcPr>
          <w:p w14:paraId="4492B1F9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2C3526" w:rsidRPr="00296C23" w14:paraId="637F2CD2" w14:textId="77777777" w:rsidTr="00871E2F">
        <w:tc>
          <w:tcPr>
            <w:tcW w:w="5488" w:type="dxa"/>
          </w:tcPr>
          <w:p w14:paraId="20565C92" w14:textId="67A7DEC9" w:rsidR="002C3526" w:rsidRPr="00296C23" w:rsidRDefault="002C3526" w:rsidP="00DA579E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:98C::MEET//20170330150000</w:t>
            </w:r>
          </w:p>
        </w:tc>
        <w:tc>
          <w:tcPr>
            <w:tcW w:w="4762" w:type="dxa"/>
          </w:tcPr>
          <w:p w14:paraId="2C2A07EF" w14:textId="62D30FB2" w:rsidR="002C3526" w:rsidRPr="002C3526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44" w:author="Pervova 21.1" w:date="2020-03-10T16:27:00Z">
              <w:r w:rsidRPr="0010040E">
                <w:t>Дата</w:t>
              </w:r>
              <w:r>
                <w:t xml:space="preserve"> и </w:t>
              </w:r>
              <w:r w:rsidRPr="0010040E">
                <w:t>время проведения собрания</w:t>
              </w:r>
            </w:ins>
          </w:p>
        </w:tc>
      </w:tr>
      <w:tr w:rsidR="002C3526" w:rsidRPr="00586D4B" w14:paraId="5C9AD39F" w14:textId="77777777" w:rsidTr="00871E2F">
        <w:tc>
          <w:tcPr>
            <w:tcW w:w="5488" w:type="dxa"/>
          </w:tcPr>
          <w:p w14:paraId="75E33EF1" w14:textId="6C4D1BAA" w:rsidR="002C3526" w:rsidRPr="00660F92" w:rsidRDefault="002C3526" w:rsidP="00660F92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rPr>
                <w:lang w:val="en-US"/>
              </w:rPr>
              <w:t xml:space="preserve">:94E::MEET//'MOSKVA, </w:t>
            </w:r>
            <w:r>
              <w:rPr>
                <w:lang w:val="en-US"/>
              </w:rPr>
              <w:t>U</w:t>
            </w:r>
            <w:r w:rsidRPr="00296C23">
              <w:rPr>
                <w:lang w:val="en-US"/>
              </w:rPr>
              <w:t>L BAL</w:t>
            </w:r>
            <w:r>
              <w:rPr>
                <w:lang w:val="en-US"/>
              </w:rPr>
              <w:t>c</w:t>
            </w:r>
            <w:r w:rsidRPr="00660F92">
              <w:rPr>
                <w:lang w:val="en-US"/>
              </w:rPr>
              <w:t>UG, D.1</w:t>
            </w:r>
          </w:p>
        </w:tc>
        <w:tc>
          <w:tcPr>
            <w:tcW w:w="4762" w:type="dxa"/>
          </w:tcPr>
          <w:p w14:paraId="29F2A46E" w14:textId="668CFAD4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145" w:author="Pervova 21.1" w:date="2020-03-10T16:29:00Z">
              <w:r>
                <w:t>Место проведения собрания</w:t>
              </w:r>
            </w:ins>
          </w:p>
        </w:tc>
      </w:tr>
      <w:tr w:rsidR="002C3526" w:rsidRPr="002C3526" w14:paraId="2B963896" w14:textId="77777777" w:rsidTr="00871E2F">
        <w:tc>
          <w:tcPr>
            <w:tcW w:w="5488" w:type="dxa"/>
          </w:tcPr>
          <w:p w14:paraId="3AB5556D" w14:textId="18E6FA72" w:rsidR="002C3526" w:rsidRPr="00296C23" w:rsidRDefault="002C3526" w:rsidP="002C3526">
            <w:pPr>
              <w:ind w:left="-6" w:firstLine="6"/>
              <w:rPr>
                <w:lang w:val="en-US"/>
              </w:rPr>
            </w:pPr>
            <w:r w:rsidRPr="00296C23">
              <w:rPr>
                <w:lang w:val="en-US"/>
              </w:rPr>
              <w:lastRenderedPageBreak/>
              <w:t>:70G::WEBB//http://cadocs-test.nsd.ru/cd7ec523d</w:t>
            </w:r>
            <w:ins w:id="146" w:author="Pervova 21.1" w:date="2020-03-10T16:30:00Z">
              <w:r w:rsidRPr="002C3526">
                <w:rPr>
                  <w:lang w:val="en-US"/>
                </w:rPr>
                <w:t xml:space="preserve"> </w:t>
              </w:r>
            </w:ins>
            <w:ins w:id="147" w:author="Pervova 21.1" w:date="2020-03-10T16:29:00Z">
              <w:r w:rsidRPr="002C3526">
                <w:rPr>
                  <w:lang w:val="en-US"/>
                </w:rPr>
                <w:t>2674881868a0d6818624649</w:t>
              </w:r>
            </w:ins>
          </w:p>
        </w:tc>
        <w:tc>
          <w:tcPr>
            <w:tcW w:w="4762" w:type="dxa"/>
          </w:tcPr>
          <w:p w14:paraId="599B0831" w14:textId="3D8A0E87" w:rsidR="002C3526" w:rsidRPr="002C3526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48" w:author="Pervova 21.1" w:date="2020-03-10T16:29:00Z">
              <w:r w:rsidRPr="0093284B">
                <w:t>Адрес в сети Интернет, по которому можно ознакомиться с дополнительной документацией</w:t>
              </w:r>
            </w:ins>
          </w:p>
        </w:tc>
      </w:tr>
      <w:tr w:rsidR="002C3526" w:rsidRPr="00296C23" w:rsidDel="002C3526" w14:paraId="186D3F8C" w14:textId="78D3D3EE" w:rsidTr="00871E2F">
        <w:trPr>
          <w:del w:id="149" w:author="Pervova 21.1" w:date="2020-03-10T16:30:00Z"/>
        </w:trPr>
        <w:tc>
          <w:tcPr>
            <w:tcW w:w="5488" w:type="dxa"/>
          </w:tcPr>
          <w:p w14:paraId="3D05A4D7" w14:textId="7022AF6B" w:rsidR="002C3526" w:rsidRPr="002C3526" w:rsidDel="002C3526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del w:id="150" w:author="Pervova 21.1" w:date="2020-03-10T16:30:00Z"/>
              </w:rPr>
            </w:pPr>
            <w:del w:id="151" w:author="Pervova 21.1" w:date="2020-03-10T16:29:00Z">
              <w:r w:rsidRPr="00296C23" w:rsidDel="002C3526">
                <w:delText>2674881868a0d6818624649</w:delText>
              </w:r>
            </w:del>
          </w:p>
        </w:tc>
        <w:tc>
          <w:tcPr>
            <w:tcW w:w="4762" w:type="dxa"/>
          </w:tcPr>
          <w:p w14:paraId="1C91977C" w14:textId="7DB08B10" w:rsidR="002C3526" w:rsidRPr="002C3526" w:rsidDel="002C3526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del w:id="152" w:author="Pervova 21.1" w:date="2020-03-10T16:30:00Z"/>
              </w:rPr>
            </w:pPr>
          </w:p>
        </w:tc>
      </w:tr>
      <w:tr w:rsidR="002C3526" w:rsidRPr="00296C23" w14:paraId="74FEC90D" w14:textId="77777777" w:rsidTr="00871E2F">
        <w:tc>
          <w:tcPr>
            <w:tcW w:w="5488" w:type="dxa"/>
          </w:tcPr>
          <w:p w14:paraId="322BACFC" w14:textId="7DD1AC09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:16S:CADETL</w:t>
            </w:r>
          </w:p>
        </w:tc>
        <w:tc>
          <w:tcPr>
            <w:tcW w:w="4762" w:type="dxa"/>
          </w:tcPr>
          <w:p w14:paraId="50981231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7FE17BC1" w14:textId="4FE799BC" w:rsidR="00C12FF9" w:rsidRPr="00296C23" w:rsidRDefault="00C12FF9" w:rsidP="000866A5">
      <w:pPr>
        <w:numPr>
          <w:ilvl w:val="0"/>
          <w:numId w:val="0"/>
        </w:numPr>
      </w:pPr>
    </w:p>
    <w:p w14:paraId="66D1C14F" w14:textId="249AE379" w:rsidR="00C12FF9" w:rsidRPr="00296C23" w:rsidRDefault="009D5F8B" w:rsidP="000866A5">
      <w:pPr>
        <w:pStyle w:val="20"/>
        <w:numPr>
          <w:ilvl w:val="1"/>
          <w:numId w:val="38"/>
        </w:numPr>
        <w:ind w:left="0" w:firstLine="0"/>
        <w:rPr>
          <w:rFonts w:cs="Times New Roman"/>
          <w:sz w:val="24"/>
          <w:szCs w:val="24"/>
          <w:lang w:val="ru-RU"/>
        </w:rPr>
      </w:pPr>
      <w:bookmarkStart w:id="153" w:name="_Toc470689859"/>
      <w:ins w:id="154" w:author="Pervova 21.1" w:date="2020-03-06T20:29:00Z">
        <w:r>
          <w:rPr>
            <w:rFonts w:cs="Times New Roman"/>
            <w:sz w:val="24"/>
            <w:szCs w:val="24"/>
            <w:lang w:val="ru-RU"/>
          </w:rPr>
          <w:t xml:space="preserve">Сообщение </w:t>
        </w:r>
      </w:ins>
      <w:r w:rsidR="00C12FF9" w:rsidRPr="00296C23">
        <w:rPr>
          <w:rFonts w:cs="Times New Roman"/>
          <w:sz w:val="24"/>
          <w:szCs w:val="24"/>
        </w:rPr>
        <w:t>МТ568</w:t>
      </w:r>
      <w:bookmarkEnd w:id="153"/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C12FF9" w:rsidRPr="00296C23" w14:paraId="1157CAA5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22EE87C8" w14:textId="77777777" w:rsidR="00C12FF9" w:rsidRPr="00296C23" w:rsidRDefault="00C12FF9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3DBC66B" w14:textId="77777777" w:rsidR="00C12FF9" w:rsidRPr="00296C23" w:rsidRDefault="00C12FF9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Комментарии</w:t>
            </w:r>
          </w:p>
        </w:tc>
      </w:tr>
      <w:tr w:rsidR="00C12FF9" w:rsidRPr="00296C23" w14:paraId="4ACF1EBB" w14:textId="77777777" w:rsidTr="00871E2F">
        <w:tc>
          <w:tcPr>
            <w:tcW w:w="5488" w:type="dxa"/>
          </w:tcPr>
          <w:p w14:paraId="7005D243" w14:textId="1C68B285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:16R:GENL</w:t>
            </w:r>
          </w:p>
        </w:tc>
        <w:tc>
          <w:tcPr>
            <w:tcW w:w="4762" w:type="dxa"/>
          </w:tcPr>
          <w:p w14:paraId="2A6048A1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3BF77D82" w14:textId="77777777" w:rsidTr="00871E2F">
        <w:tc>
          <w:tcPr>
            <w:tcW w:w="5488" w:type="dxa"/>
          </w:tcPr>
          <w:p w14:paraId="06DAC866" w14:textId="77956171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:28E:1/ONLY</w:t>
            </w:r>
          </w:p>
        </w:tc>
        <w:tc>
          <w:tcPr>
            <w:tcW w:w="4762" w:type="dxa"/>
          </w:tcPr>
          <w:p w14:paraId="1246AA14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77B19B08" w14:textId="77777777" w:rsidTr="00871E2F">
        <w:tc>
          <w:tcPr>
            <w:tcW w:w="5488" w:type="dxa"/>
          </w:tcPr>
          <w:p w14:paraId="2096BF91" w14:textId="03ECBDF3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:20C::CORP//</w:t>
            </w:r>
            <w:r w:rsidRPr="00296C23">
              <w:rPr>
                <w:iCs w:val="0"/>
                <w:snapToGrid/>
                <w:highlight w:val="white"/>
              </w:rPr>
              <w:t>000001</w:t>
            </w:r>
            <w:r w:rsidRPr="00296C23">
              <w:t>X1</w:t>
            </w:r>
          </w:p>
        </w:tc>
        <w:tc>
          <w:tcPr>
            <w:tcW w:w="4762" w:type="dxa"/>
          </w:tcPr>
          <w:p w14:paraId="523FE143" w14:textId="2D08AC80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55" w:author="Pervova 21.1" w:date="2020-03-10T15:15:00Z">
              <w:r w:rsidRPr="00393CC1">
                <w:t xml:space="preserve">Референс КД </w:t>
              </w:r>
            </w:ins>
          </w:p>
        </w:tc>
      </w:tr>
      <w:tr w:rsidR="002C3526" w:rsidRPr="00296C23" w14:paraId="6509A0F2" w14:textId="77777777" w:rsidTr="00871E2F">
        <w:tc>
          <w:tcPr>
            <w:tcW w:w="5488" w:type="dxa"/>
          </w:tcPr>
          <w:p w14:paraId="73957DFC" w14:textId="6F9BB4C5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:20C::SEME//</w:t>
            </w:r>
            <w:r w:rsidRPr="00296C23">
              <w:rPr>
                <w:lang w:val="en-US"/>
              </w:rPr>
              <w:t>N</w:t>
            </w:r>
            <w:r w:rsidRPr="00296C23">
              <w:rPr>
                <w:iCs w:val="0"/>
                <w:snapToGrid/>
                <w:highlight w:val="white"/>
              </w:rPr>
              <w:t>000150</w:t>
            </w:r>
          </w:p>
        </w:tc>
        <w:tc>
          <w:tcPr>
            <w:tcW w:w="4762" w:type="dxa"/>
          </w:tcPr>
          <w:p w14:paraId="490F24F5" w14:textId="40CE8204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56" w:author="Pervova 21.1" w:date="2020-03-10T15:15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C12FF9" w:rsidRPr="00296C23" w14:paraId="2AADE947" w14:textId="77777777" w:rsidTr="00871E2F">
        <w:tc>
          <w:tcPr>
            <w:tcW w:w="5488" w:type="dxa"/>
          </w:tcPr>
          <w:p w14:paraId="3D704ADE" w14:textId="04C8B90A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:23G:NEWM</w:t>
            </w:r>
          </w:p>
        </w:tc>
        <w:tc>
          <w:tcPr>
            <w:tcW w:w="4762" w:type="dxa"/>
          </w:tcPr>
          <w:p w14:paraId="17F4F028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23B49976" w14:textId="77777777" w:rsidTr="00871E2F">
        <w:tc>
          <w:tcPr>
            <w:tcW w:w="5488" w:type="dxa"/>
          </w:tcPr>
          <w:p w14:paraId="6CDB0BDA" w14:textId="0CA129C3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:22F::CAEV//</w:t>
            </w:r>
            <w:r w:rsidRPr="00296C23">
              <w:rPr>
                <w:lang w:val="en-US"/>
              </w:rPr>
              <w:t>OM</w:t>
            </w:r>
            <w:r w:rsidRPr="00296C23">
              <w:t>ET</w:t>
            </w:r>
          </w:p>
        </w:tc>
        <w:tc>
          <w:tcPr>
            <w:tcW w:w="4762" w:type="dxa"/>
          </w:tcPr>
          <w:p w14:paraId="2A6299D7" w14:textId="5D78719F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57" w:author="Pervova 21.1" w:date="2020-03-10T17:01:00Z">
              <w:r w:rsidRPr="007F11DB">
                <w:t>Код типа КД</w:t>
              </w:r>
            </w:ins>
          </w:p>
        </w:tc>
      </w:tr>
      <w:tr w:rsidR="002C3526" w:rsidRPr="00296C23" w14:paraId="4AEF29D4" w14:textId="77777777" w:rsidTr="00871E2F">
        <w:tc>
          <w:tcPr>
            <w:tcW w:w="5488" w:type="dxa"/>
          </w:tcPr>
          <w:p w14:paraId="626FFADD" w14:textId="5713F2C2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:98C::PREP//20170401150000</w:t>
            </w:r>
          </w:p>
        </w:tc>
        <w:tc>
          <w:tcPr>
            <w:tcW w:w="4762" w:type="dxa"/>
          </w:tcPr>
          <w:p w14:paraId="7CF7D68F" w14:textId="70ABDBCB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58" w:author="Pervova 21.1" w:date="2020-03-10T17:01:00Z">
              <w:r w:rsidRPr="007F11DB">
                <w:t>Время формирования сообщения</w:t>
              </w:r>
            </w:ins>
          </w:p>
        </w:tc>
      </w:tr>
      <w:tr w:rsidR="00C12FF9" w:rsidRPr="00296C23" w14:paraId="793EDA13" w14:textId="77777777" w:rsidTr="00871E2F">
        <w:tc>
          <w:tcPr>
            <w:tcW w:w="5488" w:type="dxa"/>
          </w:tcPr>
          <w:p w14:paraId="542489D9" w14:textId="210DF6DC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:16R:LINK</w:t>
            </w:r>
          </w:p>
        </w:tc>
        <w:tc>
          <w:tcPr>
            <w:tcW w:w="4762" w:type="dxa"/>
          </w:tcPr>
          <w:p w14:paraId="18C92FE3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6DCDC357" w14:textId="77777777" w:rsidTr="00871E2F">
        <w:tc>
          <w:tcPr>
            <w:tcW w:w="5488" w:type="dxa"/>
          </w:tcPr>
          <w:p w14:paraId="7B40F718" w14:textId="2FC42426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:22F::LINK//WITH</w:t>
            </w:r>
          </w:p>
        </w:tc>
        <w:tc>
          <w:tcPr>
            <w:tcW w:w="4762" w:type="dxa"/>
          </w:tcPr>
          <w:p w14:paraId="06545F04" w14:textId="4B5AFAF5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59" w:author="Pervova 21.1" w:date="2020-03-10T17:35:00Z">
              <w:r>
                <w:t>Тип связки – обрабатывать одновременно</w:t>
              </w:r>
            </w:ins>
          </w:p>
        </w:tc>
      </w:tr>
      <w:tr w:rsidR="002C3526" w:rsidRPr="00296C23" w14:paraId="24BF58ED" w14:textId="77777777" w:rsidTr="00871E2F">
        <w:tc>
          <w:tcPr>
            <w:tcW w:w="5488" w:type="dxa"/>
          </w:tcPr>
          <w:p w14:paraId="09CBC4DD" w14:textId="12AB918F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:13A::LINK//564</w:t>
            </w:r>
          </w:p>
        </w:tc>
        <w:tc>
          <w:tcPr>
            <w:tcW w:w="4762" w:type="dxa"/>
          </w:tcPr>
          <w:p w14:paraId="694C0742" w14:textId="7C5A72CD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60" w:author="Pervova 21.1" w:date="2020-03-10T17:35:00Z">
              <w:r>
                <w:t>Тип связанного сообщения</w:t>
              </w:r>
            </w:ins>
          </w:p>
        </w:tc>
      </w:tr>
      <w:tr w:rsidR="002C3526" w:rsidRPr="00296C23" w14:paraId="14274B48" w14:textId="77777777" w:rsidTr="00871E2F">
        <w:tc>
          <w:tcPr>
            <w:tcW w:w="5488" w:type="dxa"/>
          </w:tcPr>
          <w:p w14:paraId="5BC34FCB" w14:textId="30068D5D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:20C::PREV//</w:t>
            </w:r>
            <w:r w:rsidRPr="00296C23">
              <w:rPr>
                <w:iCs w:val="0"/>
                <w:snapToGrid/>
                <w:highlight w:val="white"/>
              </w:rPr>
              <w:t>000150</w:t>
            </w:r>
          </w:p>
        </w:tc>
        <w:tc>
          <w:tcPr>
            <w:tcW w:w="4762" w:type="dxa"/>
          </w:tcPr>
          <w:p w14:paraId="6ED8F476" w14:textId="34F30E98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61" w:author="Pervova 21.1" w:date="2020-03-10T17:35:00Z">
              <w:r>
                <w:t>Р</w:t>
              </w:r>
              <w:r w:rsidRPr="00BE3C71">
                <w:t xml:space="preserve">еференс </w:t>
              </w:r>
              <w:r>
                <w:t>связанного сообщения</w:t>
              </w:r>
            </w:ins>
          </w:p>
        </w:tc>
      </w:tr>
      <w:tr w:rsidR="00C12FF9" w:rsidRPr="00296C23" w14:paraId="5AF3BFC1" w14:textId="77777777" w:rsidTr="00871E2F">
        <w:tc>
          <w:tcPr>
            <w:tcW w:w="5488" w:type="dxa"/>
          </w:tcPr>
          <w:p w14:paraId="427FB8BC" w14:textId="0CD6F2FC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:16S:LINK</w:t>
            </w:r>
          </w:p>
        </w:tc>
        <w:tc>
          <w:tcPr>
            <w:tcW w:w="4762" w:type="dxa"/>
          </w:tcPr>
          <w:p w14:paraId="38DEEB40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5F7AF7D8" w14:textId="77777777" w:rsidTr="00871E2F">
        <w:tc>
          <w:tcPr>
            <w:tcW w:w="5488" w:type="dxa"/>
          </w:tcPr>
          <w:p w14:paraId="54103038" w14:textId="2D345BB4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:16S:GENL</w:t>
            </w:r>
          </w:p>
        </w:tc>
        <w:tc>
          <w:tcPr>
            <w:tcW w:w="4762" w:type="dxa"/>
          </w:tcPr>
          <w:p w14:paraId="0C16BDC5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C12FF9" w:rsidRPr="00296C23" w14:paraId="46FC68D2" w14:textId="77777777" w:rsidTr="00871E2F">
        <w:tc>
          <w:tcPr>
            <w:tcW w:w="5488" w:type="dxa"/>
          </w:tcPr>
          <w:p w14:paraId="0B830C0A" w14:textId="4CAEDE09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:16R:USECU</w:t>
            </w:r>
          </w:p>
        </w:tc>
        <w:tc>
          <w:tcPr>
            <w:tcW w:w="4762" w:type="dxa"/>
          </w:tcPr>
          <w:p w14:paraId="3D7184B2" w14:textId="77777777" w:rsidR="00C12FF9" w:rsidRPr="00296C23" w:rsidRDefault="00C12FF9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72C97844" w14:textId="77777777" w:rsidTr="00871E2F">
        <w:tc>
          <w:tcPr>
            <w:tcW w:w="5488" w:type="dxa"/>
          </w:tcPr>
          <w:p w14:paraId="5C4E170E" w14:textId="6B88CA58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:97A::SAFE//ML1111111111</w:t>
            </w:r>
          </w:p>
        </w:tc>
        <w:tc>
          <w:tcPr>
            <w:tcW w:w="4762" w:type="dxa"/>
          </w:tcPr>
          <w:p w14:paraId="3AD75AF7" w14:textId="2D55CE80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62" w:author="Pervova 21.1" w:date="2020-03-10T16:24:00Z">
              <w:r>
                <w:t>Номер счета депонента в НРД</w:t>
              </w:r>
            </w:ins>
          </w:p>
        </w:tc>
      </w:tr>
      <w:tr w:rsidR="002C3526" w:rsidRPr="00296C23" w14:paraId="37EA8A43" w14:textId="77777777" w:rsidTr="00871E2F">
        <w:tc>
          <w:tcPr>
            <w:tcW w:w="5488" w:type="dxa"/>
          </w:tcPr>
          <w:p w14:paraId="3617ADEF" w14:textId="6A7DFC3F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 xml:space="preserve">:35B:ISIN 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4762" w:type="dxa"/>
          </w:tcPr>
          <w:p w14:paraId="45786C96" w14:textId="5D0B4286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63" w:author="Pervova 21.1" w:date="2020-03-10T16:21:00Z">
              <w:r>
                <w:t>ISIN</w:t>
              </w:r>
            </w:ins>
          </w:p>
        </w:tc>
      </w:tr>
      <w:tr w:rsidR="002C3526" w:rsidRPr="00296C23" w14:paraId="156E14D7" w14:textId="77777777" w:rsidTr="00871E2F">
        <w:tc>
          <w:tcPr>
            <w:tcW w:w="5488" w:type="dxa"/>
          </w:tcPr>
          <w:p w14:paraId="3BC70907" w14:textId="69BDBAFE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/XX/CORP/NADC/</w:t>
            </w:r>
            <w:r w:rsidRPr="00296C23">
              <w:rPr>
                <w:iCs w:val="0"/>
                <w:snapToGrid/>
                <w:highlight w:val="white"/>
              </w:rPr>
              <w:t>RU000A0NNNNN</w:t>
            </w:r>
          </w:p>
        </w:tc>
        <w:tc>
          <w:tcPr>
            <w:tcW w:w="4762" w:type="dxa"/>
          </w:tcPr>
          <w:p w14:paraId="5DB21F78" w14:textId="1403FCFB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64" w:author="Pervova 21.1" w:date="2020-03-10T16:21:00Z">
              <w:r>
                <w:t>Д</w:t>
              </w:r>
              <w:r w:rsidRPr="00FC6B27">
                <w:t xml:space="preserve">епозитарный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2C3526" w:rsidRPr="00296C23" w14:paraId="7D986408" w14:textId="77777777" w:rsidTr="00871E2F">
        <w:tc>
          <w:tcPr>
            <w:tcW w:w="5488" w:type="dxa"/>
          </w:tcPr>
          <w:p w14:paraId="3B223234" w14:textId="6CF94F26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/RU/</w:t>
            </w:r>
            <w:r w:rsidRPr="00296C23">
              <w:rPr>
                <w:iCs w:val="0"/>
                <w:snapToGrid/>
                <w:highlight w:val="white"/>
              </w:rPr>
              <w:t>0363-75409054</w:t>
            </w:r>
          </w:p>
        </w:tc>
        <w:tc>
          <w:tcPr>
            <w:tcW w:w="4762" w:type="dxa"/>
          </w:tcPr>
          <w:p w14:paraId="29ECD447" w14:textId="780CD311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65" w:author="Pervova 21.1" w:date="2020-03-10T16:21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2C3526" w:rsidRPr="00296C23" w14:paraId="4937738B" w14:textId="77777777" w:rsidTr="00871E2F">
        <w:tc>
          <w:tcPr>
            <w:tcW w:w="5488" w:type="dxa"/>
          </w:tcPr>
          <w:p w14:paraId="5A42889B" w14:textId="6A21825C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'</w:t>
            </w:r>
            <w:r w:rsidRPr="00296C23">
              <w:rPr>
                <w:lang w:val="en-US"/>
              </w:rPr>
              <w:t>PAI</w:t>
            </w:r>
            <w:r w:rsidRPr="00296C23">
              <w:t xml:space="preserve"> </w:t>
            </w:r>
            <w:r w:rsidRPr="00296C23">
              <w:rPr>
                <w:lang w:val="en-US"/>
              </w:rPr>
              <w:t>OPIF AK MONOLIT</w:t>
            </w:r>
          </w:p>
        </w:tc>
        <w:tc>
          <w:tcPr>
            <w:tcW w:w="4762" w:type="dxa"/>
          </w:tcPr>
          <w:p w14:paraId="457F8C55" w14:textId="1F0A219F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66" w:author="Pervova 21.1" w:date="2020-03-10T16:21:00Z">
              <w:r>
                <w:t>К</w:t>
              </w:r>
              <w:r w:rsidRPr="00A20E85">
                <w:t>раткое наименование</w:t>
              </w:r>
              <w:r>
                <w:t xml:space="preserve"> ценной бумаги</w:t>
              </w:r>
            </w:ins>
          </w:p>
        </w:tc>
      </w:tr>
      <w:tr w:rsidR="002C3526" w:rsidRPr="00296C23" w14:paraId="67D1AB6C" w14:textId="77777777" w:rsidTr="00871E2F">
        <w:tc>
          <w:tcPr>
            <w:tcW w:w="5488" w:type="dxa"/>
          </w:tcPr>
          <w:p w14:paraId="6F586D17" w14:textId="382B1D42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:93B::ELIG//UNIT/</w:t>
            </w:r>
            <w:r w:rsidRPr="00296C23">
              <w:rPr>
                <w:iCs w:val="0"/>
                <w:snapToGrid/>
                <w:highlight w:val="white"/>
              </w:rPr>
              <w:t>10000000</w:t>
            </w:r>
            <w:r w:rsidRPr="00296C23">
              <w:t>,</w:t>
            </w:r>
          </w:p>
        </w:tc>
        <w:tc>
          <w:tcPr>
            <w:tcW w:w="4762" w:type="dxa"/>
          </w:tcPr>
          <w:p w14:paraId="2E5E0424" w14:textId="599BD664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167" w:author="Pervova 21.1" w:date="2020-03-10T16:26:00Z">
              <w:r>
                <w:t>Остаток</w:t>
              </w:r>
              <w:r w:rsidRPr="0010040E">
                <w:t xml:space="preserve"> на дату фиксации</w:t>
              </w:r>
            </w:ins>
          </w:p>
        </w:tc>
      </w:tr>
      <w:tr w:rsidR="002C3526" w:rsidRPr="00296C23" w14:paraId="62EEFDFD" w14:textId="77777777" w:rsidTr="00871E2F">
        <w:tc>
          <w:tcPr>
            <w:tcW w:w="5488" w:type="dxa"/>
          </w:tcPr>
          <w:p w14:paraId="71AA3FF9" w14:textId="395EAF04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:16S:USECU</w:t>
            </w:r>
          </w:p>
        </w:tc>
        <w:tc>
          <w:tcPr>
            <w:tcW w:w="4762" w:type="dxa"/>
          </w:tcPr>
          <w:p w14:paraId="2B652952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2C3526" w:rsidRPr="00296C23" w14:paraId="57F4B1F3" w14:textId="77777777" w:rsidTr="00871E2F">
        <w:tc>
          <w:tcPr>
            <w:tcW w:w="5488" w:type="dxa"/>
          </w:tcPr>
          <w:p w14:paraId="0592AC87" w14:textId="006CF955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:16R:ADDINFO</w:t>
            </w:r>
          </w:p>
        </w:tc>
        <w:tc>
          <w:tcPr>
            <w:tcW w:w="4762" w:type="dxa"/>
          </w:tcPr>
          <w:p w14:paraId="66F173CF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586D4B" w14:paraId="0E501A0A" w14:textId="77777777" w:rsidTr="009B63A2">
        <w:tc>
          <w:tcPr>
            <w:tcW w:w="5488" w:type="dxa"/>
          </w:tcPr>
          <w:p w14:paraId="615BAABD" w14:textId="253D40F1" w:rsidR="002C3526" w:rsidRPr="009B63A2" w:rsidRDefault="002C3526" w:rsidP="009B63A2">
            <w:pPr>
              <w:numPr>
                <w:ilvl w:val="0"/>
                <w:numId w:val="0"/>
              </w:numPr>
              <w:jc w:val="left"/>
              <w:rPr>
                <w:lang w:val="en-US"/>
              </w:rPr>
            </w:pPr>
            <w:r w:rsidRPr="009B63A2">
              <w:rPr>
                <w:lang w:val="en-US"/>
              </w:rPr>
              <w:t>:70F::ADTX//'LuBAa INFORNACia IZ OTcETA O GOLOSOVANII, PEREDAETCa NESTRUKTURIROVANNYM TEKSTOM</w:t>
            </w:r>
            <w:r>
              <w:rPr>
                <w:lang w:val="en-US"/>
              </w:rPr>
              <w:t>.</w:t>
            </w:r>
          </w:p>
        </w:tc>
        <w:tc>
          <w:tcPr>
            <w:tcW w:w="4762" w:type="dxa"/>
          </w:tcPr>
          <w:p w14:paraId="14B21158" w14:textId="07DCC8D1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168" w:author="Pervova 21.1" w:date="2020-03-10T17:39:00Z">
              <w:r>
                <w:t xml:space="preserve">Дополнительная информация </w:t>
              </w:r>
            </w:ins>
          </w:p>
        </w:tc>
      </w:tr>
      <w:tr w:rsidR="004C2BB3" w:rsidRPr="00586D4B" w14:paraId="2F3E65BF" w14:textId="77777777" w:rsidTr="009B63A2">
        <w:trPr>
          <w:ins w:id="169" w:author="Pervova 21.1" w:date="2020-03-25T01:40:00Z"/>
        </w:trPr>
        <w:tc>
          <w:tcPr>
            <w:tcW w:w="5488" w:type="dxa"/>
          </w:tcPr>
          <w:p w14:paraId="48F7B2C9" w14:textId="1E6AEF3A" w:rsidR="004C2BB3" w:rsidRPr="009C6A99" w:rsidRDefault="004C2BB3" w:rsidP="00753079">
            <w:pPr>
              <w:numPr>
                <w:ilvl w:val="0"/>
                <w:numId w:val="1"/>
              </w:numPr>
              <w:rPr>
                <w:ins w:id="170" w:author="Pervova 21.1" w:date="2020-03-25T01:42:00Z"/>
              </w:rPr>
            </w:pPr>
            <w:ins w:id="171" w:author="Pervova 21.1" w:date="2020-03-25T01:42:00Z">
              <w:r w:rsidRPr="009C6A99">
                <w:t>:70</w:t>
              </w:r>
              <w:r w:rsidRPr="00802C07">
                <w:rPr>
                  <w:lang w:val="en-US"/>
                </w:rPr>
                <w:t>F</w:t>
              </w:r>
              <w:r w:rsidRPr="009C6A99">
                <w:t>::</w:t>
              </w:r>
              <w:r w:rsidRPr="00802C07">
                <w:rPr>
                  <w:lang w:val="en-US"/>
                </w:rPr>
                <w:t>ADTX</w:t>
              </w:r>
              <w:r w:rsidRPr="009C6A99">
                <w:t>/</w:t>
              </w:r>
              <w:r>
                <w:t>/</w:t>
              </w:r>
            </w:ins>
          </w:p>
          <w:p w14:paraId="6192AE05" w14:textId="77777777" w:rsidR="004C2BB3" w:rsidRDefault="004C2BB3" w:rsidP="00753079">
            <w:pPr>
              <w:numPr>
                <w:ilvl w:val="0"/>
                <w:numId w:val="1"/>
              </w:numPr>
              <w:ind w:left="0" w:firstLine="0"/>
              <w:rPr>
                <w:ins w:id="172" w:author="Pervova 21.1" w:date="2020-03-25T01:42:00Z"/>
              </w:rPr>
            </w:pPr>
            <w:ins w:id="173" w:author="Pervova 21.1" w:date="2020-03-25T01:42:00Z">
              <w:r>
                <w:t>.</w:t>
              </w:r>
            </w:ins>
          </w:p>
          <w:p w14:paraId="532AF053" w14:textId="12A3642C" w:rsidR="004C2BB3" w:rsidRPr="009C6A99" w:rsidRDefault="004C2BB3" w:rsidP="00753079">
            <w:pPr>
              <w:numPr>
                <w:ilvl w:val="0"/>
                <w:numId w:val="1"/>
              </w:numPr>
              <w:ind w:left="0" w:firstLine="0"/>
              <w:rPr>
                <w:ins w:id="174" w:author="Pervova 21.1" w:date="2020-03-25T01:42:00Z"/>
                <w:lang w:val="en-US"/>
              </w:rPr>
            </w:pPr>
            <w:ins w:id="175" w:author="Pervova 21.1" w:date="2020-03-25T01:42:00Z">
              <w:r w:rsidRPr="009C6A99">
                <w:rPr>
                  <w:lang w:val="en-US"/>
                </w:rPr>
                <w:t xml:space="preserve">/ISLB/1.1/ACPT/Y/CONY/8000/CONN/5000/NOAC/150 </w:t>
              </w:r>
            </w:ins>
          </w:p>
          <w:p w14:paraId="1C38478E" w14:textId="5C0C234A" w:rsidR="004C2BB3" w:rsidRPr="009B63A2" w:rsidRDefault="004C2BB3" w:rsidP="009B63A2">
            <w:pPr>
              <w:numPr>
                <w:ilvl w:val="0"/>
                <w:numId w:val="0"/>
              </w:numPr>
              <w:jc w:val="left"/>
              <w:rPr>
                <w:ins w:id="176" w:author="Pervova 21.1" w:date="2020-03-25T01:40:00Z"/>
                <w:lang w:val="en-US"/>
              </w:rPr>
            </w:pPr>
            <w:ins w:id="177" w:author="Pervova 21.1" w:date="2020-03-25T01:42:00Z">
              <w:r>
                <w:t>.</w:t>
              </w:r>
            </w:ins>
          </w:p>
        </w:tc>
        <w:tc>
          <w:tcPr>
            <w:tcW w:w="4762" w:type="dxa"/>
          </w:tcPr>
          <w:p w14:paraId="0DAF224A" w14:textId="497A078B" w:rsidR="004C2BB3" w:rsidRPr="00D17DDA" w:rsidRDefault="004C2BB3" w:rsidP="00753079">
            <w:pPr>
              <w:numPr>
                <w:ilvl w:val="0"/>
                <w:numId w:val="1"/>
              </w:numPr>
              <w:ind w:left="0" w:firstLine="0"/>
              <w:rPr>
                <w:ins w:id="178" w:author="Pervova 21.1" w:date="2020-03-25T01:42:00Z"/>
              </w:rPr>
            </w:pPr>
            <w:ins w:id="179" w:author="Pervova 21.1" w:date="2020-03-25T01:42:00Z">
              <w:r w:rsidRPr="00D17DDA">
                <w:t>Результаты голосования</w:t>
              </w:r>
              <w:r>
                <w:t xml:space="preserve"> по п.п. 1.1. - </w:t>
              </w:r>
              <w:r w:rsidRPr="009C6A99">
                <w:t xml:space="preserve"> принято, «За» - </w:t>
              </w:r>
              <w:r>
                <w:t>8000</w:t>
              </w:r>
              <w:r w:rsidRPr="009C6A99">
                <w:t xml:space="preserve">,  «Против» - </w:t>
              </w:r>
              <w:r>
                <w:t>5000</w:t>
              </w:r>
              <w:r w:rsidRPr="009C6A99">
                <w:t xml:space="preserve">,    «Не участвовало/не голосовало» - </w:t>
              </w:r>
              <w:r>
                <w:t>15</w:t>
              </w:r>
              <w:r w:rsidRPr="009C6A99">
                <w:t>0</w:t>
              </w:r>
              <w:r w:rsidRPr="00D17DDA">
                <w:t xml:space="preserve">. </w:t>
              </w:r>
            </w:ins>
          </w:p>
          <w:p w14:paraId="361DC5EA" w14:textId="7DED949B" w:rsidR="004C2BB3" w:rsidRDefault="004C2BB3" w:rsidP="000866A5">
            <w:pPr>
              <w:numPr>
                <w:ilvl w:val="0"/>
                <w:numId w:val="1"/>
              </w:numPr>
              <w:ind w:left="0" w:firstLine="0"/>
              <w:rPr>
                <w:ins w:id="180" w:author="Pervova 21.1" w:date="2020-03-25T01:40:00Z"/>
              </w:rPr>
            </w:pPr>
          </w:p>
        </w:tc>
      </w:tr>
      <w:tr w:rsidR="004C2BB3" w:rsidRPr="00586D4B" w14:paraId="2F8E8C5C" w14:textId="77777777" w:rsidTr="009B63A2">
        <w:trPr>
          <w:ins w:id="181" w:author="Pervova 21.1" w:date="2020-03-25T01:40:00Z"/>
        </w:trPr>
        <w:tc>
          <w:tcPr>
            <w:tcW w:w="5488" w:type="dxa"/>
          </w:tcPr>
          <w:p w14:paraId="39C36B50" w14:textId="77777777" w:rsidR="004C2BB3" w:rsidRPr="009C6A99" w:rsidRDefault="004C2BB3" w:rsidP="00753079">
            <w:pPr>
              <w:numPr>
                <w:ilvl w:val="0"/>
                <w:numId w:val="1"/>
              </w:numPr>
              <w:rPr>
                <w:ins w:id="182" w:author="Pervova 21.1" w:date="2020-03-25T01:42:00Z"/>
              </w:rPr>
            </w:pPr>
            <w:ins w:id="183" w:author="Pervova 21.1" w:date="2020-03-25T01:42:00Z">
              <w:r w:rsidRPr="009C6A99">
                <w:t>:70</w:t>
              </w:r>
              <w:r w:rsidRPr="00802C07">
                <w:rPr>
                  <w:lang w:val="en-US"/>
                </w:rPr>
                <w:t>F</w:t>
              </w:r>
              <w:r w:rsidRPr="009C6A99">
                <w:t>::</w:t>
              </w:r>
              <w:r w:rsidRPr="00802C07">
                <w:rPr>
                  <w:lang w:val="en-US"/>
                </w:rPr>
                <w:t>ADTX</w:t>
              </w:r>
              <w:r w:rsidRPr="009C6A99">
                <w:t>/</w:t>
              </w:r>
              <w:r>
                <w:t>/</w:t>
              </w:r>
            </w:ins>
          </w:p>
          <w:p w14:paraId="18F8B6BA" w14:textId="77777777" w:rsidR="004C2BB3" w:rsidRDefault="004C2BB3" w:rsidP="00753079">
            <w:pPr>
              <w:numPr>
                <w:ilvl w:val="0"/>
                <w:numId w:val="1"/>
              </w:numPr>
              <w:ind w:left="0" w:firstLine="0"/>
              <w:rPr>
                <w:ins w:id="184" w:author="Pervova 21.1" w:date="2020-03-25T01:42:00Z"/>
              </w:rPr>
            </w:pPr>
            <w:ins w:id="185" w:author="Pervova 21.1" w:date="2020-03-25T01:42:00Z">
              <w:r>
                <w:t>.</w:t>
              </w:r>
            </w:ins>
          </w:p>
          <w:p w14:paraId="4DEC2EC7" w14:textId="1AAF5A61" w:rsidR="004C2BB3" w:rsidRDefault="004C2BB3" w:rsidP="004C2BB3">
            <w:pPr>
              <w:numPr>
                <w:ilvl w:val="0"/>
                <w:numId w:val="0"/>
              </w:numPr>
              <w:jc w:val="left"/>
              <w:rPr>
                <w:ins w:id="186" w:author="Pervova 21.1" w:date="2020-03-25T01:40:00Z"/>
                <w:lang w:val="en-US"/>
              </w:rPr>
            </w:pPr>
            <w:ins w:id="187" w:author="Pervova 21.1" w:date="2020-03-25T01:42:00Z">
              <w:r w:rsidRPr="009C6A99">
                <w:rPr>
                  <w:lang w:val="en-US"/>
                </w:rPr>
                <w:t>/</w:t>
              </w:r>
              <w:r w:rsidRPr="00D17DDA">
                <w:rPr>
                  <w:lang w:val="en-US"/>
                </w:rPr>
                <w:t>ISLB</w:t>
              </w:r>
              <w:r w:rsidRPr="009C6A99">
                <w:rPr>
                  <w:lang w:val="en-US"/>
                </w:rPr>
                <w:t>/2.1/</w:t>
              </w:r>
              <w:r w:rsidRPr="00D17DDA">
                <w:rPr>
                  <w:lang w:val="en-US"/>
                </w:rPr>
                <w:t>ACPT</w:t>
              </w:r>
              <w:r w:rsidRPr="009C6A99">
                <w:rPr>
                  <w:lang w:val="en-US"/>
                </w:rPr>
                <w:t>/Y/</w:t>
              </w:r>
              <w:r w:rsidRPr="00D17DDA">
                <w:rPr>
                  <w:lang w:val="en-US"/>
                </w:rPr>
                <w:t>CONY</w:t>
              </w:r>
              <w:r w:rsidRPr="009C6A99">
                <w:rPr>
                  <w:lang w:val="en-US"/>
                </w:rPr>
                <w:t>/7895/</w:t>
              </w:r>
              <w:r w:rsidRPr="00D17DDA">
                <w:rPr>
                  <w:lang w:val="en-US"/>
                </w:rPr>
                <w:t>CONN</w:t>
              </w:r>
              <w:r w:rsidRPr="009C6A99">
                <w:rPr>
                  <w:lang w:val="en-US"/>
                </w:rPr>
                <w:t>/5687</w:t>
              </w:r>
            </w:ins>
          </w:p>
        </w:tc>
        <w:tc>
          <w:tcPr>
            <w:tcW w:w="4762" w:type="dxa"/>
          </w:tcPr>
          <w:p w14:paraId="78CB6FD7" w14:textId="15C2FF50" w:rsidR="004C2BB3" w:rsidRDefault="004C2BB3" w:rsidP="004C2BB3">
            <w:pPr>
              <w:numPr>
                <w:ilvl w:val="0"/>
                <w:numId w:val="1"/>
              </w:numPr>
              <w:ind w:left="0" w:firstLine="0"/>
              <w:rPr>
                <w:ins w:id="188" w:author="Pervova 21.1" w:date="2020-03-25T01:40:00Z"/>
              </w:rPr>
            </w:pPr>
            <w:ins w:id="189" w:author="Pervova 21.1" w:date="2020-03-25T01:42:00Z">
              <w:r w:rsidRPr="00D17DDA">
                <w:t>Результаты голосования</w:t>
              </w:r>
              <w:r>
                <w:t xml:space="preserve"> по п.п. 2.1. - </w:t>
              </w:r>
              <w:r w:rsidRPr="009C6A99">
                <w:t xml:space="preserve"> принято, «За» - </w:t>
              </w:r>
              <w:r w:rsidRPr="00DE431D">
                <w:t>7895</w:t>
              </w:r>
              <w:r w:rsidRPr="009C6A99">
                <w:t xml:space="preserve">,  «Против» - </w:t>
              </w:r>
              <w:r w:rsidRPr="00DE431D">
                <w:t>5687</w:t>
              </w:r>
            </w:ins>
          </w:p>
        </w:tc>
      </w:tr>
      <w:tr w:rsidR="004C2BB3" w:rsidRPr="00586D4B" w14:paraId="1DE2132B" w14:textId="77777777" w:rsidTr="009B63A2">
        <w:trPr>
          <w:ins w:id="190" w:author="Pervova 21.1" w:date="2020-03-25T01:40:00Z"/>
        </w:trPr>
        <w:tc>
          <w:tcPr>
            <w:tcW w:w="5488" w:type="dxa"/>
          </w:tcPr>
          <w:p w14:paraId="2DD632BB" w14:textId="77777777" w:rsidR="004C2BB3" w:rsidRPr="009C6A99" w:rsidRDefault="004C2BB3" w:rsidP="00753079">
            <w:pPr>
              <w:numPr>
                <w:ilvl w:val="0"/>
                <w:numId w:val="1"/>
              </w:numPr>
              <w:rPr>
                <w:ins w:id="191" w:author="Pervova 21.1" w:date="2020-03-25T01:42:00Z"/>
              </w:rPr>
            </w:pPr>
            <w:ins w:id="192" w:author="Pervova 21.1" w:date="2020-03-25T01:42:00Z">
              <w:r w:rsidRPr="009C6A99">
                <w:t>:70</w:t>
              </w:r>
              <w:r w:rsidRPr="00802C07">
                <w:rPr>
                  <w:lang w:val="en-US"/>
                </w:rPr>
                <w:t>F</w:t>
              </w:r>
              <w:r w:rsidRPr="009C6A99">
                <w:t>::</w:t>
              </w:r>
              <w:r w:rsidRPr="00802C07">
                <w:rPr>
                  <w:lang w:val="en-US"/>
                </w:rPr>
                <w:t>ADTX</w:t>
              </w:r>
              <w:r w:rsidRPr="009C6A99">
                <w:t>/</w:t>
              </w:r>
              <w:r>
                <w:t>/</w:t>
              </w:r>
            </w:ins>
          </w:p>
          <w:p w14:paraId="0D64F04D" w14:textId="77777777" w:rsidR="004C2BB3" w:rsidRPr="009C6A99" w:rsidRDefault="004C2BB3" w:rsidP="00753079">
            <w:pPr>
              <w:numPr>
                <w:ilvl w:val="0"/>
                <w:numId w:val="1"/>
              </w:numPr>
              <w:rPr>
                <w:ins w:id="193" w:author="Pervova 21.1" w:date="2020-03-25T01:42:00Z"/>
              </w:rPr>
            </w:pPr>
            <w:ins w:id="194" w:author="Pervova 21.1" w:date="2020-03-25T01:42:00Z">
              <w:r w:rsidRPr="009C6A99">
                <w:t>.</w:t>
              </w:r>
            </w:ins>
          </w:p>
          <w:p w14:paraId="14EC3235" w14:textId="2A3BE8A9" w:rsidR="004C2BB3" w:rsidRDefault="004C2BB3" w:rsidP="004C2BB3">
            <w:pPr>
              <w:numPr>
                <w:ilvl w:val="0"/>
                <w:numId w:val="1"/>
              </w:numPr>
              <w:ind w:left="0" w:firstLine="0"/>
              <w:rPr>
                <w:ins w:id="195" w:author="Pervova 21.1" w:date="2020-03-25T01:40:00Z"/>
                <w:lang w:val="en-US"/>
              </w:rPr>
            </w:pPr>
            <w:ins w:id="196" w:author="Pervova 21.1" w:date="2020-03-25T01:42:00Z">
              <w:r w:rsidRPr="005F20DE">
                <w:rPr>
                  <w:lang w:val="en-US"/>
                </w:rPr>
                <w:t>/</w:t>
              </w:r>
              <w:r w:rsidRPr="00802C07">
                <w:rPr>
                  <w:lang w:val="en-US"/>
                </w:rPr>
                <w:t>ISLB</w:t>
              </w:r>
              <w:r w:rsidRPr="005F20DE">
                <w:rPr>
                  <w:lang w:val="en-US"/>
                </w:rPr>
                <w:t>/3.1/</w:t>
              </w:r>
              <w:r w:rsidRPr="00802C07">
                <w:rPr>
                  <w:lang w:val="en-US"/>
                </w:rPr>
                <w:t>ACPT</w:t>
              </w:r>
              <w:r w:rsidRPr="005F20DE">
                <w:rPr>
                  <w:lang w:val="en-US"/>
                </w:rPr>
                <w:t>/</w:t>
              </w:r>
              <w:r>
                <w:rPr>
                  <w:lang w:val="en-US"/>
                </w:rPr>
                <w:t>Y</w:t>
              </w:r>
              <w:r w:rsidRPr="005F20DE">
                <w:rPr>
                  <w:lang w:val="en-US"/>
                </w:rPr>
                <w:t>/</w:t>
              </w:r>
              <w:r w:rsidRPr="00802C07">
                <w:rPr>
                  <w:lang w:val="en-US"/>
                </w:rPr>
                <w:t>CONY</w:t>
              </w:r>
              <w:r w:rsidRPr="005F20DE">
                <w:rPr>
                  <w:lang w:val="en-US"/>
                </w:rPr>
                <w:t>/</w:t>
              </w:r>
              <w:r>
                <w:rPr>
                  <w:lang w:val="en-US"/>
                </w:rPr>
                <w:t>7892</w:t>
              </w:r>
              <w:r w:rsidRPr="005F20DE">
                <w:rPr>
                  <w:lang w:val="en-US"/>
                </w:rPr>
                <w:t>/</w:t>
              </w:r>
              <w:r w:rsidRPr="00802C07">
                <w:rPr>
                  <w:lang w:val="en-US"/>
                </w:rPr>
                <w:t>CONN</w:t>
              </w:r>
              <w:r w:rsidRPr="005F20DE">
                <w:rPr>
                  <w:lang w:val="en-US"/>
                </w:rPr>
                <w:t>/</w:t>
              </w:r>
              <w:r>
                <w:rPr>
                  <w:lang w:val="en-US"/>
                </w:rPr>
                <w:t>564</w:t>
              </w:r>
            </w:ins>
          </w:p>
        </w:tc>
        <w:tc>
          <w:tcPr>
            <w:tcW w:w="4762" w:type="dxa"/>
          </w:tcPr>
          <w:p w14:paraId="444ECB82" w14:textId="1D73B0D7" w:rsidR="004C2BB3" w:rsidRDefault="004C2BB3" w:rsidP="004C2BB3">
            <w:pPr>
              <w:numPr>
                <w:ilvl w:val="0"/>
                <w:numId w:val="1"/>
              </w:numPr>
              <w:ind w:left="0" w:firstLine="0"/>
              <w:rPr>
                <w:ins w:id="197" w:author="Pervova 21.1" w:date="2020-03-25T01:40:00Z"/>
              </w:rPr>
            </w:pPr>
            <w:ins w:id="198" w:author="Pervova 21.1" w:date="2020-03-25T01:42:00Z">
              <w:r w:rsidRPr="00D10C0B">
                <w:t>Результаты голосования по п.п. 3.1. -  принято, «За» - 7892,  «Против» - 564</w:t>
              </w:r>
            </w:ins>
          </w:p>
        </w:tc>
      </w:tr>
      <w:tr w:rsidR="004C2BB3" w:rsidRPr="00586D4B" w14:paraId="37417189" w14:textId="77777777" w:rsidTr="009B63A2">
        <w:trPr>
          <w:ins w:id="199" w:author="Pervova 21.1" w:date="2020-03-25T01:44:00Z"/>
        </w:trPr>
        <w:tc>
          <w:tcPr>
            <w:tcW w:w="5488" w:type="dxa"/>
          </w:tcPr>
          <w:p w14:paraId="51F8FA54" w14:textId="6F67EC77" w:rsidR="004C2BB3" w:rsidRPr="009C6A99" w:rsidRDefault="004C2BB3" w:rsidP="00753079">
            <w:pPr>
              <w:numPr>
                <w:ilvl w:val="0"/>
                <w:numId w:val="1"/>
              </w:numPr>
              <w:rPr>
                <w:ins w:id="200" w:author="Pervova 21.1" w:date="2020-03-25T01:45:00Z"/>
              </w:rPr>
            </w:pPr>
            <w:ins w:id="201" w:author="Pervova 21.1" w:date="2020-03-25T01:45:00Z">
              <w:r w:rsidRPr="009C6A99">
                <w:t>:70</w:t>
              </w:r>
              <w:r w:rsidRPr="00802C07">
                <w:rPr>
                  <w:lang w:val="en-US"/>
                </w:rPr>
                <w:t>F</w:t>
              </w:r>
              <w:r w:rsidRPr="009C6A99">
                <w:t>::</w:t>
              </w:r>
              <w:r w:rsidRPr="00802C07">
                <w:rPr>
                  <w:lang w:val="en-US"/>
                </w:rPr>
                <w:t>ADTX</w:t>
              </w:r>
              <w:r w:rsidRPr="009C6A99">
                <w:t>/</w:t>
              </w:r>
              <w:r>
                <w:t>/</w:t>
              </w:r>
            </w:ins>
          </w:p>
          <w:p w14:paraId="57A8376A" w14:textId="77777777" w:rsidR="004C2BB3" w:rsidRPr="009C6A99" w:rsidRDefault="004C2BB3" w:rsidP="00753079">
            <w:pPr>
              <w:numPr>
                <w:ilvl w:val="0"/>
                <w:numId w:val="1"/>
              </w:numPr>
              <w:rPr>
                <w:ins w:id="202" w:author="Pervova 21.1" w:date="2020-03-25T01:45:00Z"/>
              </w:rPr>
            </w:pPr>
            <w:ins w:id="203" w:author="Pervova 21.1" w:date="2020-03-25T01:45:00Z">
              <w:r w:rsidRPr="009C6A99">
                <w:t>.</w:t>
              </w:r>
            </w:ins>
          </w:p>
          <w:p w14:paraId="7D7C81E6" w14:textId="6DAA78CC" w:rsidR="004C2BB3" w:rsidRPr="004C2BB3" w:rsidRDefault="004C2BB3" w:rsidP="00753079">
            <w:pPr>
              <w:numPr>
                <w:ilvl w:val="0"/>
                <w:numId w:val="1"/>
              </w:numPr>
              <w:rPr>
                <w:ins w:id="204" w:author="Pervova 21.1" w:date="2020-03-25T01:44:00Z"/>
                <w:lang w:val="en-US"/>
              </w:rPr>
            </w:pPr>
            <w:ins w:id="205" w:author="Pervova 21.1" w:date="2020-03-25T01:45:00Z">
              <w:r w:rsidRPr="005F20DE">
                <w:rPr>
                  <w:lang w:val="en-US"/>
                </w:rPr>
                <w:t>/</w:t>
              </w:r>
              <w:r w:rsidRPr="00802C07">
                <w:rPr>
                  <w:lang w:val="en-US"/>
                </w:rPr>
                <w:t>ISLB</w:t>
              </w:r>
              <w:r w:rsidRPr="005F20DE">
                <w:rPr>
                  <w:lang w:val="en-US"/>
                </w:rPr>
                <w:t>/3.1/</w:t>
              </w:r>
              <w:r w:rsidRPr="00802C07">
                <w:rPr>
                  <w:lang w:val="en-US"/>
                </w:rPr>
                <w:t>ACPT</w:t>
              </w:r>
              <w:r w:rsidRPr="005F20DE">
                <w:rPr>
                  <w:lang w:val="en-US"/>
                </w:rPr>
                <w:t>/</w:t>
              </w:r>
              <w:r>
                <w:rPr>
                  <w:lang w:val="en-US"/>
                </w:rPr>
                <w:t>Y</w:t>
              </w:r>
              <w:r w:rsidRPr="005F20DE">
                <w:rPr>
                  <w:lang w:val="en-US"/>
                </w:rPr>
                <w:t>/</w:t>
              </w:r>
              <w:r w:rsidRPr="00802C07">
                <w:rPr>
                  <w:lang w:val="en-US"/>
                </w:rPr>
                <w:t>CONY</w:t>
              </w:r>
              <w:r w:rsidRPr="005F20DE">
                <w:rPr>
                  <w:lang w:val="en-US"/>
                </w:rPr>
                <w:t>/</w:t>
              </w:r>
              <w:r>
                <w:rPr>
                  <w:lang w:val="en-US"/>
                </w:rPr>
                <w:t>7892</w:t>
              </w:r>
              <w:r w:rsidRPr="005F20DE">
                <w:rPr>
                  <w:lang w:val="en-US"/>
                </w:rPr>
                <w:t>/</w:t>
              </w:r>
              <w:r w:rsidRPr="00802C07">
                <w:rPr>
                  <w:lang w:val="en-US"/>
                </w:rPr>
                <w:t>CONN</w:t>
              </w:r>
              <w:r w:rsidRPr="005F20DE">
                <w:rPr>
                  <w:lang w:val="en-US"/>
                </w:rPr>
                <w:t>/</w:t>
              </w:r>
              <w:r>
                <w:rPr>
                  <w:lang w:val="en-US"/>
                </w:rPr>
                <w:t>564</w:t>
              </w:r>
            </w:ins>
          </w:p>
        </w:tc>
        <w:tc>
          <w:tcPr>
            <w:tcW w:w="4762" w:type="dxa"/>
          </w:tcPr>
          <w:p w14:paraId="2C904F5D" w14:textId="3FE92CC9" w:rsidR="004C2BB3" w:rsidRDefault="004C2BB3" w:rsidP="004C2BB3">
            <w:pPr>
              <w:numPr>
                <w:ilvl w:val="0"/>
                <w:numId w:val="1"/>
              </w:numPr>
              <w:ind w:left="0" w:firstLine="0"/>
              <w:rPr>
                <w:ins w:id="206" w:author="Pervova 21.1" w:date="2020-03-25T01:44:00Z"/>
              </w:rPr>
            </w:pPr>
            <w:ins w:id="207" w:author="Pervova 21.1" w:date="2020-03-25T01:45:00Z">
              <w:r w:rsidRPr="00D10C0B">
                <w:t>Результаты голосования по п.п. 3.1. -  принято, «За» - 7892,  «Против» - 564</w:t>
              </w:r>
            </w:ins>
          </w:p>
        </w:tc>
      </w:tr>
      <w:tr w:rsidR="002C3526" w:rsidRPr="00296C23" w14:paraId="36B4B7C8" w14:textId="77777777" w:rsidTr="00871E2F">
        <w:tc>
          <w:tcPr>
            <w:tcW w:w="5488" w:type="dxa"/>
          </w:tcPr>
          <w:p w14:paraId="3203A689" w14:textId="4C734DAD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r w:rsidRPr="00296C23">
              <w:t>:16S:ADDINFO</w:t>
            </w:r>
          </w:p>
        </w:tc>
        <w:tc>
          <w:tcPr>
            <w:tcW w:w="4762" w:type="dxa"/>
          </w:tcPr>
          <w:p w14:paraId="51189263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2C3526" w:rsidRPr="00296C23" w:rsidDel="004C2BB3" w14:paraId="2C81426F" w14:textId="4E75FA69" w:rsidTr="00871E2F">
        <w:trPr>
          <w:del w:id="208" w:author="Pervova 21.1" w:date="2020-03-25T01:40:00Z"/>
        </w:trPr>
        <w:tc>
          <w:tcPr>
            <w:tcW w:w="5488" w:type="dxa"/>
          </w:tcPr>
          <w:p w14:paraId="3607B91F" w14:textId="49CD68EB" w:rsidR="002C3526" w:rsidRPr="00296C23" w:rsidDel="004C2BB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del w:id="209" w:author="Pervova 21.1" w:date="2020-03-25T01:40:00Z"/>
                <w:lang w:val="en-US"/>
              </w:rPr>
            </w:pPr>
          </w:p>
        </w:tc>
        <w:tc>
          <w:tcPr>
            <w:tcW w:w="4762" w:type="dxa"/>
          </w:tcPr>
          <w:p w14:paraId="61559D52" w14:textId="683EDB75" w:rsidR="002C3526" w:rsidRPr="00296C23" w:rsidDel="004C2BB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del w:id="210" w:author="Pervova 21.1" w:date="2020-03-25T01:40:00Z"/>
                <w:lang w:val="en-US"/>
              </w:rPr>
            </w:pPr>
          </w:p>
        </w:tc>
      </w:tr>
    </w:tbl>
    <w:p w14:paraId="24A5EBFE" w14:textId="77777777" w:rsidR="00C12FF9" w:rsidRPr="00296C23" w:rsidRDefault="00C12FF9" w:rsidP="000866A5">
      <w:pPr>
        <w:ind w:left="0" w:firstLine="0"/>
      </w:pPr>
    </w:p>
    <w:p w14:paraId="2AC3092C" w14:textId="0B6177AD" w:rsidR="005B5010" w:rsidRDefault="005B5010" w:rsidP="00EB3BCF">
      <w:pPr>
        <w:pStyle w:val="1"/>
        <w:rPr>
          <w:ins w:id="211" w:author="Pervova 21.1" w:date="2020-03-25T01:47:00Z"/>
          <w:rFonts w:cs="Times New Roman"/>
          <w:sz w:val="24"/>
          <w:szCs w:val="24"/>
          <w:lang w:val="en-US"/>
        </w:rPr>
      </w:pPr>
      <w:bookmarkStart w:id="212" w:name="_Toc470689860"/>
      <w:r w:rsidRPr="00296C23">
        <w:rPr>
          <w:rFonts w:cs="Times New Roman"/>
          <w:sz w:val="24"/>
          <w:szCs w:val="24"/>
        </w:rPr>
        <w:lastRenderedPageBreak/>
        <w:t>Сообщение МТ564. Отмена собрания.</w:t>
      </w:r>
      <w:bookmarkEnd w:id="212"/>
    </w:p>
    <w:p w14:paraId="621FC637" w14:textId="45CA4126" w:rsidR="00325114" w:rsidRDefault="00325114" w:rsidP="00325114">
      <w:pPr>
        <w:numPr>
          <w:ilvl w:val="0"/>
          <w:numId w:val="0"/>
        </w:numPr>
        <w:ind w:left="432" w:hanging="432"/>
        <w:rPr>
          <w:ins w:id="213" w:author="Pervova 21.1" w:date="2020-03-25T01:47:00Z"/>
          <w:lang w:val="en-US"/>
        </w:rPr>
      </w:pPr>
    </w:p>
    <w:p w14:paraId="2B0E0719" w14:textId="77777777" w:rsidR="00325114" w:rsidRDefault="00325114" w:rsidP="00325114">
      <w:pPr>
        <w:numPr>
          <w:ilvl w:val="0"/>
          <w:numId w:val="0"/>
        </w:numPr>
        <w:tabs>
          <w:tab w:val="left" w:pos="0"/>
        </w:tabs>
        <w:rPr>
          <w:ins w:id="214" w:author="Pervova 21.1" w:date="2020-03-25T01:47:00Z"/>
        </w:rPr>
      </w:pPr>
      <w:ins w:id="215" w:author="Pervova 21.1" w:date="2020-03-25T01:47:00Z">
        <w:r>
          <w:t>Легенда:</w:t>
        </w:r>
      </w:ins>
    </w:p>
    <w:p w14:paraId="4D300204" w14:textId="792D43DE" w:rsidR="00325114" w:rsidRPr="00325114" w:rsidRDefault="00325114" w:rsidP="00325114">
      <w:pPr>
        <w:numPr>
          <w:ilvl w:val="0"/>
          <w:numId w:val="0"/>
        </w:numPr>
        <w:tabs>
          <w:tab w:val="left" w:pos="0"/>
        </w:tabs>
      </w:pPr>
      <w:ins w:id="216" w:author="Pervova 21.1" w:date="2020-03-25T01:47:00Z">
        <w:r w:rsidRPr="00294016">
          <w:t xml:space="preserve">НРД отправляет сообщение </w:t>
        </w:r>
        <w:r>
          <w:t xml:space="preserve">с референсом </w:t>
        </w:r>
        <w:r w:rsidRPr="00294016">
          <w:t>000000222  об отмене ранее объявленного собрания (референс КД: 000001) .</w:t>
        </w:r>
      </w:ins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5B5010" w:rsidRPr="00296C23" w14:paraId="72D92D69" w14:textId="77777777" w:rsidTr="00871E2F">
        <w:tc>
          <w:tcPr>
            <w:tcW w:w="5488" w:type="dxa"/>
            <w:shd w:val="clear" w:color="auto" w:fill="F2F2F2" w:themeFill="background1" w:themeFillShade="F2"/>
          </w:tcPr>
          <w:p w14:paraId="34085578" w14:textId="77777777" w:rsidR="005B5010" w:rsidRPr="00296C23" w:rsidRDefault="005B5010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Пример сообщения</w:t>
            </w:r>
          </w:p>
        </w:tc>
        <w:tc>
          <w:tcPr>
            <w:tcW w:w="4762" w:type="dxa"/>
            <w:shd w:val="clear" w:color="auto" w:fill="F2F2F2" w:themeFill="background1" w:themeFillShade="F2"/>
          </w:tcPr>
          <w:p w14:paraId="3EC3A68C" w14:textId="77777777" w:rsidR="005B5010" w:rsidRPr="00296C23" w:rsidRDefault="005B5010" w:rsidP="000866A5">
            <w:pPr>
              <w:pStyle w:val="a3"/>
              <w:ind w:left="0"/>
              <w:rPr>
                <w:rFonts w:cs="Times New Roman"/>
              </w:rPr>
            </w:pPr>
            <w:r w:rsidRPr="00296C23">
              <w:rPr>
                <w:rFonts w:cs="Times New Roman"/>
              </w:rPr>
              <w:t>Комментарии</w:t>
            </w:r>
          </w:p>
        </w:tc>
      </w:tr>
      <w:tr w:rsidR="007B419A" w:rsidRPr="00296C23" w14:paraId="0CB36DF7" w14:textId="77777777" w:rsidTr="00871E2F">
        <w:tc>
          <w:tcPr>
            <w:tcW w:w="5488" w:type="dxa"/>
          </w:tcPr>
          <w:p w14:paraId="10B00C35" w14:textId="049BA123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:16R:GENL</w:t>
            </w:r>
          </w:p>
        </w:tc>
        <w:tc>
          <w:tcPr>
            <w:tcW w:w="4762" w:type="dxa"/>
          </w:tcPr>
          <w:p w14:paraId="4CD118DB" w14:textId="6A1A0E18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:rsidRPr="00296C23" w14:paraId="4170092F" w14:textId="77777777" w:rsidTr="00871E2F">
        <w:tc>
          <w:tcPr>
            <w:tcW w:w="5488" w:type="dxa"/>
          </w:tcPr>
          <w:p w14:paraId="5A8E5F7E" w14:textId="14786727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:28E:1/ONLY</w:t>
            </w:r>
          </w:p>
        </w:tc>
        <w:tc>
          <w:tcPr>
            <w:tcW w:w="4762" w:type="dxa"/>
          </w:tcPr>
          <w:p w14:paraId="22F2388C" w14:textId="537D998C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608672FC" w14:textId="77777777" w:rsidTr="00871E2F">
        <w:tc>
          <w:tcPr>
            <w:tcW w:w="5488" w:type="dxa"/>
          </w:tcPr>
          <w:p w14:paraId="021D1E01" w14:textId="3798409A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:20C::CORP//00000</w:t>
            </w:r>
            <w:r w:rsidRPr="00296C23">
              <w:rPr>
                <w:lang w:val="en-US"/>
              </w:rPr>
              <w:t>1</w:t>
            </w:r>
            <w:r w:rsidRPr="00296C23">
              <w:t>X1</w:t>
            </w:r>
          </w:p>
        </w:tc>
        <w:tc>
          <w:tcPr>
            <w:tcW w:w="4762" w:type="dxa"/>
          </w:tcPr>
          <w:p w14:paraId="3214BC3E" w14:textId="4B7C4373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217" w:author="Pervova 21.1" w:date="2020-03-10T15:15:00Z">
              <w:r w:rsidRPr="00393CC1">
                <w:t xml:space="preserve">Референс КД </w:t>
              </w:r>
            </w:ins>
          </w:p>
        </w:tc>
      </w:tr>
      <w:tr w:rsidR="002C3526" w:rsidRPr="00296C23" w14:paraId="6B1D08F2" w14:textId="77777777" w:rsidTr="00871E2F">
        <w:tc>
          <w:tcPr>
            <w:tcW w:w="5488" w:type="dxa"/>
          </w:tcPr>
          <w:p w14:paraId="20F623F0" w14:textId="74FA4AFB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:20C::SEME//000000222</w:t>
            </w:r>
          </w:p>
        </w:tc>
        <w:tc>
          <w:tcPr>
            <w:tcW w:w="4762" w:type="dxa"/>
          </w:tcPr>
          <w:p w14:paraId="1DCD615E" w14:textId="79345FF3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218" w:author="Pervova 21.1" w:date="2020-03-10T15:15:00Z">
              <w:r>
                <w:t>Идентификатор</w:t>
              </w:r>
              <w:r w:rsidRPr="00A20E85">
                <w:t xml:space="preserve"> </w:t>
              </w:r>
              <w:r>
                <w:t>сообщения</w:t>
              </w:r>
            </w:ins>
          </w:p>
        </w:tc>
      </w:tr>
      <w:tr w:rsidR="007B419A" w:rsidRPr="00296C23" w14:paraId="770BF2E1" w14:textId="77777777" w:rsidTr="00871E2F">
        <w:tc>
          <w:tcPr>
            <w:tcW w:w="5488" w:type="dxa"/>
          </w:tcPr>
          <w:p w14:paraId="53ED15C9" w14:textId="6529F01D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:23G:WITH</w:t>
            </w:r>
          </w:p>
        </w:tc>
        <w:tc>
          <w:tcPr>
            <w:tcW w:w="4762" w:type="dxa"/>
          </w:tcPr>
          <w:p w14:paraId="4969B32F" w14:textId="0E802577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:rsidRPr="00296C23" w14:paraId="1651A9E7" w14:textId="77777777" w:rsidTr="00871E2F">
        <w:tc>
          <w:tcPr>
            <w:tcW w:w="5488" w:type="dxa"/>
          </w:tcPr>
          <w:p w14:paraId="207195A8" w14:textId="5DD1B5ED" w:rsidR="007B419A" w:rsidRPr="00296C23" w:rsidRDefault="007B419A" w:rsidP="00296C23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:22F::CAEV//</w:t>
            </w:r>
            <w:r w:rsidR="00296C23" w:rsidRPr="00296C23">
              <w:rPr>
                <w:lang w:val="en-US"/>
              </w:rPr>
              <w:t>OM</w:t>
            </w:r>
            <w:r w:rsidR="00871E2F" w:rsidRPr="00296C23">
              <w:t>ET</w:t>
            </w:r>
          </w:p>
        </w:tc>
        <w:tc>
          <w:tcPr>
            <w:tcW w:w="4762" w:type="dxa"/>
          </w:tcPr>
          <w:p w14:paraId="40870182" w14:textId="1A667627" w:rsidR="007B419A" w:rsidRPr="00296C23" w:rsidRDefault="002C3526" w:rsidP="002C3526">
            <w:ins w:id="219" w:author="Pervova 21.1" w:date="2020-03-10T16:34:00Z">
              <w:r w:rsidRPr="002C3526">
                <w:t>Код типа КД</w:t>
              </w:r>
            </w:ins>
          </w:p>
        </w:tc>
      </w:tr>
      <w:tr w:rsidR="002C3526" w:rsidRPr="00296C23" w14:paraId="4167D7D5" w14:textId="77777777" w:rsidTr="00871E2F">
        <w:tc>
          <w:tcPr>
            <w:tcW w:w="5488" w:type="dxa"/>
          </w:tcPr>
          <w:p w14:paraId="55EFB5F1" w14:textId="0A1D6A3D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:22F::CAMV//VOLU</w:t>
            </w:r>
          </w:p>
        </w:tc>
        <w:tc>
          <w:tcPr>
            <w:tcW w:w="4762" w:type="dxa"/>
          </w:tcPr>
          <w:p w14:paraId="6823D323" w14:textId="3986472E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617A6B11" w14:textId="77777777" w:rsidTr="00871E2F">
        <w:tc>
          <w:tcPr>
            <w:tcW w:w="5488" w:type="dxa"/>
          </w:tcPr>
          <w:p w14:paraId="47CFD25B" w14:textId="4368D9BC" w:rsidR="002C3526" w:rsidRPr="00296C23" w:rsidRDefault="002C3526" w:rsidP="00826D62">
            <w:pPr>
              <w:numPr>
                <w:ilvl w:val="0"/>
                <w:numId w:val="1"/>
              </w:numPr>
              <w:ind w:left="0" w:firstLine="0"/>
            </w:pPr>
            <w:r w:rsidRPr="00296C23">
              <w:t>:98C::PREP//201</w:t>
            </w:r>
            <w:r w:rsidRPr="00296C23">
              <w:rPr>
                <w:lang w:val="en-US"/>
              </w:rPr>
              <w:t>70320</w:t>
            </w:r>
            <w:r w:rsidRPr="00296C23">
              <w:t>120000</w:t>
            </w:r>
          </w:p>
        </w:tc>
        <w:tc>
          <w:tcPr>
            <w:tcW w:w="4762" w:type="dxa"/>
          </w:tcPr>
          <w:p w14:paraId="0AC5CDF2" w14:textId="3B0DB1C6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220" w:author="Pervova 21.1" w:date="2020-03-10T16:33:00Z">
              <w:r>
                <w:t>В</w:t>
              </w:r>
              <w:r w:rsidRPr="00FC168C">
                <w:t>ремя формирования сообщения</w:t>
              </w:r>
            </w:ins>
          </w:p>
        </w:tc>
      </w:tr>
      <w:tr w:rsidR="007B419A" w:rsidRPr="00296C23" w14:paraId="4DA14F28" w14:textId="77777777" w:rsidTr="00871E2F">
        <w:tc>
          <w:tcPr>
            <w:tcW w:w="5488" w:type="dxa"/>
          </w:tcPr>
          <w:p w14:paraId="306A672F" w14:textId="08FC302E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:25D::PROC//COMP</w:t>
            </w:r>
          </w:p>
        </w:tc>
        <w:tc>
          <w:tcPr>
            <w:tcW w:w="4762" w:type="dxa"/>
          </w:tcPr>
          <w:p w14:paraId="7D054126" w14:textId="428F27F1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7B419A" w:rsidRPr="00296C23" w14:paraId="0B9260F0" w14:textId="77777777" w:rsidTr="00871E2F">
        <w:tc>
          <w:tcPr>
            <w:tcW w:w="5488" w:type="dxa"/>
          </w:tcPr>
          <w:p w14:paraId="40669137" w14:textId="1EFBF267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:16R:LINK</w:t>
            </w:r>
          </w:p>
        </w:tc>
        <w:tc>
          <w:tcPr>
            <w:tcW w:w="4762" w:type="dxa"/>
          </w:tcPr>
          <w:p w14:paraId="39DDC319" w14:textId="2DB54A9B" w:rsidR="007B419A" w:rsidRPr="00296C23" w:rsidRDefault="007B419A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335F22A8" w14:textId="77777777" w:rsidTr="00871E2F">
        <w:tc>
          <w:tcPr>
            <w:tcW w:w="5488" w:type="dxa"/>
          </w:tcPr>
          <w:p w14:paraId="099D9C46" w14:textId="568E6894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:20C::CORP//00000</w:t>
            </w:r>
            <w:r w:rsidRPr="00296C23">
              <w:rPr>
                <w:lang w:val="en-US"/>
              </w:rPr>
              <w:t>1</w:t>
            </w:r>
          </w:p>
        </w:tc>
        <w:tc>
          <w:tcPr>
            <w:tcW w:w="4762" w:type="dxa"/>
          </w:tcPr>
          <w:p w14:paraId="7E80EF09" w14:textId="5F25CF41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221" w:author="Pervova 21.1" w:date="2020-03-10T15:27:00Z">
              <w:r>
                <w:t>Связанный референс КД</w:t>
              </w:r>
            </w:ins>
          </w:p>
        </w:tc>
      </w:tr>
      <w:tr w:rsidR="002C3526" w:rsidRPr="00296C23" w14:paraId="55759766" w14:textId="77777777" w:rsidTr="00871E2F">
        <w:tc>
          <w:tcPr>
            <w:tcW w:w="5488" w:type="dxa"/>
          </w:tcPr>
          <w:p w14:paraId="63C16092" w14:textId="510F81D8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:16S:LINK</w:t>
            </w:r>
          </w:p>
        </w:tc>
        <w:tc>
          <w:tcPr>
            <w:tcW w:w="4762" w:type="dxa"/>
          </w:tcPr>
          <w:p w14:paraId="0CA29D34" w14:textId="52C0FF50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0F7F5BD5" w14:textId="77777777" w:rsidTr="00871E2F">
        <w:tc>
          <w:tcPr>
            <w:tcW w:w="5488" w:type="dxa"/>
          </w:tcPr>
          <w:p w14:paraId="1B3E1726" w14:textId="0653AA82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:16S:GENL</w:t>
            </w:r>
          </w:p>
        </w:tc>
        <w:tc>
          <w:tcPr>
            <w:tcW w:w="4762" w:type="dxa"/>
          </w:tcPr>
          <w:p w14:paraId="380AC048" w14:textId="1220907C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2178417B" w14:textId="77777777" w:rsidTr="00871E2F">
        <w:tc>
          <w:tcPr>
            <w:tcW w:w="5488" w:type="dxa"/>
          </w:tcPr>
          <w:p w14:paraId="23F2AD68" w14:textId="1CDAD4C0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:16R:USECU</w:t>
            </w:r>
          </w:p>
        </w:tc>
        <w:tc>
          <w:tcPr>
            <w:tcW w:w="4762" w:type="dxa"/>
          </w:tcPr>
          <w:p w14:paraId="2FF33D02" w14:textId="644DEF1B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70282B4F" w14:textId="77777777" w:rsidTr="00871E2F">
        <w:tc>
          <w:tcPr>
            <w:tcW w:w="5488" w:type="dxa"/>
          </w:tcPr>
          <w:p w14:paraId="1D74D7AA" w14:textId="0CBEC1C9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 xml:space="preserve">:35B:ISIN </w:t>
            </w:r>
            <w:r w:rsidRPr="00296C23">
              <w:rPr>
                <w:iCs w:val="0"/>
                <w:snapToGrid/>
                <w:sz w:val="24"/>
                <w:szCs w:val="24"/>
                <w:highlight w:val="white"/>
              </w:rPr>
              <w:t>RU000A0NNNNN</w:t>
            </w:r>
          </w:p>
        </w:tc>
        <w:tc>
          <w:tcPr>
            <w:tcW w:w="4762" w:type="dxa"/>
          </w:tcPr>
          <w:p w14:paraId="26824F47" w14:textId="5EBD3238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222" w:author="Pervova 21.1" w:date="2020-03-10T16:21:00Z">
              <w:r>
                <w:t>ISIN</w:t>
              </w:r>
            </w:ins>
          </w:p>
        </w:tc>
      </w:tr>
      <w:tr w:rsidR="002C3526" w:rsidRPr="00296C23" w14:paraId="3053603D" w14:textId="77777777" w:rsidTr="00871E2F">
        <w:tc>
          <w:tcPr>
            <w:tcW w:w="5488" w:type="dxa"/>
          </w:tcPr>
          <w:p w14:paraId="501271B4" w14:textId="2BAF1AB4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/XX/CORP/NADC/</w:t>
            </w:r>
            <w:r w:rsidRPr="00296C23">
              <w:rPr>
                <w:iCs w:val="0"/>
                <w:snapToGrid/>
                <w:sz w:val="24"/>
                <w:szCs w:val="24"/>
                <w:highlight w:val="white"/>
              </w:rPr>
              <w:t>RU000A0NNNNN</w:t>
            </w:r>
          </w:p>
        </w:tc>
        <w:tc>
          <w:tcPr>
            <w:tcW w:w="4762" w:type="dxa"/>
          </w:tcPr>
          <w:p w14:paraId="6EA0F7E8" w14:textId="1B3C7260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223" w:author="Pervova 21.1" w:date="2020-03-10T16:21:00Z">
              <w:r>
                <w:t>Д</w:t>
              </w:r>
              <w:r w:rsidRPr="00FC6B27">
                <w:t xml:space="preserve">епозитарный код </w:t>
              </w:r>
              <w:r w:rsidRPr="00A20E85">
                <w:t>ценной бумаги</w:t>
              </w:r>
              <w:r>
                <w:t xml:space="preserve">, присвоенный </w:t>
              </w:r>
              <w:r w:rsidRPr="00FC6B27">
                <w:t>НРД</w:t>
              </w:r>
              <w:r>
                <w:t xml:space="preserve"> </w:t>
              </w:r>
            </w:ins>
          </w:p>
        </w:tc>
      </w:tr>
      <w:tr w:rsidR="002C3526" w:rsidRPr="00296C23" w14:paraId="63D9C83F" w14:textId="77777777" w:rsidTr="00871E2F">
        <w:tc>
          <w:tcPr>
            <w:tcW w:w="5488" w:type="dxa"/>
          </w:tcPr>
          <w:p w14:paraId="099FDFCD" w14:textId="5A41FD77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/RU/</w:t>
            </w:r>
            <w:r w:rsidRPr="00296C23">
              <w:rPr>
                <w:iCs w:val="0"/>
                <w:snapToGrid/>
                <w:sz w:val="24"/>
                <w:szCs w:val="24"/>
                <w:highlight w:val="white"/>
              </w:rPr>
              <w:t>0363-75409054</w:t>
            </w:r>
          </w:p>
        </w:tc>
        <w:tc>
          <w:tcPr>
            <w:tcW w:w="4762" w:type="dxa"/>
          </w:tcPr>
          <w:p w14:paraId="55597491" w14:textId="78FC9328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224" w:author="Pervova 21.1" w:date="2020-03-10T16:21:00Z">
              <w:r>
                <w:t>Код страны и р</w:t>
              </w:r>
              <w:r w:rsidRPr="00FC6B27">
                <w:t>ег. номер</w:t>
              </w:r>
              <w:r>
                <w:t xml:space="preserve"> </w:t>
              </w:r>
              <w:r w:rsidRPr="00A20E85">
                <w:t>ценной бумаги</w:t>
              </w:r>
            </w:ins>
          </w:p>
        </w:tc>
      </w:tr>
      <w:tr w:rsidR="002C3526" w:rsidRPr="00296C23" w14:paraId="5AFAC0C2" w14:textId="77777777" w:rsidTr="00871E2F">
        <w:tc>
          <w:tcPr>
            <w:tcW w:w="5488" w:type="dxa"/>
          </w:tcPr>
          <w:p w14:paraId="34E41678" w14:textId="5EB2CB37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'</w:t>
            </w:r>
            <w:r w:rsidRPr="00296C23">
              <w:rPr>
                <w:sz w:val="24"/>
                <w:szCs w:val="24"/>
                <w:lang w:val="en-US"/>
              </w:rPr>
              <w:t>PAI</w:t>
            </w:r>
            <w:r w:rsidRPr="00296C23">
              <w:rPr>
                <w:sz w:val="24"/>
                <w:szCs w:val="24"/>
              </w:rPr>
              <w:t xml:space="preserve"> </w:t>
            </w:r>
            <w:r w:rsidRPr="00296C23">
              <w:rPr>
                <w:sz w:val="24"/>
                <w:szCs w:val="24"/>
                <w:lang w:val="en-US"/>
              </w:rPr>
              <w:t>OPIF AK MONOLIT</w:t>
            </w:r>
          </w:p>
        </w:tc>
        <w:tc>
          <w:tcPr>
            <w:tcW w:w="4762" w:type="dxa"/>
          </w:tcPr>
          <w:p w14:paraId="2D3EBD8E" w14:textId="0CA64DE9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225" w:author="Pervova 21.1" w:date="2020-03-10T16:21:00Z">
              <w:r>
                <w:t>К</w:t>
              </w:r>
              <w:r w:rsidRPr="00A20E85">
                <w:t>раткое наименование</w:t>
              </w:r>
              <w:r>
                <w:t xml:space="preserve"> ценной бумаги</w:t>
              </w:r>
            </w:ins>
          </w:p>
        </w:tc>
      </w:tr>
      <w:tr w:rsidR="002C3526" w:rsidRPr="00296C23" w14:paraId="559AED92" w14:textId="77777777" w:rsidTr="005369B4">
        <w:trPr>
          <w:trHeight w:val="268"/>
        </w:trPr>
        <w:tc>
          <w:tcPr>
            <w:tcW w:w="5488" w:type="dxa"/>
          </w:tcPr>
          <w:p w14:paraId="60C1B9F3" w14:textId="64B7CED3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:16R:ACCTINFO</w:t>
            </w:r>
          </w:p>
        </w:tc>
        <w:tc>
          <w:tcPr>
            <w:tcW w:w="4762" w:type="dxa"/>
          </w:tcPr>
          <w:p w14:paraId="03079990" w14:textId="4D780BBE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29EE45CF" w14:textId="77777777" w:rsidTr="002C3526">
        <w:trPr>
          <w:trHeight w:val="233"/>
        </w:trPr>
        <w:tc>
          <w:tcPr>
            <w:tcW w:w="5488" w:type="dxa"/>
          </w:tcPr>
          <w:p w14:paraId="1DF9D4A4" w14:textId="0DA087E6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:97A::SAFE//ML0123456789</w:t>
            </w:r>
          </w:p>
        </w:tc>
        <w:tc>
          <w:tcPr>
            <w:tcW w:w="4762" w:type="dxa"/>
          </w:tcPr>
          <w:p w14:paraId="145F5FE3" w14:textId="0DFF7780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226" w:author="Pervova 21.1" w:date="2020-03-10T16:24:00Z">
              <w:r>
                <w:t>Номер счета депонента в НРД</w:t>
              </w:r>
            </w:ins>
          </w:p>
        </w:tc>
      </w:tr>
      <w:tr w:rsidR="002C3526" w:rsidRPr="00296C23" w14:paraId="640C5406" w14:textId="77777777" w:rsidTr="002C3526">
        <w:trPr>
          <w:trHeight w:val="236"/>
        </w:trPr>
        <w:tc>
          <w:tcPr>
            <w:tcW w:w="5488" w:type="dxa"/>
          </w:tcPr>
          <w:p w14:paraId="64EB678D" w14:textId="698CF67E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:93B::ELIG//UNIT/10000000,</w:t>
            </w:r>
          </w:p>
        </w:tc>
        <w:tc>
          <w:tcPr>
            <w:tcW w:w="4762" w:type="dxa"/>
          </w:tcPr>
          <w:p w14:paraId="35F0702E" w14:textId="76DF007B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227" w:author="Pervova 21.1" w:date="2020-03-10T16:26:00Z">
              <w:r>
                <w:t>Остаток</w:t>
              </w:r>
              <w:r w:rsidRPr="0010040E">
                <w:t xml:space="preserve"> на дату фиксации</w:t>
              </w:r>
            </w:ins>
          </w:p>
        </w:tc>
      </w:tr>
      <w:tr w:rsidR="002C3526" w:rsidRPr="00296C23" w14:paraId="74E5A344" w14:textId="77777777" w:rsidTr="0098187D">
        <w:trPr>
          <w:trHeight w:val="270"/>
        </w:trPr>
        <w:tc>
          <w:tcPr>
            <w:tcW w:w="5488" w:type="dxa"/>
          </w:tcPr>
          <w:p w14:paraId="717B54A8" w14:textId="29C64A88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:16S:ACCTINFO</w:t>
            </w:r>
          </w:p>
        </w:tc>
        <w:tc>
          <w:tcPr>
            <w:tcW w:w="4762" w:type="dxa"/>
          </w:tcPr>
          <w:p w14:paraId="236BAD57" w14:textId="54F19D73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4B6FCA4C" w14:textId="77777777" w:rsidTr="00871E2F">
        <w:tc>
          <w:tcPr>
            <w:tcW w:w="5488" w:type="dxa"/>
          </w:tcPr>
          <w:p w14:paraId="544BF276" w14:textId="4AE99AD2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:16S:USECU</w:t>
            </w:r>
          </w:p>
        </w:tc>
        <w:tc>
          <w:tcPr>
            <w:tcW w:w="4762" w:type="dxa"/>
          </w:tcPr>
          <w:p w14:paraId="00A16A18" w14:textId="26D489F0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2BAC6258" w14:textId="77777777" w:rsidTr="00871E2F">
        <w:tc>
          <w:tcPr>
            <w:tcW w:w="5488" w:type="dxa"/>
          </w:tcPr>
          <w:p w14:paraId="6B1CE92E" w14:textId="3A850DE8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:16R:CADETL</w:t>
            </w:r>
          </w:p>
        </w:tc>
        <w:tc>
          <w:tcPr>
            <w:tcW w:w="4762" w:type="dxa"/>
          </w:tcPr>
          <w:p w14:paraId="4F2A7A8D" w14:textId="6BEB1D95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783E45E0" w14:textId="77777777" w:rsidTr="00871E2F">
        <w:tc>
          <w:tcPr>
            <w:tcW w:w="5488" w:type="dxa"/>
          </w:tcPr>
          <w:p w14:paraId="16C94640" w14:textId="69CE755E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:98C::MEET//20170330120000</w:t>
            </w:r>
          </w:p>
        </w:tc>
        <w:tc>
          <w:tcPr>
            <w:tcW w:w="4762" w:type="dxa"/>
          </w:tcPr>
          <w:p w14:paraId="4298BAAD" w14:textId="44517EF4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228" w:author="Pervova 21.1" w:date="2020-03-10T16:27:00Z">
              <w:r w:rsidRPr="0010040E">
                <w:t>Дата</w:t>
              </w:r>
              <w:r>
                <w:t xml:space="preserve"> и </w:t>
              </w:r>
              <w:r w:rsidRPr="0010040E">
                <w:t>время проведения собрания</w:t>
              </w:r>
            </w:ins>
          </w:p>
        </w:tc>
      </w:tr>
      <w:tr w:rsidR="002C3526" w:rsidRPr="002C3526" w14:paraId="4401F1E8" w14:textId="77777777" w:rsidTr="00871E2F">
        <w:tc>
          <w:tcPr>
            <w:tcW w:w="5488" w:type="dxa"/>
          </w:tcPr>
          <w:p w14:paraId="74A62A45" w14:textId="77777777" w:rsidR="002C3526" w:rsidRPr="00ED7898" w:rsidRDefault="002C3526" w:rsidP="00ED7898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</w:t>
            </w:r>
            <w:r w:rsidRPr="00ED7898">
              <w:rPr>
                <w:sz w:val="24"/>
                <w:szCs w:val="24"/>
              </w:rPr>
              <w:t>:70G::WEBB//http://www.nsd.ru/common/img</w:t>
            </w:r>
          </w:p>
          <w:p w14:paraId="25B08484" w14:textId="77777777" w:rsidR="002C3526" w:rsidRPr="00586D4B" w:rsidRDefault="002C3526" w:rsidP="00ED7898">
            <w:pPr>
              <w:pStyle w:val="a7"/>
              <w:rPr>
                <w:sz w:val="24"/>
                <w:szCs w:val="24"/>
                <w:lang w:val="en-US"/>
              </w:rPr>
            </w:pPr>
            <w:r w:rsidRPr="00586D4B">
              <w:rPr>
                <w:sz w:val="24"/>
                <w:szCs w:val="24"/>
                <w:lang w:val="en-US"/>
              </w:rPr>
              <w:t>/uploaded/files/news/cafiles/</w:t>
            </w:r>
          </w:p>
          <w:p w14:paraId="7FD881B5" w14:textId="77777777" w:rsidR="002C3526" w:rsidRPr="00586D4B" w:rsidRDefault="002C3526" w:rsidP="00ED7898">
            <w:pPr>
              <w:pStyle w:val="a7"/>
              <w:rPr>
                <w:sz w:val="24"/>
                <w:szCs w:val="24"/>
                <w:lang w:val="en-US"/>
              </w:rPr>
            </w:pPr>
            <w:r w:rsidRPr="00586D4B">
              <w:rPr>
                <w:sz w:val="24"/>
                <w:szCs w:val="24"/>
                <w:lang w:val="en-US"/>
              </w:rPr>
              <w:t>4dd845c952a349c5904f0852773</w:t>
            </w:r>
          </w:p>
          <w:p w14:paraId="676820C7" w14:textId="6BAE1E69" w:rsidR="002C3526" w:rsidRPr="00586D4B" w:rsidRDefault="002C3526" w:rsidP="00ED7898">
            <w:pPr>
              <w:pStyle w:val="a7"/>
              <w:rPr>
                <w:sz w:val="24"/>
                <w:szCs w:val="24"/>
                <w:lang w:val="en-US"/>
              </w:rPr>
            </w:pPr>
            <w:r w:rsidRPr="00586D4B">
              <w:rPr>
                <w:sz w:val="24"/>
                <w:szCs w:val="24"/>
                <w:lang w:val="en-US"/>
              </w:rPr>
              <w:t>e7292</w:t>
            </w:r>
          </w:p>
        </w:tc>
        <w:tc>
          <w:tcPr>
            <w:tcW w:w="4762" w:type="dxa"/>
          </w:tcPr>
          <w:p w14:paraId="20BE6A55" w14:textId="6A7AC993" w:rsidR="002C3526" w:rsidRPr="002C3526" w:rsidRDefault="002C3526" w:rsidP="000866A5">
            <w:pPr>
              <w:numPr>
                <w:ilvl w:val="0"/>
                <w:numId w:val="1"/>
              </w:numPr>
              <w:ind w:left="0" w:firstLine="0"/>
            </w:pPr>
            <w:ins w:id="229" w:author="Pervova 21.1" w:date="2020-03-10T16:32:00Z">
              <w:r w:rsidRPr="0093284B">
                <w:t>Адрес в сети Интернет, по которому можно ознакомиться с дополнительной документацией</w:t>
              </w:r>
            </w:ins>
          </w:p>
        </w:tc>
      </w:tr>
      <w:tr w:rsidR="002C3526" w:rsidRPr="00296C23" w14:paraId="06051656" w14:textId="77777777" w:rsidTr="00871E2F">
        <w:tc>
          <w:tcPr>
            <w:tcW w:w="5488" w:type="dxa"/>
          </w:tcPr>
          <w:p w14:paraId="639895CF" w14:textId="6DBCC456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:16S:CADETL</w:t>
            </w:r>
          </w:p>
        </w:tc>
        <w:tc>
          <w:tcPr>
            <w:tcW w:w="4762" w:type="dxa"/>
          </w:tcPr>
          <w:p w14:paraId="6FB82234" w14:textId="23E7AED3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05EAEEB5" w14:textId="77777777" w:rsidTr="00871E2F">
        <w:tc>
          <w:tcPr>
            <w:tcW w:w="5488" w:type="dxa"/>
          </w:tcPr>
          <w:p w14:paraId="5C3D1E64" w14:textId="3D91F819" w:rsidR="002C3526" w:rsidRPr="00296C23" w:rsidRDefault="002C3526" w:rsidP="0098187D">
            <w:pPr>
              <w:pStyle w:val="a7"/>
              <w:rPr>
                <w:sz w:val="24"/>
                <w:szCs w:val="24"/>
              </w:rPr>
            </w:pPr>
            <w:r w:rsidRPr="00296C23">
              <w:rPr>
                <w:sz w:val="24"/>
                <w:szCs w:val="24"/>
              </w:rPr>
              <w:t>:16R:ADDINFO</w:t>
            </w:r>
          </w:p>
        </w:tc>
        <w:tc>
          <w:tcPr>
            <w:tcW w:w="4762" w:type="dxa"/>
          </w:tcPr>
          <w:p w14:paraId="2FC3CF0D" w14:textId="6FA239D8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</w:tr>
      <w:tr w:rsidR="002C3526" w:rsidRPr="00296C23" w14:paraId="64802A65" w14:textId="77777777" w:rsidTr="00871E2F">
        <w:tc>
          <w:tcPr>
            <w:tcW w:w="5488" w:type="dxa"/>
          </w:tcPr>
          <w:p w14:paraId="522A9356" w14:textId="440E2CCC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:70E::ADTX//</w:t>
            </w:r>
            <w:r>
              <w:t>'RE</w:t>
            </w:r>
            <w:r>
              <w:rPr>
                <w:lang w:val="en-US"/>
              </w:rPr>
              <w:t>Q</w:t>
            </w:r>
            <w:r>
              <w:t xml:space="preserve">ENIE </w:t>
            </w:r>
            <w:r>
              <w:rPr>
                <w:lang w:val="en-US"/>
              </w:rPr>
              <w:t>e</w:t>
            </w:r>
            <w:r w:rsidRPr="00296C23">
              <w:t>MITENTA</w:t>
            </w:r>
          </w:p>
        </w:tc>
        <w:tc>
          <w:tcPr>
            <w:tcW w:w="4762" w:type="dxa"/>
          </w:tcPr>
          <w:p w14:paraId="4663249B" w14:textId="4700698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  <w:ins w:id="230" w:author="Pervova 21.1" w:date="2020-03-10T16:52:00Z">
              <w:r>
                <w:t>Описание причины отмены</w:t>
              </w:r>
            </w:ins>
          </w:p>
        </w:tc>
      </w:tr>
      <w:tr w:rsidR="002C3526" w:rsidRPr="00296C23" w14:paraId="204616B3" w14:textId="77777777" w:rsidTr="00871E2F">
        <w:tc>
          <w:tcPr>
            <w:tcW w:w="5488" w:type="dxa"/>
          </w:tcPr>
          <w:p w14:paraId="71529F1E" w14:textId="63F19BA8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  <w:r w:rsidRPr="00296C23">
              <w:t>:16S:ADDINFO</w:t>
            </w:r>
          </w:p>
        </w:tc>
        <w:tc>
          <w:tcPr>
            <w:tcW w:w="4762" w:type="dxa"/>
          </w:tcPr>
          <w:p w14:paraId="09AF2C60" w14:textId="2FA18ED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  <w:tr w:rsidR="002C3526" w:rsidRPr="00296C23" w14:paraId="37E6A268" w14:textId="77777777" w:rsidTr="00871E2F">
        <w:tc>
          <w:tcPr>
            <w:tcW w:w="5488" w:type="dxa"/>
          </w:tcPr>
          <w:p w14:paraId="6E0C32E5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4762" w:type="dxa"/>
          </w:tcPr>
          <w:p w14:paraId="65097BFE" w14:textId="77777777" w:rsidR="002C3526" w:rsidRPr="00296C23" w:rsidRDefault="002C3526" w:rsidP="000866A5">
            <w:pPr>
              <w:numPr>
                <w:ilvl w:val="0"/>
                <w:numId w:val="1"/>
              </w:numPr>
              <w:ind w:left="0" w:firstLine="0"/>
              <w:rPr>
                <w:lang w:val="en-US"/>
              </w:rPr>
            </w:pPr>
          </w:p>
        </w:tc>
      </w:tr>
    </w:tbl>
    <w:p w14:paraId="4D8DF669" w14:textId="77777777" w:rsidR="005B5010" w:rsidRPr="00296C23" w:rsidRDefault="005B5010" w:rsidP="000866A5">
      <w:pPr>
        <w:ind w:left="0" w:firstLine="0"/>
      </w:pPr>
    </w:p>
    <w:p w14:paraId="16EFD86F" w14:textId="751D3E3B" w:rsidR="008A44AD" w:rsidRPr="00296C23" w:rsidDel="002964D2" w:rsidRDefault="008A44AD" w:rsidP="002964D2">
      <w:pPr>
        <w:pStyle w:val="1"/>
        <w:ind w:left="0" w:firstLine="0"/>
        <w:rPr>
          <w:del w:id="231" w:author="Pervova 21.1" w:date="2020-03-25T00:54:00Z"/>
          <w:rFonts w:cs="Times New Roman"/>
          <w:sz w:val="24"/>
          <w:szCs w:val="24"/>
        </w:rPr>
      </w:pPr>
      <w:bookmarkStart w:id="232" w:name="_Toc470689861"/>
      <w:del w:id="233" w:author="Pervova 21.1" w:date="2020-03-25T00:54:00Z">
        <w:r w:rsidRPr="00296C23" w:rsidDel="002964D2">
          <w:rPr>
            <w:rFonts w:cs="Times New Roman"/>
            <w:sz w:val="24"/>
            <w:szCs w:val="24"/>
          </w:rPr>
          <w:delText>Сообщение МТ565. Список лиц</w:delText>
        </w:r>
        <w:r w:rsidR="00B5688B" w:rsidDel="002964D2">
          <w:rPr>
            <w:rFonts w:cs="Times New Roman"/>
            <w:sz w:val="24"/>
            <w:szCs w:val="24"/>
          </w:rPr>
          <w:delText xml:space="preserve"> (от номинального держателя)</w:delText>
        </w:r>
        <w:bookmarkEnd w:id="232"/>
      </w:del>
    </w:p>
    <w:p w14:paraId="0FFEF04B" w14:textId="753F52FA" w:rsidR="008A44AD" w:rsidRPr="00296C23" w:rsidDel="002964D2" w:rsidRDefault="008A44AD" w:rsidP="002964D2">
      <w:pPr>
        <w:numPr>
          <w:ilvl w:val="0"/>
          <w:numId w:val="33"/>
        </w:numPr>
        <w:ind w:left="0" w:firstLine="0"/>
        <w:rPr>
          <w:del w:id="234" w:author="Pervova 21.1" w:date="2020-03-25T00:54:00Z"/>
        </w:rPr>
      </w:pPr>
      <w:del w:id="235" w:author="Pervova 21.1" w:date="2020-03-25T00:54:00Z">
        <w:r w:rsidRPr="00296C23" w:rsidDel="002964D2">
          <w:delText xml:space="preserve">Легенда: </w:delText>
        </w:r>
        <w:r w:rsidR="002A48F2" w:rsidRPr="00296C23" w:rsidDel="002964D2">
          <w:delText xml:space="preserve">В сообщении МТ565 передается перечень лиц. В этом случае блок </w:delText>
        </w:r>
        <w:r w:rsidR="002A48F2" w:rsidRPr="00296C23" w:rsidDel="002964D2">
          <w:rPr>
            <w:lang w:val="en-US"/>
          </w:rPr>
          <w:delText>BENODET</w:delText>
        </w:r>
        <w:r w:rsidR="002A48F2" w:rsidRPr="00296C23" w:rsidDel="002964D2">
          <w:delText xml:space="preserve"> повторяется по количеству лиц. В блоке </w:delText>
        </w:r>
        <w:r w:rsidR="002A48F2" w:rsidRPr="00296C23" w:rsidDel="002964D2">
          <w:rPr>
            <w:lang w:val="en-US"/>
          </w:rPr>
          <w:delText xml:space="preserve">CAINST </w:delText>
        </w:r>
        <w:r w:rsidR="0036432F" w:rsidRPr="00296C23" w:rsidDel="002964D2">
          <w:delText xml:space="preserve">должно отсутствовать поле </w:delText>
        </w:r>
        <w:r w:rsidR="0036432F" w:rsidRPr="00296C23" w:rsidDel="002964D2">
          <w:rPr>
            <w:lang w:val="en-US"/>
          </w:rPr>
          <w:delText>:70E::INST</w:delText>
        </w:r>
        <w:r w:rsidR="0036432F" w:rsidRPr="00296C23" w:rsidDel="002964D2">
          <w:delText>.</w:delText>
        </w:r>
      </w:del>
    </w:p>
    <w:p w14:paraId="4255345A" w14:textId="195F4692" w:rsidR="008A44AD" w:rsidRPr="00296C23" w:rsidDel="002964D2" w:rsidRDefault="008A44AD" w:rsidP="002964D2">
      <w:pPr>
        <w:numPr>
          <w:ilvl w:val="0"/>
          <w:numId w:val="33"/>
        </w:numPr>
        <w:ind w:left="0" w:firstLine="0"/>
        <w:rPr>
          <w:del w:id="236" w:author="Pervova 21.1" w:date="2020-03-25T00:54:00Z"/>
        </w:rPr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:rsidRPr="00296C23" w:rsidDel="002964D2" w14:paraId="27FC7C57" w14:textId="7A8FBE01" w:rsidTr="0010606C">
        <w:trPr>
          <w:del w:id="237" w:author="Pervova 21.1" w:date="2020-03-25T00:54:00Z"/>
        </w:trPr>
        <w:tc>
          <w:tcPr>
            <w:tcW w:w="5488" w:type="dxa"/>
            <w:shd w:val="clear" w:color="auto" w:fill="F2F2F2" w:themeFill="background1" w:themeFillShade="F2"/>
          </w:tcPr>
          <w:p w14:paraId="59C648FF" w14:textId="1677845E" w:rsidR="008A44AD" w:rsidRPr="00296C23" w:rsidDel="002964D2" w:rsidRDefault="008A44AD" w:rsidP="002964D2">
            <w:pPr>
              <w:pStyle w:val="a3"/>
              <w:numPr>
                <w:ilvl w:val="0"/>
                <w:numId w:val="33"/>
              </w:numPr>
              <w:ind w:left="0" w:firstLine="0"/>
              <w:rPr>
                <w:del w:id="238" w:author="Pervova 21.1" w:date="2020-03-25T00:54:00Z"/>
                <w:rFonts w:cs="Times New Roman"/>
              </w:rPr>
            </w:pPr>
            <w:del w:id="239" w:author="Pervova 21.1" w:date="2020-03-25T00:54:00Z">
              <w:r w:rsidRPr="00296C23" w:rsidDel="002964D2">
                <w:rPr>
                  <w:rFonts w:cs="Times New Roman"/>
                </w:rPr>
                <w:delText>Пример сообщения</w:delText>
              </w:r>
            </w:del>
          </w:p>
        </w:tc>
        <w:tc>
          <w:tcPr>
            <w:tcW w:w="4762" w:type="dxa"/>
            <w:shd w:val="clear" w:color="auto" w:fill="F2F2F2" w:themeFill="background1" w:themeFillShade="F2"/>
          </w:tcPr>
          <w:p w14:paraId="26EB327C" w14:textId="4BCC601B" w:rsidR="008A44AD" w:rsidRPr="00296C23" w:rsidDel="002964D2" w:rsidRDefault="008A44AD" w:rsidP="002964D2">
            <w:pPr>
              <w:pStyle w:val="a3"/>
              <w:numPr>
                <w:ilvl w:val="0"/>
                <w:numId w:val="33"/>
              </w:numPr>
              <w:ind w:left="0" w:firstLine="0"/>
              <w:rPr>
                <w:del w:id="240" w:author="Pervova 21.1" w:date="2020-03-25T00:54:00Z"/>
                <w:rFonts w:cs="Times New Roman"/>
              </w:rPr>
            </w:pPr>
            <w:del w:id="241" w:author="Pervova 21.1" w:date="2020-03-25T00:54:00Z">
              <w:r w:rsidRPr="00296C23" w:rsidDel="002964D2">
                <w:rPr>
                  <w:rFonts w:cs="Times New Roman"/>
                </w:rPr>
                <w:delText>Комментарии</w:delText>
              </w:r>
            </w:del>
          </w:p>
        </w:tc>
      </w:tr>
      <w:tr w:rsidR="008A44AD" w:rsidRPr="00296C23" w:rsidDel="002964D2" w14:paraId="341332C8" w14:textId="5EB21DAB" w:rsidTr="0010606C">
        <w:trPr>
          <w:del w:id="242" w:author="Pervova 21.1" w:date="2020-03-25T00:54:00Z"/>
        </w:trPr>
        <w:tc>
          <w:tcPr>
            <w:tcW w:w="5488" w:type="dxa"/>
          </w:tcPr>
          <w:p w14:paraId="1C3ADF6A" w14:textId="7DE091BB" w:rsidR="008A44AD" w:rsidRPr="00296C23" w:rsidDel="002964D2" w:rsidRDefault="008A44AD" w:rsidP="002964D2">
            <w:pPr>
              <w:numPr>
                <w:ilvl w:val="0"/>
                <w:numId w:val="33"/>
              </w:numPr>
              <w:ind w:left="0" w:firstLine="0"/>
              <w:rPr>
                <w:del w:id="243" w:author="Pervova 21.1" w:date="2020-03-25T00:54:00Z"/>
              </w:rPr>
            </w:pPr>
            <w:del w:id="244" w:author="Pervova 21.1" w:date="2020-03-25T00:54:00Z">
              <w:r w:rsidRPr="00296C23" w:rsidDel="002964D2">
                <w:delText>:16R:GENL</w:delText>
              </w:r>
            </w:del>
          </w:p>
        </w:tc>
        <w:tc>
          <w:tcPr>
            <w:tcW w:w="4762" w:type="dxa"/>
          </w:tcPr>
          <w:p w14:paraId="199995C4" w14:textId="2B43AF8A" w:rsidR="008A44AD" w:rsidRPr="00296C23" w:rsidDel="002964D2" w:rsidRDefault="008A44AD" w:rsidP="002964D2">
            <w:pPr>
              <w:numPr>
                <w:ilvl w:val="0"/>
                <w:numId w:val="33"/>
              </w:numPr>
              <w:ind w:left="0" w:firstLine="0"/>
              <w:rPr>
                <w:del w:id="245" w:author="Pervova 21.1" w:date="2020-03-25T00:54:00Z"/>
              </w:rPr>
            </w:pPr>
          </w:p>
        </w:tc>
      </w:tr>
      <w:tr w:rsidR="002C3526" w:rsidRPr="00296C23" w:rsidDel="002964D2" w14:paraId="73C36B90" w14:textId="62B65053" w:rsidTr="0010606C">
        <w:trPr>
          <w:del w:id="246" w:author="Pervova 21.1" w:date="2020-03-25T00:54:00Z"/>
        </w:trPr>
        <w:tc>
          <w:tcPr>
            <w:tcW w:w="5488" w:type="dxa"/>
          </w:tcPr>
          <w:p w14:paraId="5F8FED6F" w14:textId="32B091D7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47" w:author="Pervova 21.1" w:date="2020-03-25T00:54:00Z"/>
              </w:rPr>
            </w:pPr>
            <w:del w:id="248" w:author="Pervova 21.1" w:date="2020-03-25T00:54:00Z">
              <w:r w:rsidRPr="00296C23" w:rsidDel="002964D2">
                <w:delText>:20C::CORP//000001</w:delText>
              </w:r>
              <w:r w:rsidRPr="00296C23" w:rsidDel="002964D2">
                <w:rPr>
                  <w:lang w:val="en-US"/>
                </w:rPr>
                <w:delText>X1</w:delText>
              </w:r>
            </w:del>
          </w:p>
        </w:tc>
        <w:tc>
          <w:tcPr>
            <w:tcW w:w="4762" w:type="dxa"/>
          </w:tcPr>
          <w:p w14:paraId="2F949FCE" w14:textId="7EF39C0B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49" w:author="Pervova 21.1" w:date="2020-03-25T00:54:00Z"/>
              </w:rPr>
            </w:pPr>
          </w:p>
        </w:tc>
      </w:tr>
      <w:tr w:rsidR="002C3526" w:rsidRPr="00296C23" w:rsidDel="002964D2" w14:paraId="18205242" w14:textId="298715B7" w:rsidTr="0010606C">
        <w:trPr>
          <w:del w:id="250" w:author="Pervova 21.1" w:date="2020-03-25T00:54:00Z"/>
        </w:trPr>
        <w:tc>
          <w:tcPr>
            <w:tcW w:w="5488" w:type="dxa"/>
          </w:tcPr>
          <w:p w14:paraId="2B026953" w14:textId="7FD766A6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51" w:author="Pervova 21.1" w:date="2020-03-25T00:54:00Z"/>
              </w:rPr>
            </w:pPr>
            <w:del w:id="252" w:author="Pervova 21.1" w:date="2020-03-25T00:54:00Z">
              <w:r w:rsidRPr="00296C23" w:rsidDel="002964D2">
                <w:delText>:20C::SEME//01</w:delText>
              </w:r>
            </w:del>
          </w:p>
        </w:tc>
        <w:tc>
          <w:tcPr>
            <w:tcW w:w="4762" w:type="dxa"/>
          </w:tcPr>
          <w:p w14:paraId="168F724B" w14:textId="34292542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53" w:author="Pervova 21.1" w:date="2020-03-25T00:54:00Z"/>
              </w:rPr>
            </w:pPr>
          </w:p>
        </w:tc>
      </w:tr>
      <w:tr w:rsidR="008A44AD" w:rsidRPr="00296C23" w:rsidDel="002964D2" w14:paraId="137B224E" w14:textId="19ADC9CA" w:rsidTr="0010606C">
        <w:trPr>
          <w:del w:id="254" w:author="Pervova 21.1" w:date="2020-03-25T00:54:00Z"/>
        </w:trPr>
        <w:tc>
          <w:tcPr>
            <w:tcW w:w="5488" w:type="dxa"/>
          </w:tcPr>
          <w:p w14:paraId="2B006B7F" w14:textId="73530A99" w:rsidR="008A44AD" w:rsidRPr="00296C23" w:rsidDel="002964D2" w:rsidRDefault="008A44AD" w:rsidP="002964D2">
            <w:pPr>
              <w:numPr>
                <w:ilvl w:val="0"/>
                <w:numId w:val="33"/>
              </w:numPr>
              <w:ind w:left="0" w:firstLine="0"/>
              <w:rPr>
                <w:del w:id="255" w:author="Pervova 21.1" w:date="2020-03-25T00:54:00Z"/>
              </w:rPr>
            </w:pPr>
            <w:del w:id="256" w:author="Pervova 21.1" w:date="2020-03-25T00:54:00Z">
              <w:r w:rsidRPr="00296C23" w:rsidDel="002964D2">
                <w:delText>:23G:NEWM</w:delText>
              </w:r>
            </w:del>
          </w:p>
        </w:tc>
        <w:tc>
          <w:tcPr>
            <w:tcW w:w="4762" w:type="dxa"/>
          </w:tcPr>
          <w:p w14:paraId="4A289F7C" w14:textId="53CA79C1" w:rsidR="008A44AD" w:rsidRPr="00296C23" w:rsidDel="002964D2" w:rsidRDefault="008A44AD" w:rsidP="002964D2">
            <w:pPr>
              <w:numPr>
                <w:ilvl w:val="0"/>
                <w:numId w:val="33"/>
              </w:numPr>
              <w:ind w:left="0" w:firstLine="0"/>
              <w:rPr>
                <w:del w:id="257" w:author="Pervova 21.1" w:date="2020-03-25T00:54:00Z"/>
              </w:rPr>
            </w:pPr>
          </w:p>
        </w:tc>
      </w:tr>
      <w:tr w:rsidR="002C3526" w:rsidRPr="00296C23" w:rsidDel="002964D2" w14:paraId="0AA662F0" w14:textId="2E018E33" w:rsidTr="0010606C">
        <w:trPr>
          <w:del w:id="258" w:author="Pervova 21.1" w:date="2020-03-25T00:54:00Z"/>
        </w:trPr>
        <w:tc>
          <w:tcPr>
            <w:tcW w:w="5488" w:type="dxa"/>
          </w:tcPr>
          <w:p w14:paraId="75DFBE09" w14:textId="5648AEF6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59" w:author="Pervova 21.1" w:date="2020-03-25T00:54:00Z"/>
              </w:rPr>
            </w:pPr>
            <w:del w:id="260" w:author="Pervova 21.1" w:date="2020-03-25T00:54:00Z">
              <w:r w:rsidRPr="00296C23" w:rsidDel="002964D2">
                <w:delText>:22F::CAEV//</w:delText>
              </w:r>
              <w:r w:rsidRPr="00296C23" w:rsidDel="002964D2">
                <w:rPr>
                  <w:lang w:val="en-US"/>
                </w:rPr>
                <w:delText>OM</w:delText>
              </w:r>
              <w:r w:rsidRPr="00296C23" w:rsidDel="002964D2">
                <w:delText>ET</w:delText>
              </w:r>
            </w:del>
          </w:p>
        </w:tc>
        <w:tc>
          <w:tcPr>
            <w:tcW w:w="4762" w:type="dxa"/>
          </w:tcPr>
          <w:p w14:paraId="238A45D9" w14:textId="188128A9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61" w:author="Pervova 21.1" w:date="2020-03-25T00:54:00Z"/>
              </w:rPr>
            </w:pPr>
          </w:p>
        </w:tc>
      </w:tr>
      <w:tr w:rsidR="002C3526" w:rsidRPr="00296C23" w:rsidDel="002964D2" w14:paraId="7CC2877C" w14:textId="082F6AA3" w:rsidTr="0010606C">
        <w:trPr>
          <w:del w:id="262" w:author="Pervova 21.1" w:date="2020-03-25T00:54:00Z"/>
        </w:trPr>
        <w:tc>
          <w:tcPr>
            <w:tcW w:w="5488" w:type="dxa"/>
          </w:tcPr>
          <w:p w14:paraId="2C2E4125" w14:textId="2E6FA3F3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63" w:author="Pervova 21.1" w:date="2020-03-25T00:54:00Z"/>
              </w:rPr>
            </w:pPr>
            <w:del w:id="264" w:author="Pervova 21.1" w:date="2020-03-25T00:54:00Z">
              <w:r w:rsidRPr="00296C23" w:rsidDel="002964D2">
                <w:delText>:98C::PREP//20170310140000</w:delText>
              </w:r>
            </w:del>
          </w:p>
        </w:tc>
        <w:tc>
          <w:tcPr>
            <w:tcW w:w="4762" w:type="dxa"/>
          </w:tcPr>
          <w:p w14:paraId="0585E583" w14:textId="48B2A34C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65" w:author="Pervova 21.1" w:date="2020-03-25T00:54:00Z"/>
              </w:rPr>
            </w:pPr>
          </w:p>
        </w:tc>
      </w:tr>
      <w:tr w:rsidR="002C3526" w:rsidRPr="00296C23" w:rsidDel="002964D2" w14:paraId="4966F5A8" w14:textId="127E7053" w:rsidTr="0010606C">
        <w:trPr>
          <w:del w:id="266" w:author="Pervova 21.1" w:date="2020-03-25T00:54:00Z"/>
        </w:trPr>
        <w:tc>
          <w:tcPr>
            <w:tcW w:w="5488" w:type="dxa"/>
          </w:tcPr>
          <w:p w14:paraId="4DD4A964" w14:textId="7ED4B27D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67" w:author="Pervova 21.1" w:date="2020-03-25T00:54:00Z"/>
              </w:rPr>
            </w:pPr>
            <w:del w:id="268" w:author="Pervova 21.1" w:date="2020-03-25T00:54:00Z">
              <w:r w:rsidRPr="00296C23" w:rsidDel="002964D2">
                <w:delText>:16S:GENL</w:delText>
              </w:r>
            </w:del>
          </w:p>
        </w:tc>
        <w:tc>
          <w:tcPr>
            <w:tcW w:w="4762" w:type="dxa"/>
          </w:tcPr>
          <w:p w14:paraId="72733937" w14:textId="40D04F49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69" w:author="Pervova 21.1" w:date="2020-03-25T00:54:00Z"/>
              </w:rPr>
            </w:pPr>
          </w:p>
        </w:tc>
      </w:tr>
      <w:tr w:rsidR="002C3526" w:rsidRPr="00296C23" w:rsidDel="002964D2" w14:paraId="43C00A36" w14:textId="1636489B" w:rsidTr="0010606C">
        <w:trPr>
          <w:del w:id="270" w:author="Pervova 21.1" w:date="2020-03-25T00:54:00Z"/>
        </w:trPr>
        <w:tc>
          <w:tcPr>
            <w:tcW w:w="5488" w:type="dxa"/>
          </w:tcPr>
          <w:p w14:paraId="0DEAFF7B" w14:textId="1D79ED23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71" w:author="Pervova 21.1" w:date="2020-03-25T00:54:00Z"/>
              </w:rPr>
            </w:pPr>
            <w:del w:id="272" w:author="Pervova 21.1" w:date="2020-03-25T00:54:00Z">
              <w:r w:rsidRPr="00296C23" w:rsidDel="002964D2">
                <w:delText>:16R:USECU</w:delText>
              </w:r>
            </w:del>
          </w:p>
        </w:tc>
        <w:tc>
          <w:tcPr>
            <w:tcW w:w="4762" w:type="dxa"/>
          </w:tcPr>
          <w:p w14:paraId="0B57D62C" w14:textId="698B0B1D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73" w:author="Pervova 21.1" w:date="2020-03-25T00:54:00Z"/>
              </w:rPr>
            </w:pPr>
          </w:p>
        </w:tc>
      </w:tr>
      <w:tr w:rsidR="002C3526" w:rsidRPr="00296C23" w:rsidDel="002964D2" w14:paraId="258EBCEF" w14:textId="113C8A81" w:rsidTr="0010606C">
        <w:trPr>
          <w:del w:id="274" w:author="Pervova 21.1" w:date="2020-03-25T00:54:00Z"/>
        </w:trPr>
        <w:tc>
          <w:tcPr>
            <w:tcW w:w="5488" w:type="dxa"/>
          </w:tcPr>
          <w:p w14:paraId="3954843F" w14:textId="4C585155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75" w:author="Pervova 21.1" w:date="2020-03-25T00:54:00Z"/>
              </w:rPr>
            </w:pPr>
            <w:del w:id="276" w:author="Pervova 21.1" w:date="2020-03-25T00:54:00Z">
              <w:r w:rsidRPr="00296C23" w:rsidDel="002964D2">
                <w:delText xml:space="preserve">:35B:ISIN </w:delText>
              </w:r>
              <w:r w:rsidRPr="00296C23" w:rsidDel="002964D2">
                <w:rPr>
                  <w:iCs w:val="0"/>
                  <w:snapToGrid/>
                  <w:highlight w:val="white"/>
                </w:rPr>
                <w:delText>RU000A0NNNNN</w:delText>
              </w:r>
            </w:del>
          </w:p>
        </w:tc>
        <w:tc>
          <w:tcPr>
            <w:tcW w:w="4762" w:type="dxa"/>
          </w:tcPr>
          <w:p w14:paraId="7A623B6D" w14:textId="54DF2FE0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77" w:author="Pervova 21.1" w:date="2020-03-25T00:54:00Z"/>
              </w:rPr>
            </w:pPr>
          </w:p>
        </w:tc>
      </w:tr>
      <w:tr w:rsidR="002C3526" w:rsidRPr="00296C23" w:rsidDel="002964D2" w14:paraId="6EEE2A3E" w14:textId="4B2C1818" w:rsidTr="0010606C">
        <w:trPr>
          <w:del w:id="278" w:author="Pervova 21.1" w:date="2020-03-25T00:54:00Z"/>
        </w:trPr>
        <w:tc>
          <w:tcPr>
            <w:tcW w:w="5488" w:type="dxa"/>
          </w:tcPr>
          <w:p w14:paraId="6FF2EBDF" w14:textId="272F0BEE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79" w:author="Pervova 21.1" w:date="2020-03-25T00:54:00Z"/>
              </w:rPr>
            </w:pPr>
            <w:del w:id="280" w:author="Pervova 21.1" w:date="2020-03-25T00:54:00Z">
              <w:r w:rsidRPr="00296C23" w:rsidDel="002964D2">
                <w:delText>/XX/CORP/NADC/</w:delText>
              </w:r>
              <w:r w:rsidRPr="00296C23" w:rsidDel="002964D2">
                <w:rPr>
                  <w:iCs w:val="0"/>
                  <w:snapToGrid/>
                  <w:highlight w:val="white"/>
                </w:rPr>
                <w:delText>RU000A0NNNNN</w:delText>
              </w:r>
            </w:del>
          </w:p>
        </w:tc>
        <w:tc>
          <w:tcPr>
            <w:tcW w:w="4762" w:type="dxa"/>
          </w:tcPr>
          <w:p w14:paraId="554FBC0D" w14:textId="38D12959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81" w:author="Pervova 21.1" w:date="2020-03-25T00:54:00Z"/>
              </w:rPr>
            </w:pPr>
          </w:p>
        </w:tc>
      </w:tr>
      <w:tr w:rsidR="002C3526" w:rsidRPr="00296C23" w:rsidDel="002964D2" w14:paraId="0D13E603" w14:textId="1B96F1B4" w:rsidTr="0010606C">
        <w:trPr>
          <w:del w:id="282" w:author="Pervova 21.1" w:date="2020-03-25T00:54:00Z"/>
        </w:trPr>
        <w:tc>
          <w:tcPr>
            <w:tcW w:w="5488" w:type="dxa"/>
          </w:tcPr>
          <w:p w14:paraId="41D77F77" w14:textId="42783D5E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83" w:author="Pervova 21.1" w:date="2020-03-25T00:54:00Z"/>
              </w:rPr>
            </w:pPr>
            <w:del w:id="284" w:author="Pervova 21.1" w:date="2020-03-25T00:54:00Z">
              <w:r w:rsidRPr="00296C23" w:rsidDel="002964D2">
                <w:delText>/RU/</w:delText>
              </w:r>
              <w:r w:rsidRPr="00296C23" w:rsidDel="002964D2">
                <w:rPr>
                  <w:iCs w:val="0"/>
                  <w:snapToGrid/>
                  <w:highlight w:val="white"/>
                </w:rPr>
                <w:delText>0363-75409054</w:delText>
              </w:r>
            </w:del>
          </w:p>
        </w:tc>
        <w:tc>
          <w:tcPr>
            <w:tcW w:w="4762" w:type="dxa"/>
          </w:tcPr>
          <w:p w14:paraId="0341C449" w14:textId="4D143736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85" w:author="Pervova 21.1" w:date="2020-03-25T00:54:00Z"/>
              </w:rPr>
            </w:pPr>
          </w:p>
        </w:tc>
      </w:tr>
      <w:tr w:rsidR="002C3526" w:rsidRPr="00296C23" w:rsidDel="002964D2" w14:paraId="7FAD5DC8" w14:textId="33CBFC75" w:rsidTr="0010606C">
        <w:trPr>
          <w:del w:id="286" w:author="Pervova 21.1" w:date="2020-03-25T00:54:00Z"/>
        </w:trPr>
        <w:tc>
          <w:tcPr>
            <w:tcW w:w="5488" w:type="dxa"/>
          </w:tcPr>
          <w:p w14:paraId="4F6BAB20" w14:textId="763714C5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87" w:author="Pervova 21.1" w:date="2020-03-25T00:54:00Z"/>
              </w:rPr>
            </w:pPr>
            <w:del w:id="288" w:author="Pervova 21.1" w:date="2020-03-25T00:54:00Z">
              <w:r w:rsidRPr="00296C23" w:rsidDel="002964D2">
                <w:delText>'</w:delText>
              </w:r>
              <w:r w:rsidRPr="00296C23" w:rsidDel="002964D2">
                <w:rPr>
                  <w:lang w:val="en-US"/>
                </w:rPr>
                <w:delText>PAI</w:delText>
              </w:r>
              <w:r w:rsidRPr="00296C23" w:rsidDel="002964D2">
                <w:delText xml:space="preserve"> </w:delText>
              </w:r>
              <w:r w:rsidRPr="00296C23" w:rsidDel="002964D2">
                <w:rPr>
                  <w:lang w:val="en-US"/>
                </w:rPr>
                <w:delText>OPIF AK MONOLIT</w:delText>
              </w:r>
            </w:del>
          </w:p>
        </w:tc>
        <w:tc>
          <w:tcPr>
            <w:tcW w:w="4762" w:type="dxa"/>
          </w:tcPr>
          <w:p w14:paraId="7090D7A2" w14:textId="0D5C94FA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89" w:author="Pervova 21.1" w:date="2020-03-25T00:54:00Z"/>
              </w:rPr>
            </w:pPr>
          </w:p>
        </w:tc>
      </w:tr>
      <w:tr w:rsidR="002C3526" w:rsidRPr="00296C23" w:rsidDel="002964D2" w14:paraId="6346EDF7" w14:textId="6AF16F7C" w:rsidTr="0010606C">
        <w:trPr>
          <w:del w:id="290" w:author="Pervova 21.1" w:date="2020-03-25T00:54:00Z"/>
        </w:trPr>
        <w:tc>
          <w:tcPr>
            <w:tcW w:w="5488" w:type="dxa"/>
          </w:tcPr>
          <w:p w14:paraId="38F3AC48" w14:textId="4090EFE2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91" w:author="Pervova 21.1" w:date="2020-03-25T00:54:00Z"/>
              </w:rPr>
            </w:pPr>
            <w:del w:id="292" w:author="Pervova 21.1" w:date="2020-03-25T00:54:00Z">
              <w:r w:rsidRPr="00296C23" w:rsidDel="002964D2">
                <w:delText>:16R:ACCTINFO</w:delText>
              </w:r>
            </w:del>
          </w:p>
        </w:tc>
        <w:tc>
          <w:tcPr>
            <w:tcW w:w="4762" w:type="dxa"/>
          </w:tcPr>
          <w:p w14:paraId="77250BE9" w14:textId="134F7969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93" w:author="Pervova 21.1" w:date="2020-03-25T00:54:00Z"/>
              </w:rPr>
            </w:pPr>
          </w:p>
        </w:tc>
      </w:tr>
      <w:tr w:rsidR="002C3526" w:rsidRPr="00296C23" w:rsidDel="002964D2" w14:paraId="290E63C6" w14:textId="6D0515D7" w:rsidTr="0010606C">
        <w:trPr>
          <w:del w:id="294" w:author="Pervova 21.1" w:date="2020-03-25T00:54:00Z"/>
        </w:trPr>
        <w:tc>
          <w:tcPr>
            <w:tcW w:w="5488" w:type="dxa"/>
          </w:tcPr>
          <w:p w14:paraId="3324148B" w14:textId="2828EAF0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95" w:author="Pervova 21.1" w:date="2020-03-25T00:54:00Z"/>
              </w:rPr>
            </w:pPr>
            <w:del w:id="296" w:author="Pervova 21.1" w:date="2020-03-25T00:54:00Z">
              <w:r w:rsidRPr="00296C23" w:rsidDel="002964D2">
                <w:delText>:97A::SAFE//ML1111111111</w:delText>
              </w:r>
            </w:del>
          </w:p>
        </w:tc>
        <w:tc>
          <w:tcPr>
            <w:tcW w:w="4762" w:type="dxa"/>
          </w:tcPr>
          <w:p w14:paraId="0A34DCFC" w14:textId="09A3D3E8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97" w:author="Pervova 21.1" w:date="2020-03-25T00:54:00Z"/>
              </w:rPr>
            </w:pPr>
          </w:p>
        </w:tc>
      </w:tr>
      <w:tr w:rsidR="002C3526" w:rsidRPr="00296C23" w:rsidDel="002964D2" w14:paraId="67BEFCBE" w14:textId="5E3B72E8" w:rsidTr="0010606C">
        <w:trPr>
          <w:del w:id="298" w:author="Pervova 21.1" w:date="2020-03-25T00:54:00Z"/>
        </w:trPr>
        <w:tc>
          <w:tcPr>
            <w:tcW w:w="5488" w:type="dxa"/>
          </w:tcPr>
          <w:p w14:paraId="28166D8F" w14:textId="3091B448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299" w:author="Pervova 21.1" w:date="2020-03-25T00:54:00Z"/>
              </w:rPr>
            </w:pPr>
            <w:del w:id="300" w:author="Pervova 21.1" w:date="2020-03-25T00:54:00Z">
              <w:r w:rsidRPr="00296C23" w:rsidDel="002964D2">
                <w:delText>:94F::SAFE//CUST/IRVTGB2XGPY</w:delText>
              </w:r>
            </w:del>
          </w:p>
        </w:tc>
        <w:tc>
          <w:tcPr>
            <w:tcW w:w="4762" w:type="dxa"/>
          </w:tcPr>
          <w:p w14:paraId="7F75DD7D" w14:textId="3D9A299E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01" w:author="Pervova 21.1" w:date="2020-03-25T00:54:00Z"/>
              </w:rPr>
            </w:pPr>
          </w:p>
        </w:tc>
      </w:tr>
      <w:tr w:rsidR="002C3526" w:rsidRPr="00296C23" w:rsidDel="002964D2" w14:paraId="4429E928" w14:textId="236F176B" w:rsidTr="0010606C">
        <w:trPr>
          <w:del w:id="302" w:author="Pervova 21.1" w:date="2020-03-25T00:54:00Z"/>
        </w:trPr>
        <w:tc>
          <w:tcPr>
            <w:tcW w:w="5488" w:type="dxa"/>
          </w:tcPr>
          <w:p w14:paraId="24F2FA70" w14:textId="7A636209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03" w:author="Pervova 21.1" w:date="2020-03-25T00:54:00Z"/>
              </w:rPr>
            </w:pPr>
            <w:del w:id="304" w:author="Pervova 21.1" w:date="2020-03-25T00:54:00Z">
              <w:r w:rsidRPr="00296C23" w:rsidDel="002964D2">
                <w:delText>:16S:ACCTINFO</w:delText>
              </w:r>
            </w:del>
          </w:p>
        </w:tc>
        <w:tc>
          <w:tcPr>
            <w:tcW w:w="4762" w:type="dxa"/>
          </w:tcPr>
          <w:p w14:paraId="187E665E" w14:textId="51B4E2D6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05" w:author="Pervova 21.1" w:date="2020-03-25T00:54:00Z"/>
              </w:rPr>
            </w:pPr>
          </w:p>
        </w:tc>
      </w:tr>
      <w:tr w:rsidR="002C3526" w:rsidRPr="00296C23" w:rsidDel="002964D2" w14:paraId="1814C12D" w14:textId="57E1EA08" w:rsidTr="0010606C">
        <w:trPr>
          <w:del w:id="306" w:author="Pervova 21.1" w:date="2020-03-25T00:54:00Z"/>
        </w:trPr>
        <w:tc>
          <w:tcPr>
            <w:tcW w:w="5488" w:type="dxa"/>
          </w:tcPr>
          <w:p w14:paraId="16E2888A" w14:textId="37C061D7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07" w:author="Pervova 21.1" w:date="2020-03-25T00:54:00Z"/>
              </w:rPr>
            </w:pPr>
            <w:del w:id="308" w:author="Pervova 21.1" w:date="2020-03-25T00:54:00Z">
              <w:r w:rsidRPr="00296C23" w:rsidDel="002964D2">
                <w:delText>:16S:USECU</w:delText>
              </w:r>
            </w:del>
          </w:p>
        </w:tc>
        <w:tc>
          <w:tcPr>
            <w:tcW w:w="4762" w:type="dxa"/>
          </w:tcPr>
          <w:p w14:paraId="0B9CC3EB" w14:textId="6A764FD7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09" w:author="Pervova 21.1" w:date="2020-03-25T00:54:00Z"/>
              </w:rPr>
            </w:pPr>
          </w:p>
        </w:tc>
      </w:tr>
      <w:tr w:rsidR="002C3526" w:rsidRPr="00296C23" w:rsidDel="002964D2" w14:paraId="5A32BB03" w14:textId="4E23E5EC" w:rsidTr="0010606C">
        <w:trPr>
          <w:del w:id="310" w:author="Pervova 21.1" w:date="2020-03-25T00:54:00Z"/>
        </w:trPr>
        <w:tc>
          <w:tcPr>
            <w:tcW w:w="5488" w:type="dxa"/>
          </w:tcPr>
          <w:p w14:paraId="6F4394AA" w14:textId="693398C2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11" w:author="Pervova 21.1" w:date="2020-03-25T00:54:00Z"/>
              </w:rPr>
            </w:pPr>
            <w:del w:id="312" w:author="Pervova 21.1" w:date="2020-03-25T00:54:00Z">
              <w:r w:rsidRPr="00296C23" w:rsidDel="002964D2">
                <w:delText>:16R:BENODET</w:delText>
              </w:r>
            </w:del>
          </w:p>
        </w:tc>
        <w:tc>
          <w:tcPr>
            <w:tcW w:w="4762" w:type="dxa"/>
          </w:tcPr>
          <w:p w14:paraId="0EAB3C3D" w14:textId="7B7838B1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13" w:author="Pervova 21.1" w:date="2020-03-25T00:54:00Z"/>
              </w:rPr>
            </w:pPr>
          </w:p>
        </w:tc>
      </w:tr>
      <w:tr w:rsidR="002C3526" w:rsidRPr="00586D4B" w:rsidDel="002964D2" w14:paraId="315C850C" w14:textId="7027E222" w:rsidTr="0010606C">
        <w:trPr>
          <w:del w:id="314" w:author="Pervova 21.1" w:date="2020-03-25T00:54:00Z"/>
        </w:trPr>
        <w:tc>
          <w:tcPr>
            <w:tcW w:w="5488" w:type="dxa"/>
          </w:tcPr>
          <w:p w14:paraId="673D4D89" w14:textId="198B6032" w:rsidR="002C3526" w:rsidRPr="00854A9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15" w:author="Pervova 21.1" w:date="2020-03-25T00:54:00Z"/>
                <w:lang w:val="en-US"/>
              </w:rPr>
            </w:pPr>
            <w:del w:id="316" w:author="Pervova 21.1" w:date="2020-03-25T00:54:00Z">
              <w:r w:rsidRPr="00854A93" w:rsidDel="002964D2">
                <w:rPr>
                  <w:lang w:val="en-US"/>
                </w:rPr>
                <w:delText>:95V::OWND//</w:delText>
              </w:r>
            </w:del>
            <w:ins w:id="317" w:author="Pervova 77" w:date="2017-01-23T16:29:00Z">
              <w:del w:id="318" w:author="Pervova 21.1" w:date="2020-03-25T00:54:00Z">
                <w:r w:rsidRPr="00854A93" w:rsidDel="002964D2">
                  <w:rPr>
                    <w:lang w:val="en-US"/>
                  </w:rPr>
                  <w:delText>NAME/'IVANOV IVAN IVANOVIc'</w:delText>
                </w:r>
              </w:del>
            </w:ins>
          </w:p>
        </w:tc>
        <w:tc>
          <w:tcPr>
            <w:tcW w:w="4762" w:type="dxa"/>
          </w:tcPr>
          <w:p w14:paraId="35D46CBE" w14:textId="08318E2C" w:rsidR="002C3526" w:rsidRPr="00854A9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19" w:author="Pervova 21.1" w:date="2020-03-25T00:54:00Z"/>
                <w:lang w:val="en-US"/>
              </w:rPr>
            </w:pPr>
          </w:p>
        </w:tc>
      </w:tr>
      <w:tr w:rsidR="002C3526" w:rsidRPr="00586D4B" w:rsidDel="002964D2" w14:paraId="08B2A35C" w14:textId="6047D63E" w:rsidTr="0010606C">
        <w:trPr>
          <w:del w:id="320" w:author="Pervova 21.1" w:date="2020-03-25T00:54:00Z"/>
        </w:trPr>
        <w:tc>
          <w:tcPr>
            <w:tcW w:w="5488" w:type="dxa"/>
          </w:tcPr>
          <w:p w14:paraId="4568F6E6" w14:textId="3C1C699D" w:rsidR="002C3526" w:rsidRPr="00167929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21" w:author="Pervova 21.1" w:date="2020-03-25T00:54:00Z"/>
                <w:lang w:val="en-US"/>
              </w:rPr>
            </w:pPr>
            <w:del w:id="322" w:author="Pervova 21.1" w:date="2020-03-25T00:54:00Z">
              <w:r w:rsidRPr="00167929" w:rsidDel="002964D2">
                <w:rPr>
                  <w:lang w:val="en-US"/>
                </w:rPr>
                <w:delText>/NAME/'IVANOV IVAN IVANOVIc'</w:delText>
              </w:r>
            </w:del>
          </w:p>
        </w:tc>
        <w:tc>
          <w:tcPr>
            <w:tcW w:w="4762" w:type="dxa"/>
          </w:tcPr>
          <w:p w14:paraId="66D4B1B7" w14:textId="290C849A" w:rsidR="002C3526" w:rsidRPr="00167929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23" w:author="Pervova 21.1" w:date="2020-03-25T00:54:00Z"/>
                <w:lang w:val="en-US"/>
              </w:rPr>
            </w:pPr>
          </w:p>
        </w:tc>
      </w:tr>
      <w:tr w:rsidR="002C3526" w:rsidRPr="00296C23" w:rsidDel="002964D2" w14:paraId="0B233799" w14:textId="28D05718" w:rsidTr="0010606C">
        <w:trPr>
          <w:del w:id="324" w:author="Pervova 21.1" w:date="2020-03-25T00:54:00Z"/>
        </w:trPr>
        <w:tc>
          <w:tcPr>
            <w:tcW w:w="5488" w:type="dxa"/>
          </w:tcPr>
          <w:p w14:paraId="22C3FAAF" w14:textId="3BD1587F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25" w:author="Pervova 21.1" w:date="2020-03-25T00:54:00Z"/>
                <w:lang w:val="en-US"/>
              </w:rPr>
            </w:pPr>
            <w:ins w:id="326" w:author="Pervova 77" w:date="2017-01-23T16:30:00Z">
              <w:del w:id="327" w:author="Pervova 21.1" w:date="2020-03-25T00:54:00Z">
                <w:r w:rsidRPr="00167929" w:rsidDel="002964D2">
                  <w:rPr>
                    <w:lang w:val="en-US"/>
                  </w:rPr>
                  <w:delText xml:space="preserve"> </w:delText>
                </w:r>
              </w:del>
            </w:ins>
            <w:del w:id="328" w:author="Pervova 21.1" w:date="2020-03-25T00:54:00Z">
              <w:r w:rsidRPr="00296C23" w:rsidDel="002964D2">
                <w:rPr>
                  <w:lang w:val="en-US"/>
                </w:rPr>
                <w:delText xml:space="preserve">/ADDR/'G. OREL, </w:delText>
              </w:r>
              <w:r w:rsidDel="002964D2">
                <w:rPr>
                  <w:lang w:val="en-US"/>
                </w:rPr>
                <w:delText>U</w:delText>
              </w:r>
              <w:r w:rsidRPr="00296C23" w:rsidDel="002964D2">
                <w:rPr>
                  <w:lang w:val="en-US"/>
                </w:rPr>
                <w:delText>L. STROIT</w:delText>
              </w:r>
            </w:del>
          </w:p>
          <w:p w14:paraId="4831A6C9" w14:textId="1870EA9C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29" w:author="Pervova 21.1" w:date="2020-03-25T00:54:00Z"/>
                <w:lang w:val="en-US"/>
              </w:rPr>
            </w:pPr>
            <w:del w:id="330" w:author="Pervova 21.1" w:date="2020-03-25T00:54:00Z">
              <w:r w:rsidRPr="00296C23" w:rsidDel="002964D2">
                <w:rPr>
                  <w:lang w:val="en-US"/>
                </w:rPr>
                <w:delText>ELE</w:delText>
              </w:r>
              <w:r w:rsidDel="002964D2">
                <w:rPr>
                  <w:lang w:val="en-US"/>
                </w:rPr>
                <w:delText>i</w:delText>
              </w:r>
              <w:r w:rsidRPr="00296C23" w:rsidDel="002964D2">
                <w:rPr>
                  <w:lang w:val="en-US"/>
                </w:rPr>
                <w:delText xml:space="preserve"> D, 5, KV. 789</w:delText>
              </w:r>
            </w:del>
          </w:p>
        </w:tc>
        <w:tc>
          <w:tcPr>
            <w:tcW w:w="4762" w:type="dxa"/>
          </w:tcPr>
          <w:p w14:paraId="33D846DC" w14:textId="77FC658A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31" w:author="Pervova 21.1" w:date="2020-03-25T00:54:00Z"/>
                <w:lang w:val="en-US"/>
              </w:rPr>
            </w:pPr>
          </w:p>
        </w:tc>
      </w:tr>
      <w:tr w:rsidR="002C3526" w:rsidRPr="00296C23" w:rsidDel="002964D2" w14:paraId="61E8AC4E" w14:textId="6ACBE98F" w:rsidTr="0010606C">
        <w:trPr>
          <w:del w:id="332" w:author="Pervova 21.1" w:date="2020-03-25T00:54:00Z"/>
        </w:trPr>
        <w:tc>
          <w:tcPr>
            <w:tcW w:w="5488" w:type="dxa"/>
          </w:tcPr>
          <w:p w14:paraId="61189B9B" w14:textId="0C183BDF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33" w:author="Pervova 21.1" w:date="2020-03-25T00:54:00Z"/>
              </w:rPr>
            </w:pPr>
            <w:ins w:id="334" w:author="Pervova 77" w:date="2017-01-23T16:30:00Z">
              <w:del w:id="335" w:author="Pervova 21.1" w:date="2020-03-25T00:54:00Z">
                <w:r w:rsidDel="002964D2">
                  <w:delText xml:space="preserve"> </w:delText>
                </w:r>
              </w:del>
            </w:ins>
            <w:del w:id="336" w:author="Pervova 21.1" w:date="2020-03-25T00:54:00Z">
              <w:r w:rsidRPr="00296C23" w:rsidDel="002964D2">
                <w:delText>/CTRY/RU</w:delText>
              </w:r>
            </w:del>
          </w:p>
        </w:tc>
        <w:tc>
          <w:tcPr>
            <w:tcW w:w="4762" w:type="dxa"/>
          </w:tcPr>
          <w:p w14:paraId="08167DE7" w14:textId="396B7748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37" w:author="Pervova 21.1" w:date="2020-03-25T00:54:00Z"/>
              </w:rPr>
            </w:pPr>
          </w:p>
        </w:tc>
      </w:tr>
      <w:tr w:rsidR="002C3526" w:rsidRPr="00296C23" w:rsidDel="002964D2" w14:paraId="028BE175" w14:textId="27CDD517" w:rsidTr="0010606C">
        <w:trPr>
          <w:del w:id="338" w:author="Pervova 21.1" w:date="2020-03-25T00:54:00Z"/>
        </w:trPr>
        <w:tc>
          <w:tcPr>
            <w:tcW w:w="5488" w:type="dxa"/>
          </w:tcPr>
          <w:p w14:paraId="36271EAD" w14:textId="4B9238BF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39" w:author="Pervova 21.1" w:date="2020-03-25T00:54:00Z"/>
                <w:lang w:val="en-US"/>
              </w:rPr>
            </w:pPr>
            <w:del w:id="340" w:author="Pervova 21.1" w:date="2020-03-25T00:54:00Z">
              <w:r w:rsidRPr="00296C23" w:rsidDel="002964D2">
                <w:delText>:95S::ALTE//CCPT/RU/4444 565656</w:delText>
              </w:r>
            </w:del>
          </w:p>
        </w:tc>
        <w:tc>
          <w:tcPr>
            <w:tcW w:w="4762" w:type="dxa"/>
          </w:tcPr>
          <w:p w14:paraId="15D0B3BC" w14:textId="33BAFECD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41" w:author="Pervova 21.1" w:date="2020-03-25T00:54:00Z"/>
              </w:rPr>
            </w:pPr>
          </w:p>
        </w:tc>
      </w:tr>
      <w:tr w:rsidR="002C3526" w:rsidRPr="002C3526" w:rsidDel="002964D2" w14:paraId="423B4613" w14:textId="6FFB5E34" w:rsidTr="0010606C">
        <w:trPr>
          <w:del w:id="342" w:author="Pervova 21.1" w:date="2020-03-25T00:54:00Z"/>
        </w:trPr>
        <w:tc>
          <w:tcPr>
            <w:tcW w:w="5488" w:type="dxa"/>
          </w:tcPr>
          <w:p w14:paraId="4B54F4C9" w14:textId="0665EB39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43" w:author="Pervova 21.1" w:date="2020-03-25T00:54:00Z"/>
                <w:lang w:val="en-US"/>
              </w:rPr>
            </w:pPr>
            <w:del w:id="344" w:author="Pervova 21.1" w:date="2020-03-25T00:54:00Z">
              <w:r w:rsidRPr="00296C23" w:rsidDel="002964D2">
                <w:rPr>
                  <w:lang w:val="en-US"/>
                </w:rPr>
                <w:delText>:95S::ALTE/</w:delText>
              </w:r>
              <w:r w:rsidDel="002964D2">
                <w:rPr>
                  <w:lang w:val="en-US"/>
                </w:rPr>
                <w:delText>NSDR</w:delText>
              </w:r>
              <w:r w:rsidRPr="00296C23" w:rsidDel="002964D2">
                <w:rPr>
                  <w:lang w:val="en-US"/>
                </w:rPr>
                <w:delText>/ACCB/RU/MX000001</w:delText>
              </w:r>
            </w:del>
          </w:p>
        </w:tc>
        <w:tc>
          <w:tcPr>
            <w:tcW w:w="4762" w:type="dxa"/>
          </w:tcPr>
          <w:p w14:paraId="153F8E1A" w14:textId="77D98CCC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45" w:author="Pervova 21.1" w:date="2020-03-25T00:54:00Z"/>
              </w:rPr>
            </w:pPr>
          </w:p>
        </w:tc>
      </w:tr>
      <w:tr w:rsidR="002C3526" w:rsidRPr="002C3526" w:rsidDel="002964D2" w14:paraId="6447D608" w14:textId="75A4A1AB" w:rsidTr="0010606C">
        <w:trPr>
          <w:del w:id="346" w:author="Pervova 21.1" w:date="2020-03-25T00:54:00Z"/>
        </w:trPr>
        <w:tc>
          <w:tcPr>
            <w:tcW w:w="5488" w:type="dxa"/>
          </w:tcPr>
          <w:p w14:paraId="6819C02E" w14:textId="26ABE3B2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47" w:author="Pervova 21.1" w:date="2020-03-25T00:54:00Z"/>
                <w:lang w:val="en-US"/>
              </w:rPr>
            </w:pPr>
            <w:del w:id="348" w:author="Pervova 21.1" w:date="2020-03-25T00:54:00Z">
              <w:r w:rsidRPr="00296C23" w:rsidDel="002964D2">
                <w:rPr>
                  <w:lang w:val="en-US"/>
                </w:rPr>
                <w:delText>:95S::ALTE/NSDR/LEID/RU/98765432109876543210</w:delText>
              </w:r>
            </w:del>
          </w:p>
        </w:tc>
        <w:tc>
          <w:tcPr>
            <w:tcW w:w="4762" w:type="dxa"/>
          </w:tcPr>
          <w:p w14:paraId="3EEEA54A" w14:textId="27013D97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49" w:author="Pervova 21.1" w:date="2020-03-25T00:54:00Z"/>
              </w:rPr>
            </w:pPr>
          </w:p>
        </w:tc>
      </w:tr>
      <w:tr w:rsidR="002C3526" w:rsidRPr="00296C23" w:rsidDel="002964D2" w14:paraId="159E5504" w14:textId="4A2EE77A" w:rsidTr="0010606C">
        <w:trPr>
          <w:del w:id="350" w:author="Pervova 21.1" w:date="2020-03-25T00:54:00Z"/>
        </w:trPr>
        <w:tc>
          <w:tcPr>
            <w:tcW w:w="5488" w:type="dxa"/>
          </w:tcPr>
          <w:p w14:paraId="76FC1D71" w14:textId="3B5452A9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51" w:author="Pervova 21.1" w:date="2020-03-25T00:54:00Z"/>
                <w:lang w:val="en-US"/>
              </w:rPr>
            </w:pPr>
            <w:del w:id="352" w:author="Pervova 21.1" w:date="2020-03-25T00:54:00Z">
              <w:r w:rsidRPr="00296C23" w:rsidDel="002964D2">
                <w:rPr>
                  <w:lang w:val="en-US"/>
                </w:rPr>
                <w:delText>:95S::ALTE/NSDR/RHID/RU/1</w:delText>
              </w:r>
            </w:del>
          </w:p>
        </w:tc>
        <w:tc>
          <w:tcPr>
            <w:tcW w:w="4762" w:type="dxa"/>
          </w:tcPr>
          <w:p w14:paraId="41027063" w14:textId="53BB0EAD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53" w:author="Pervova 21.1" w:date="2020-03-25T00:54:00Z"/>
              </w:rPr>
            </w:pPr>
            <w:del w:id="354" w:author="Pervova 21.1" w:date="2020-03-25T00:54:00Z">
              <w:r w:rsidRPr="00296C23" w:rsidDel="002964D2">
                <w:delText xml:space="preserve">Уникальный идентификатор </w:delText>
              </w:r>
              <w:r w:rsidRPr="00296C23" w:rsidDel="002964D2">
                <w:rPr>
                  <w:lang w:val="en-US"/>
                </w:rPr>
                <w:delText>RHID</w:delText>
              </w:r>
              <w:r w:rsidRPr="00296C23" w:rsidDel="002964D2">
                <w:delText xml:space="preserve"> присваивается если в сообщении передается </w:delText>
              </w:r>
            </w:del>
            <w:del w:id="355" w:author="Pervova 21.1" w:date="2020-03-10T17:23:00Z">
              <w:r w:rsidRPr="00296C23" w:rsidDel="002C3526">
                <w:delText xml:space="preserve">передается </w:delText>
              </w:r>
            </w:del>
            <w:del w:id="356" w:author="Pervova 21.1" w:date="2020-03-25T00:54:00Z">
              <w:r w:rsidRPr="00296C23" w:rsidDel="002964D2">
                <w:delText>информация более чем об одном лице</w:delText>
              </w:r>
            </w:del>
          </w:p>
        </w:tc>
      </w:tr>
      <w:tr w:rsidR="002C3526" w:rsidRPr="00296C23" w:rsidDel="002964D2" w14:paraId="40FAED80" w14:textId="20D1ABAD" w:rsidTr="0010606C">
        <w:trPr>
          <w:del w:id="357" w:author="Pervova 21.1" w:date="2020-03-25T00:54:00Z"/>
        </w:trPr>
        <w:tc>
          <w:tcPr>
            <w:tcW w:w="5488" w:type="dxa"/>
          </w:tcPr>
          <w:p w14:paraId="76304621" w14:textId="657E283C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58" w:author="Pervova 21.1" w:date="2020-03-25T00:54:00Z"/>
                <w:lang w:val="en-US"/>
              </w:rPr>
            </w:pPr>
            <w:del w:id="359" w:author="Pervova 21.1" w:date="2020-03-25T00:54:00Z">
              <w:r w:rsidRPr="00296C23" w:rsidDel="002964D2">
                <w:delText>:36B::OWND//UNIT/500,</w:delText>
              </w:r>
              <w:r w:rsidRPr="00296C23" w:rsidDel="002964D2">
                <w:rPr>
                  <w:lang w:val="en-US"/>
                </w:rPr>
                <w:delText>25</w:delText>
              </w:r>
            </w:del>
          </w:p>
        </w:tc>
        <w:tc>
          <w:tcPr>
            <w:tcW w:w="4762" w:type="dxa"/>
          </w:tcPr>
          <w:p w14:paraId="34FF4B5D" w14:textId="5DF52678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60" w:author="Pervova 21.1" w:date="2020-03-25T00:54:00Z"/>
              </w:rPr>
            </w:pPr>
          </w:p>
        </w:tc>
      </w:tr>
      <w:tr w:rsidR="002C3526" w:rsidRPr="00296C23" w:rsidDel="002964D2" w14:paraId="2BC7FD66" w14:textId="2AB8EFE9" w:rsidTr="0010606C">
        <w:trPr>
          <w:del w:id="361" w:author="Pervova 21.1" w:date="2020-03-25T00:54:00Z"/>
        </w:trPr>
        <w:tc>
          <w:tcPr>
            <w:tcW w:w="5488" w:type="dxa"/>
          </w:tcPr>
          <w:p w14:paraId="7576229C" w14:textId="5D2951FF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62" w:author="Pervova 21.1" w:date="2020-03-25T00:54:00Z"/>
              </w:rPr>
            </w:pPr>
            <w:del w:id="363" w:author="Pervova 21.1" w:date="2020-03-25T00:54:00Z">
              <w:r w:rsidRPr="00296C23" w:rsidDel="002964D2">
                <w:delText>:16S:BENODET</w:delText>
              </w:r>
            </w:del>
          </w:p>
        </w:tc>
        <w:tc>
          <w:tcPr>
            <w:tcW w:w="4762" w:type="dxa"/>
          </w:tcPr>
          <w:p w14:paraId="501AB614" w14:textId="153B9B13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64" w:author="Pervova 21.1" w:date="2020-03-25T00:54:00Z"/>
              </w:rPr>
            </w:pPr>
          </w:p>
        </w:tc>
      </w:tr>
      <w:tr w:rsidR="002C3526" w:rsidRPr="00296C23" w:rsidDel="002964D2" w14:paraId="6E6D7828" w14:textId="2E49F2FF" w:rsidTr="0010606C">
        <w:trPr>
          <w:del w:id="365" w:author="Pervova 21.1" w:date="2020-03-25T00:54:00Z"/>
        </w:trPr>
        <w:tc>
          <w:tcPr>
            <w:tcW w:w="5488" w:type="dxa"/>
          </w:tcPr>
          <w:p w14:paraId="32510D9E" w14:textId="74ABBF13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66" w:author="Pervova 21.1" w:date="2020-03-25T00:54:00Z"/>
                <w:lang w:val="en-US"/>
              </w:rPr>
            </w:pPr>
            <w:del w:id="367" w:author="Pervova 21.1" w:date="2020-03-25T00:54:00Z">
              <w:r w:rsidRPr="00296C23" w:rsidDel="002964D2">
                <w:delText>:16R:BENODET</w:delText>
              </w:r>
            </w:del>
          </w:p>
        </w:tc>
        <w:tc>
          <w:tcPr>
            <w:tcW w:w="4762" w:type="dxa"/>
          </w:tcPr>
          <w:p w14:paraId="6A843EE3" w14:textId="7BCE240D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68" w:author="Pervova 21.1" w:date="2020-03-25T00:54:00Z"/>
                <w:lang w:val="en-US"/>
              </w:rPr>
            </w:pPr>
          </w:p>
        </w:tc>
      </w:tr>
      <w:tr w:rsidR="002C3526" w:rsidRPr="00296C23" w:rsidDel="002964D2" w14:paraId="32F906CE" w14:textId="436FBCAC" w:rsidTr="0010606C">
        <w:trPr>
          <w:del w:id="369" w:author="Pervova 21.1" w:date="2020-03-25T00:54:00Z"/>
        </w:trPr>
        <w:tc>
          <w:tcPr>
            <w:tcW w:w="5488" w:type="dxa"/>
          </w:tcPr>
          <w:p w14:paraId="78A793BC" w14:textId="0BBCCEEA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70" w:author="Pervova 21.1" w:date="2020-03-25T00:54:00Z"/>
                <w:lang w:val="en-US"/>
              </w:rPr>
            </w:pPr>
            <w:del w:id="371" w:author="Pervova 21.1" w:date="2020-03-25T00:54:00Z">
              <w:r w:rsidRPr="00296C23" w:rsidDel="002964D2">
                <w:delText>:95P::OWND//IMPJRUMM</w:delText>
              </w:r>
            </w:del>
          </w:p>
        </w:tc>
        <w:tc>
          <w:tcPr>
            <w:tcW w:w="4762" w:type="dxa"/>
          </w:tcPr>
          <w:p w14:paraId="4FDB8137" w14:textId="5FD9D93C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72" w:author="Pervova 21.1" w:date="2020-03-25T00:54:00Z"/>
                <w:lang w:val="en-US"/>
              </w:rPr>
            </w:pPr>
          </w:p>
        </w:tc>
      </w:tr>
      <w:tr w:rsidR="002C3526" w:rsidRPr="00586D4B" w:rsidDel="002964D2" w14:paraId="0CEF445E" w14:textId="2A3229CE" w:rsidTr="0010606C">
        <w:trPr>
          <w:del w:id="373" w:author="Pervova 21.1" w:date="2020-03-25T00:54:00Z"/>
        </w:trPr>
        <w:tc>
          <w:tcPr>
            <w:tcW w:w="5488" w:type="dxa"/>
          </w:tcPr>
          <w:p w14:paraId="1686CEED" w14:textId="7606F537" w:rsidR="002C3526" w:rsidRPr="000D34AB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74" w:author="Pervova 21.1" w:date="2020-03-25T00:54:00Z"/>
                <w:lang w:val="en-US"/>
              </w:rPr>
            </w:pPr>
            <w:del w:id="375" w:author="Pervova 21.1" w:date="2020-03-25T00:54:00Z">
              <w:r w:rsidRPr="000D34AB" w:rsidDel="002964D2">
                <w:rPr>
                  <w:lang w:val="en-US"/>
                </w:rPr>
                <w:delText>:95S::ALTE/</w:delText>
              </w:r>
              <w:r w:rsidDel="002964D2">
                <w:rPr>
                  <w:lang w:val="en-US"/>
                </w:rPr>
                <w:delText>NSDR</w:delText>
              </w:r>
              <w:r w:rsidRPr="000D34AB" w:rsidDel="002964D2">
                <w:rPr>
                  <w:lang w:val="en-US"/>
                </w:rPr>
                <w:delText>/OGRN/RU/</w:delText>
              </w:r>
              <w:commentRangeStart w:id="376"/>
              <w:r w:rsidRPr="000D34AB" w:rsidDel="002964D2">
                <w:rPr>
                  <w:lang w:val="en-US"/>
                </w:rPr>
                <w:delText>1027739132555</w:delText>
              </w:r>
              <w:commentRangeEnd w:id="376"/>
              <w:r w:rsidDel="002964D2">
                <w:rPr>
                  <w:rStyle w:val="afb"/>
                </w:rPr>
                <w:commentReference w:id="376"/>
              </w:r>
            </w:del>
          </w:p>
        </w:tc>
        <w:tc>
          <w:tcPr>
            <w:tcW w:w="4762" w:type="dxa"/>
          </w:tcPr>
          <w:p w14:paraId="4CBD1584" w14:textId="51043A01" w:rsidR="002C3526" w:rsidRPr="000D34AB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77" w:author="Pervova 21.1" w:date="2020-03-25T00:54:00Z"/>
                <w:lang w:val="en-US"/>
              </w:rPr>
            </w:pPr>
          </w:p>
        </w:tc>
      </w:tr>
      <w:tr w:rsidR="002C3526" w:rsidRPr="002C3526" w:rsidDel="002964D2" w14:paraId="599BB5D2" w14:textId="2610B1D3" w:rsidTr="0010606C">
        <w:trPr>
          <w:del w:id="378" w:author="Pervova 21.1" w:date="2020-03-25T00:54:00Z"/>
        </w:trPr>
        <w:tc>
          <w:tcPr>
            <w:tcW w:w="5488" w:type="dxa"/>
          </w:tcPr>
          <w:p w14:paraId="521E94B4" w14:textId="20F11863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79" w:author="Pervova 21.1" w:date="2020-03-25T00:54:00Z"/>
                <w:lang w:val="en-US"/>
              </w:rPr>
            </w:pPr>
            <w:del w:id="380" w:author="Pervova 21.1" w:date="2020-03-25T00:54:00Z">
              <w:r w:rsidRPr="00296C23" w:rsidDel="002964D2">
                <w:rPr>
                  <w:lang w:val="en-US"/>
                </w:rPr>
                <w:delText>:95S::ALTE/</w:delText>
              </w:r>
              <w:r w:rsidDel="002964D2">
                <w:rPr>
                  <w:lang w:val="en-US"/>
                </w:rPr>
                <w:delText>NSDR</w:delText>
              </w:r>
              <w:r w:rsidRPr="00296C23" w:rsidDel="002964D2">
                <w:rPr>
                  <w:lang w:val="en-US"/>
                </w:rPr>
                <w:delText>/ACCB/RU/MX000002</w:delText>
              </w:r>
            </w:del>
          </w:p>
        </w:tc>
        <w:tc>
          <w:tcPr>
            <w:tcW w:w="4762" w:type="dxa"/>
          </w:tcPr>
          <w:p w14:paraId="7A3B8CF6" w14:textId="5146D971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81" w:author="Pervova 21.1" w:date="2020-03-25T00:54:00Z"/>
              </w:rPr>
            </w:pPr>
          </w:p>
        </w:tc>
      </w:tr>
      <w:tr w:rsidR="002C3526" w:rsidRPr="00586D4B" w:rsidDel="002964D2" w14:paraId="53E6AB34" w14:textId="3481370A" w:rsidTr="0010606C">
        <w:trPr>
          <w:del w:id="382" w:author="Pervova 21.1" w:date="2020-03-25T00:54:00Z"/>
        </w:trPr>
        <w:tc>
          <w:tcPr>
            <w:tcW w:w="5488" w:type="dxa"/>
          </w:tcPr>
          <w:p w14:paraId="459B2E41" w14:textId="53B7DFCE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83" w:author="Pervova 21.1" w:date="2020-03-25T00:54:00Z"/>
                <w:lang w:val="en-US"/>
              </w:rPr>
            </w:pPr>
            <w:del w:id="384" w:author="Pervova 21.1" w:date="2020-03-25T00:54:00Z">
              <w:r w:rsidRPr="00296C23" w:rsidDel="002964D2">
                <w:rPr>
                  <w:lang w:val="en-US"/>
                </w:rPr>
                <w:delText>:95S::ALTE/NSDR/RHID/RU/2</w:delText>
              </w:r>
            </w:del>
          </w:p>
        </w:tc>
        <w:tc>
          <w:tcPr>
            <w:tcW w:w="4762" w:type="dxa"/>
          </w:tcPr>
          <w:p w14:paraId="6D4A3BD7" w14:textId="0E502AA8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85" w:author="Pervova 21.1" w:date="2020-03-25T00:54:00Z"/>
                <w:lang w:val="en-US"/>
              </w:rPr>
            </w:pPr>
          </w:p>
        </w:tc>
      </w:tr>
      <w:tr w:rsidR="002C3526" w:rsidRPr="00296C23" w:rsidDel="002964D2" w14:paraId="6047EC93" w14:textId="420FFBB9" w:rsidTr="0010606C">
        <w:trPr>
          <w:del w:id="386" w:author="Pervova 21.1" w:date="2020-03-25T00:54:00Z"/>
        </w:trPr>
        <w:tc>
          <w:tcPr>
            <w:tcW w:w="5488" w:type="dxa"/>
          </w:tcPr>
          <w:p w14:paraId="5342CCB8" w14:textId="360DF4FD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87" w:author="Pervova 21.1" w:date="2020-03-25T00:54:00Z"/>
                <w:lang w:val="en-US"/>
              </w:rPr>
            </w:pPr>
            <w:del w:id="388" w:author="Pervova 21.1" w:date="2020-03-25T00:54:00Z">
              <w:r w:rsidRPr="00296C23" w:rsidDel="002964D2">
                <w:delText>:36B::OWND//UNIT/1000,</w:delText>
              </w:r>
            </w:del>
          </w:p>
        </w:tc>
        <w:tc>
          <w:tcPr>
            <w:tcW w:w="4762" w:type="dxa"/>
          </w:tcPr>
          <w:p w14:paraId="44B49F16" w14:textId="4C0A4BEF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89" w:author="Pervova 21.1" w:date="2020-03-25T00:54:00Z"/>
              </w:rPr>
            </w:pPr>
          </w:p>
        </w:tc>
      </w:tr>
      <w:tr w:rsidR="002C3526" w:rsidRPr="00296C23" w:rsidDel="002964D2" w14:paraId="6DF1D9E5" w14:textId="2E00387E" w:rsidTr="0010606C">
        <w:trPr>
          <w:del w:id="390" w:author="Pervova 21.1" w:date="2020-03-25T00:54:00Z"/>
        </w:trPr>
        <w:tc>
          <w:tcPr>
            <w:tcW w:w="5488" w:type="dxa"/>
          </w:tcPr>
          <w:p w14:paraId="424BBE96" w14:textId="6BF534FF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91" w:author="Pervova 21.1" w:date="2020-03-25T00:54:00Z"/>
                <w:lang w:val="en-US"/>
              </w:rPr>
            </w:pPr>
            <w:del w:id="392" w:author="Pervova 21.1" w:date="2020-03-25T00:54:00Z">
              <w:r w:rsidRPr="00296C23" w:rsidDel="002964D2">
                <w:delText>:16S:BENODET</w:delText>
              </w:r>
            </w:del>
          </w:p>
        </w:tc>
        <w:tc>
          <w:tcPr>
            <w:tcW w:w="4762" w:type="dxa"/>
          </w:tcPr>
          <w:p w14:paraId="6EDB4BA5" w14:textId="38FF1CCA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93" w:author="Pervova 21.1" w:date="2020-03-25T00:54:00Z"/>
                <w:lang w:val="en-US"/>
              </w:rPr>
            </w:pPr>
          </w:p>
        </w:tc>
      </w:tr>
      <w:tr w:rsidR="002C3526" w:rsidRPr="00296C23" w:rsidDel="002964D2" w14:paraId="194C1080" w14:textId="2F6354FC" w:rsidTr="0010606C">
        <w:trPr>
          <w:del w:id="394" w:author="Pervova 21.1" w:date="2020-03-25T00:54:00Z"/>
        </w:trPr>
        <w:tc>
          <w:tcPr>
            <w:tcW w:w="5488" w:type="dxa"/>
          </w:tcPr>
          <w:p w14:paraId="72412830" w14:textId="375C48F6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95" w:author="Pervova 21.1" w:date="2020-03-25T00:54:00Z"/>
                <w:lang w:val="en-US"/>
              </w:rPr>
            </w:pPr>
            <w:del w:id="396" w:author="Pervova 21.1" w:date="2020-03-25T00:54:00Z">
              <w:r w:rsidRPr="00296C23" w:rsidDel="002964D2">
                <w:delText>:16R:BENODET</w:delText>
              </w:r>
            </w:del>
          </w:p>
        </w:tc>
        <w:tc>
          <w:tcPr>
            <w:tcW w:w="4762" w:type="dxa"/>
          </w:tcPr>
          <w:p w14:paraId="48AFBF56" w14:textId="6A67E905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97" w:author="Pervova 21.1" w:date="2020-03-25T00:54:00Z"/>
                <w:lang w:val="en-US"/>
              </w:rPr>
            </w:pPr>
          </w:p>
        </w:tc>
      </w:tr>
      <w:tr w:rsidR="002C3526" w:rsidRPr="00296C23" w:rsidDel="002964D2" w14:paraId="0D0819D7" w14:textId="22DC54AF" w:rsidTr="0010606C">
        <w:trPr>
          <w:del w:id="398" w:author="Pervova 21.1" w:date="2020-03-25T00:54:00Z"/>
        </w:trPr>
        <w:tc>
          <w:tcPr>
            <w:tcW w:w="5488" w:type="dxa"/>
          </w:tcPr>
          <w:p w14:paraId="1621B234" w14:textId="35520A33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399" w:author="Pervova 21.1" w:date="2020-03-25T00:54:00Z"/>
                <w:lang w:val="en-US"/>
              </w:rPr>
            </w:pPr>
            <w:del w:id="400" w:author="Pervova 21.1" w:date="2020-03-25T00:54:00Z">
              <w:r w:rsidRPr="00296C23" w:rsidDel="002964D2">
                <w:delText>:95V::OWND//'OOO ''uPITER''</w:delText>
              </w:r>
            </w:del>
          </w:p>
        </w:tc>
        <w:tc>
          <w:tcPr>
            <w:tcW w:w="4762" w:type="dxa"/>
          </w:tcPr>
          <w:p w14:paraId="25BE351B" w14:textId="237A38A8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01" w:author="Pervova 21.1" w:date="2020-03-25T00:54:00Z"/>
                <w:lang w:val="en-US"/>
              </w:rPr>
            </w:pPr>
          </w:p>
        </w:tc>
      </w:tr>
      <w:tr w:rsidR="002C3526" w:rsidRPr="00586D4B" w:rsidDel="002964D2" w14:paraId="64601A2B" w14:textId="24E29C71" w:rsidTr="0010606C">
        <w:trPr>
          <w:del w:id="402" w:author="Pervova 21.1" w:date="2020-03-25T00:54:00Z"/>
        </w:trPr>
        <w:tc>
          <w:tcPr>
            <w:tcW w:w="5488" w:type="dxa"/>
          </w:tcPr>
          <w:p w14:paraId="0AD3F618" w14:textId="2CD5211D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03" w:author="Pervova 21.1" w:date="2020-03-25T00:54:00Z"/>
                <w:lang w:val="en-US"/>
              </w:rPr>
            </w:pPr>
            <w:del w:id="404" w:author="Pervova 21.1" w:date="2020-03-25T00:54:00Z">
              <w:r w:rsidRPr="00296C23" w:rsidDel="002964D2">
                <w:rPr>
                  <w:lang w:val="en-US"/>
                </w:rPr>
                <w:delText xml:space="preserve">G. MOSKVA, </w:delText>
              </w:r>
              <w:r w:rsidDel="002964D2">
                <w:rPr>
                  <w:lang w:val="en-US"/>
                </w:rPr>
                <w:delText>U</w:delText>
              </w:r>
              <w:r w:rsidRPr="00296C23" w:rsidDel="002964D2">
                <w:rPr>
                  <w:lang w:val="en-US"/>
                </w:rPr>
                <w:delText>L. POBED</w:delText>
              </w:r>
              <w:r w:rsidDel="002964D2">
                <w:rPr>
                  <w:lang w:val="en-US"/>
                </w:rPr>
                <w:delText>Y</w:delText>
              </w:r>
              <w:r w:rsidRPr="00296C23" w:rsidDel="002964D2">
                <w:rPr>
                  <w:lang w:val="en-US"/>
                </w:rPr>
                <w:delText xml:space="preserve"> D. 3, KV. 89</w:delText>
              </w:r>
            </w:del>
          </w:p>
        </w:tc>
        <w:tc>
          <w:tcPr>
            <w:tcW w:w="4762" w:type="dxa"/>
          </w:tcPr>
          <w:p w14:paraId="0094B7E9" w14:textId="076410BB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05" w:author="Pervova 21.1" w:date="2020-03-25T00:54:00Z"/>
                <w:lang w:val="en-US"/>
              </w:rPr>
            </w:pPr>
          </w:p>
        </w:tc>
      </w:tr>
      <w:tr w:rsidR="002C3526" w:rsidRPr="00296C23" w:rsidDel="002964D2" w14:paraId="381F2042" w14:textId="03BE4A9B" w:rsidTr="0010606C">
        <w:trPr>
          <w:del w:id="406" w:author="Pervova 21.1" w:date="2020-03-25T00:54:00Z"/>
        </w:trPr>
        <w:tc>
          <w:tcPr>
            <w:tcW w:w="5488" w:type="dxa"/>
          </w:tcPr>
          <w:p w14:paraId="55D8CA20" w14:textId="0759058C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07" w:author="Pervova 21.1" w:date="2020-03-25T00:54:00Z"/>
                <w:lang w:val="en-US"/>
              </w:rPr>
            </w:pPr>
            <w:del w:id="408" w:author="Pervova 21.1" w:date="2020-03-25T00:54:00Z">
              <w:r w:rsidRPr="00296C23" w:rsidDel="002964D2">
                <w:delText>:95S::ALTE//TXID/RU/77391326667</w:delText>
              </w:r>
            </w:del>
          </w:p>
        </w:tc>
        <w:tc>
          <w:tcPr>
            <w:tcW w:w="4762" w:type="dxa"/>
          </w:tcPr>
          <w:p w14:paraId="78CEFF25" w14:textId="43D2A986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09" w:author="Pervova 21.1" w:date="2020-03-25T00:54:00Z"/>
                <w:lang w:val="en-US"/>
              </w:rPr>
            </w:pPr>
          </w:p>
        </w:tc>
      </w:tr>
      <w:tr w:rsidR="002C3526" w:rsidRPr="002C3526" w:rsidDel="002964D2" w14:paraId="6E434FC8" w14:textId="669BB4D7" w:rsidTr="0010606C">
        <w:trPr>
          <w:del w:id="410" w:author="Pervova 21.1" w:date="2020-03-25T00:54:00Z"/>
        </w:trPr>
        <w:tc>
          <w:tcPr>
            <w:tcW w:w="5488" w:type="dxa"/>
          </w:tcPr>
          <w:p w14:paraId="1D255A85" w14:textId="58ACE471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11" w:author="Pervova 21.1" w:date="2020-03-25T00:54:00Z"/>
                <w:lang w:val="en-US"/>
              </w:rPr>
            </w:pPr>
            <w:del w:id="412" w:author="Pervova 21.1" w:date="2020-03-25T00:54:00Z">
              <w:r w:rsidRPr="00296C23" w:rsidDel="002964D2">
                <w:rPr>
                  <w:lang w:val="en-US"/>
                </w:rPr>
                <w:delText>:95S::ALTE/</w:delText>
              </w:r>
              <w:r w:rsidDel="002964D2">
                <w:rPr>
                  <w:lang w:val="en-US"/>
                </w:rPr>
                <w:delText>NSDR</w:delText>
              </w:r>
              <w:r w:rsidRPr="00296C23" w:rsidDel="002964D2">
                <w:rPr>
                  <w:lang w:val="en-US"/>
                </w:rPr>
                <w:delText>/ACCB/RU/XX000555</w:delText>
              </w:r>
            </w:del>
          </w:p>
        </w:tc>
        <w:tc>
          <w:tcPr>
            <w:tcW w:w="4762" w:type="dxa"/>
          </w:tcPr>
          <w:p w14:paraId="3D0E724A" w14:textId="36E7685E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13" w:author="Pervova 21.1" w:date="2020-03-25T00:54:00Z"/>
              </w:rPr>
            </w:pPr>
          </w:p>
        </w:tc>
      </w:tr>
      <w:tr w:rsidR="002C3526" w:rsidRPr="00586D4B" w:rsidDel="002964D2" w14:paraId="2D53CB9C" w14:textId="7D9E8AD9" w:rsidTr="0010606C">
        <w:trPr>
          <w:del w:id="414" w:author="Pervova 21.1" w:date="2020-03-25T00:54:00Z"/>
        </w:trPr>
        <w:tc>
          <w:tcPr>
            <w:tcW w:w="5488" w:type="dxa"/>
          </w:tcPr>
          <w:p w14:paraId="27588FC3" w14:textId="7C236C1B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15" w:author="Pervova 21.1" w:date="2020-03-25T00:54:00Z"/>
                <w:lang w:val="en-US"/>
              </w:rPr>
            </w:pPr>
            <w:del w:id="416" w:author="Pervova 21.1" w:date="2020-03-25T00:54:00Z">
              <w:r w:rsidRPr="00296C23" w:rsidDel="002964D2">
                <w:rPr>
                  <w:lang w:val="en-US"/>
                </w:rPr>
                <w:delText>:95S::ALTE/NSDR/RHID/RU/3</w:delText>
              </w:r>
            </w:del>
          </w:p>
        </w:tc>
        <w:tc>
          <w:tcPr>
            <w:tcW w:w="4762" w:type="dxa"/>
          </w:tcPr>
          <w:p w14:paraId="0B8FF918" w14:textId="2924A36E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17" w:author="Pervova 21.1" w:date="2020-03-25T00:54:00Z"/>
                <w:lang w:val="en-US"/>
              </w:rPr>
            </w:pPr>
          </w:p>
        </w:tc>
      </w:tr>
      <w:tr w:rsidR="002C3526" w:rsidRPr="00296C23" w:rsidDel="002964D2" w14:paraId="06649DC4" w14:textId="7E7E0F4B" w:rsidTr="0010606C">
        <w:trPr>
          <w:del w:id="418" w:author="Pervova 21.1" w:date="2020-03-25T00:54:00Z"/>
        </w:trPr>
        <w:tc>
          <w:tcPr>
            <w:tcW w:w="5488" w:type="dxa"/>
          </w:tcPr>
          <w:p w14:paraId="02B6FADD" w14:textId="6010B1AC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19" w:author="Pervova 21.1" w:date="2020-03-25T00:54:00Z"/>
                <w:lang w:val="en-US"/>
              </w:rPr>
            </w:pPr>
            <w:del w:id="420" w:author="Pervova 21.1" w:date="2020-03-25T00:54:00Z">
              <w:r w:rsidRPr="00296C23" w:rsidDel="002964D2">
                <w:delText>:36B::OWND//UNIT/400,</w:delText>
              </w:r>
            </w:del>
          </w:p>
        </w:tc>
        <w:tc>
          <w:tcPr>
            <w:tcW w:w="4762" w:type="dxa"/>
          </w:tcPr>
          <w:p w14:paraId="40C2A5EF" w14:textId="0535DD79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21" w:author="Pervova 21.1" w:date="2020-03-25T00:54:00Z"/>
              </w:rPr>
            </w:pPr>
          </w:p>
        </w:tc>
      </w:tr>
      <w:tr w:rsidR="002C3526" w:rsidRPr="00296C23" w:rsidDel="002964D2" w14:paraId="6FA8D807" w14:textId="55FFDFC8" w:rsidTr="0010606C">
        <w:trPr>
          <w:del w:id="422" w:author="Pervova 21.1" w:date="2020-03-25T00:54:00Z"/>
        </w:trPr>
        <w:tc>
          <w:tcPr>
            <w:tcW w:w="5488" w:type="dxa"/>
          </w:tcPr>
          <w:p w14:paraId="5D052DCF" w14:textId="1F93D71D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23" w:author="Pervova 21.1" w:date="2020-03-25T00:54:00Z"/>
                <w:lang w:val="en-US"/>
              </w:rPr>
            </w:pPr>
            <w:del w:id="424" w:author="Pervova 21.1" w:date="2020-03-25T00:54:00Z">
              <w:r w:rsidRPr="00296C23" w:rsidDel="002964D2">
                <w:delText>:16S:BENODET</w:delText>
              </w:r>
            </w:del>
          </w:p>
        </w:tc>
        <w:tc>
          <w:tcPr>
            <w:tcW w:w="4762" w:type="dxa"/>
          </w:tcPr>
          <w:p w14:paraId="2ABB5496" w14:textId="05B042D0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25" w:author="Pervova 21.1" w:date="2020-03-25T00:54:00Z"/>
                <w:lang w:val="en-US"/>
              </w:rPr>
            </w:pPr>
          </w:p>
        </w:tc>
      </w:tr>
      <w:tr w:rsidR="002C3526" w:rsidRPr="00296C23" w:rsidDel="002964D2" w14:paraId="2A5F5C31" w14:textId="31533D13" w:rsidTr="0010606C">
        <w:trPr>
          <w:del w:id="426" w:author="Pervova 21.1" w:date="2020-03-25T00:54:00Z"/>
        </w:trPr>
        <w:tc>
          <w:tcPr>
            <w:tcW w:w="5488" w:type="dxa"/>
          </w:tcPr>
          <w:p w14:paraId="3B748712" w14:textId="242991E3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27" w:author="Pervova 21.1" w:date="2020-03-25T00:54:00Z"/>
                <w:lang w:val="en-US"/>
              </w:rPr>
            </w:pPr>
            <w:del w:id="428" w:author="Pervova 21.1" w:date="2020-03-25T00:54:00Z">
              <w:r w:rsidRPr="00296C23" w:rsidDel="002964D2">
                <w:delText>:16R:BENODET</w:delText>
              </w:r>
            </w:del>
          </w:p>
        </w:tc>
        <w:tc>
          <w:tcPr>
            <w:tcW w:w="4762" w:type="dxa"/>
          </w:tcPr>
          <w:p w14:paraId="006E8134" w14:textId="69CE7B0B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29" w:author="Pervova 21.1" w:date="2020-03-25T00:54:00Z"/>
                <w:lang w:val="en-US"/>
              </w:rPr>
            </w:pPr>
          </w:p>
        </w:tc>
      </w:tr>
      <w:tr w:rsidR="002C3526" w:rsidRPr="00296C23" w:rsidDel="002964D2" w14:paraId="05E622D2" w14:textId="77D96659" w:rsidTr="0010606C">
        <w:trPr>
          <w:del w:id="430" w:author="Pervova 21.1" w:date="2020-03-25T00:54:00Z"/>
        </w:trPr>
        <w:tc>
          <w:tcPr>
            <w:tcW w:w="5488" w:type="dxa"/>
          </w:tcPr>
          <w:p w14:paraId="27609567" w14:textId="5E69DC4E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31" w:author="Pervova 21.1" w:date="2020-03-25T00:54:00Z"/>
                <w:lang w:val="en-US"/>
              </w:rPr>
            </w:pPr>
            <w:del w:id="432" w:author="Pervova 21.1" w:date="2020-03-25T00:54:00Z">
              <w:r w:rsidRPr="00296C23" w:rsidDel="002964D2">
                <w:delText>:95V::OWND//'OOO ''VESNA''</w:delText>
              </w:r>
            </w:del>
          </w:p>
        </w:tc>
        <w:tc>
          <w:tcPr>
            <w:tcW w:w="4762" w:type="dxa"/>
          </w:tcPr>
          <w:p w14:paraId="3F5047FA" w14:textId="4995187E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33" w:author="Pervova 21.1" w:date="2020-03-25T00:54:00Z"/>
                <w:lang w:val="en-US"/>
              </w:rPr>
            </w:pPr>
          </w:p>
        </w:tc>
      </w:tr>
      <w:tr w:rsidR="002C3526" w:rsidRPr="00586D4B" w:rsidDel="002964D2" w14:paraId="23ADEE36" w14:textId="27DABE7B" w:rsidTr="0010606C">
        <w:trPr>
          <w:del w:id="434" w:author="Pervova 21.1" w:date="2020-03-25T00:54:00Z"/>
        </w:trPr>
        <w:tc>
          <w:tcPr>
            <w:tcW w:w="5488" w:type="dxa"/>
          </w:tcPr>
          <w:p w14:paraId="68D277C0" w14:textId="49915E74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35" w:author="Pervova 21.1" w:date="2020-03-25T00:54:00Z"/>
                <w:lang w:val="en-US"/>
              </w:rPr>
            </w:pPr>
            <w:del w:id="436" w:author="Pervova 21.1" w:date="2020-03-25T00:54:00Z">
              <w:r w:rsidRPr="00296C23" w:rsidDel="002964D2">
                <w:rPr>
                  <w:lang w:val="en-US"/>
                </w:rPr>
                <w:delText xml:space="preserve">G. MOSKVA, </w:delText>
              </w:r>
              <w:r w:rsidDel="002964D2">
                <w:rPr>
                  <w:lang w:val="en-US"/>
                </w:rPr>
                <w:delText>U</w:delText>
              </w:r>
              <w:r w:rsidRPr="00296C23" w:rsidDel="002964D2">
                <w:rPr>
                  <w:lang w:val="en-US"/>
                </w:rPr>
                <w:delText>L. LENINA D. 8</w:delText>
              </w:r>
            </w:del>
          </w:p>
        </w:tc>
        <w:tc>
          <w:tcPr>
            <w:tcW w:w="4762" w:type="dxa"/>
          </w:tcPr>
          <w:p w14:paraId="6D48FA0E" w14:textId="68E15730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37" w:author="Pervova 21.1" w:date="2020-03-25T00:54:00Z"/>
                <w:lang w:val="en-US"/>
              </w:rPr>
            </w:pPr>
          </w:p>
        </w:tc>
      </w:tr>
      <w:tr w:rsidR="002C3526" w:rsidRPr="00586D4B" w:rsidDel="002964D2" w14:paraId="2B8FAFBC" w14:textId="79586711" w:rsidTr="0010606C">
        <w:trPr>
          <w:del w:id="438" w:author="Pervova 21.1" w:date="2020-03-25T00:54:00Z"/>
        </w:trPr>
        <w:tc>
          <w:tcPr>
            <w:tcW w:w="5488" w:type="dxa"/>
          </w:tcPr>
          <w:p w14:paraId="629862A9" w14:textId="2214204E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39" w:author="Pervova 21.1" w:date="2020-03-25T00:54:00Z"/>
                <w:lang w:val="en-US"/>
              </w:rPr>
            </w:pPr>
            <w:del w:id="440" w:author="Pervova 21.1" w:date="2020-03-25T00:54:00Z">
              <w:r w:rsidRPr="00296C23" w:rsidDel="002964D2">
                <w:rPr>
                  <w:lang w:val="en-US"/>
                </w:rPr>
                <w:delText>:95S::ALTE/NSDR/LEIB/RU/98765434509876541258</w:delText>
              </w:r>
            </w:del>
          </w:p>
        </w:tc>
        <w:tc>
          <w:tcPr>
            <w:tcW w:w="4762" w:type="dxa"/>
          </w:tcPr>
          <w:p w14:paraId="0B0DCD75" w14:textId="392C7384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41" w:author="Pervova 21.1" w:date="2020-03-25T00:54:00Z"/>
                <w:lang w:val="en-US"/>
              </w:rPr>
            </w:pPr>
          </w:p>
        </w:tc>
      </w:tr>
      <w:tr w:rsidR="002C3526" w:rsidRPr="002C3526" w:rsidDel="002964D2" w14:paraId="7D62EE4E" w14:textId="4ACB55C9" w:rsidTr="0010606C">
        <w:trPr>
          <w:del w:id="442" w:author="Pervova 21.1" w:date="2020-03-25T00:54:00Z"/>
        </w:trPr>
        <w:tc>
          <w:tcPr>
            <w:tcW w:w="5488" w:type="dxa"/>
          </w:tcPr>
          <w:p w14:paraId="42559BE9" w14:textId="205E99D6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43" w:author="Pervova 21.1" w:date="2020-03-25T00:54:00Z"/>
                <w:lang w:val="en-US"/>
              </w:rPr>
            </w:pPr>
            <w:del w:id="444" w:author="Pervova 21.1" w:date="2020-03-25T00:54:00Z">
              <w:r w:rsidRPr="00296C23" w:rsidDel="002964D2">
                <w:rPr>
                  <w:lang w:val="en-US"/>
                </w:rPr>
                <w:delText>:95S::ALTE/</w:delText>
              </w:r>
              <w:r w:rsidDel="002964D2">
                <w:rPr>
                  <w:lang w:val="en-US"/>
                </w:rPr>
                <w:delText>NSDR</w:delText>
              </w:r>
              <w:r w:rsidRPr="00296C23" w:rsidDel="002964D2">
                <w:rPr>
                  <w:lang w:val="en-US"/>
                </w:rPr>
                <w:delText>/ACCB/RU/XX000777</w:delText>
              </w:r>
            </w:del>
          </w:p>
        </w:tc>
        <w:tc>
          <w:tcPr>
            <w:tcW w:w="4762" w:type="dxa"/>
          </w:tcPr>
          <w:p w14:paraId="694B0099" w14:textId="255F0EE6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45" w:author="Pervova 21.1" w:date="2020-03-25T00:54:00Z"/>
              </w:rPr>
            </w:pPr>
          </w:p>
        </w:tc>
      </w:tr>
      <w:tr w:rsidR="002C3526" w:rsidRPr="002C3526" w:rsidDel="002964D2" w14:paraId="2D68C950" w14:textId="39A416C3" w:rsidTr="0010606C">
        <w:trPr>
          <w:del w:id="446" w:author="Pervova 21.1" w:date="2020-03-25T00:54:00Z"/>
        </w:trPr>
        <w:tc>
          <w:tcPr>
            <w:tcW w:w="5488" w:type="dxa"/>
          </w:tcPr>
          <w:p w14:paraId="0EB64B38" w14:textId="1D9617DF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47" w:author="Pervova 21.1" w:date="2020-03-25T00:54:00Z"/>
                <w:lang w:val="en-US"/>
              </w:rPr>
            </w:pPr>
            <w:del w:id="448" w:author="Pervova 21.1" w:date="2020-03-25T00:54:00Z">
              <w:r w:rsidRPr="00296C23" w:rsidDel="002964D2">
                <w:rPr>
                  <w:lang w:val="en-US"/>
                </w:rPr>
                <w:delText>:95S::ALTE/NSDR/LEID/RU/98765432109876543210</w:delText>
              </w:r>
            </w:del>
          </w:p>
        </w:tc>
        <w:tc>
          <w:tcPr>
            <w:tcW w:w="4762" w:type="dxa"/>
          </w:tcPr>
          <w:p w14:paraId="02706895" w14:textId="751ECCCF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49" w:author="Pervova 21.1" w:date="2020-03-25T00:54:00Z"/>
              </w:rPr>
            </w:pPr>
          </w:p>
        </w:tc>
      </w:tr>
      <w:tr w:rsidR="002C3526" w:rsidRPr="00586D4B" w:rsidDel="002964D2" w14:paraId="12A4F9D2" w14:textId="459888EE" w:rsidTr="0010606C">
        <w:trPr>
          <w:del w:id="450" w:author="Pervova 21.1" w:date="2020-03-25T00:54:00Z"/>
        </w:trPr>
        <w:tc>
          <w:tcPr>
            <w:tcW w:w="5488" w:type="dxa"/>
          </w:tcPr>
          <w:p w14:paraId="575D28C9" w14:textId="0828F525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51" w:author="Pervova 21.1" w:date="2020-03-25T00:54:00Z"/>
                <w:lang w:val="en-US"/>
              </w:rPr>
            </w:pPr>
            <w:del w:id="452" w:author="Pervova 21.1" w:date="2020-03-25T00:54:00Z">
              <w:r w:rsidRPr="00296C23" w:rsidDel="002964D2">
                <w:rPr>
                  <w:lang w:val="en-US"/>
                </w:rPr>
                <w:delText>:95S::ALTE/NSDR/RHID/RU/4</w:delText>
              </w:r>
            </w:del>
          </w:p>
        </w:tc>
        <w:tc>
          <w:tcPr>
            <w:tcW w:w="4762" w:type="dxa"/>
          </w:tcPr>
          <w:p w14:paraId="2BF28A00" w14:textId="1964A848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53" w:author="Pervova 21.1" w:date="2020-03-25T00:54:00Z"/>
                <w:lang w:val="en-US"/>
              </w:rPr>
            </w:pPr>
          </w:p>
        </w:tc>
      </w:tr>
      <w:tr w:rsidR="002C3526" w:rsidRPr="00296C23" w:rsidDel="002964D2" w14:paraId="654EA953" w14:textId="356223DE" w:rsidTr="0010606C">
        <w:trPr>
          <w:del w:id="454" w:author="Pervova 21.1" w:date="2020-03-25T00:54:00Z"/>
        </w:trPr>
        <w:tc>
          <w:tcPr>
            <w:tcW w:w="5488" w:type="dxa"/>
          </w:tcPr>
          <w:p w14:paraId="5E109C45" w14:textId="67364642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55" w:author="Pervova 21.1" w:date="2020-03-25T00:54:00Z"/>
                <w:lang w:val="en-US"/>
              </w:rPr>
            </w:pPr>
            <w:del w:id="456" w:author="Pervova 21.1" w:date="2020-03-25T00:54:00Z">
              <w:r w:rsidRPr="00296C23" w:rsidDel="002964D2">
                <w:delText>:36B::OWND//UNIT/400,</w:delText>
              </w:r>
            </w:del>
          </w:p>
        </w:tc>
        <w:tc>
          <w:tcPr>
            <w:tcW w:w="4762" w:type="dxa"/>
          </w:tcPr>
          <w:p w14:paraId="3E47D8A3" w14:textId="28829A31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57" w:author="Pervova 21.1" w:date="2020-03-25T00:54:00Z"/>
              </w:rPr>
            </w:pPr>
          </w:p>
        </w:tc>
      </w:tr>
      <w:tr w:rsidR="002C3526" w:rsidRPr="00296C23" w:rsidDel="002964D2" w14:paraId="3A110C12" w14:textId="6C2CE9B1" w:rsidTr="0010606C">
        <w:trPr>
          <w:del w:id="458" w:author="Pervova 21.1" w:date="2020-03-25T00:54:00Z"/>
        </w:trPr>
        <w:tc>
          <w:tcPr>
            <w:tcW w:w="5488" w:type="dxa"/>
          </w:tcPr>
          <w:p w14:paraId="15C2B344" w14:textId="4A61DA50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59" w:author="Pervova 21.1" w:date="2020-03-25T00:54:00Z"/>
                <w:lang w:val="en-US"/>
              </w:rPr>
            </w:pPr>
            <w:del w:id="460" w:author="Pervova 21.1" w:date="2020-03-25T00:54:00Z">
              <w:r w:rsidRPr="00296C23" w:rsidDel="002964D2">
                <w:delText>:16S:BENODET</w:delText>
              </w:r>
            </w:del>
          </w:p>
        </w:tc>
        <w:tc>
          <w:tcPr>
            <w:tcW w:w="4762" w:type="dxa"/>
          </w:tcPr>
          <w:p w14:paraId="6963F092" w14:textId="2700FE6A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61" w:author="Pervova 21.1" w:date="2020-03-25T00:54:00Z"/>
                <w:lang w:val="en-US"/>
              </w:rPr>
            </w:pPr>
          </w:p>
        </w:tc>
      </w:tr>
      <w:tr w:rsidR="002C3526" w:rsidRPr="00296C23" w:rsidDel="002964D2" w14:paraId="088363D3" w14:textId="4636A9D9" w:rsidTr="0010606C">
        <w:trPr>
          <w:del w:id="462" w:author="Pervova 21.1" w:date="2020-03-25T00:54:00Z"/>
        </w:trPr>
        <w:tc>
          <w:tcPr>
            <w:tcW w:w="5488" w:type="dxa"/>
          </w:tcPr>
          <w:p w14:paraId="3B08F21F" w14:textId="44D003CD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63" w:author="Pervova 21.1" w:date="2020-03-25T00:54:00Z"/>
                <w:lang w:val="en-US"/>
              </w:rPr>
            </w:pPr>
            <w:del w:id="464" w:author="Pervova 21.1" w:date="2020-03-25T00:54:00Z">
              <w:r w:rsidRPr="00296C23" w:rsidDel="002964D2">
                <w:delText>:16R:BENODET</w:delText>
              </w:r>
            </w:del>
          </w:p>
        </w:tc>
        <w:tc>
          <w:tcPr>
            <w:tcW w:w="4762" w:type="dxa"/>
          </w:tcPr>
          <w:p w14:paraId="613D5219" w14:textId="7B2E9C7F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65" w:author="Pervova 21.1" w:date="2020-03-25T00:54:00Z"/>
                <w:lang w:val="en-US"/>
              </w:rPr>
            </w:pPr>
          </w:p>
        </w:tc>
      </w:tr>
      <w:tr w:rsidR="002C3526" w:rsidRPr="00296C23" w:rsidDel="002964D2" w14:paraId="661E4CA4" w14:textId="07160077" w:rsidTr="0010606C">
        <w:trPr>
          <w:del w:id="466" w:author="Pervova 21.1" w:date="2020-03-25T00:54:00Z"/>
        </w:trPr>
        <w:tc>
          <w:tcPr>
            <w:tcW w:w="5488" w:type="dxa"/>
          </w:tcPr>
          <w:p w14:paraId="339947DB" w14:textId="4B56575C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67" w:author="Pervova 21.1" w:date="2020-03-25T00:54:00Z"/>
                <w:lang w:val="en-US"/>
              </w:rPr>
            </w:pPr>
            <w:del w:id="468" w:author="Pervova 21.1" w:date="2020-03-25T00:54:00Z">
              <w:r w:rsidRPr="00296C23" w:rsidDel="002964D2">
                <w:delText>:95V::OWND//'OOO ''MARS''</w:delText>
              </w:r>
            </w:del>
          </w:p>
        </w:tc>
        <w:tc>
          <w:tcPr>
            <w:tcW w:w="4762" w:type="dxa"/>
          </w:tcPr>
          <w:p w14:paraId="1A666ADC" w14:textId="77F18205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69" w:author="Pervova 21.1" w:date="2020-03-25T00:54:00Z"/>
                <w:lang w:val="en-US"/>
              </w:rPr>
            </w:pPr>
          </w:p>
        </w:tc>
      </w:tr>
      <w:tr w:rsidR="002C3526" w:rsidRPr="00586D4B" w:rsidDel="002964D2" w14:paraId="7A9C7325" w14:textId="3A1452ED" w:rsidTr="0010606C">
        <w:trPr>
          <w:del w:id="470" w:author="Pervova 21.1" w:date="2020-03-25T00:54:00Z"/>
        </w:trPr>
        <w:tc>
          <w:tcPr>
            <w:tcW w:w="5488" w:type="dxa"/>
          </w:tcPr>
          <w:p w14:paraId="336F1DCC" w14:textId="395219B8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71" w:author="Pervova 21.1" w:date="2020-03-25T00:54:00Z"/>
                <w:lang w:val="en-US"/>
              </w:rPr>
            </w:pPr>
            <w:del w:id="472" w:author="Pervova 21.1" w:date="2020-03-25T00:54:00Z">
              <w:r w:rsidRPr="00296C23" w:rsidDel="002964D2">
                <w:rPr>
                  <w:lang w:val="en-US"/>
                </w:rPr>
                <w:delText>G. MOSKVA, YL. PU</w:delText>
              </w:r>
              <w:r w:rsidDel="002964D2">
                <w:rPr>
                  <w:lang w:val="en-US"/>
                </w:rPr>
                <w:delText>Q</w:delText>
              </w:r>
              <w:r w:rsidRPr="00296C23" w:rsidDel="002964D2">
                <w:rPr>
                  <w:lang w:val="en-US"/>
                </w:rPr>
                <w:delText>KINA D. 10</w:delText>
              </w:r>
            </w:del>
          </w:p>
        </w:tc>
        <w:tc>
          <w:tcPr>
            <w:tcW w:w="4762" w:type="dxa"/>
          </w:tcPr>
          <w:p w14:paraId="48D6FC5E" w14:textId="1DB168F5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73" w:author="Pervova 21.1" w:date="2020-03-25T00:54:00Z"/>
                <w:lang w:val="en-US"/>
              </w:rPr>
            </w:pPr>
          </w:p>
        </w:tc>
      </w:tr>
      <w:tr w:rsidR="002C3526" w:rsidRPr="00586D4B" w:rsidDel="002964D2" w14:paraId="0473579E" w14:textId="1B165308" w:rsidTr="0010606C">
        <w:trPr>
          <w:del w:id="474" w:author="Pervova 21.1" w:date="2020-03-25T00:54:00Z"/>
        </w:trPr>
        <w:tc>
          <w:tcPr>
            <w:tcW w:w="5488" w:type="dxa"/>
          </w:tcPr>
          <w:p w14:paraId="5EFA39D7" w14:textId="6ED3191A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75" w:author="Pervova 21.1" w:date="2020-03-25T00:54:00Z"/>
                <w:lang w:val="en-US"/>
              </w:rPr>
            </w:pPr>
            <w:del w:id="476" w:author="Pervova 21.1" w:date="2020-03-25T00:54:00Z">
              <w:r w:rsidRPr="00296C23" w:rsidDel="002964D2">
                <w:rPr>
                  <w:lang w:val="en-US"/>
                </w:rPr>
                <w:delText>:95S::ALTE/NSDR/LEIB/RU/11112222333344445555</w:delText>
              </w:r>
            </w:del>
          </w:p>
        </w:tc>
        <w:tc>
          <w:tcPr>
            <w:tcW w:w="4762" w:type="dxa"/>
          </w:tcPr>
          <w:p w14:paraId="4089E06C" w14:textId="76B50F3B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77" w:author="Pervova 21.1" w:date="2020-03-25T00:54:00Z"/>
                <w:lang w:val="en-US"/>
              </w:rPr>
            </w:pPr>
          </w:p>
        </w:tc>
      </w:tr>
      <w:tr w:rsidR="002C3526" w:rsidRPr="002C3526" w:rsidDel="002964D2" w14:paraId="14B921BB" w14:textId="6718E94F" w:rsidTr="0010606C">
        <w:trPr>
          <w:del w:id="478" w:author="Pervova 21.1" w:date="2020-03-25T00:54:00Z"/>
        </w:trPr>
        <w:tc>
          <w:tcPr>
            <w:tcW w:w="5488" w:type="dxa"/>
          </w:tcPr>
          <w:p w14:paraId="57F50DB5" w14:textId="0D195C4E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79" w:author="Pervova 21.1" w:date="2020-03-25T00:54:00Z"/>
                <w:lang w:val="en-US"/>
              </w:rPr>
            </w:pPr>
            <w:del w:id="480" w:author="Pervova 21.1" w:date="2020-03-25T00:54:00Z">
              <w:r w:rsidRPr="00296C23" w:rsidDel="002964D2">
                <w:rPr>
                  <w:lang w:val="en-US"/>
                </w:rPr>
                <w:delText>:95S::ALTE/</w:delText>
              </w:r>
              <w:r w:rsidDel="002964D2">
                <w:rPr>
                  <w:lang w:val="en-US"/>
                </w:rPr>
                <w:delText>NSDR</w:delText>
              </w:r>
              <w:r w:rsidRPr="00296C23" w:rsidDel="002964D2">
                <w:rPr>
                  <w:lang w:val="en-US"/>
                </w:rPr>
                <w:delText>/ACCB/RU/XX0009</w:delText>
              </w:r>
            </w:del>
          </w:p>
        </w:tc>
        <w:tc>
          <w:tcPr>
            <w:tcW w:w="4762" w:type="dxa"/>
          </w:tcPr>
          <w:p w14:paraId="6F1BB344" w14:textId="69687337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81" w:author="Pervova 21.1" w:date="2020-03-25T00:54:00Z"/>
              </w:rPr>
            </w:pPr>
          </w:p>
        </w:tc>
      </w:tr>
      <w:tr w:rsidR="002C3526" w:rsidRPr="002C3526" w:rsidDel="002964D2" w14:paraId="796A254D" w14:textId="134FD3F2" w:rsidTr="0010606C">
        <w:trPr>
          <w:del w:id="482" w:author="Pervova 21.1" w:date="2020-03-25T00:54:00Z"/>
        </w:trPr>
        <w:tc>
          <w:tcPr>
            <w:tcW w:w="5488" w:type="dxa"/>
          </w:tcPr>
          <w:p w14:paraId="335777B1" w14:textId="4C0C7273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83" w:author="Pervova 21.1" w:date="2020-03-25T00:54:00Z"/>
                <w:lang w:val="en-US"/>
              </w:rPr>
            </w:pPr>
            <w:del w:id="484" w:author="Pervova 21.1" w:date="2020-03-25T00:54:00Z">
              <w:r w:rsidRPr="00296C23" w:rsidDel="002964D2">
                <w:rPr>
                  <w:lang w:val="en-US"/>
                </w:rPr>
                <w:delText>:95S::ALTE/NSDR/LEID/RU/98765432109876543210</w:delText>
              </w:r>
            </w:del>
          </w:p>
        </w:tc>
        <w:tc>
          <w:tcPr>
            <w:tcW w:w="4762" w:type="dxa"/>
          </w:tcPr>
          <w:p w14:paraId="3D9788DC" w14:textId="5CBE8060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85" w:author="Pervova 21.1" w:date="2020-03-25T00:54:00Z"/>
              </w:rPr>
            </w:pPr>
          </w:p>
        </w:tc>
      </w:tr>
      <w:tr w:rsidR="002C3526" w:rsidRPr="00586D4B" w:rsidDel="002964D2" w14:paraId="03BA4102" w14:textId="20D35EF3" w:rsidTr="0010606C">
        <w:trPr>
          <w:del w:id="486" w:author="Pervova 21.1" w:date="2020-03-25T00:54:00Z"/>
        </w:trPr>
        <w:tc>
          <w:tcPr>
            <w:tcW w:w="5488" w:type="dxa"/>
          </w:tcPr>
          <w:p w14:paraId="1D4FB750" w14:textId="46900DAA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87" w:author="Pervova 21.1" w:date="2020-03-25T00:54:00Z"/>
                <w:lang w:val="en-US"/>
              </w:rPr>
            </w:pPr>
            <w:del w:id="488" w:author="Pervova 21.1" w:date="2020-03-25T00:54:00Z">
              <w:r w:rsidRPr="00296C23" w:rsidDel="002964D2">
                <w:rPr>
                  <w:lang w:val="en-US"/>
                </w:rPr>
                <w:delText>:95S::ALTE/NSDR/RHID/RU/5</w:delText>
              </w:r>
            </w:del>
          </w:p>
        </w:tc>
        <w:tc>
          <w:tcPr>
            <w:tcW w:w="4762" w:type="dxa"/>
          </w:tcPr>
          <w:p w14:paraId="16382A44" w14:textId="45712633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89" w:author="Pervova 21.1" w:date="2020-03-25T00:54:00Z"/>
                <w:lang w:val="en-US"/>
              </w:rPr>
            </w:pPr>
          </w:p>
        </w:tc>
      </w:tr>
      <w:tr w:rsidR="002C3526" w:rsidRPr="00296C23" w:rsidDel="002964D2" w14:paraId="13461318" w14:textId="560380D3" w:rsidTr="0010606C">
        <w:trPr>
          <w:del w:id="490" w:author="Pervova 21.1" w:date="2020-03-25T00:54:00Z"/>
        </w:trPr>
        <w:tc>
          <w:tcPr>
            <w:tcW w:w="5488" w:type="dxa"/>
          </w:tcPr>
          <w:p w14:paraId="1B5C9616" w14:textId="3F757D90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91" w:author="Pervova 21.1" w:date="2020-03-25T00:54:00Z"/>
              </w:rPr>
            </w:pPr>
            <w:del w:id="492" w:author="Pervova 21.1" w:date="2020-03-25T00:54:00Z">
              <w:r w:rsidRPr="00296C23" w:rsidDel="002964D2">
                <w:delText>:36B::OWND//UNIT/100,</w:delText>
              </w:r>
            </w:del>
          </w:p>
        </w:tc>
        <w:tc>
          <w:tcPr>
            <w:tcW w:w="4762" w:type="dxa"/>
          </w:tcPr>
          <w:p w14:paraId="49F691D9" w14:textId="67201CF3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93" w:author="Pervova 21.1" w:date="2020-03-25T00:54:00Z"/>
              </w:rPr>
            </w:pPr>
          </w:p>
        </w:tc>
      </w:tr>
      <w:tr w:rsidR="002C3526" w:rsidRPr="00296C23" w:rsidDel="002964D2" w14:paraId="64F0DA09" w14:textId="641A8479" w:rsidTr="0010606C">
        <w:trPr>
          <w:del w:id="494" w:author="Pervova 21.1" w:date="2020-03-25T00:54:00Z"/>
        </w:trPr>
        <w:tc>
          <w:tcPr>
            <w:tcW w:w="5488" w:type="dxa"/>
          </w:tcPr>
          <w:p w14:paraId="02572A5B" w14:textId="3405F80C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95" w:author="Pervova 21.1" w:date="2020-03-25T00:54:00Z"/>
              </w:rPr>
            </w:pPr>
            <w:del w:id="496" w:author="Pervova 21.1" w:date="2020-03-25T00:54:00Z">
              <w:r w:rsidRPr="00296C23" w:rsidDel="002964D2">
                <w:delText>:16S:BENODET</w:delText>
              </w:r>
            </w:del>
          </w:p>
        </w:tc>
        <w:tc>
          <w:tcPr>
            <w:tcW w:w="4762" w:type="dxa"/>
          </w:tcPr>
          <w:p w14:paraId="6500A618" w14:textId="6409B967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97" w:author="Pervova 21.1" w:date="2020-03-25T00:54:00Z"/>
                <w:lang w:val="en-US"/>
              </w:rPr>
            </w:pPr>
          </w:p>
        </w:tc>
      </w:tr>
      <w:tr w:rsidR="002C3526" w:rsidRPr="00296C23" w:rsidDel="002964D2" w14:paraId="6EF937C4" w14:textId="4227C435" w:rsidTr="0010606C">
        <w:trPr>
          <w:del w:id="498" w:author="Pervova 21.1" w:date="2020-03-25T00:54:00Z"/>
        </w:trPr>
        <w:tc>
          <w:tcPr>
            <w:tcW w:w="5488" w:type="dxa"/>
          </w:tcPr>
          <w:p w14:paraId="06E96AA8" w14:textId="3BEABD9F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499" w:author="Pervova 21.1" w:date="2020-03-25T00:54:00Z"/>
              </w:rPr>
            </w:pPr>
            <w:del w:id="500" w:author="Pervova 21.1" w:date="2020-03-25T00:54:00Z">
              <w:r w:rsidRPr="00296C23" w:rsidDel="002964D2">
                <w:delText>:16R:CAINST</w:delText>
              </w:r>
            </w:del>
          </w:p>
        </w:tc>
        <w:tc>
          <w:tcPr>
            <w:tcW w:w="4762" w:type="dxa"/>
          </w:tcPr>
          <w:p w14:paraId="43AD6B46" w14:textId="377943B8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01" w:author="Pervova 21.1" w:date="2020-03-25T00:54:00Z"/>
                <w:lang w:val="en-US"/>
              </w:rPr>
            </w:pPr>
          </w:p>
        </w:tc>
      </w:tr>
      <w:tr w:rsidR="002C3526" w:rsidRPr="00296C23" w:rsidDel="002964D2" w14:paraId="6C4C36BE" w14:textId="064C5D28" w:rsidTr="0010606C">
        <w:trPr>
          <w:del w:id="502" w:author="Pervova 21.1" w:date="2020-03-25T00:54:00Z"/>
        </w:trPr>
        <w:tc>
          <w:tcPr>
            <w:tcW w:w="5488" w:type="dxa"/>
          </w:tcPr>
          <w:p w14:paraId="69DD4426" w14:textId="11034984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03" w:author="Pervova 21.1" w:date="2020-03-25T00:54:00Z"/>
              </w:rPr>
            </w:pPr>
            <w:del w:id="504" w:author="Pervova 21.1" w:date="2020-03-25T00:54:00Z">
              <w:r w:rsidRPr="00296C23" w:rsidDel="002964D2">
                <w:delText>:13A::CAON//UNS</w:delText>
              </w:r>
            </w:del>
          </w:p>
        </w:tc>
        <w:tc>
          <w:tcPr>
            <w:tcW w:w="4762" w:type="dxa"/>
          </w:tcPr>
          <w:p w14:paraId="688C6003" w14:textId="4627F770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05" w:author="Pervova 21.1" w:date="2020-03-25T00:54:00Z"/>
                <w:lang w:val="en-US"/>
              </w:rPr>
            </w:pPr>
          </w:p>
        </w:tc>
      </w:tr>
      <w:tr w:rsidR="002C3526" w:rsidRPr="00296C23" w:rsidDel="002964D2" w14:paraId="56FDF6AE" w14:textId="2E4D92CD" w:rsidTr="0010606C">
        <w:trPr>
          <w:del w:id="506" w:author="Pervova 21.1" w:date="2020-03-25T00:54:00Z"/>
        </w:trPr>
        <w:tc>
          <w:tcPr>
            <w:tcW w:w="5488" w:type="dxa"/>
          </w:tcPr>
          <w:p w14:paraId="42DD0731" w14:textId="6C2F956A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07" w:author="Pervova 21.1" w:date="2020-03-25T00:54:00Z"/>
              </w:rPr>
            </w:pPr>
            <w:del w:id="508" w:author="Pervova 21.1" w:date="2020-03-25T00:54:00Z">
              <w:r w:rsidRPr="00296C23" w:rsidDel="002964D2">
                <w:delText>:22F::CAOP//CERT</w:delText>
              </w:r>
            </w:del>
          </w:p>
        </w:tc>
        <w:tc>
          <w:tcPr>
            <w:tcW w:w="4762" w:type="dxa"/>
          </w:tcPr>
          <w:p w14:paraId="3469B97E" w14:textId="4BD7BBD4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09" w:author="Pervova 21.1" w:date="2020-03-25T00:54:00Z"/>
              </w:rPr>
            </w:pPr>
            <w:del w:id="510" w:author="Pervova 21.1" w:date="2020-03-25T00:54:00Z">
              <w:r w:rsidRPr="00296C23" w:rsidDel="002964D2">
                <w:delText>Признак что в сообщении передается перечень лиц</w:delText>
              </w:r>
            </w:del>
          </w:p>
        </w:tc>
      </w:tr>
      <w:tr w:rsidR="002C3526" w:rsidRPr="00296C23" w:rsidDel="002964D2" w14:paraId="25A9F718" w14:textId="185B16EC" w:rsidTr="0010606C">
        <w:trPr>
          <w:del w:id="511" w:author="Pervova 21.1" w:date="2020-03-25T00:54:00Z"/>
        </w:trPr>
        <w:tc>
          <w:tcPr>
            <w:tcW w:w="5488" w:type="dxa"/>
          </w:tcPr>
          <w:p w14:paraId="67ED5E3B" w14:textId="5DB1C655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12" w:author="Pervova 21.1" w:date="2020-03-25T00:54:00Z"/>
              </w:rPr>
            </w:pPr>
            <w:del w:id="513" w:author="Pervova 21.1" w:date="2020-03-25T00:54:00Z">
              <w:r w:rsidRPr="00296C23" w:rsidDel="002964D2">
                <w:delText>:36B::QINS//UNIT/2400,</w:delText>
              </w:r>
              <w:r w:rsidRPr="002C3526" w:rsidDel="002964D2">
                <w:delText>25</w:delText>
              </w:r>
            </w:del>
          </w:p>
        </w:tc>
        <w:tc>
          <w:tcPr>
            <w:tcW w:w="4762" w:type="dxa"/>
          </w:tcPr>
          <w:p w14:paraId="1844E24A" w14:textId="4DD5A656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14" w:author="Pervova 21.1" w:date="2020-03-25T00:54:00Z"/>
              </w:rPr>
            </w:pPr>
          </w:p>
        </w:tc>
      </w:tr>
      <w:tr w:rsidR="002C3526" w:rsidRPr="00296C23" w:rsidDel="002964D2" w14:paraId="0D40E418" w14:textId="20859A04" w:rsidTr="0010606C">
        <w:trPr>
          <w:del w:id="515" w:author="Pervova 21.1" w:date="2020-03-25T00:54:00Z"/>
        </w:trPr>
        <w:tc>
          <w:tcPr>
            <w:tcW w:w="5488" w:type="dxa"/>
          </w:tcPr>
          <w:p w14:paraId="04790EC4" w14:textId="699F1C16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16" w:author="Pervova 21.1" w:date="2020-03-25T00:54:00Z"/>
              </w:rPr>
            </w:pPr>
            <w:del w:id="517" w:author="Pervova 21.1" w:date="2020-03-25T00:54:00Z">
              <w:r w:rsidRPr="00296C23" w:rsidDel="002964D2">
                <w:delText>:16S:CAINST</w:delText>
              </w:r>
            </w:del>
          </w:p>
        </w:tc>
        <w:tc>
          <w:tcPr>
            <w:tcW w:w="4762" w:type="dxa"/>
          </w:tcPr>
          <w:p w14:paraId="33382DC6" w14:textId="18055B20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18" w:author="Pervova 21.1" w:date="2020-03-25T00:54:00Z"/>
              </w:rPr>
            </w:pPr>
          </w:p>
        </w:tc>
      </w:tr>
      <w:tr w:rsidR="002C3526" w:rsidRPr="00296C23" w:rsidDel="002964D2" w14:paraId="0904BBD9" w14:textId="33A12259" w:rsidTr="0010606C">
        <w:trPr>
          <w:del w:id="519" w:author="Pervova 21.1" w:date="2020-03-25T00:54:00Z"/>
        </w:trPr>
        <w:tc>
          <w:tcPr>
            <w:tcW w:w="5488" w:type="dxa"/>
          </w:tcPr>
          <w:p w14:paraId="0D7B140F" w14:textId="4072588E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20" w:author="Pervova 21.1" w:date="2020-03-25T00:54:00Z"/>
              </w:rPr>
            </w:pPr>
          </w:p>
        </w:tc>
        <w:tc>
          <w:tcPr>
            <w:tcW w:w="4762" w:type="dxa"/>
          </w:tcPr>
          <w:p w14:paraId="45BD44C9" w14:textId="7DBC15E6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21" w:author="Pervova 21.1" w:date="2020-03-25T00:54:00Z"/>
              </w:rPr>
            </w:pPr>
          </w:p>
        </w:tc>
      </w:tr>
    </w:tbl>
    <w:p w14:paraId="7A1B9279" w14:textId="47FECB3C" w:rsidR="008A44AD" w:rsidRPr="00296C23" w:rsidDel="002964D2" w:rsidRDefault="008A44AD" w:rsidP="002964D2">
      <w:pPr>
        <w:pStyle w:val="1"/>
        <w:ind w:left="0" w:firstLine="0"/>
        <w:rPr>
          <w:del w:id="522" w:author="Pervova 21.1" w:date="2020-03-25T00:54:00Z"/>
          <w:rFonts w:cs="Times New Roman"/>
          <w:sz w:val="24"/>
          <w:szCs w:val="24"/>
        </w:rPr>
      </w:pPr>
      <w:bookmarkStart w:id="523" w:name="_Toc470689862"/>
      <w:del w:id="524" w:author="Pervova 21.1" w:date="2020-03-25T00:54:00Z">
        <w:r w:rsidRPr="00296C23" w:rsidDel="002964D2">
          <w:rPr>
            <w:rFonts w:cs="Times New Roman"/>
            <w:sz w:val="24"/>
            <w:szCs w:val="24"/>
          </w:rPr>
          <w:delText>Сообщение МТ565. О волеизъявлении лица</w:delText>
        </w:r>
        <w:r w:rsidR="00B5688B" w:rsidDel="002964D2">
          <w:rPr>
            <w:rFonts w:cs="Times New Roman"/>
            <w:sz w:val="24"/>
            <w:szCs w:val="24"/>
          </w:rPr>
          <w:delText xml:space="preserve"> (от номинального держателя)</w:delText>
        </w:r>
        <w:bookmarkEnd w:id="523"/>
      </w:del>
    </w:p>
    <w:p w14:paraId="492E2CAD" w14:textId="541C0077" w:rsidR="008A44AD" w:rsidRPr="00296C23" w:rsidDel="002964D2" w:rsidRDefault="008A44AD" w:rsidP="002964D2">
      <w:pPr>
        <w:numPr>
          <w:ilvl w:val="0"/>
          <w:numId w:val="33"/>
        </w:numPr>
        <w:ind w:left="0" w:firstLine="0"/>
        <w:rPr>
          <w:del w:id="525" w:author="Pervova 21.1" w:date="2020-03-25T00:54:00Z"/>
        </w:rPr>
      </w:pPr>
      <w:del w:id="526" w:author="Pervova 21.1" w:date="2020-03-25T00:54:00Z">
        <w:r w:rsidRPr="00296C23" w:rsidDel="002964D2">
          <w:delText xml:space="preserve">Легенда: </w:delText>
        </w:r>
        <w:r w:rsidR="002A48F2" w:rsidRPr="00296C23" w:rsidDel="002964D2">
          <w:delText>Депонент высылает инструкцию ::SEME//02 с волеизъявлении лица. Ранее было направлено сообщение МТ565 (список лиц)</w:delText>
        </w:r>
        <w:r w:rsidR="00A003A5" w:rsidRPr="00296C23" w:rsidDel="002964D2">
          <w:delText>, в ко</w:delText>
        </w:r>
        <w:r w:rsidR="002A48F2" w:rsidRPr="00296C23" w:rsidDel="002964D2">
          <w:delText>т</w:delText>
        </w:r>
        <w:r w:rsidR="00A003A5" w:rsidRPr="00296C23" w:rsidDel="002964D2">
          <w:delText>ор</w:delText>
        </w:r>
        <w:r w:rsidR="002A48F2" w:rsidRPr="00296C23" w:rsidDel="002964D2">
          <w:delText>ом это лицо было указано. Поэтому в сообщении МТ565 обязательно должна быть ссылка на ранее отправленное МТ565</w:delText>
        </w:r>
        <w:r w:rsidR="00A003A5" w:rsidRPr="00296C23" w:rsidDel="002964D2">
          <w:delText>,</w:delText>
        </w:r>
        <w:r w:rsidR="002A48F2" w:rsidRPr="00296C23" w:rsidDel="002964D2">
          <w:delText xml:space="preserve"> и в блоке </w:delText>
        </w:r>
        <w:r w:rsidR="002A48F2" w:rsidRPr="00296C23" w:rsidDel="002964D2">
          <w:rPr>
            <w:lang w:val="en-US"/>
          </w:rPr>
          <w:delText>BENODET</w:delText>
        </w:r>
        <w:r w:rsidR="002A48F2" w:rsidRPr="00296C23" w:rsidDel="002964D2">
          <w:delText xml:space="preserve"> должна быть указан идентификатор </w:delText>
        </w:r>
        <w:r w:rsidR="002A48F2" w:rsidRPr="00296C23" w:rsidDel="002964D2">
          <w:rPr>
            <w:lang w:val="en-US"/>
          </w:rPr>
          <w:delText>RHID</w:delText>
        </w:r>
        <w:r w:rsidR="002A48F2" w:rsidRPr="00296C23" w:rsidDel="002964D2">
          <w:delText xml:space="preserve"> такой же</w:delText>
        </w:r>
        <w:r w:rsidR="00A003A5" w:rsidRPr="00296C23" w:rsidDel="002964D2">
          <w:delText>,</w:delText>
        </w:r>
        <w:r w:rsidR="002A48F2" w:rsidRPr="00296C23" w:rsidDel="002964D2">
          <w:delText xml:space="preserve"> как в предыдущем МТ565.</w:delText>
        </w:r>
      </w:del>
    </w:p>
    <w:p w14:paraId="0B74BEA5" w14:textId="514AB211" w:rsidR="008A44AD" w:rsidRPr="00296C23" w:rsidDel="002964D2" w:rsidRDefault="008A44AD" w:rsidP="002964D2">
      <w:pPr>
        <w:numPr>
          <w:ilvl w:val="0"/>
          <w:numId w:val="33"/>
        </w:numPr>
        <w:ind w:left="0" w:firstLine="0"/>
        <w:rPr>
          <w:del w:id="527" w:author="Pervova 21.1" w:date="2020-03-25T00:54:00Z"/>
        </w:rPr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:rsidRPr="00296C23" w:rsidDel="002964D2" w14:paraId="4C859E16" w14:textId="5847C33D" w:rsidTr="0010606C">
        <w:trPr>
          <w:del w:id="528" w:author="Pervova 21.1" w:date="2020-03-25T00:54:00Z"/>
        </w:trPr>
        <w:tc>
          <w:tcPr>
            <w:tcW w:w="5488" w:type="dxa"/>
            <w:shd w:val="clear" w:color="auto" w:fill="F2F2F2" w:themeFill="background1" w:themeFillShade="F2"/>
          </w:tcPr>
          <w:p w14:paraId="18C27298" w14:textId="0026D7A3" w:rsidR="008A44AD" w:rsidRPr="00296C23" w:rsidDel="002964D2" w:rsidRDefault="008A44AD" w:rsidP="002964D2">
            <w:pPr>
              <w:pStyle w:val="a3"/>
              <w:numPr>
                <w:ilvl w:val="0"/>
                <w:numId w:val="33"/>
              </w:numPr>
              <w:ind w:left="0" w:firstLine="0"/>
              <w:rPr>
                <w:del w:id="529" w:author="Pervova 21.1" w:date="2020-03-25T00:54:00Z"/>
                <w:rFonts w:cs="Times New Roman"/>
              </w:rPr>
            </w:pPr>
            <w:del w:id="530" w:author="Pervova 21.1" w:date="2020-03-25T00:54:00Z">
              <w:r w:rsidRPr="00296C23" w:rsidDel="002964D2">
                <w:rPr>
                  <w:rFonts w:cs="Times New Roman"/>
                </w:rPr>
                <w:delText>Пример сообщения</w:delText>
              </w:r>
            </w:del>
          </w:p>
        </w:tc>
        <w:tc>
          <w:tcPr>
            <w:tcW w:w="4762" w:type="dxa"/>
            <w:shd w:val="clear" w:color="auto" w:fill="F2F2F2" w:themeFill="background1" w:themeFillShade="F2"/>
          </w:tcPr>
          <w:p w14:paraId="76B302F6" w14:textId="2F1F2128" w:rsidR="008A44AD" w:rsidRPr="00296C23" w:rsidDel="002964D2" w:rsidRDefault="008A44AD" w:rsidP="002964D2">
            <w:pPr>
              <w:pStyle w:val="a3"/>
              <w:numPr>
                <w:ilvl w:val="0"/>
                <w:numId w:val="33"/>
              </w:numPr>
              <w:ind w:left="0" w:firstLine="0"/>
              <w:rPr>
                <w:del w:id="531" w:author="Pervova 21.1" w:date="2020-03-25T00:54:00Z"/>
                <w:rFonts w:cs="Times New Roman"/>
              </w:rPr>
            </w:pPr>
            <w:del w:id="532" w:author="Pervova 21.1" w:date="2020-03-25T00:54:00Z">
              <w:r w:rsidRPr="00296C23" w:rsidDel="002964D2">
                <w:rPr>
                  <w:rFonts w:cs="Times New Roman"/>
                </w:rPr>
                <w:delText>Комментарии</w:delText>
              </w:r>
            </w:del>
          </w:p>
        </w:tc>
      </w:tr>
      <w:tr w:rsidR="008A44AD" w:rsidRPr="00296C23" w:rsidDel="002964D2" w14:paraId="740556DF" w14:textId="192722F6" w:rsidTr="0010606C">
        <w:trPr>
          <w:del w:id="533" w:author="Pervova 21.1" w:date="2020-03-25T00:54:00Z"/>
        </w:trPr>
        <w:tc>
          <w:tcPr>
            <w:tcW w:w="5488" w:type="dxa"/>
          </w:tcPr>
          <w:p w14:paraId="3D0EA29C" w14:textId="7D131DEB" w:rsidR="008A44AD" w:rsidRPr="00296C23" w:rsidDel="002964D2" w:rsidRDefault="008A44AD" w:rsidP="002964D2">
            <w:pPr>
              <w:numPr>
                <w:ilvl w:val="0"/>
                <w:numId w:val="33"/>
              </w:numPr>
              <w:ind w:left="0" w:firstLine="0"/>
              <w:rPr>
                <w:del w:id="534" w:author="Pervova 21.1" w:date="2020-03-25T00:54:00Z"/>
              </w:rPr>
            </w:pPr>
            <w:del w:id="535" w:author="Pervova 21.1" w:date="2020-03-25T00:54:00Z">
              <w:r w:rsidRPr="00296C23" w:rsidDel="002964D2">
                <w:delText>:16R:GENL</w:delText>
              </w:r>
            </w:del>
          </w:p>
        </w:tc>
        <w:tc>
          <w:tcPr>
            <w:tcW w:w="4762" w:type="dxa"/>
          </w:tcPr>
          <w:p w14:paraId="758114BC" w14:textId="616FCD62" w:rsidR="008A44AD" w:rsidRPr="00296C23" w:rsidDel="002964D2" w:rsidRDefault="008A44AD" w:rsidP="002964D2">
            <w:pPr>
              <w:numPr>
                <w:ilvl w:val="0"/>
                <w:numId w:val="33"/>
              </w:numPr>
              <w:ind w:left="0" w:firstLine="0"/>
              <w:rPr>
                <w:del w:id="536" w:author="Pervova 21.1" w:date="2020-03-25T00:54:00Z"/>
              </w:rPr>
            </w:pPr>
          </w:p>
        </w:tc>
      </w:tr>
      <w:tr w:rsidR="002C3526" w:rsidRPr="00296C23" w:rsidDel="002964D2" w14:paraId="1A029285" w14:textId="4C80D851" w:rsidTr="0010606C">
        <w:trPr>
          <w:del w:id="537" w:author="Pervova 21.1" w:date="2020-03-25T00:54:00Z"/>
        </w:trPr>
        <w:tc>
          <w:tcPr>
            <w:tcW w:w="5488" w:type="dxa"/>
          </w:tcPr>
          <w:p w14:paraId="0BE29C7B" w14:textId="345B87CF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38" w:author="Pervova 21.1" w:date="2020-03-25T00:54:00Z"/>
              </w:rPr>
            </w:pPr>
            <w:del w:id="539" w:author="Pervova 21.1" w:date="2020-03-25T00:54:00Z">
              <w:r w:rsidRPr="00296C23" w:rsidDel="002964D2">
                <w:delText>:20C::CORP//000001</w:delText>
              </w:r>
              <w:r w:rsidRPr="00296C23" w:rsidDel="002964D2">
                <w:rPr>
                  <w:lang w:val="en-US"/>
                </w:rPr>
                <w:delText>X1</w:delText>
              </w:r>
            </w:del>
          </w:p>
        </w:tc>
        <w:tc>
          <w:tcPr>
            <w:tcW w:w="4762" w:type="dxa"/>
          </w:tcPr>
          <w:p w14:paraId="0F99CAB7" w14:textId="636FA103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40" w:author="Pervova 21.1" w:date="2020-03-25T00:54:00Z"/>
              </w:rPr>
            </w:pPr>
          </w:p>
        </w:tc>
      </w:tr>
      <w:tr w:rsidR="002C3526" w:rsidRPr="00296C23" w:rsidDel="002964D2" w14:paraId="3F916A59" w14:textId="43055976" w:rsidTr="0010606C">
        <w:trPr>
          <w:del w:id="541" w:author="Pervova 21.1" w:date="2020-03-25T00:54:00Z"/>
        </w:trPr>
        <w:tc>
          <w:tcPr>
            <w:tcW w:w="5488" w:type="dxa"/>
          </w:tcPr>
          <w:p w14:paraId="6FBBA918" w14:textId="7F6939BF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42" w:author="Pervova 21.1" w:date="2020-03-25T00:54:00Z"/>
              </w:rPr>
            </w:pPr>
            <w:del w:id="543" w:author="Pervova 21.1" w:date="2020-03-25T00:54:00Z">
              <w:r w:rsidRPr="00296C23" w:rsidDel="002964D2">
                <w:delText>:20C::SEME//02</w:delText>
              </w:r>
            </w:del>
          </w:p>
        </w:tc>
        <w:tc>
          <w:tcPr>
            <w:tcW w:w="4762" w:type="dxa"/>
          </w:tcPr>
          <w:p w14:paraId="0D52E114" w14:textId="28AE5526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44" w:author="Pervova 21.1" w:date="2020-03-25T00:54:00Z"/>
              </w:rPr>
            </w:pPr>
          </w:p>
        </w:tc>
      </w:tr>
      <w:tr w:rsidR="008A44AD" w:rsidRPr="00296C23" w:rsidDel="002964D2" w14:paraId="47744BB6" w14:textId="44C105F1" w:rsidTr="0010606C">
        <w:trPr>
          <w:del w:id="545" w:author="Pervova 21.1" w:date="2020-03-25T00:54:00Z"/>
        </w:trPr>
        <w:tc>
          <w:tcPr>
            <w:tcW w:w="5488" w:type="dxa"/>
          </w:tcPr>
          <w:p w14:paraId="48A9A702" w14:textId="77FDC769" w:rsidR="008A44AD" w:rsidRPr="00296C23" w:rsidDel="002964D2" w:rsidRDefault="008A44AD" w:rsidP="002964D2">
            <w:pPr>
              <w:numPr>
                <w:ilvl w:val="0"/>
                <w:numId w:val="33"/>
              </w:numPr>
              <w:ind w:left="0" w:firstLine="0"/>
              <w:rPr>
                <w:del w:id="546" w:author="Pervova 21.1" w:date="2020-03-25T00:54:00Z"/>
              </w:rPr>
            </w:pPr>
            <w:del w:id="547" w:author="Pervova 21.1" w:date="2020-03-25T00:54:00Z">
              <w:r w:rsidRPr="00296C23" w:rsidDel="002964D2">
                <w:delText>:23G:NEWM</w:delText>
              </w:r>
            </w:del>
          </w:p>
        </w:tc>
        <w:tc>
          <w:tcPr>
            <w:tcW w:w="4762" w:type="dxa"/>
          </w:tcPr>
          <w:p w14:paraId="2F78C6ED" w14:textId="5DD80EEA" w:rsidR="008A44AD" w:rsidRPr="00296C23" w:rsidDel="002964D2" w:rsidRDefault="008A44AD" w:rsidP="002964D2">
            <w:pPr>
              <w:numPr>
                <w:ilvl w:val="0"/>
                <w:numId w:val="33"/>
              </w:numPr>
              <w:ind w:left="0" w:firstLine="0"/>
              <w:rPr>
                <w:del w:id="548" w:author="Pervova 21.1" w:date="2020-03-25T00:54:00Z"/>
              </w:rPr>
            </w:pPr>
          </w:p>
        </w:tc>
      </w:tr>
      <w:tr w:rsidR="002C3526" w:rsidRPr="00296C23" w:rsidDel="002964D2" w14:paraId="63B146AD" w14:textId="2AB224FB" w:rsidTr="0010606C">
        <w:trPr>
          <w:del w:id="549" w:author="Pervova 21.1" w:date="2020-03-25T00:54:00Z"/>
        </w:trPr>
        <w:tc>
          <w:tcPr>
            <w:tcW w:w="5488" w:type="dxa"/>
          </w:tcPr>
          <w:p w14:paraId="5389683F" w14:textId="0B9683F4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50" w:author="Pervova 21.1" w:date="2020-03-25T00:54:00Z"/>
              </w:rPr>
            </w:pPr>
            <w:del w:id="551" w:author="Pervova 21.1" w:date="2020-03-25T00:54:00Z">
              <w:r w:rsidRPr="00296C23" w:rsidDel="002964D2">
                <w:delText>:22F::CAEV//</w:delText>
              </w:r>
              <w:r w:rsidRPr="00296C23" w:rsidDel="002964D2">
                <w:rPr>
                  <w:lang w:val="en-US"/>
                </w:rPr>
                <w:delText>OM</w:delText>
              </w:r>
              <w:r w:rsidRPr="00296C23" w:rsidDel="002964D2">
                <w:delText>ET</w:delText>
              </w:r>
            </w:del>
          </w:p>
        </w:tc>
        <w:tc>
          <w:tcPr>
            <w:tcW w:w="4762" w:type="dxa"/>
          </w:tcPr>
          <w:p w14:paraId="59711EA3" w14:textId="419C77F1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52" w:author="Pervova 21.1" w:date="2020-03-25T00:54:00Z"/>
              </w:rPr>
            </w:pPr>
          </w:p>
        </w:tc>
      </w:tr>
      <w:tr w:rsidR="002C3526" w:rsidRPr="00296C23" w:rsidDel="002964D2" w14:paraId="66533238" w14:textId="45CD4354" w:rsidTr="0010606C">
        <w:trPr>
          <w:del w:id="553" w:author="Pervova 21.1" w:date="2020-03-25T00:54:00Z"/>
        </w:trPr>
        <w:tc>
          <w:tcPr>
            <w:tcW w:w="5488" w:type="dxa"/>
          </w:tcPr>
          <w:p w14:paraId="22F15788" w14:textId="5C51E6F6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54" w:author="Pervova 21.1" w:date="2020-03-25T00:54:00Z"/>
              </w:rPr>
            </w:pPr>
            <w:del w:id="555" w:author="Pervova 21.1" w:date="2020-03-25T00:54:00Z">
              <w:r w:rsidRPr="00296C23" w:rsidDel="002964D2">
                <w:delText>:98C::PREP//20170312140000</w:delText>
              </w:r>
            </w:del>
          </w:p>
        </w:tc>
        <w:tc>
          <w:tcPr>
            <w:tcW w:w="4762" w:type="dxa"/>
          </w:tcPr>
          <w:p w14:paraId="1FB7B97A" w14:textId="6A1F1749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56" w:author="Pervova 21.1" w:date="2020-03-25T00:54:00Z"/>
              </w:rPr>
            </w:pPr>
          </w:p>
        </w:tc>
      </w:tr>
      <w:tr w:rsidR="008A44AD" w:rsidRPr="00296C23" w:rsidDel="002964D2" w14:paraId="5ABA8370" w14:textId="7BAB3646" w:rsidTr="0010606C">
        <w:trPr>
          <w:del w:id="557" w:author="Pervova 21.1" w:date="2020-03-25T00:54:00Z"/>
        </w:trPr>
        <w:tc>
          <w:tcPr>
            <w:tcW w:w="5488" w:type="dxa"/>
          </w:tcPr>
          <w:p w14:paraId="20BA7154" w14:textId="12254260" w:rsidR="008A44AD" w:rsidRPr="00296C23" w:rsidDel="002964D2" w:rsidRDefault="008A44AD" w:rsidP="002964D2">
            <w:pPr>
              <w:numPr>
                <w:ilvl w:val="0"/>
                <w:numId w:val="33"/>
              </w:numPr>
              <w:ind w:left="0" w:firstLine="0"/>
              <w:rPr>
                <w:del w:id="558" w:author="Pervova 21.1" w:date="2020-03-25T00:54:00Z"/>
              </w:rPr>
            </w:pPr>
            <w:del w:id="559" w:author="Pervova 21.1" w:date="2020-03-25T00:54:00Z">
              <w:r w:rsidRPr="00296C23" w:rsidDel="002964D2">
                <w:delText>:16R:LINK</w:delText>
              </w:r>
            </w:del>
          </w:p>
        </w:tc>
        <w:tc>
          <w:tcPr>
            <w:tcW w:w="4762" w:type="dxa"/>
          </w:tcPr>
          <w:p w14:paraId="2B9A54F8" w14:textId="3A702794" w:rsidR="008A44AD" w:rsidRPr="00296C23" w:rsidDel="002964D2" w:rsidRDefault="008A44AD" w:rsidP="002964D2">
            <w:pPr>
              <w:numPr>
                <w:ilvl w:val="0"/>
                <w:numId w:val="33"/>
              </w:numPr>
              <w:ind w:left="0" w:firstLine="0"/>
              <w:rPr>
                <w:del w:id="560" w:author="Pervova 21.1" w:date="2020-03-25T00:54:00Z"/>
              </w:rPr>
            </w:pPr>
          </w:p>
        </w:tc>
      </w:tr>
      <w:tr w:rsidR="008A44AD" w:rsidRPr="00296C23" w:rsidDel="002964D2" w14:paraId="4E1ECF1A" w14:textId="21205CA1" w:rsidTr="0010606C">
        <w:trPr>
          <w:del w:id="561" w:author="Pervova 21.1" w:date="2020-03-25T00:54:00Z"/>
        </w:trPr>
        <w:tc>
          <w:tcPr>
            <w:tcW w:w="5488" w:type="dxa"/>
          </w:tcPr>
          <w:p w14:paraId="40513542" w14:textId="54677F15" w:rsidR="008A44AD" w:rsidRPr="00296C23" w:rsidDel="002964D2" w:rsidRDefault="0098187D" w:rsidP="002964D2">
            <w:pPr>
              <w:numPr>
                <w:ilvl w:val="0"/>
                <w:numId w:val="33"/>
              </w:numPr>
              <w:ind w:left="0" w:firstLine="0"/>
              <w:rPr>
                <w:del w:id="562" w:author="Pervova 21.1" w:date="2020-03-25T00:54:00Z"/>
              </w:rPr>
            </w:pPr>
            <w:del w:id="563" w:author="Pervova 21.1" w:date="2020-03-25T00:54:00Z">
              <w:r w:rsidRPr="00296C23" w:rsidDel="002964D2">
                <w:delText>:13</w:delText>
              </w:r>
              <w:r w:rsidRPr="00296C23" w:rsidDel="002964D2">
                <w:rPr>
                  <w:lang w:val="en-US"/>
                </w:rPr>
                <w:delText>A</w:delText>
              </w:r>
              <w:r w:rsidR="008A44AD" w:rsidRPr="00296C23" w:rsidDel="002964D2">
                <w:delText>::LINK//565</w:delText>
              </w:r>
            </w:del>
          </w:p>
        </w:tc>
        <w:tc>
          <w:tcPr>
            <w:tcW w:w="4762" w:type="dxa"/>
          </w:tcPr>
          <w:p w14:paraId="0674E917" w14:textId="4015D886" w:rsidR="008A44AD" w:rsidRPr="00296C23" w:rsidDel="002964D2" w:rsidRDefault="002A48F2" w:rsidP="002964D2">
            <w:pPr>
              <w:numPr>
                <w:ilvl w:val="0"/>
                <w:numId w:val="33"/>
              </w:numPr>
              <w:ind w:left="0" w:firstLine="0"/>
              <w:rPr>
                <w:del w:id="564" w:author="Pervova 21.1" w:date="2020-03-25T00:54:00Z"/>
              </w:rPr>
            </w:pPr>
            <w:del w:id="565" w:author="Pervova 21.1" w:date="2020-03-25T00:54:00Z">
              <w:r w:rsidRPr="00296C23" w:rsidDel="002964D2">
                <w:delText>Ссылка на ранее поданную инструкцию</w:delText>
              </w:r>
            </w:del>
          </w:p>
        </w:tc>
      </w:tr>
      <w:tr w:rsidR="002C3526" w:rsidRPr="00296C23" w:rsidDel="002964D2" w14:paraId="50CA7551" w14:textId="6099543E" w:rsidTr="0010606C">
        <w:trPr>
          <w:del w:id="566" w:author="Pervova 21.1" w:date="2020-03-25T00:54:00Z"/>
        </w:trPr>
        <w:tc>
          <w:tcPr>
            <w:tcW w:w="5488" w:type="dxa"/>
          </w:tcPr>
          <w:p w14:paraId="0EFBF7AF" w14:textId="7DE1A2BB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67" w:author="Pervova 21.1" w:date="2020-03-25T00:54:00Z"/>
              </w:rPr>
            </w:pPr>
            <w:del w:id="568" w:author="Pervova 21.1" w:date="2020-03-25T00:54:00Z">
              <w:r w:rsidRPr="00296C23" w:rsidDel="002964D2">
                <w:delText>:20C::PREV//01</w:delText>
              </w:r>
            </w:del>
          </w:p>
        </w:tc>
        <w:tc>
          <w:tcPr>
            <w:tcW w:w="4762" w:type="dxa"/>
          </w:tcPr>
          <w:p w14:paraId="7359A2E1" w14:textId="553B5784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69" w:author="Pervova 21.1" w:date="2020-03-25T00:54:00Z"/>
              </w:rPr>
            </w:pPr>
          </w:p>
        </w:tc>
      </w:tr>
      <w:tr w:rsidR="002C3526" w:rsidRPr="00296C23" w:rsidDel="002964D2" w14:paraId="443019BE" w14:textId="466BF000" w:rsidTr="0010606C">
        <w:trPr>
          <w:del w:id="570" w:author="Pervova 21.1" w:date="2020-03-25T00:54:00Z"/>
        </w:trPr>
        <w:tc>
          <w:tcPr>
            <w:tcW w:w="5488" w:type="dxa"/>
          </w:tcPr>
          <w:p w14:paraId="02038DB4" w14:textId="76939F09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71" w:author="Pervova 21.1" w:date="2020-03-25T00:54:00Z"/>
              </w:rPr>
            </w:pPr>
            <w:del w:id="572" w:author="Pervova 21.1" w:date="2020-03-25T00:54:00Z">
              <w:r w:rsidRPr="00296C23" w:rsidDel="002964D2">
                <w:delText>:16S:LINK</w:delText>
              </w:r>
            </w:del>
          </w:p>
        </w:tc>
        <w:tc>
          <w:tcPr>
            <w:tcW w:w="4762" w:type="dxa"/>
          </w:tcPr>
          <w:p w14:paraId="5D5FEDBB" w14:textId="18491309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73" w:author="Pervova 21.1" w:date="2020-03-25T00:54:00Z"/>
              </w:rPr>
            </w:pPr>
          </w:p>
        </w:tc>
      </w:tr>
      <w:tr w:rsidR="002C3526" w:rsidRPr="00296C23" w:rsidDel="002964D2" w14:paraId="62449D1E" w14:textId="017E1630" w:rsidTr="0010606C">
        <w:trPr>
          <w:del w:id="574" w:author="Pervova 21.1" w:date="2020-03-25T00:54:00Z"/>
        </w:trPr>
        <w:tc>
          <w:tcPr>
            <w:tcW w:w="5488" w:type="dxa"/>
          </w:tcPr>
          <w:p w14:paraId="045873B5" w14:textId="604B424E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75" w:author="Pervova 21.1" w:date="2020-03-25T00:54:00Z"/>
              </w:rPr>
            </w:pPr>
            <w:del w:id="576" w:author="Pervova 21.1" w:date="2020-03-25T00:54:00Z">
              <w:r w:rsidRPr="00296C23" w:rsidDel="002964D2">
                <w:delText>:16S:GENL</w:delText>
              </w:r>
            </w:del>
          </w:p>
        </w:tc>
        <w:tc>
          <w:tcPr>
            <w:tcW w:w="4762" w:type="dxa"/>
          </w:tcPr>
          <w:p w14:paraId="505B8686" w14:textId="423B8C31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77" w:author="Pervova 21.1" w:date="2020-03-25T00:54:00Z"/>
              </w:rPr>
            </w:pPr>
          </w:p>
        </w:tc>
      </w:tr>
      <w:tr w:rsidR="002C3526" w:rsidRPr="00296C23" w:rsidDel="002964D2" w14:paraId="33CDB3E5" w14:textId="6B9221DD" w:rsidTr="0010606C">
        <w:trPr>
          <w:del w:id="578" w:author="Pervova 21.1" w:date="2020-03-25T00:54:00Z"/>
        </w:trPr>
        <w:tc>
          <w:tcPr>
            <w:tcW w:w="5488" w:type="dxa"/>
          </w:tcPr>
          <w:p w14:paraId="7D4C6AF3" w14:textId="0E967E2E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79" w:author="Pervova 21.1" w:date="2020-03-25T00:54:00Z"/>
              </w:rPr>
            </w:pPr>
            <w:del w:id="580" w:author="Pervova 21.1" w:date="2020-03-25T00:54:00Z">
              <w:r w:rsidRPr="00296C23" w:rsidDel="002964D2">
                <w:delText>:16R:USECU</w:delText>
              </w:r>
            </w:del>
          </w:p>
        </w:tc>
        <w:tc>
          <w:tcPr>
            <w:tcW w:w="4762" w:type="dxa"/>
          </w:tcPr>
          <w:p w14:paraId="77AFF16C" w14:textId="3E736262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81" w:author="Pervova 21.1" w:date="2020-03-25T00:54:00Z"/>
              </w:rPr>
            </w:pPr>
          </w:p>
        </w:tc>
      </w:tr>
      <w:tr w:rsidR="002C3526" w:rsidRPr="00296C23" w:rsidDel="002964D2" w14:paraId="1B041C91" w14:textId="4D866268" w:rsidTr="0010606C">
        <w:trPr>
          <w:del w:id="582" w:author="Pervova 21.1" w:date="2020-03-25T00:54:00Z"/>
        </w:trPr>
        <w:tc>
          <w:tcPr>
            <w:tcW w:w="5488" w:type="dxa"/>
          </w:tcPr>
          <w:p w14:paraId="757B352D" w14:textId="589B806B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83" w:author="Pervova 21.1" w:date="2020-03-25T00:54:00Z"/>
              </w:rPr>
            </w:pPr>
            <w:del w:id="584" w:author="Pervova 21.1" w:date="2020-03-25T00:54:00Z">
              <w:r w:rsidRPr="00296C23" w:rsidDel="002964D2">
                <w:delText xml:space="preserve">:35B:ISIN </w:delText>
              </w:r>
              <w:r w:rsidRPr="00296C23" w:rsidDel="002964D2">
                <w:rPr>
                  <w:iCs w:val="0"/>
                  <w:snapToGrid/>
                  <w:highlight w:val="white"/>
                </w:rPr>
                <w:delText>RU000A0NNNNN</w:delText>
              </w:r>
            </w:del>
          </w:p>
        </w:tc>
        <w:tc>
          <w:tcPr>
            <w:tcW w:w="4762" w:type="dxa"/>
          </w:tcPr>
          <w:p w14:paraId="12B3E926" w14:textId="206493CA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85" w:author="Pervova 21.1" w:date="2020-03-25T00:54:00Z"/>
              </w:rPr>
            </w:pPr>
          </w:p>
        </w:tc>
      </w:tr>
      <w:tr w:rsidR="002C3526" w:rsidRPr="00296C23" w:rsidDel="002964D2" w14:paraId="035E207C" w14:textId="720C664E" w:rsidTr="0010606C">
        <w:trPr>
          <w:del w:id="586" w:author="Pervova 21.1" w:date="2020-03-25T00:54:00Z"/>
        </w:trPr>
        <w:tc>
          <w:tcPr>
            <w:tcW w:w="5488" w:type="dxa"/>
          </w:tcPr>
          <w:p w14:paraId="07C89E47" w14:textId="1727A1CB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87" w:author="Pervova 21.1" w:date="2020-03-25T00:54:00Z"/>
              </w:rPr>
            </w:pPr>
            <w:del w:id="588" w:author="Pervova 21.1" w:date="2020-03-25T00:54:00Z">
              <w:r w:rsidRPr="00296C23" w:rsidDel="002964D2">
                <w:delText>/XX/CORP/NADC/</w:delText>
              </w:r>
              <w:r w:rsidRPr="00296C23" w:rsidDel="002964D2">
                <w:rPr>
                  <w:iCs w:val="0"/>
                  <w:snapToGrid/>
                  <w:highlight w:val="white"/>
                </w:rPr>
                <w:delText>RU000A0NNNNN</w:delText>
              </w:r>
            </w:del>
          </w:p>
        </w:tc>
        <w:tc>
          <w:tcPr>
            <w:tcW w:w="4762" w:type="dxa"/>
          </w:tcPr>
          <w:p w14:paraId="366CB4BA" w14:textId="1C7C927C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89" w:author="Pervova 21.1" w:date="2020-03-25T00:54:00Z"/>
              </w:rPr>
            </w:pPr>
          </w:p>
        </w:tc>
      </w:tr>
      <w:tr w:rsidR="002C3526" w:rsidRPr="00296C23" w:rsidDel="002964D2" w14:paraId="1EC1AEF7" w14:textId="257D3B2B" w:rsidTr="0010606C">
        <w:trPr>
          <w:del w:id="590" w:author="Pervova 21.1" w:date="2020-03-25T00:54:00Z"/>
        </w:trPr>
        <w:tc>
          <w:tcPr>
            <w:tcW w:w="5488" w:type="dxa"/>
          </w:tcPr>
          <w:p w14:paraId="4D10F183" w14:textId="227C1A0E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91" w:author="Pervova 21.1" w:date="2020-03-25T00:54:00Z"/>
              </w:rPr>
            </w:pPr>
            <w:del w:id="592" w:author="Pervova 21.1" w:date="2020-03-25T00:54:00Z">
              <w:r w:rsidRPr="00296C23" w:rsidDel="002964D2">
                <w:delText>/RU/</w:delText>
              </w:r>
              <w:r w:rsidRPr="00296C23" w:rsidDel="002964D2">
                <w:rPr>
                  <w:iCs w:val="0"/>
                  <w:snapToGrid/>
                  <w:highlight w:val="white"/>
                </w:rPr>
                <w:delText>0363-75409054</w:delText>
              </w:r>
            </w:del>
          </w:p>
        </w:tc>
        <w:tc>
          <w:tcPr>
            <w:tcW w:w="4762" w:type="dxa"/>
          </w:tcPr>
          <w:p w14:paraId="1E0E1ED6" w14:textId="72864E78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93" w:author="Pervova 21.1" w:date="2020-03-25T00:54:00Z"/>
              </w:rPr>
            </w:pPr>
          </w:p>
        </w:tc>
      </w:tr>
      <w:tr w:rsidR="002C3526" w:rsidRPr="00296C23" w:rsidDel="002964D2" w14:paraId="21C8FDD6" w14:textId="7C174833" w:rsidTr="0010606C">
        <w:trPr>
          <w:del w:id="594" w:author="Pervova 21.1" w:date="2020-03-25T00:54:00Z"/>
        </w:trPr>
        <w:tc>
          <w:tcPr>
            <w:tcW w:w="5488" w:type="dxa"/>
          </w:tcPr>
          <w:p w14:paraId="07620E8E" w14:textId="1D18687E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95" w:author="Pervova 21.1" w:date="2020-03-25T00:54:00Z"/>
              </w:rPr>
            </w:pPr>
            <w:del w:id="596" w:author="Pervova 21.1" w:date="2020-03-25T00:54:00Z">
              <w:r w:rsidRPr="00296C23" w:rsidDel="002964D2">
                <w:delText>'</w:delText>
              </w:r>
              <w:r w:rsidRPr="00296C23" w:rsidDel="002964D2">
                <w:rPr>
                  <w:lang w:val="en-US"/>
                </w:rPr>
                <w:delText>PAI</w:delText>
              </w:r>
              <w:r w:rsidRPr="00296C23" w:rsidDel="002964D2">
                <w:delText xml:space="preserve"> </w:delText>
              </w:r>
              <w:r w:rsidRPr="00296C23" w:rsidDel="002964D2">
                <w:rPr>
                  <w:lang w:val="en-US"/>
                </w:rPr>
                <w:delText>OPIF AK MONOLIT</w:delText>
              </w:r>
            </w:del>
          </w:p>
        </w:tc>
        <w:tc>
          <w:tcPr>
            <w:tcW w:w="4762" w:type="dxa"/>
          </w:tcPr>
          <w:p w14:paraId="57D50260" w14:textId="78B61382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97" w:author="Pervova 21.1" w:date="2020-03-25T00:54:00Z"/>
              </w:rPr>
            </w:pPr>
          </w:p>
        </w:tc>
      </w:tr>
      <w:tr w:rsidR="002C3526" w:rsidRPr="00296C23" w:rsidDel="002964D2" w14:paraId="25FFC870" w14:textId="0E723373" w:rsidTr="0010606C">
        <w:trPr>
          <w:del w:id="598" w:author="Pervova 21.1" w:date="2020-03-25T00:54:00Z"/>
        </w:trPr>
        <w:tc>
          <w:tcPr>
            <w:tcW w:w="5488" w:type="dxa"/>
          </w:tcPr>
          <w:p w14:paraId="36BEAFDE" w14:textId="59AC2574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599" w:author="Pervova 21.1" w:date="2020-03-25T00:54:00Z"/>
              </w:rPr>
            </w:pPr>
            <w:del w:id="600" w:author="Pervova 21.1" w:date="2020-03-25T00:54:00Z">
              <w:r w:rsidRPr="00296C23" w:rsidDel="002964D2">
                <w:delText>:16R:ACCTINFO</w:delText>
              </w:r>
            </w:del>
          </w:p>
        </w:tc>
        <w:tc>
          <w:tcPr>
            <w:tcW w:w="4762" w:type="dxa"/>
          </w:tcPr>
          <w:p w14:paraId="4C6DA92C" w14:textId="3C25BA8B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01" w:author="Pervova 21.1" w:date="2020-03-25T00:54:00Z"/>
              </w:rPr>
            </w:pPr>
          </w:p>
        </w:tc>
      </w:tr>
      <w:tr w:rsidR="002C3526" w:rsidRPr="00296C23" w:rsidDel="002964D2" w14:paraId="6EAE1ECA" w14:textId="4DA1CFB0" w:rsidTr="0010606C">
        <w:trPr>
          <w:del w:id="602" w:author="Pervova 21.1" w:date="2020-03-25T00:54:00Z"/>
        </w:trPr>
        <w:tc>
          <w:tcPr>
            <w:tcW w:w="5488" w:type="dxa"/>
          </w:tcPr>
          <w:p w14:paraId="60B94727" w14:textId="352CBB71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03" w:author="Pervova 21.1" w:date="2020-03-25T00:54:00Z"/>
              </w:rPr>
            </w:pPr>
            <w:del w:id="604" w:author="Pervova 21.1" w:date="2020-03-25T00:54:00Z">
              <w:r w:rsidRPr="00296C23" w:rsidDel="002964D2">
                <w:delText>:97A::SAFE//</w:delText>
              </w:r>
              <w:r w:rsidRPr="00296C23" w:rsidDel="002964D2">
                <w:rPr>
                  <w:lang w:val="en-US"/>
                </w:rPr>
                <w:delText>ML</w:delText>
              </w:r>
              <w:r w:rsidRPr="00296C23" w:rsidDel="002964D2">
                <w:delText>1111111111</w:delText>
              </w:r>
            </w:del>
          </w:p>
        </w:tc>
        <w:tc>
          <w:tcPr>
            <w:tcW w:w="4762" w:type="dxa"/>
          </w:tcPr>
          <w:p w14:paraId="3EEB9489" w14:textId="2BFE1614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05" w:author="Pervova 21.1" w:date="2020-03-25T00:54:00Z"/>
              </w:rPr>
            </w:pPr>
          </w:p>
        </w:tc>
      </w:tr>
      <w:tr w:rsidR="002C3526" w:rsidRPr="00296C23" w:rsidDel="002964D2" w14:paraId="306C3511" w14:textId="6FC7F67E" w:rsidTr="0010606C">
        <w:trPr>
          <w:del w:id="606" w:author="Pervova 21.1" w:date="2020-03-25T00:54:00Z"/>
        </w:trPr>
        <w:tc>
          <w:tcPr>
            <w:tcW w:w="5488" w:type="dxa"/>
          </w:tcPr>
          <w:p w14:paraId="28E00F1D" w14:textId="249F6CE6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07" w:author="Pervova 21.1" w:date="2020-03-25T00:54:00Z"/>
              </w:rPr>
            </w:pPr>
            <w:del w:id="608" w:author="Pervova 21.1" w:date="2020-03-25T00:54:00Z">
              <w:r w:rsidRPr="00296C23" w:rsidDel="002964D2">
                <w:delText>:94F::SAFE//CUST/IRVTGB2XGPY</w:delText>
              </w:r>
            </w:del>
          </w:p>
        </w:tc>
        <w:tc>
          <w:tcPr>
            <w:tcW w:w="4762" w:type="dxa"/>
          </w:tcPr>
          <w:p w14:paraId="36B09C62" w14:textId="0308483D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09" w:author="Pervova 21.1" w:date="2020-03-25T00:54:00Z"/>
              </w:rPr>
            </w:pPr>
          </w:p>
        </w:tc>
      </w:tr>
      <w:tr w:rsidR="002C3526" w:rsidRPr="00296C23" w:rsidDel="002964D2" w14:paraId="19AFFDCC" w14:textId="0FDA874D" w:rsidTr="0010606C">
        <w:trPr>
          <w:del w:id="610" w:author="Pervova 21.1" w:date="2020-03-25T00:54:00Z"/>
        </w:trPr>
        <w:tc>
          <w:tcPr>
            <w:tcW w:w="5488" w:type="dxa"/>
          </w:tcPr>
          <w:p w14:paraId="423CA25F" w14:textId="1DA63B20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11" w:author="Pervova 21.1" w:date="2020-03-25T00:54:00Z"/>
              </w:rPr>
            </w:pPr>
            <w:del w:id="612" w:author="Pervova 21.1" w:date="2020-03-25T00:54:00Z">
              <w:r w:rsidRPr="00296C23" w:rsidDel="002964D2">
                <w:delText>:16S:ACCTINFO</w:delText>
              </w:r>
            </w:del>
          </w:p>
        </w:tc>
        <w:tc>
          <w:tcPr>
            <w:tcW w:w="4762" w:type="dxa"/>
          </w:tcPr>
          <w:p w14:paraId="2B2DDE25" w14:textId="0D36F17A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13" w:author="Pervova 21.1" w:date="2020-03-25T00:54:00Z"/>
              </w:rPr>
            </w:pPr>
          </w:p>
        </w:tc>
      </w:tr>
      <w:tr w:rsidR="002C3526" w:rsidRPr="00296C23" w:rsidDel="002964D2" w14:paraId="3A1D4F82" w14:textId="19B73DDE" w:rsidTr="0010606C">
        <w:trPr>
          <w:del w:id="614" w:author="Pervova 21.1" w:date="2020-03-25T00:54:00Z"/>
        </w:trPr>
        <w:tc>
          <w:tcPr>
            <w:tcW w:w="5488" w:type="dxa"/>
          </w:tcPr>
          <w:p w14:paraId="0FA8321C" w14:textId="0E1C4B3C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15" w:author="Pervova 21.1" w:date="2020-03-25T00:54:00Z"/>
              </w:rPr>
            </w:pPr>
            <w:del w:id="616" w:author="Pervova 21.1" w:date="2020-03-25T00:54:00Z">
              <w:r w:rsidRPr="00296C23" w:rsidDel="002964D2">
                <w:delText>:16S:USECU</w:delText>
              </w:r>
            </w:del>
          </w:p>
        </w:tc>
        <w:tc>
          <w:tcPr>
            <w:tcW w:w="4762" w:type="dxa"/>
          </w:tcPr>
          <w:p w14:paraId="42971C16" w14:textId="6E7F0387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17" w:author="Pervova 21.1" w:date="2020-03-25T00:54:00Z"/>
              </w:rPr>
            </w:pPr>
          </w:p>
        </w:tc>
      </w:tr>
      <w:tr w:rsidR="002C3526" w:rsidRPr="00296C23" w:rsidDel="002964D2" w14:paraId="68FF8679" w14:textId="28DD48F8" w:rsidTr="0010606C">
        <w:trPr>
          <w:del w:id="618" w:author="Pervova 21.1" w:date="2020-03-25T00:54:00Z"/>
        </w:trPr>
        <w:tc>
          <w:tcPr>
            <w:tcW w:w="5488" w:type="dxa"/>
          </w:tcPr>
          <w:p w14:paraId="11800E10" w14:textId="4BB000F3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19" w:author="Pervova 21.1" w:date="2020-03-25T00:54:00Z"/>
              </w:rPr>
            </w:pPr>
            <w:del w:id="620" w:author="Pervova 21.1" w:date="2020-03-25T00:54:00Z">
              <w:r w:rsidRPr="00296C23" w:rsidDel="002964D2">
                <w:delText>:16R:BENODET</w:delText>
              </w:r>
            </w:del>
          </w:p>
        </w:tc>
        <w:tc>
          <w:tcPr>
            <w:tcW w:w="4762" w:type="dxa"/>
          </w:tcPr>
          <w:p w14:paraId="78A83B80" w14:textId="3A214192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21" w:author="Pervova 21.1" w:date="2020-03-25T00:54:00Z"/>
              </w:rPr>
            </w:pPr>
          </w:p>
        </w:tc>
      </w:tr>
      <w:tr w:rsidR="002C3526" w:rsidRPr="00586D4B" w:rsidDel="002964D2" w14:paraId="71993B25" w14:textId="479B0E7B" w:rsidTr="0010606C">
        <w:trPr>
          <w:del w:id="622" w:author="Pervova 21.1" w:date="2020-03-25T00:54:00Z"/>
        </w:trPr>
        <w:tc>
          <w:tcPr>
            <w:tcW w:w="5488" w:type="dxa"/>
          </w:tcPr>
          <w:p w14:paraId="2DD6BC3B" w14:textId="794862A4" w:rsidR="002C3526" w:rsidRPr="00854A9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23" w:author="Pervova 21.1" w:date="2020-03-25T00:54:00Z"/>
                <w:lang w:val="en-US"/>
              </w:rPr>
            </w:pPr>
            <w:del w:id="624" w:author="Pervova 21.1" w:date="2020-03-25T00:54:00Z">
              <w:r w:rsidRPr="00854A93" w:rsidDel="002964D2">
                <w:rPr>
                  <w:lang w:val="en-US"/>
                </w:rPr>
                <w:delText>:95V::OWND//</w:delText>
              </w:r>
            </w:del>
            <w:ins w:id="625" w:author="Pervova 77" w:date="2017-01-23T16:30:00Z">
              <w:del w:id="626" w:author="Pervova 21.1" w:date="2020-03-25T00:54:00Z">
                <w:r w:rsidRPr="00854A93" w:rsidDel="002964D2">
                  <w:rPr>
                    <w:lang w:val="en-US"/>
                  </w:rPr>
                  <w:delText>NAME/'IVANOV IVAN IVANOVIc'</w:delText>
                </w:r>
              </w:del>
            </w:ins>
          </w:p>
        </w:tc>
        <w:tc>
          <w:tcPr>
            <w:tcW w:w="4762" w:type="dxa"/>
          </w:tcPr>
          <w:p w14:paraId="21FFE8F8" w14:textId="533F89EC" w:rsidR="002C3526" w:rsidRPr="00854A9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27" w:author="Pervova 21.1" w:date="2020-03-25T00:54:00Z"/>
                <w:lang w:val="en-US"/>
              </w:rPr>
            </w:pPr>
          </w:p>
        </w:tc>
      </w:tr>
      <w:tr w:rsidR="002C3526" w:rsidRPr="00586D4B" w:rsidDel="002964D2" w14:paraId="38BB0197" w14:textId="0FB633BD" w:rsidTr="0010606C">
        <w:trPr>
          <w:del w:id="628" w:author="Pervova 21.1" w:date="2020-03-25T00:54:00Z"/>
        </w:trPr>
        <w:tc>
          <w:tcPr>
            <w:tcW w:w="5488" w:type="dxa"/>
          </w:tcPr>
          <w:p w14:paraId="1E7EFE78" w14:textId="3F673F29" w:rsidR="002C3526" w:rsidRPr="00167929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29" w:author="Pervova 21.1" w:date="2020-03-25T00:54:00Z"/>
                <w:lang w:val="en-US"/>
              </w:rPr>
            </w:pPr>
            <w:del w:id="630" w:author="Pervova 21.1" w:date="2020-03-25T00:54:00Z">
              <w:r w:rsidRPr="00167929" w:rsidDel="002964D2">
                <w:rPr>
                  <w:lang w:val="en-US"/>
                </w:rPr>
                <w:delText>/NAME/'IVANOV IVAN IVANOVIc'</w:delText>
              </w:r>
            </w:del>
          </w:p>
        </w:tc>
        <w:tc>
          <w:tcPr>
            <w:tcW w:w="4762" w:type="dxa"/>
          </w:tcPr>
          <w:p w14:paraId="08F4F72C" w14:textId="4584B8E6" w:rsidR="002C3526" w:rsidRPr="00167929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31" w:author="Pervova 21.1" w:date="2020-03-25T00:54:00Z"/>
                <w:lang w:val="en-US"/>
              </w:rPr>
            </w:pPr>
          </w:p>
        </w:tc>
      </w:tr>
      <w:tr w:rsidR="002C3526" w:rsidRPr="00296C23" w:rsidDel="002964D2" w14:paraId="13C22EBA" w14:textId="33005286" w:rsidTr="0010606C">
        <w:trPr>
          <w:del w:id="632" w:author="Pervova 21.1" w:date="2020-03-25T00:54:00Z"/>
        </w:trPr>
        <w:tc>
          <w:tcPr>
            <w:tcW w:w="5488" w:type="dxa"/>
          </w:tcPr>
          <w:p w14:paraId="2D8E3C21" w14:textId="7E2C8498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33" w:author="Pervova 21.1" w:date="2020-03-25T00:54:00Z"/>
                <w:lang w:val="en-US"/>
              </w:rPr>
            </w:pPr>
            <w:ins w:id="634" w:author="Pervova 77" w:date="2017-01-23T16:30:00Z">
              <w:del w:id="635" w:author="Pervova 21.1" w:date="2020-03-25T00:54:00Z">
                <w:r w:rsidRPr="00167929" w:rsidDel="002964D2">
                  <w:rPr>
                    <w:lang w:val="en-US"/>
                  </w:rPr>
                  <w:delText xml:space="preserve"> </w:delText>
                </w:r>
              </w:del>
            </w:ins>
            <w:del w:id="636" w:author="Pervova 21.1" w:date="2020-03-25T00:54:00Z">
              <w:r w:rsidRPr="00296C23" w:rsidDel="002964D2">
                <w:rPr>
                  <w:lang w:val="en-US"/>
                </w:rPr>
                <w:delText xml:space="preserve">/ADDR/'G. OREL, </w:delText>
              </w:r>
              <w:r w:rsidDel="002964D2">
                <w:rPr>
                  <w:lang w:val="en-US"/>
                </w:rPr>
                <w:delText>U</w:delText>
              </w:r>
              <w:r w:rsidRPr="00296C23" w:rsidDel="002964D2">
                <w:rPr>
                  <w:lang w:val="en-US"/>
                </w:rPr>
                <w:delText>L. STROIT</w:delText>
              </w:r>
            </w:del>
          </w:p>
          <w:p w14:paraId="7938D6F1" w14:textId="157E267E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37" w:author="Pervova 21.1" w:date="2020-03-25T00:54:00Z"/>
                <w:lang w:val="en-US"/>
              </w:rPr>
            </w:pPr>
            <w:del w:id="638" w:author="Pervova 21.1" w:date="2020-03-25T00:54:00Z">
              <w:r w:rsidRPr="00296C23" w:rsidDel="002964D2">
                <w:rPr>
                  <w:lang w:val="en-US"/>
                </w:rPr>
                <w:delText>ELE</w:delText>
              </w:r>
              <w:r w:rsidDel="002964D2">
                <w:rPr>
                  <w:lang w:val="en-US"/>
                </w:rPr>
                <w:delText>i</w:delText>
              </w:r>
              <w:r w:rsidRPr="00296C23" w:rsidDel="002964D2">
                <w:rPr>
                  <w:lang w:val="en-US"/>
                </w:rPr>
                <w:delText xml:space="preserve"> D, 5, KV. 789</w:delText>
              </w:r>
            </w:del>
          </w:p>
        </w:tc>
        <w:tc>
          <w:tcPr>
            <w:tcW w:w="4762" w:type="dxa"/>
          </w:tcPr>
          <w:p w14:paraId="149ADAA2" w14:textId="03962B1B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39" w:author="Pervova 21.1" w:date="2020-03-25T00:54:00Z"/>
                <w:lang w:val="en-US"/>
              </w:rPr>
            </w:pPr>
          </w:p>
        </w:tc>
      </w:tr>
      <w:tr w:rsidR="002C3526" w:rsidRPr="00296C23" w:rsidDel="002964D2" w14:paraId="4E5FBFBB" w14:textId="1FAAB521" w:rsidTr="0010606C">
        <w:trPr>
          <w:del w:id="640" w:author="Pervova 21.1" w:date="2020-03-25T00:54:00Z"/>
        </w:trPr>
        <w:tc>
          <w:tcPr>
            <w:tcW w:w="5488" w:type="dxa"/>
          </w:tcPr>
          <w:p w14:paraId="1B87600D" w14:textId="3B35EB31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41" w:author="Pervova 21.1" w:date="2020-03-25T00:54:00Z"/>
              </w:rPr>
            </w:pPr>
            <w:ins w:id="642" w:author="Pervova 77" w:date="2017-01-23T16:31:00Z">
              <w:del w:id="643" w:author="Pervova 21.1" w:date="2020-03-25T00:54:00Z">
                <w:r w:rsidDel="002964D2">
                  <w:delText xml:space="preserve"> </w:delText>
                </w:r>
              </w:del>
            </w:ins>
            <w:del w:id="644" w:author="Pervova 21.1" w:date="2020-03-25T00:54:00Z">
              <w:r w:rsidRPr="00296C23" w:rsidDel="002964D2">
                <w:delText>/CTRY/RU</w:delText>
              </w:r>
            </w:del>
          </w:p>
        </w:tc>
        <w:tc>
          <w:tcPr>
            <w:tcW w:w="4762" w:type="dxa"/>
          </w:tcPr>
          <w:p w14:paraId="337C9B54" w14:textId="11D7D247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45" w:author="Pervova 21.1" w:date="2020-03-25T00:54:00Z"/>
              </w:rPr>
            </w:pPr>
          </w:p>
        </w:tc>
      </w:tr>
      <w:tr w:rsidR="002C3526" w:rsidRPr="00296C23" w:rsidDel="002964D2" w14:paraId="3809A164" w14:textId="10860FF7" w:rsidTr="0010606C">
        <w:trPr>
          <w:del w:id="646" w:author="Pervova 21.1" w:date="2020-03-25T00:54:00Z"/>
        </w:trPr>
        <w:tc>
          <w:tcPr>
            <w:tcW w:w="5488" w:type="dxa"/>
          </w:tcPr>
          <w:p w14:paraId="4A4B3715" w14:textId="7E3BBA12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47" w:author="Pervova 21.1" w:date="2020-03-25T00:54:00Z"/>
              </w:rPr>
            </w:pPr>
            <w:del w:id="648" w:author="Pervova 21.1" w:date="2020-03-25T00:54:00Z">
              <w:r w:rsidRPr="00296C23" w:rsidDel="002964D2">
                <w:delText>:95S::ALTE//CCPT/RU/4444 444444</w:delText>
              </w:r>
            </w:del>
          </w:p>
        </w:tc>
        <w:tc>
          <w:tcPr>
            <w:tcW w:w="4762" w:type="dxa"/>
          </w:tcPr>
          <w:p w14:paraId="428D0BC7" w14:textId="4123ABE4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49" w:author="Pervova 21.1" w:date="2020-03-25T00:54:00Z"/>
              </w:rPr>
            </w:pPr>
          </w:p>
        </w:tc>
      </w:tr>
      <w:tr w:rsidR="002C3526" w:rsidRPr="002C3526" w:rsidDel="002964D2" w14:paraId="745568E7" w14:textId="44E524C5" w:rsidTr="0010606C">
        <w:trPr>
          <w:del w:id="650" w:author="Pervova 21.1" w:date="2020-03-25T00:54:00Z"/>
        </w:trPr>
        <w:tc>
          <w:tcPr>
            <w:tcW w:w="5488" w:type="dxa"/>
          </w:tcPr>
          <w:p w14:paraId="648159D5" w14:textId="00BA03E5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51" w:author="Pervova 21.1" w:date="2020-03-25T00:54:00Z"/>
                <w:lang w:val="en-US"/>
              </w:rPr>
            </w:pPr>
            <w:del w:id="652" w:author="Pervova 21.1" w:date="2020-03-25T00:54:00Z">
              <w:r w:rsidRPr="00296C23" w:rsidDel="002964D2">
                <w:rPr>
                  <w:lang w:val="en-US"/>
                </w:rPr>
                <w:delText>:95S::ALTE//ACCB/RU/MX1</w:delText>
              </w:r>
            </w:del>
          </w:p>
        </w:tc>
        <w:tc>
          <w:tcPr>
            <w:tcW w:w="4762" w:type="dxa"/>
          </w:tcPr>
          <w:p w14:paraId="51603EC8" w14:textId="55414AF3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53" w:author="Pervova 21.1" w:date="2020-03-25T00:54:00Z"/>
              </w:rPr>
            </w:pPr>
          </w:p>
        </w:tc>
      </w:tr>
      <w:tr w:rsidR="002C3526" w:rsidRPr="002C3526" w:rsidDel="002964D2" w14:paraId="64CA9450" w14:textId="234C9E66" w:rsidTr="0010606C">
        <w:trPr>
          <w:del w:id="654" w:author="Pervova 21.1" w:date="2020-03-25T00:54:00Z"/>
        </w:trPr>
        <w:tc>
          <w:tcPr>
            <w:tcW w:w="5488" w:type="dxa"/>
          </w:tcPr>
          <w:p w14:paraId="053C59B3" w14:textId="60522E65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55" w:author="Pervova 21.1" w:date="2020-03-25T00:54:00Z"/>
                <w:lang w:val="en-US"/>
              </w:rPr>
            </w:pPr>
            <w:del w:id="656" w:author="Pervova 21.1" w:date="2020-03-25T00:54:00Z">
              <w:r w:rsidRPr="00296C23" w:rsidDel="002964D2">
                <w:rPr>
                  <w:lang w:val="en-US"/>
                </w:rPr>
                <w:delText>:95S::ALTE/NSDR/LEID/RU/98765432109876543210</w:delText>
              </w:r>
            </w:del>
          </w:p>
        </w:tc>
        <w:tc>
          <w:tcPr>
            <w:tcW w:w="4762" w:type="dxa"/>
          </w:tcPr>
          <w:p w14:paraId="7749C9AB" w14:textId="5CB19276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57" w:author="Pervova 21.1" w:date="2020-03-25T00:54:00Z"/>
              </w:rPr>
            </w:pPr>
          </w:p>
        </w:tc>
      </w:tr>
      <w:tr w:rsidR="002C3526" w:rsidRPr="00296C23" w:rsidDel="002964D2" w14:paraId="7FF3AA5B" w14:textId="681262E7" w:rsidTr="0010606C">
        <w:trPr>
          <w:del w:id="658" w:author="Pervova 21.1" w:date="2020-03-25T00:54:00Z"/>
        </w:trPr>
        <w:tc>
          <w:tcPr>
            <w:tcW w:w="5488" w:type="dxa"/>
          </w:tcPr>
          <w:p w14:paraId="0BA6557D" w14:textId="4636E4EE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59" w:author="Pervova 21.1" w:date="2020-03-25T00:54:00Z"/>
                <w:lang w:val="en-US"/>
              </w:rPr>
            </w:pPr>
            <w:del w:id="660" w:author="Pervova 21.1" w:date="2020-03-25T00:54:00Z">
              <w:r w:rsidRPr="00296C23" w:rsidDel="002964D2">
                <w:rPr>
                  <w:lang w:val="en-US"/>
                </w:rPr>
                <w:delText>:95S::ALTE/NSDR/RHID/RU/1</w:delText>
              </w:r>
            </w:del>
          </w:p>
        </w:tc>
        <w:tc>
          <w:tcPr>
            <w:tcW w:w="4762" w:type="dxa"/>
          </w:tcPr>
          <w:p w14:paraId="072A61B9" w14:textId="5E15094B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61" w:author="Pervova 21.1" w:date="2020-03-25T00:54:00Z"/>
              </w:rPr>
            </w:pPr>
            <w:del w:id="662" w:author="Pervova 21.1" w:date="2020-03-25T00:54:00Z">
              <w:r w:rsidRPr="00296C23" w:rsidDel="002964D2">
                <w:delText xml:space="preserve">Идентификатор </w:delText>
              </w:r>
              <w:r w:rsidRPr="00296C23" w:rsidDel="002964D2">
                <w:rPr>
                  <w:lang w:val="en-US"/>
                </w:rPr>
                <w:delText>RHID</w:delText>
              </w:r>
            </w:del>
            <w:del w:id="663" w:author="Pervova 21.1" w:date="2020-03-10T17:26:00Z">
              <w:r w:rsidRPr="00296C23" w:rsidDel="002C3526">
                <w:delText xml:space="preserve"> </w:delText>
              </w:r>
            </w:del>
            <w:del w:id="664" w:author="Pervova 21.1" w:date="2020-03-25T00:54:00Z">
              <w:r w:rsidRPr="00296C23" w:rsidDel="002964D2">
                <w:delText xml:space="preserve">, должен быть равен </w:delText>
              </w:r>
              <w:r w:rsidRPr="00296C23" w:rsidDel="002964D2">
                <w:rPr>
                  <w:lang w:val="en-US"/>
                </w:rPr>
                <w:delText>RHID</w:delText>
              </w:r>
              <w:r w:rsidRPr="00296C23" w:rsidDel="002964D2">
                <w:delText xml:space="preserve"> в предыдущем МТ565 для владельца указанного в блоке </w:delText>
              </w:r>
              <w:r w:rsidRPr="00296C23" w:rsidDel="002964D2">
                <w:rPr>
                  <w:lang w:val="en-US"/>
                </w:rPr>
                <w:delText>BENODET</w:delText>
              </w:r>
            </w:del>
          </w:p>
        </w:tc>
      </w:tr>
      <w:tr w:rsidR="002C3526" w:rsidRPr="00296C23" w:rsidDel="002964D2" w14:paraId="5F6EF5B6" w14:textId="255C3123" w:rsidTr="0010606C">
        <w:trPr>
          <w:del w:id="665" w:author="Pervova 21.1" w:date="2020-03-25T00:54:00Z"/>
        </w:trPr>
        <w:tc>
          <w:tcPr>
            <w:tcW w:w="5488" w:type="dxa"/>
          </w:tcPr>
          <w:p w14:paraId="41DB4F15" w14:textId="38D203C1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66" w:author="Pervova 21.1" w:date="2020-03-25T00:54:00Z"/>
              </w:rPr>
            </w:pPr>
            <w:del w:id="667" w:author="Pervova 21.1" w:date="2020-03-25T00:54:00Z">
              <w:r w:rsidRPr="00296C23" w:rsidDel="002964D2">
                <w:delText>:36B::OWND//UNIT/500,</w:delText>
              </w:r>
              <w:r w:rsidRPr="00296C23" w:rsidDel="002964D2">
                <w:rPr>
                  <w:lang w:val="en-US"/>
                </w:rPr>
                <w:delText>25</w:delText>
              </w:r>
            </w:del>
          </w:p>
        </w:tc>
        <w:tc>
          <w:tcPr>
            <w:tcW w:w="4762" w:type="dxa"/>
          </w:tcPr>
          <w:p w14:paraId="1575B35F" w14:textId="1169DD51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68" w:author="Pervova 21.1" w:date="2020-03-25T00:54:00Z"/>
              </w:rPr>
            </w:pPr>
          </w:p>
        </w:tc>
      </w:tr>
      <w:tr w:rsidR="002C3526" w:rsidRPr="00296C23" w:rsidDel="002964D2" w14:paraId="1AC36319" w14:textId="3E41CA28" w:rsidTr="0010606C">
        <w:trPr>
          <w:del w:id="669" w:author="Pervova 21.1" w:date="2020-03-25T00:54:00Z"/>
        </w:trPr>
        <w:tc>
          <w:tcPr>
            <w:tcW w:w="5488" w:type="dxa"/>
          </w:tcPr>
          <w:p w14:paraId="3ED53BC8" w14:textId="1253471A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70" w:author="Pervova 21.1" w:date="2020-03-25T00:54:00Z"/>
              </w:rPr>
            </w:pPr>
            <w:del w:id="671" w:author="Pervova 21.1" w:date="2020-03-25T00:54:00Z">
              <w:r w:rsidRPr="00296C23" w:rsidDel="002964D2">
                <w:delText>:16S:BENODET</w:delText>
              </w:r>
            </w:del>
          </w:p>
        </w:tc>
        <w:tc>
          <w:tcPr>
            <w:tcW w:w="4762" w:type="dxa"/>
          </w:tcPr>
          <w:p w14:paraId="15633A61" w14:textId="1FDB61C0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72" w:author="Pervova 21.1" w:date="2020-03-25T00:54:00Z"/>
              </w:rPr>
            </w:pPr>
          </w:p>
        </w:tc>
      </w:tr>
      <w:tr w:rsidR="002C3526" w:rsidRPr="00296C23" w:rsidDel="002964D2" w14:paraId="6766F453" w14:textId="1BAE1213" w:rsidTr="0010606C">
        <w:trPr>
          <w:del w:id="673" w:author="Pervova 21.1" w:date="2020-03-25T00:54:00Z"/>
        </w:trPr>
        <w:tc>
          <w:tcPr>
            <w:tcW w:w="5488" w:type="dxa"/>
          </w:tcPr>
          <w:p w14:paraId="54BD70FA" w14:textId="67657954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74" w:author="Pervova 21.1" w:date="2020-03-25T00:54:00Z"/>
                <w:lang w:val="en-US"/>
              </w:rPr>
            </w:pPr>
            <w:del w:id="675" w:author="Pervova 21.1" w:date="2020-03-25T00:54:00Z">
              <w:r w:rsidRPr="00296C23" w:rsidDel="002964D2">
                <w:delText>:16R:CAINST</w:delText>
              </w:r>
            </w:del>
          </w:p>
        </w:tc>
        <w:tc>
          <w:tcPr>
            <w:tcW w:w="4762" w:type="dxa"/>
          </w:tcPr>
          <w:p w14:paraId="02A3F7D2" w14:textId="3AEC70BF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76" w:author="Pervova 21.1" w:date="2020-03-25T00:54:00Z"/>
                <w:lang w:val="en-US"/>
              </w:rPr>
            </w:pPr>
          </w:p>
        </w:tc>
      </w:tr>
      <w:tr w:rsidR="002C3526" w:rsidRPr="00296C23" w:rsidDel="002964D2" w14:paraId="7B6C0A7F" w14:textId="0036581C" w:rsidTr="0010606C">
        <w:trPr>
          <w:del w:id="677" w:author="Pervova 21.1" w:date="2020-03-25T00:54:00Z"/>
        </w:trPr>
        <w:tc>
          <w:tcPr>
            <w:tcW w:w="5488" w:type="dxa"/>
          </w:tcPr>
          <w:p w14:paraId="73B80777" w14:textId="6F4AED32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78" w:author="Pervova 21.1" w:date="2020-03-25T00:54:00Z"/>
                <w:lang w:val="en-US"/>
              </w:rPr>
            </w:pPr>
            <w:del w:id="679" w:author="Pervova 21.1" w:date="2020-03-25T00:54:00Z">
              <w:r w:rsidRPr="00296C23" w:rsidDel="002964D2">
                <w:delText>:13A::CAON//UNS</w:delText>
              </w:r>
            </w:del>
          </w:p>
        </w:tc>
        <w:tc>
          <w:tcPr>
            <w:tcW w:w="4762" w:type="dxa"/>
          </w:tcPr>
          <w:p w14:paraId="760365F9" w14:textId="287A8B14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80" w:author="Pervova 21.1" w:date="2020-03-25T00:54:00Z"/>
                <w:lang w:val="en-US"/>
              </w:rPr>
            </w:pPr>
          </w:p>
        </w:tc>
      </w:tr>
      <w:tr w:rsidR="002C3526" w:rsidRPr="00296C23" w:rsidDel="002964D2" w14:paraId="5E568DA9" w14:textId="6A88C501" w:rsidTr="0010606C">
        <w:trPr>
          <w:del w:id="681" w:author="Pervova 21.1" w:date="2020-03-25T00:54:00Z"/>
        </w:trPr>
        <w:tc>
          <w:tcPr>
            <w:tcW w:w="5488" w:type="dxa"/>
          </w:tcPr>
          <w:p w14:paraId="7ADBB2E1" w14:textId="62B0A913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82" w:author="Pervova 21.1" w:date="2020-03-25T00:54:00Z"/>
              </w:rPr>
            </w:pPr>
            <w:del w:id="683" w:author="Pervova 21.1" w:date="2020-03-25T00:54:00Z">
              <w:r w:rsidRPr="00296C23" w:rsidDel="002964D2">
                <w:delText>:22F::CAOP//SPLI</w:delText>
              </w:r>
            </w:del>
          </w:p>
        </w:tc>
        <w:tc>
          <w:tcPr>
            <w:tcW w:w="4762" w:type="dxa"/>
          </w:tcPr>
          <w:p w14:paraId="596A4E9C" w14:textId="452D00E9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84" w:author="Pervova 21.1" w:date="2020-03-25T00:54:00Z"/>
              </w:rPr>
            </w:pPr>
          </w:p>
        </w:tc>
      </w:tr>
      <w:tr w:rsidR="002C3526" w:rsidRPr="00296C23" w:rsidDel="002964D2" w14:paraId="11697E75" w14:textId="6316A353" w:rsidTr="0010606C">
        <w:trPr>
          <w:del w:id="685" w:author="Pervova 21.1" w:date="2020-03-25T00:54:00Z"/>
        </w:trPr>
        <w:tc>
          <w:tcPr>
            <w:tcW w:w="5488" w:type="dxa"/>
          </w:tcPr>
          <w:p w14:paraId="3985882D" w14:textId="1DA42372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86" w:author="Pervova 21.1" w:date="2020-03-25T00:54:00Z"/>
              </w:rPr>
            </w:pPr>
            <w:del w:id="687" w:author="Pervova 21.1" w:date="2020-03-25T00:54:00Z">
              <w:r w:rsidRPr="00296C23" w:rsidDel="002964D2">
                <w:delText>:36B::QINS//UNIT/500,</w:delText>
              </w:r>
              <w:r w:rsidRPr="00296C23" w:rsidDel="002964D2">
                <w:rPr>
                  <w:lang w:val="en-US"/>
                </w:rPr>
                <w:delText>25</w:delText>
              </w:r>
            </w:del>
          </w:p>
        </w:tc>
        <w:tc>
          <w:tcPr>
            <w:tcW w:w="4762" w:type="dxa"/>
          </w:tcPr>
          <w:p w14:paraId="52C602E2" w14:textId="715BA004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88" w:author="Pervova 21.1" w:date="2020-03-25T00:54:00Z"/>
              </w:rPr>
            </w:pPr>
          </w:p>
        </w:tc>
      </w:tr>
      <w:tr w:rsidR="002C3526" w:rsidRPr="000D34AB" w:rsidDel="002964D2" w14:paraId="6AAC0F2B" w14:textId="3E4F7440" w:rsidTr="00A003A5">
        <w:trPr>
          <w:trHeight w:val="157"/>
          <w:del w:id="689" w:author="Pervova 21.1" w:date="2020-03-25T00:54:00Z"/>
        </w:trPr>
        <w:tc>
          <w:tcPr>
            <w:tcW w:w="5488" w:type="dxa"/>
          </w:tcPr>
          <w:p w14:paraId="6FB16750" w14:textId="5820F63B" w:rsid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ins w:id="690" w:author="Вакалюк" w:date="2017-01-30T17:34:00Z"/>
                <w:del w:id="691" w:author="Pervova 21.1" w:date="2020-03-25T00:54:00Z"/>
                <w:lang w:val="en-US"/>
              </w:rPr>
            </w:pPr>
            <w:del w:id="692" w:author="Pervova 21.1" w:date="2020-03-25T00:54:00Z">
              <w:r w:rsidRPr="00296C23" w:rsidDel="002964D2">
                <w:rPr>
                  <w:lang w:val="en-US"/>
                </w:rPr>
                <w:delText>:70E::INST//ISLB/1.1/TYPE/ORDN</w:delText>
              </w:r>
            </w:del>
          </w:p>
          <w:p w14:paraId="172506A1" w14:textId="3FA61519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93" w:author="Pervova 21.1" w:date="2020-03-25T00:54:00Z"/>
                <w:lang w:val="en-US"/>
              </w:rPr>
            </w:pPr>
            <w:del w:id="694" w:author="Pervova 21.1" w:date="2020-03-25T00:54:00Z">
              <w:r w:rsidRPr="00296C23" w:rsidDel="002964D2">
                <w:rPr>
                  <w:lang w:val="en-US"/>
                </w:rPr>
                <w:delText>/RSLT/CONY/QVTG/500,25</w:delText>
              </w:r>
            </w:del>
          </w:p>
        </w:tc>
        <w:tc>
          <w:tcPr>
            <w:tcW w:w="4762" w:type="dxa"/>
          </w:tcPr>
          <w:p w14:paraId="027C03D7" w14:textId="54EDB541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695" w:author="Pervova 21.1" w:date="2020-03-25T00:54:00Z"/>
              </w:rPr>
            </w:pPr>
          </w:p>
        </w:tc>
      </w:tr>
      <w:tr w:rsidR="002C3526" w:rsidRPr="000D34AB" w:rsidDel="002964D2" w14:paraId="17E3CAE0" w14:textId="4009E107" w:rsidTr="0010606C">
        <w:trPr>
          <w:del w:id="696" w:author="Pervova 21.1" w:date="2020-03-25T00:54:00Z"/>
        </w:trPr>
        <w:tc>
          <w:tcPr>
            <w:tcW w:w="5488" w:type="dxa"/>
          </w:tcPr>
          <w:p w14:paraId="3EA780F5" w14:textId="69061963" w:rsid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ins w:id="697" w:author="Вакалюк" w:date="2017-01-30T17:34:00Z"/>
                <w:del w:id="698" w:author="Pervova 21.1" w:date="2020-03-25T00:54:00Z"/>
                <w:lang w:val="en-US"/>
              </w:rPr>
            </w:pPr>
            <w:del w:id="699" w:author="Pervova 21.1" w:date="2020-03-25T00:54:00Z">
              <w:r w:rsidRPr="00296C23" w:rsidDel="002964D2">
                <w:rPr>
                  <w:lang w:val="en-US"/>
                </w:rPr>
                <w:delText>:70E::INST//ISLB/2.1/TYPE/ORDN</w:delText>
              </w:r>
            </w:del>
          </w:p>
          <w:p w14:paraId="65CECA13" w14:textId="2F4A4F4D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00" w:author="Pervova 21.1" w:date="2020-03-25T00:54:00Z"/>
                <w:lang w:val="en-US"/>
              </w:rPr>
            </w:pPr>
            <w:del w:id="701" w:author="Pervova 21.1" w:date="2020-03-25T00:54:00Z">
              <w:r w:rsidRPr="00296C23" w:rsidDel="002964D2">
                <w:rPr>
                  <w:lang w:val="en-US"/>
                </w:rPr>
                <w:delText>/RSLT/CONN/QVTG/500,25</w:delText>
              </w:r>
            </w:del>
          </w:p>
        </w:tc>
        <w:tc>
          <w:tcPr>
            <w:tcW w:w="4762" w:type="dxa"/>
          </w:tcPr>
          <w:p w14:paraId="492B297F" w14:textId="6AB51595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02" w:author="Pervova 21.1" w:date="2020-03-25T00:54:00Z"/>
              </w:rPr>
            </w:pPr>
          </w:p>
        </w:tc>
      </w:tr>
      <w:tr w:rsidR="002C3526" w:rsidRPr="000D34AB" w:rsidDel="002964D2" w14:paraId="24A1B907" w14:textId="6D245B09" w:rsidTr="0010606C">
        <w:trPr>
          <w:del w:id="703" w:author="Pervova 21.1" w:date="2020-03-25T00:54:00Z"/>
        </w:trPr>
        <w:tc>
          <w:tcPr>
            <w:tcW w:w="5488" w:type="dxa"/>
          </w:tcPr>
          <w:p w14:paraId="6F3014AA" w14:textId="6EA6D53D" w:rsid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ins w:id="704" w:author="Вакалюк" w:date="2017-01-30T17:34:00Z"/>
                <w:del w:id="705" w:author="Pervova 21.1" w:date="2020-03-25T00:54:00Z"/>
                <w:lang w:val="en-US"/>
              </w:rPr>
            </w:pPr>
            <w:del w:id="706" w:author="Pervova 21.1" w:date="2020-03-25T00:54:00Z">
              <w:r w:rsidRPr="00296C23" w:rsidDel="002964D2">
                <w:rPr>
                  <w:lang w:val="en-US"/>
                </w:rPr>
                <w:delText>:70E::INST//ISLB/3.1/TYPE/ORDN</w:delText>
              </w:r>
            </w:del>
          </w:p>
          <w:p w14:paraId="18EAAFC5" w14:textId="3306CF2C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07" w:author="Pervova 21.1" w:date="2020-03-25T00:54:00Z"/>
                <w:lang w:val="en-US"/>
              </w:rPr>
            </w:pPr>
            <w:del w:id="708" w:author="Pervova 21.1" w:date="2020-03-25T00:54:00Z">
              <w:r w:rsidRPr="00296C23" w:rsidDel="002964D2">
                <w:rPr>
                  <w:lang w:val="en-US"/>
                </w:rPr>
                <w:delText>/RSLT/CONY/QVTG/500,25</w:delText>
              </w:r>
            </w:del>
          </w:p>
        </w:tc>
        <w:tc>
          <w:tcPr>
            <w:tcW w:w="4762" w:type="dxa"/>
          </w:tcPr>
          <w:p w14:paraId="7E65DB79" w14:textId="02AACA6D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09" w:author="Pervova 21.1" w:date="2020-03-25T00:54:00Z"/>
              </w:rPr>
            </w:pPr>
          </w:p>
        </w:tc>
      </w:tr>
      <w:tr w:rsidR="002C3526" w:rsidRPr="000D34AB" w:rsidDel="002964D2" w14:paraId="088B2A15" w14:textId="140AB9E8" w:rsidTr="0010606C">
        <w:trPr>
          <w:del w:id="710" w:author="Pervova 21.1" w:date="2020-03-25T00:54:00Z"/>
        </w:trPr>
        <w:tc>
          <w:tcPr>
            <w:tcW w:w="5488" w:type="dxa"/>
          </w:tcPr>
          <w:p w14:paraId="713FCA72" w14:textId="7DCA381D" w:rsid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ins w:id="711" w:author="Вакалюк" w:date="2017-01-30T17:34:00Z"/>
                <w:del w:id="712" w:author="Pervova 21.1" w:date="2020-03-25T00:54:00Z"/>
                <w:lang w:val="en-US"/>
              </w:rPr>
            </w:pPr>
            <w:del w:id="713" w:author="Pervova 21.1" w:date="2020-03-25T00:54:00Z">
              <w:r w:rsidRPr="00296C23" w:rsidDel="002964D2">
                <w:rPr>
                  <w:lang w:val="en-US"/>
                </w:rPr>
                <w:delText>:70E::INST//ISLB/4.1/TYPE/ORDN</w:delText>
              </w:r>
            </w:del>
          </w:p>
          <w:p w14:paraId="53F5A7EC" w14:textId="5BBAE7C9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14" w:author="Pervova 21.1" w:date="2020-03-25T00:54:00Z"/>
                <w:lang w:val="en-US"/>
              </w:rPr>
            </w:pPr>
            <w:del w:id="715" w:author="Pervova 21.1" w:date="2020-03-25T00:54:00Z">
              <w:r w:rsidRPr="00296C23" w:rsidDel="002964D2">
                <w:rPr>
                  <w:lang w:val="en-US"/>
                </w:rPr>
                <w:delText>/RSLT/CONY/QVTG/500,25</w:delText>
              </w:r>
            </w:del>
          </w:p>
        </w:tc>
        <w:tc>
          <w:tcPr>
            <w:tcW w:w="4762" w:type="dxa"/>
          </w:tcPr>
          <w:p w14:paraId="1237FA54" w14:textId="6A993ECA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16" w:author="Pervova 21.1" w:date="2020-03-25T00:54:00Z"/>
              </w:rPr>
            </w:pPr>
          </w:p>
        </w:tc>
      </w:tr>
      <w:tr w:rsidR="002C3526" w:rsidRPr="00296C23" w:rsidDel="002964D2" w14:paraId="2AD59ED8" w14:textId="068A32F3" w:rsidTr="0010606C">
        <w:trPr>
          <w:del w:id="717" w:author="Pervova 21.1" w:date="2020-03-25T00:54:00Z"/>
        </w:trPr>
        <w:tc>
          <w:tcPr>
            <w:tcW w:w="5488" w:type="dxa"/>
          </w:tcPr>
          <w:p w14:paraId="6B4415FC" w14:textId="349C8574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18" w:author="Pervova 21.1" w:date="2020-03-25T00:54:00Z"/>
                <w:lang w:val="en-US"/>
              </w:rPr>
            </w:pPr>
            <w:del w:id="719" w:author="Pervova 21.1" w:date="2020-03-25T00:54:00Z">
              <w:r w:rsidRPr="00296C23" w:rsidDel="002964D2">
                <w:delText>:16S:CAINST</w:delText>
              </w:r>
            </w:del>
          </w:p>
        </w:tc>
        <w:tc>
          <w:tcPr>
            <w:tcW w:w="4762" w:type="dxa"/>
          </w:tcPr>
          <w:p w14:paraId="2E0C5996" w14:textId="73B875C0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20" w:author="Pervova 21.1" w:date="2020-03-25T00:54:00Z"/>
                <w:lang w:val="en-US"/>
              </w:rPr>
            </w:pPr>
          </w:p>
        </w:tc>
      </w:tr>
    </w:tbl>
    <w:p w14:paraId="1197E0AB" w14:textId="6883C860" w:rsidR="00B5688B" w:rsidDel="002964D2" w:rsidRDefault="00B5688B" w:rsidP="002964D2">
      <w:pPr>
        <w:pStyle w:val="1"/>
        <w:ind w:left="0" w:firstLine="0"/>
        <w:rPr>
          <w:del w:id="721" w:author="Pervova 21.1" w:date="2020-03-25T00:54:00Z"/>
        </w:rPr>
      </w:pPr>
      <w:bookmarkStart w:id="722" w:name="_Toc445282171"/>
      <w:bookmarkStart w:id="723" w:name="_Toc470689863"/>
      <w:del w:id="724" w:author="Pervova 21.1" w:date="2020-03-25T00:54:00Z">
        <w:r w:rsidDel="002964D2">
          <w:delText xml:space="preserve">О волеизъявлении лица – Владельца счета в НРД или </w:delText>
        </w:r>
        <w:r w:rsidR="00167929" w:rsidDel="002964D2">
          <w:delText>доверительного управляющего</w:delText>
        </w:r>
        <w:r w:rsidDel="002964D2">
          <w:delText>.</w:delText>
        </w:r>
        <w:bookmarkEnd w:id="722"/>
        <w:bookmarkEnd w:id="723"/>
      </w:del>
    </w:p>
    <w:p w14:paraId="0A92A7FD" w14:textId="1719CCD6" w:rsidR="00B5688B" w:rsidDel="002964D2" w:rsidRDefault="00B5688B" w:rsidP="002964D2">
      <w:pPr>
        <w:numPr>
          <w:ilvl w:val="0"/>
          <w:numId w:val="33"/>
        </w:numPr>
        <w:ind w:left="0" w:firstLine="0"/>
        <w:rPr>
          <w:del w:id="725" w:author="Pervova 21.1" w:date="2020-03-25T00:54:00Z"/>
        </w:rPr>
      </w:pPr>
      <w:del w:id="726" w:author="Pervova 21.1" w:date="2020-03-25T00:54:00Z">
        <w:r w:rsidDel="002964D2">
          <w:delText>Легенда:</w:delText>
        </w:r>
      </w:del>
    </w:p>
    <w:p w14:paraId="37433A4D" w14:textId="2B0196E2" w:rsidR="00B5688B" w:rsidDel="002964D2" w:rsidRDefault="00B5688B" w:rsidP="002964D2">
      <w:pPr>
        <w:numPr>
          <w:ilvl w:val="0"/>
          <w:numId w:val="33"/>
        </w:numPr>
        <w:ind w:left="0" w:firstLine="0"/>
        <w:rPr>
          <w:del w:id="727" w:author="Pervova 21.1" w:date="2020-03-25T00:54:00Z"/>
        </w:rPr>
      </w:pPr>
      <w:del w:id="728" w:author="Pervova 21.1" w:date="2020-03-25T00:54:00Z">
        <w:r w:rsidDel="002964D2">
          <w:delText>Владелец счета в НРД или доверительный управляющий высылает инструкцию ::SEME//02 о волеизъявлении лица.</w:delText>
        </w:r>
      </w:del>
    </w:p>
    <w:p w14:paraId="292067F4" w14:textId="41DB7847" w:rsidR="00B5688B" w:rsidRPr="007B326A" w:rsidDel="002964D2" w:rsidRDefault="00B5688B" w:rsidP="002964D2">
      <w:pPr>
        <w:numPr>
          <w:ilvl w:val="0"/>
          <w:numId w:val="33"/>
        </w:numPr>
        <w:ind w:left="0" w:firstLine="0"/>
        <w:rPr>
          <w:del w:id="729" w:author="Pervova 21.1" w:date="2020-03-25T00:54:00Z"/>
        </w:rPr>
      </w:pPr>
      <w:del w:id="730" w:author="Pervova 21.1" w:date="2020-03-25T00:54:00Z">
        <w:r w:rsidDel="002964D2">
          <w:delText>Примечание: Сообщения МТ565 поступающие от Владельца счета в НРД или Доверительного управляющего, заполняются стандартным образом, за исключением того, что блок BENODET и поле :94а::SAFE – не заполняются.</w:delText>
        </w:r>
      </w:del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5688B" w:rsidRPr="00296C23" w:rsidDel="002964D2" w14:paraId="5F388A95" w14:textId="0F181902" w:rsidTr="008D6A51">
        <w:trPr>
          <w:del w:id="731" w:author="Pervova 21.1" w:date="2020-03-25T00:54:00Z"/>
        </w:trPr>
        <w:tc>
          <w:tcPr>
            <w:tcW w:w="5488" w:type="dxa"/>
            <w:shd w:val="clear" w:color="auto" w:fill="F2F2F2" w:themeFill="background1" w:themeFillShade="F2"/>
          </w:tcPr>
          <w:p w14:paraId="193111EF" w14:textId="31F432BE" w:rsidR="00B5688B" w:rsidRPr="00296C23" w:rsidDel="002964D2" w:rsidRDefault="00B5688B" w:rsidP="002964D2">
            <w:pPr>
              <w:pStyle w:val="a3"/>
              <w:numPr>
                <w:ilvl w:val="0"/>
                <w:numId w:val="33"/>
              </w:numPr>
              <w:ind w:left="0" w:firstLine="0"/>
              <w:rPr>
                <w:del w:id="732" w:author="Pervova 21.1" w:date="2020-03-25T00:54:00Z"/>
                <w:rFonts w:cs="Times New Roman"/>
              </w:rPr>
            </w:pPr>
            <w:del w:id="733" w:author="Pervova 21.1" w:date="2020-03-25T00:54:00Z">
              <w:r w:rsidRPr="00296C23" w:rsidDel="002964D2">
                <w:rPr>
                  <w:rFonts w:cs="Times New Roman"/>
                </w:rPr>
                <w:delText>Пример сообщения</w:delText>
              </w:r>
            </w:del>
          </w:p>
        </w:tc>
        <w:tc>
          <w:tcPr>
            <w:tcW w:w="4762" w:type="dxa"/>
            <w:shd w:val="clear" w:color="auto" w:fill="F2F2F2" w:themeFill="background1" w:themeFillShade="F2"/>
          </w:tcPr>
          <w:p w14:paraId="0A89B02E" w14:textId="6AA32039" w:rsidR="00B5688B" w:rsidRPr="00296C23" w:rsidDel="002964D2" w:rsidRDefault="00B5688B" w:rsidP="002964D2">
            <w:pPr>
              <w:pStyle w:val="a3"/>
              <w:numPr>
                <w:ilvl w:val="0"/>
                <w:numId w:val="33"/>
              </w:numPr>
              <w:ind w:left="0" w:firstLine="0"/>
              <w:rPr>
                <w:del w:id="734" w:author="Pervova 21.1" w:date="2020-03-25T00:54:00Z"/>
                <w:rFonts w:cs="Times New Roman"/>
              </w:rPr>
            </w:pPr>
            <w:del w:id="735" w:author="Pervova 21.1" w:date="2020-03-25T00:54:00Z">
              <w:r w:rsidRPr="00296C23" w:rsidDel="002964D2">
                <w:rPr>
                  <w:rFonts w:cs="Times New Roman"/>
                </w:rPr>
                <w:delText>Комментарии</w:delText>
              </w:r>
            </w:del>
          </w:p>
        </w:tc>
      </w:tr>
      <w:tr w:rsidR="00B5688B" w:rsidRPr="00296C23" w:rsidDel="002964D2" w14:paraId="45C76B07" w14:textId="1F062BAA" w:rsidTr="008D6A51">
        <w:trPr>
          <w:del w:id="736" w:author="Pervova 21.1" w:date="2020-03-25T00:54:00Z"/>
        </w:trPr>
        <w:tc>
          <w:tcPr>
            <w:tcW w:w="5488" w:type="dxa"/>
          </w:tcPr>
          <w:p w14:paraId="172966F9" w14:textId="26BE4E1E" w:rsidR="00B5688B" w:rsidRPr="00296C23" w:rsidDel="002964D2" w:rsidRDefault="00B5688B" w:rsidP="002964D2">
            <w:pPr>
              <w:numPr>
                <w:ilvl w:val="0"/>
                <w:numId w:val="33"/>
              </w:numPr>
              <w:ind w:left="0" w:firstLine="0"/>
              <w:rPr>
                <w:del w:id="737" w:author="Pervova 21.1" w:date="2020-03-25T00:54:00Z"/>
              </w:rPr>
            </w:pPr>
            <w:del w:id="738" w:author="Pervova 21.1" w:date="2020-03-25T00:54:00Z">
              <w:r w:rsidRPr="00296C23" w:rsidDel="002964D2">
                <w:delText>:16R:GENL</w:delText>
              </w:r>
            </w:del>
          </w:p>
        </w:tc>
        <w:tc>
          <w:tcPr>
            <w:tcW w:w="4762" w:type="dxa"/>
          </w:tcPr>
          <w:p w14:paraId="2A602710" w14:textId="6DC7A4B2" w:rsidR="00B5688B" w:rsidRPr="00296C23" w:rsidDel="002964D2" w:rsidRDefault="00B5688B" w:rsidP="002964D2">
            <w:pPr>
              <w:numPr>
                <w:ilvl w:val="0"/>
                <w:numId w:val="33"/>
              </w:numPr>
              <w:ind w:left="0" w:firstLine="0"/>
              <w:rPr>
                <w:del w:id="739" w:author="Pervova 21.1" w:date="2020-03-25T00:54:00Z"/>
              </w:rPr>
            </w:pPr>
          </w:p>
        </w:tc>
      </w:tr>
      <w:tr w:rsidR="002C3526" w:rsidRPr="00296C23" w:rsidDel="002964D2" w14:paraId="4A8759E0" w14:textId="5389524A" w:rsidTr="008D6A51">
        <w:trPr>
          <w:del w:id="740" w:author="Pervova 21.1" w:date="2020-03-25T00:54:00Z"/>
        </w:trPr>
        <w:tc>
          <w:tcPr>
            <w:tcW w:w="5488" w:type="dxa"/>
          </w:tcPr>
          <w:p w14:paraId="0E61B9B2" w14:textId="0D97468E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41" w:author="Pervova 21.1" w:date="2020-03-25T00:54:00Z"/>
              </w:rPr>
            </w:pPr>
            <w:del w:id="742" w:author="Pervova 21.1" w:date="2020-03-25T00:54:00Z">
              <w:r w:rsidRPr="00296C23" w:rsidDel="002964D2">
                <w:delText>:20C::CORP//000001</w:delText>
              </w:r>
              <w:r w:rsidRPr="00296C23" w:rsidDel="002964D2">
                <w:rPr>
                  <w:lang w:val="en-US"/>
                </w:rPr>
                <w:delText>X1</w:delText>
              </w:r>
            </w:del>
          </w:p>
        </w:tc>
        <w:tc>
          <w:tcPr>
            <w:tcW w:w="4762" w:type="dxa"/>
          </w:tcPr>
          <w:p w14:paraId="561DA672" w14:textId="19A11402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43" w:author="Pervova 21.1" w:date="2020-03-25T00:54:00Z"/>
              </w:rPr>
            </w:pPr>
          </w:p>
        </w:tc>
      </w:tr>
      <w:tr w:rsidR="002C3526" w:rsidRPr="00296C23" w:rsidDel="002964D2" w14:paraId="671EE353" w14:textId="1DC1CF38" w:rsidTr="008D6A51">
        <w:trPr>
          <w:del w:id="744" w:author="Pervova 21.1" w:date="2020-03-25T00:54:00Z"/>
        </w:trPr>
        <w:tc>
          <w:tcPr>
            <w:tcW w:w="5488" w:type="dxa"/>
          </w:tcPr>
          <w:p w14:paraId="458FC6E2" w14:textId="26774126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45" w:author="Pervova 21.1" w:date="2020-03-25T00:54:00Z"/>
              </w:rPr>
            </w:pPr>
            <w:del w:id="746" w:author="Pervova 21.1" w:date="2020-03-25T00:54:00Z">
              <w:r w:rsidRPr="00296C23" w:rsidDel="002964D2">
                <w:delText>:20C::SEME//02</w:delText>
              </w:r>
            </w:del>
          </w:p>
        </w:tc>
        <w:tc>
          <w:tcPr>
            <w:tcW w:w="4762" w:type="dxa"/>
          </w:tcPr>
          <w:p w14:paraId="37CDA425" w14:textId="1DE60E5D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47" w:author="Pervova 21.1" w:date="2020-03-25T00:54:00Z"/>
              </w:rPr>
            </w:pPr>
          </w:p>
        </w:tc>
      </w:tr>
      <w:tr w:rsidR="00B5688B" w:rsidRPr="00296C23" w:rsidDel="002964D2" w14:paraId="1C888E99" w14:textId="04FD0297" w:rsidTr="008D6A51">
        <w:trPr>
          <w:del w:id="748" w:author="Pervova 21.1" w:date="2020-03-25T00:54:00Z"/>
        </w:trPr>
        <w:tc>
          <w:tcPr>
            <w:tcW w:w="5488" w:type="dxa"/>
          </w:tcPr>
          <w:p w14:paraId="2703D6B9" w14:textId="7749AB71" w:rsidR="00B5688B" w:rsidRPr="00296C23" w:rsidDel="002964D2" w:rsidRDefault="00B5688B" w:rsidP="002964D2">
            <w:pPr>
              <w:numPr>
                <w:ilvl w:val="0"/>
                <w:numId w:val="33"/>
              </w:numPr>
              <w:ind w:left="0" w:firstLine="0"/>
              <w:rPr>
                <w:del w:id="749" w:author="Pervova 21.1" w:date="2020-03-25T00:54:00Z"/>
              </w:rPr>
            </w:pPr>
            <w:del w:id="750" w:author="Pervova 21.1" w:date="2020-03-25T00:54:00Z">
              <w:r w:rsidRPr="00296C23" w:rsidDel="002964D2">
                <w:delText>:23G:NEWM</w:delText>
              </w:r>
            </w:del>
          </w:p>
        </w:tc>
        <w:tc>
          <w:tcPr>
            <w:tcW w:w="4762" w:type="dxa"/>
          </w:tcPr>
          <w:p w14:paraId="59513C71" w14:textId="6042FD51" w:rsidR="00B5688B" w:rsidRPr="00296C23" w:rsidDel="002964D2" w:rsidRDefault="00B5688B" w:rsidP="002964D2">
            <w:pPr>
              <w:numPr>
                <w:ilvl w:val="0"/>
                <w:numId w:val="33"/>
              </w:numPr>
              <w:ind w:left="0" w:firstLine="0"/>
              <w:rPr>
                <w:del w:id="751" w:author="Pervova 21.1" w:date="2020-03-25T00:54:00Z"/>
              </w:rPr>
            </w:pPr>
          </w:p>
        </w:tc>
      </w:tr>
      <w:tr w:rsidR="002C3526" w:rsidRPr="00296C23" w:rsidDel="002964D2" w14:paraId="6C0BF305" w14:textId="32D0897D" w:rsidTr="008D6A51">
        <w:trPr>
          <w:del w:id="752" w:author="Pervova 21.1" w:date="2020-03-25T00:54:00Z"/>
        </w:trPr>
        <w:tc>
          <w:tcPr>
            <w:tcW w:w="5488" w:type="dxa"/>
          </w:tcPr>
          <w:p w14:paraId="3DD34B5D" w14:textId="077289A5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53" w:author="Pervova 21.1" w:date="2020-03-25T00:54:00Z"/>
              </w:rPr>
            </w:pPr>
            <w:del w:id="754" w:author="Pervova 21.1" w:date="2020-03-25T00:54:00Z">
              <w:r w:rsidRPr="00296C23" w:rsidDel="002964D2">
                <w:delText>:22F::CAEV//</w:delText>
              </w:r>
              <w:r w:rsidRPr="00296C23" w:rsidDel="002964D2">
                <w:rPr>
                  <w:lang w:val="en-US"/>
                </w:rPr>
                <w:delText>OM</w:delText>
              </w:r>
              <w:r w:rsidRPr="00296C23" w:rsidDel="002964D2">
                <w:delText>ET</w:delText>
              </w:r>
            </w:del>
          </w:p>
        </w:tc>
        <w:tc>
          <w:tcPr>
            <w:tcW w:w="4762" w:type="dxa"/>
          </w:tcPr>
          <w:p w14:paraId="6DFF0912" w14:textId="2327395E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55" w:author="Pervova 21.1" w:date="2020-03-25T00:54:00Z"/>
              </w:rPr>
            </w:pPr>
          </w:p>
        </w:tc>
      </w:tr>
      <w:tr w:rsidR="002C3526" w:rsidRPr="00296C23" w:rsidDel="002964D2" w14:paraId="15CAA569" w14:textId="380A9490" w:rsidTr="008D6A51">
        <w:trPr>
          <w:del w:id="756" w:author="Pervova 21.1" w:date="2020-03-25T00:54:00Z"/>
        </w:trPr>
        <w:tc>
          <w:tcPr>
            <w:tcW w:w="5488" w:type="dxa"/>
          </w:tcPr>
          <w:p w14:paraId="2176EDD8" w14:textId="384612A5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57" w:author="Pervova 21.1" w:date="2020-03-25T00:54:00Z"/>
              </w:rPr>
            </w:pPr>
            <w:del w:id="758" w:author="Pervova 21.1" w:date="2020-03-25T00:54:00Z">
              <w:r w:rsidRPr="00296C23" w:rsidDel="002964D2">
                <w:delText>:98C::PREP//20170312140000</w:delText>
              </w:r>
            </w:del>
          </w:p>
        </w:tc>
        <w:tc>
          <w:tcPr>
            <w:tcW w:w="4762" w:type="dxa"/>
          </w:tcPr>
          <w:p w14:paraId="6A8F4804" w14:textId="64980BD3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59" w:author="Pervova 21.1" w:date="2020-03-25T00:54:00Z"/>
              </w:rPr>
            </w:pPr>
          </w:p>
        </w:tc>
      </w:tr>
      <w:tr w:rsidR="00B5688B" w:rsidRPr="00296C23" w:rsidDel="002964D2" w14:paraId="4C842770" w14:textId="2179F9BD" w:rsidTr="008D6A51">
        <w:trPr>
          <w:del w:id="760" w:author="Pervova 21.1" w:date="2020-03-25T00:54:00Z"/>
        </w:trPr>
        <w:tc>
          <w:tcPr>
            <w:tcW w:w="5488" w:type="dxa"/>
          </w:tcPr>
          <w:p w14:paraId="1A386C76" w14:textId="4FFEE261" w:rsidR="00B5688B" w:rsidRPr="00296C23" w:rsidDel="002964D2" w:rsidRDefault="00B5688B" w:rsidP="002964D2">
            <w:pPr>
              <w:numPr>
                <w:ilvl w:val="0"/>
                <w:numId w:val="33"/>
              </w:numPr>
              <w:ind w:left="0" w:firstLine="0"/>
              <w:rPr>
                <w:del w:id="761" w:author="Pervova 21.1" w:date="2020-03-25T00:54:00Z"/>
              </w:rPr>
            </w:pPr>
            <w:del w:id="762" w:author="Pervova 21.1" w:date="2020-03-25T00:54:00Z">
              <w:r w:rsidRPr="00296C23" w:rsidDel="002964D2">
                <w:delText>:16R:LINK</w:delText>
              </w:r>
            </w:del>
          </w:p>
        </w:tc>
        <w:tc>
          <w:tcPr>
            <w:tcW w:w="4762" w:type="dxa"/>
          </w:tcPr>
          <w:p w14:paraId="01A5B101" w14:textId="003F8FBD" w:rsidR="00B5688B" w:rsidRPr="00296C23" w:rsidDel="002964D2" w:rsidRDefault="00B5688B" w:rsidP="002964D2">
            <w:pPr>
              <w:numPr>
                <w:ilvl w:val="0"/>
                <w:numId w:val="33"/>
              </w:numPr>
              <w:ind w:left="0" w:firstLine="0"/>
              <w:rPr>
                <w:del w:id="763" w:author="Pervova 21.1" w:date="2020-03-25T00:54:00Z"/>
              </w:rPr>
            </w:pPr>
          </w:p>
        </w:tc>
      </w:tr>
      <w:tr w:rsidR="00B5688B" w:rsidRPr="00296C23" w:rsidDel="002964D2" w14:paraId="466943A2" w14:textId="0E82FFB4" w:rsidTr="008D6A51">
        <w:trPr>
          <w:del w:id="764" w:author="Pervova 21.1" w:date="2020-03-25T00:54:00Z"/>
        </w:trPr>
        <w:tc>
          <w:tcPr>
            <w:tcW w:w="5488" w:type="dxa"/>
          </w:tcPr>
          <w:p w14:paraId="04E9D6BF" w14:textId="6FDBEF3B" w:rsidR="00B5688B" w:rsidRPr="00296C23" w:rsidDel="002964D2" w:rsidRDefault="00B5688B" w:rsidP="002964D2">
            <w:pPr>
              <w:numPr>
                <w:ilvl w:val="0"/>
                <w:numId w:val="33"/>
              </w:numPr>
              <w:ind w:left="0" w:firstLine="0"/>
              <w:rPr>
                <w:del w:id="765" w:author="Pervova 21.1" w:date="2020-03-25T00:54:00Z"/>
              </w:rPr>
            </w:pPr>
            <w:del w:id="766" w:author="Pervova 21.1" w:date="2020-03-25T00:54:00Z">
              <w:r w:rsidRPr="00296C23" w:rsidDel="002964D2">
                <w:delText>:13</w:delText>
              </w:r>
              <w:r w:rsidRPr="00296C23" w:rsidDel="002964D2">
                <w:rPr>
                  <w:lang w:val="en-US"/>
                </w:rPr>
                <w:delText>A</w:delText>
              </w:r>
              <w:r w:rsidRPr="00296C23" w:rsidDel="002964D2">
                <w:delText>::LINK//565</w:delText>
              </w:r>
            </w:del>
          </w:p>
        </w:tc>
        <w:tc>
          <w:tcPr>
            <w:tcW w:w="4762" w:type="dxa"/>
          </w:tcPr>
          <w:p w14:paraId="19E02146" w14:textId="2F9F54BF" w:rsidR="00B5688B" w:rsidRPr="00296C23" w:rsidDel="002964D2" w:rsidRDefault="00B5688B" w:rsidP="002964D2">
            <w:pPr>
              <w:numPr>
                <w:ilvl w:val="0"/>
                <w:numId w:val="33"/>
              </w:numPr>
              <w:ind w:left="0" w:firstLine="0"/>
              <w:rPr>
                <w:del w:id="767" w:author="Pervova 21.1" w:date="2020-03-25T00:54:00Z"/>
              </w:rPr>
            </w:pPr>
            <w:del w:id="768" w:author="Pervova 21.1" w:date="2020-03-25T00:54:00Z">
              <w:r w:rsidRPr="00296C23" w:rsidDel="002964D2">
                <w:delText>Ссылка на ранее поданную инструкцию</w:delText>
              </w:r>
            </w:del>
          </w:p>
        </w:tc>
      </w:tr>
      <w:tr w:rsidR="002C3526" w:rsidRPr="00296C23" w:rsidDel="002964D2" w14:paraId="54C33BEF" w14:textId="2B319B9D" w:rsidTr="008D6A51">
        <w:trPr>
          <w:del w:id="769" w:author="Pervova 21.1" w:date="2020-03-25T00:54:00Z"/>
        </w:trPr>
        <w:tc>
          <w:tcPr>
            <w:tcW w:w="5488" w:type="dxa"/>
          </w:tcPr>
          <w:p w14:paraId="4F548973" w14:textId="36FAD7CE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70" w:author="Pervova 21.1" w:date="2020-03-25T00:54:00Z"/>
              </w:rPr>
            </w:pPr>
            <w:del w:id="771" w:author="Pervova 21.1" w:date="2020-03-25T00:54:00Z">
              <w:r w:rsidRPr="00296C23" w:rsidDel="002964D2">
                <w:delText>:20C::PREV//01</w:delText>
              </w:r>
            </w:del>
          </w:p>
        </w:tc>
        <w:tc>
          <w:tcPr>
            <w:tcW w:w="4762" w:type="dxa"/>
          </w:tcPr>
          <w:p w14:paraId="7929D452" w14:textId="3C23243A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72" w:author="Pervova 21.1" w:date="2020-03-25T00:54:00Z"/>
              </w:rPr>
            </w:pPr>
          </w:p>
        </w:tc>
      </w:tr>
      <w:tr w:rsidR="002C3526" w:rsidRPr="00296C23" w:rsidDel="002964D2" w14:paraId="286EB0B2" w14:textId="60C1C5AF" w:rsidTr="008D6A51">
        <w:trPr>
          <w:del w:id="773" w:author="Pervova 21.1" w:date="2020-03-25T00:54:00Z"/>
        </w:trPr>
        <w:tc>
          <w:tcPr>
            <w:tcW w:w="5488" w:type="dxa"/>
          </w:tcPr>
          <w:p w14:paraId="60DF1A1C" w14:textId="0AD923A1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74" w:author="Pervova 21.1" w:date="2020-03-25T00:54:00Z"/>
              </w:rPr>
            </w:pPr>
            <w:del w:id="775" w:author="Pervova 21.1" w:date="2020-03-25T00:54:00Z">
              <w:r w:rsidRPr="00296C23" w:rsidDel="002964D2">
                <w:delText>:16S:LINK</w:delText>
              </w:r>
            </w:del>
          </w:p>
        </w:tc>
        <w:tc>
          <w:tcPr>
            <w:tcW w:w="4762" w:type="dxa"/>
          </w:tcPr>
          <w:p w14:paraId="69F99FA7" w14:textId="4738953B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76" w:author="Pervova 21.1" w:date="2020-03-25T00:54:00Z"/>
              </w:rPr>
            </w:pPr>
          </w:p>
        </w:tc>
      </w:tr>
      <w:tr w:rsidR="002C3526" w:rsidRPr="00296C23" w:rsidDel="002964D2" w14:paraId="30B120D4" w14:textId="3C5DCDDB" w:rsidTr="008D6A51">
        <w:trPr>
          <w:del w:id="777" w:author="Pervova 21.1" w:date="2020-03-25T00:54:00Z"/>
        </w:trPr>
        <w:tc>
          <w:tcPr>
            <w:tcW w:w="5488" w:type="dxa"/>
          </w:tcPr>
          <w:p w14:paraId="397D6D23" w14:textId="4844D634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78" w:author="Pervova 21.1" w:date="2020-03-25T00:54:00Z"/>
              </w:rPr>
            </w:pPr>
            <w:del w:id="779" w:author="Pervova 21.1" w:date="2020-03-25T00:54:00Z">
              <w:r w:rsidRPr="00296C23" w:rsidDel="002964D2">
                <w:delText>:16S:GENL</w:delText>
              </w:r>
            </w:del>
          </w:p>
        </w:tc>
        <w:tc>
          <w:tcPr>
            <w:tcW w:w="4762" w:type="dxa"/>
          </w:tcPr>
          <w:p w14:paraId="1BD0B4B4" w14:textId="13DA64E8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80" w:author="Pervova 21.1" w:date="2020-03-25T00:54:00Z"/>
              </w:rPr>
            </w:pPr>
          </w:p>
        </w:tc>
      </w:tr>
      <w:tr w:rsidR="002C3526" w:rsidRPr="00296C23" w:rsidDel="002964D2" w14:paraId="2C48BB20" w14:textId="68BD2448" w:rsidTr="008D6A51">
        <w:trPr>
          <w:del w:id="781" w:author="Pervova 21.1" w:date="2020-03-25T00:54:00Z"/>
        </w:trPr>
        <w:tc>
          <w:tcPr>
            <w:tcW w:w="5488" w:type="dxa"/>
          </w:tcPr>
          <w:p w14:paraId="16452AC7" w14:textId="5A595722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82" w:author="Pervova 21.1" w:date="2020-03-25T00:54:00Z"/>
              </w:rPr>
            </w:pPr>
            <w:del w:id="783" w:author="Pervova 21.1" w:date="2020-03-25T00:54:00Z">
              <w:r w:rsidRPr="00296C23" w:rsidDel="002964D2">
                <w:delText>:16R:USECU</w:delText>
              </w:r>
            </w:del>
          </w:p>
        </w:tc>
        <w:tc>
          <w:tcPr>
            <w:tcW w:w="4762" w:type="dxa"/>
          </w:tcPr>
          <w:p w14:paraId="7686CBE3" w14:textId="30708C25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84" w:author="Pervova 21.1" w:date="2020-03-25T00:54:00Z"/>
              </w:rPr>
            </w:pPr>
          </w:p>
        </w:tc>
      </w:tr>
      <w:tr w:rsidR="002C3526" w:rsidRPr="00296C23" w:rsidDel="002964D2" w14:paraId="4CB258B7" w14:textId="65626C80" w:rsidTr="008D6A51">
        <w:trPr>
          <w:del w:id="785" w:author="Pervova 21.1" w:date="2020-03-25T00:54:00Z"/>
        </w:trPr>
        <w:tc>
          <w:tcPr>
            <w:tcW w:w="5488" w:type="dxa"/>
          </w:tcPr>
          <w:p w14:paraId="7D3F979C" w14:textId="6EDA8389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86" w:author="Pervova 21.1" w:date="2020-03-25T00:54:00Z"/>
              </w:rPr>
            </w:pPr>
            <w:del w:id="787" w:author="Pervova 21.1" w:date="2020-03-25T00:54:00Z">
              <w:r w:rsidRPr="00296C23" w:rsidDel="002964D2">
                <w:delText xml:space="preserve">:35B:ISIN </w:delText>
              </w:r>
              <w:r w:rsidRPr="00296C23" w:rsidDel="002964D2">
                <w:rPr>
                  <w:iCs w:val="0"/>
                  <w:snapToGrid/>
                  <w:highlight w:val="white"/>
                </w:rPr>
                <w:delText>RU000A0NNNNN</w:delText>
              </w:r>
            </w:del>
          </w:p>
        </w:tc>
        <w:tc>
          <w:tcPr>
            <w:tcW w:w="4762" w:type="dxa"/>
          </w:tcPr>
          <w:p w14:paraId="0BA82579" w14:textId="04DB1FDF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88" w:author="Pervova 21.1" w:date="2020-03-25T00:54:00Z"/>
              </w:rPr>
            </w:pPr>
          </w:p>
        </w:tc>
      </w:tr>
      <w:tr w:rsidR="002C3526" w:rsidRPr="00296C23" w:rsidDel="002964D2" w14:paraId="02E8C552" w14:textId="006215F7" w:rsidTr="008D6A51">
        <w:trPr>
          <w:del w:id="789" w:author="Pervova 21.1" w:date="2020-03-25T00:54:00Z"/>
        </w:trPr>
        <w:tc>
          <w:tcPr>
            <w:tcW w:w="5488" w:type="dxa"/>
          </w:tcPr>
          <w:p w14:paraId="71024270" w14:textId="481BD8D9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90" w:author="Pervova 21.1" w:date="2020-03-25T00:54:00Z"/>
              </w:rPr>
            </w:pPr>
            <w:del w:id="791" w:author="Pervova 21.1" w:date="2020-03-25T00:54:00Z">
              <w:r w:rsidRPr="00296C23" w:rsidDel="002964D2">
                <w:delText>/XX/CORP/NADC/</w:delText>
              </w:r>
              <w:r w:rsidRPr="00296C23" w:rsidDel="002964D2">
                <w:rPr>
                  <w:iCs w:val="0"/>
                  <w:snapToGrid/>
                  <w:highlight w:val="white"/>
                </w:rPr>
                <w:delText>RU000A0NNNNN</w:delText>
              </w:r>
            </w:del>
          </w:p>
        </w:tc>
        <w:tc>
          <w:tcPr>
            <w:tcW w:w="4762" w:type="dxa"/>
          </w:tcPr>
          <w:p w14:paraId="7EBBBA58" w14:textId="1ADBE161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92" w:author="Pervova 21.1" w:date="2020-03-25T00:54:00Z"/>
              </w:rPr>
            </w:pPr>
          </w:p>
        </w:tc>
      </w:tr>
      <w:tr w:rsidR="002C3526" w:rsidRPr="00296C23" w:rsidDel="002964D2" w14:paraId="4F7B0FDE" w14:textId="6B9727EA" w:rsidTr="008D6A51">
        <w:trPr>
          <w:del w:id="793" w:author="Pervova 21.1" w:date="2020-03-25T00:54:00Z"/>
        </w:trPr>
        <w:tc>
          <w:tcPr>
            <w:tcW w:w="5488" w:type="dxa"/>
          </w:tcPr>
          <w:p w14:paraId="36E69E4D" w14:textId="24653F01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94" w:author="Pervova 21.1" w:date="2020-03-25T00:54:00Z"/>
              </w:rPr>
            </w:pPr>
            <w:del w:id="795" w:author="Pervova 21.1" w:date="2020-03-25T00:54:00Z">
              <w:r w:rsidRPr="00296C23" w:rsidDel="002964D2">
                <w:delText>/RU/</w:delText>
              </w:r>
              <w:r w:rsidRPr="00296C23" w:rsidDel="002964D2">
                <w:rPr>
                  <w:iCs w:val="0"/>
                  <w:snapToGrid/>
                  <w:highlight w:val="white"/>
                </w:rPr>
                <w:delText>0363-75409054</w:delText>
              </w:r>
            </w:del>
          </w:p>
        </w:tc>
        <w:tc>
          <w:tcPr>
            <w:tcW w:w="4762" w:type="dxa"/>
          </w:tcPr>
          <w:p w14:paraId="4853BCB4" w14:textId="7D7AD054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96" w:author="Pervova 21.1" w:date="2020-03-25T00:54:00Z"/>
              </w:rPr>
            </w:pPr>
          </w:p>
        </w:tc>
      </w:tr>
      <w:tr w:rsidR="002C3526" w:rsidRPr="00296C23" w:rsidDel="002964D2" w14:paraId="717FB62F" w14:textId="2C1116AE" w:rsidTr="008D6A51">
        <w:trPr>
          <w:del w:id="797" w:author="Pervova 21.1" w:date="2020-03-25T00:54:00Z"/>
        </w:trPr>
        <w:tc>
          <w:tcPr>
            <w:tcW w:w="5488" w:type="dxa"/>
          </w:tcPr>
          <w:p w14:paraId="3F1CA69E" w14:textId="121B436D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798" w:author="Pervova 21.1" w:date="2020-03-25T00:54:00Z"/>
              </w:rPr>
            </w:pPr>
            <w:del w:id="799" w:author="Pervova 21.1" w:date="2020-03-25T00:54:00Z">
              <w:r w:rsidRPr="00296C23" w:rsidDel="002964D2">
                <w:delText>'</w:delText>
              </w:r>
              <w:r w:rsidRPr="00296C23" w:rsidDel="002964D2">
                <w:rPr>
                  <w:lang w:val="en-US"/>
                </w:rPr>
                <w:delText>PAI</w:delText>
              </w:r>
              <w:r w:rsidRPr="00296C23" w:rsidDel="002964D2">
                <w:delText xml:space="preserve"> </w:delText>
              </w:r>
              <w:r w:rsidRPr="00296C23" w:rsidDel="002964D2">
                <w:rPr>
                  <w:lang w:val="en-US"/>
                </w:rPr>
                <w:delText>OPIF AK MONOLIT</w:delText>
              </w:r>
            </w:del>
          </w:p>
        </w:tc>
        <w:tc>
          <w:tcPr>
            <w:tcW w:w="4762" w:type="dxa"/>
          </w:tcPr>
          <w:p w14:paraId="4930D59D" w14:textId="42FAD6D9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00" w:author="Pervova 21.1" w:date="2020-03-25T00:54:00Z"/>
              </w:rPr>
            </w:pPr>
          </w:p>
        </w:tc>
      </w:tr>
      <w:tr w:rsidR="002C3526" w:rsidRPr="00296C23" w:rsidDel="002964D2" w14:paraId="26422558" w14:textId="76129D99" w:rsidTr="008D6A51">
        <w:trPr>
          <w:del w:id="801" w:author="Pervova 21.1" w:date="2020-03-25T00:54:00Z"/>
        </w:trPr>
        <w:tc>
          <w:tcPr>
            <w:tcW w:w="5488" w:type="dxa"/>
          </w:tcPr>
          <w:p w14:paraId="4B7D1439" w14:textId="5BC1F4AB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02" w:author="Pervova 21.1" w:date="2020-03-25T00:54:00Z"/>
              </w:rPr>
            </w:pPr>
            <w:del w:id="803" w:author="Pervova 21.1" w:date="2020-03-25T00:54:00Z">
              <w:r w:rsidRPr="00296C23" w:rsidDel="002964D2">
                <w:delText>:16R:ACCTINFO</w:delText>
              </w:r>
            </w:del>
          </w:p>
        </w:tc>
        <w:tc>
          <w:tcPr>
            <w:tcW w:w="4762" w:type="dxa"/>
          </w:tcPr>
          <w:p w14:paraId="187D9ECF" w14:textId="3AD41ABD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04" w:author="Pervova 21.1" w:date="2020-03-25T00:54:00Z"/>
              </w:rPr>
            </w:pPr>
          </w:p>
        </w:tc>
      </w:tr>
      <w:tr w:rsidR="002C3526" w:rsidRPr="00296C23" w:rsidDel="002964D2" w14:paraId="478DDF06" w14:textId="03A492D5" w:rsidTr="008D6A51">
        <w:trPr>
          <w:del w:id="805" w:author="Pervova 21.1" w:date="2020-03-25T00:54:00Z"/>
        </w:trPr>
        <w:tc>
          <w:tcPr>
            <w:tcW w:w="5488" w:type="dxa"/>
          </w:tcPr>
          <w:p w14:paraId="529F7902" w14:textId="43C31CC5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06" w:author="Pervova 21.1" w:date="2020-03-25T00:54:00Z"/>
              </w:rPr>
            </w:pPr>
            <w:del w:id="807" w:author="Pervova 21.1" w:date="2020-03-25T00:54:00Z">
              <w:r w:rsidRPr="00296C23" w:rsidDel="002964D2">
                <w:delText>:97A::SAFE//</w:delText>
              </w:r>
              <w:r w:rsidRPr="00296C23" w:rsidDel="002964D2">
                <w:rPr>
                  <w:lang w:val="en-US"/>
                </w:rPr>
                <w:delText>ML</w:delText>
              </w:r>
              <w:r w:rsidRPr="00296C23" w:rsidDel="002964D2">
                <w:delText>1111111111</w:delText>
              </w:r>
            </w:del>
          </w:p>
        </w:tc>
        <w:tc>
          <w:tcPr>
            <w:tcW w:w="4762" w:type="dxa"/>
          </w:tcPr>
          <w:p w14:paraId="4AF22BF9" w14:textId="67F380E4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08" w:author="Pervova 21.1" w:date="2020-03-25T00:54:00Z"/>
              </w:rPr>
            </w:pPr>
          </w:p>
        </w:tc>
      </w:tr>
      <w:tr w:rsidR="002C3526" w:rsidRPr="00296C23" w:rsidDel="002964D2" w14:paraId="6E371D75" w14:textId="22A46C0C" w:rsidTr="008D6A51">
        <w:trPr>
          <w:del w:id="809" w:author="Pervova 21.1" w:date="2020-03-25T00:54:00Z"/>
        </w:trPr>
        <w:tc>
          <w:tcPr>
            <w:tcW w:w="5488" w:type="dxa"/>
          </w:tcPr>
          <w:p w14:paraId="08C732C2" w14:textId="64842378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10" w:author="Pervova 21.1" w:date="2020-03-25T00:54:00Z"/>
              </w:rPr>
            </w:pPr>
            <w:del w:id="811" w:author="Pervova 21.1" w:date="2020-03-25T00:54:00Z">
              <w:r w:rsidRPr="00296C23" w:rsidDel="002964D2">
                <w:delText>:16S:ACCTINFO</w:delText>
              </w:r>
            </w:del>
          </w:p>
        </w:tc>
        <w:tc>
          <w:tcPr>
            <w:tcW w:w="4762" w:type="dxa"/>
          </w:tcPr>
          <w:p w14:paraId="5CF2EB3B" w14:textId="3C51A143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12" w:author="Pervova 21.1" w:date="2020-03-25T00:54:00Z"/>
              </w:rPr>
            </w:pPr>
          </w:p>
        </w:tc>
      </w:tr>
      <w:tr w:rsidR="002C3526" w:rsidRPr="00296C23" w:rsidDel="002964D2" w14:paraId="782060A7" w14:textId="597B23C1" w:rsidTr="008D6A51">
        <w:trPr>
          <w:del w:id="813" w:author="Pervova 21.1" w:date="2020-03-25T00:54:00Z"/>
        </w:trPr>
        <w:tc>
          <w:tcPr>
            <w:tcW w:w="5488" w:type="dxa"/>
          </w:tcPr>
          <w:p w14:paraId="53720857" w14:textId="41D7CA23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14" w:author="Pervova 21.1" w:date="2020-03-25T00:54:00Z"/>
              </w:rPr>
            </w:pPr>
            <w:del w:id="815" w:author="Pervova 21.1" w:date="2020-03-25T00:54:00Z">
              <w:r w:rsidRPr="00296C23" w:rsidDel="002964D2">
                <w:delText>:16S:USECU</w:delText>
              </w:r>
            </w:del>
          </w:p>
        </w:tc>
        <w:tc>
          <w:tcPr>
            <w:tcW w:w="4762" w:type="dxa"/>
          </w:tcPr>
          <w:p w14:paraId="58B6CE97" w14:textId="0E727EE7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16" w:author="Pervova 21.1" w:date="2020-03-25T00:54:00Z"/>
              </w:rPr>
            </w:pPr>
          </w:p>
        </w:tc>
      </w:tr>
      <w:tr w:rsidR="002C3526" w:rsidRPr="00296C23" w:rsidDel="002964D2" w14:paraId="109FD2F3" w14:textId="1106DB1E" w:rsidTr="008D6A51">
        <w:trPr>
          <w:del w:id="817" w:author="Pervova 21.1" w:date="2020-03-25T00:54:00Z"/>
        </w:trPr>
        <w:tc>
          <w:tcPr>
            <w:tcW w:w="5488" w:type="dxa"/>
          </w:tcPr>
          <w:p w14:paraId="72AB490B" w14:textId="787CBC22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18" w:author="Pervova 21.1" w:date="2020-03-25T00:54:00Z"/>
                <w:lang w:val="en-US"/>
              </w:rPr>
            </w:pPr>
            <w:del w:id="819" w:author="Pervova 21.1" w:date="2020-03-25T00:54:00Z">
              <w:r w:rsidRPr="00296C23" w:rsidDel="002964D2">
                <w:delText>:16R:CAINST</w:delText>
              </w:r>
            </w:del>
          </w:p>
        </w:tc>
        <w:tc>
          <w:tcPr>
            <w:tcW w:w="4762" w:type="dxa"/>
          </w:tcPr>
          <w:p w14:paraId="301E2C8C" w14:textId="644A4A07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20" w:author="Pervova 21.1" w:date="2020-03-25T00:54:00Z"/>
                <w:lang w:val="en-US"/>
              </w:rPr>
            </w:pPr>
          </w:p>
        </w:tc>
      </w:tr>
      <w:tr w:rsidR="002C3526" w:rsidRPr="00296C23" w:rsidDel="002964D2" w14:paraId="4ED28D2E" w14:textId="27CFA6F5" w:rsidTr="008D6A51">
        <w:trPr>
          <w:del w:id="821" w:author="Pervova 21.1" w:date="2020-03-25T00:54:00Z"/>
        </w:trPr>
        <w:tc>
          <w:tcPr>
            <w:tcW w:w="5488" w:type="dxa"/>
          </w:tcPr>
          <w:p w14:paraId="5E6C70D1" w14:textId="51F9A47C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22" w:author="Pervova 21.1" w:date="2020-03-25T00:54:00Z"/>
                <w:lang w:val="en-US"/>
              </w:rPr>
            </w:pPr>
            <w:del w:id="823" w:author="Pervova 21.1" w:date="2020-03-25T00:54:00Z">
              <w:r w:rsidRPr="00296C23" w:rsidDel="002964D2">
                <w:delText>:13A::CAON//UNS</w:delText>
              </w:r>
            </w:del>
          </w:p>
        </w:tc>
        <w:tc>
          <w:tcPr>
            <w:tcW w:w="4762" w:type="dxa"/>
          </w:tcPr>
          <w:p w14:paraId="0130F924" w14:textId="71280834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24" w:author="Pervova 21.1" w:date="2020-03-25T00:54:00Z"/>
                <w:lang w:val="en-US"/>
              </w:rPr>
            </w:pPr>
          </w:p>
        </w:tc>
      </w:tr>
      <w:tr w:rsidR="002C3526" w:rsidRPr="00296C23" w:rsidDel="002964D2" w14:paraId="24252AA6" w14:textId="4864E2C0" w:rsidTr="008D6A51">
        <w:trPr>
          <w:del w:id="825" w:author="Pervova 21.1" w:date="2020-03-25T00:54:00Z"/>
        </w:trPr>
        <w:tc>
          <w:tcPr>
            <w:tcW w:w="5488" w:type="dxa"/>
          </w:tcPr>
          <w:p w14:paraId="7E7EF2E7" w14:textId="3D7CC04D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26" w:author="Pervova 21.1" w:date="2020-03-25T00:54:00Z"/>
              </w:rPr>
            </w:pPr>
            <w:del w:id="827" w:author="Pervova 21.1" w:date="2020-03-25T00:54:00Z">
              <w:r w:rsidRPr="00296C23" w:rsidDel="002964D2">
                <w:delText>:22F::CAOP//SPLI</w:delText>
              </w:r>
            </w:del>
          </w:p>
        </w:tc>
        <w:tc>
          <w:tcPr>
            <w:tcW w:w="4762" w:type="dxa"/>
          </w:tcPr>
          <w:p w14:paraId="67398160" w14:textId="327833B8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28" w:author="Pervova 21.1" w:date="2020-03-25T00:54:00Z"/>
              </w:rPr>
            </w:pPr>
          </w:p>
        </w:tc>
      </w:tr>
      <w:tr w:rsidR="002C3526" w:rsidRPr="00296C23" w:rsidDel="002964D2" w14:paraId="36318200" w14:textId="2946616E" w:rsidTr="008D6A51">
        <w:trPr>
          <w:del w:id="829" w:author="Pervova 21.1" w:date="2020-03-25T00:54:00Z"/>
        </w:trPr>
        <w:tc>
          <w:tcPr>
            <w:tcW w:w="5488" w:type="dxa"/>
          </w:tcPr>
          <w:p w14:paraId="40E1F5ED" w14:textId="4264E831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30" w:author="Pervova 21.1" w:date="2020-03-25T00:54:00Z"/>
              </w:rPr>
            </w:pPr>
            <w:del w:id="831" w:author="Pervova 21.1" w:date="2020-03-25T00:54:00Z">
              <w:r w:rsidRPr="00296C23" w:rsidDel="002964D2">
                <w:delText>:36B::QINS//UNIT/500,</w:delText>
              </w:r>
              <w:r w:rsidRPr="00296C23" w:rsidDel="002964D2">
                <w:rPr>
                  <w:lang w:val="en-US"/>
                </w:rPr>
                <w:delText>25</w:delText>
              </w:r>
            </w:del>
          </w:p>
        </w:tc>
        <w:tc>
          <w:tcPr>
            <w:tcW w:w="4762" w:type="dxa"/>
          </w:tcPr>
          <w:p w14:paraId="37A453D9" w14:textId="2B71012A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32" w:author="Pervova 21.1" w:date="2020-03-25T00:54:00Z"/>
              </w:rPr>
            </w:pPr>
          </w:p>
        </w:tc>
      </w:tr>
      <w:tr w:rsidR="002C3526" w:rsidRPr="000D34AB" w:rsidDel="002964D2" w14:paraId="30BBDE06" w14:textId="63124ABA" w:rsidTr="008D6A51">
        <w:trPr>
          <w:trHeight w:val="157"/>
          <w:del w:id="833" w:author="Pervova 21.1" w:date="2020-03-25T00:54:00Z"/>
        </w:trPr>
        <w:tc>
          <w:tcPr>
            <w:tcW w:w="5488" w:type="dxa"/>
          </w:tcPr>
          <w:p w14:paraId="3C628D84" w14:textId="09F7CF2D" w:rsid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ins w:id="834" w:author="Вакалюк" w:date="2017-01-30T17:37:00Z"/>
                <w:del w:id="835" w:author="Pervova 21.1" w:date="2020-03-25T00:54:00Z"/>
                <w:lang w:val="en-US"/>
              </w:rPr>
            </w:pPr>
            <w:del w:id="836" w:author="Pervova 21.1" w:date="2020-03-25T00:54:00Z">
              <w:r w:rsidRPr="00296C23" w:rsidDel="002964D2">
                <w:rPr>
                  <w:lang w:val="en-US"/>
                </w:rPr>
                <w:delText>:70E::INST//ISLB/1.1/TYPE/ORDN</w:delText>
              </w:r>
            </w:del>
          </w:p>
          <w:p w14:paraId="24550F7F" w14:textId="0EEDC73B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37" w:author="Pervova 21.1" w:date="2020-03-25T00:54:00Z"/>
                <w:lang w:val="en-US"/>
              </w:rPr>
            </w:pPr>
            <w:del w:id="838" w:author="Pervova 21.1" w:date="2020-03-25T00:54:00Z">
              <w:r w:rsidRPr="00296C23" w:rsidDel="002964D2">
                <w:rPr>
                  <w:lang w:val="en-US"/>
                </w:rPr>
                <w:delText>/RSLT/CONY/QVTG/500,25</w:delText>
              </w:r>
            </w:del>
          </w:p>
        </w:tc>
        <w:tc>
          <w:tcPr>
            <w:tcW w:w="4762" w:type="dxa"/>
          </w:tcPr>
          <w:p w14:paraId="6E403847" w14:textId="391E8648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39" w:author="Pervova 21.1" w:date="2020-03-25T00:54:00Z"/>
              </w:rPr>
            </w:pPr>
          </w:p>
        </w:tc>
      </w:tr>
      <w:tr w:rsidR="002C3526" w:rsidRPr="000D34AB" w:rsidDel="002964D2" w14:paraId="14EE785E" w14:textId="75709A6E" w:rsidTr="008D6A51">
        <w:trPr>
          <w:del w:id="840" w:author="Pervova 21.1" w:date="2020-03-25T00:54:00Z"/>
        </w:trPr>
        <w:tc>
          <w:tcPr>
            <w:tcW w:w="5488" w:type="dxa"/>
          </w:tcPr>
          <w:p w14:paraId="1C6A9F30" w14:textId="055311B3" w:rsid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ins w:id="841" w:author="Вакалюк" w:date="2017-01-30T17:37:00Z"/>
                <w:del w:id="842" w:author="Pervova 21.1" w:date="2020-03-25T00:54:00Z"/>
                <w:lang w:val="en-US"/>
              </w:rPr>
            </w:pPr>
            <w:del w:id="843" w:author="Pervova 21.1" w:date="2020-03-25T00:54:00Z">
              <w:r w:rsidRPr="00296C23" w:rsidDel="002964D2">
                <w:rPr>
                  <w:lang w:val="en-US"/>
                </w:rPr>
                <w:delText>:70E::INST//ISLB/2.1/TYPE/ORDN</w:delText>
              </w:r>
            </w:del>
          </w:p>
          <w:p w14:paraId="32416B1D" w14:textId="05B53E18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44" w:author="Pervova 21.1" w:date="2020-03-25T00:54:00Z"/>
                <w:lang w:val="en-US"/>
              </w:rPr>
            </w:pPr>
            <w:del w:id="845" w:author="Pervova 21.1" w:date="2020-03-25T00:54:00Z">
              <w:r w:rsidRPr="00296C23" w:rsidDel="002964D2">
                <w:rPr>
                  <w:lang w:val="en-US"/>
                </w:rPr>
                <w:delText>/RSLT/CONN/QVTG/500,25</w:delText>
              </w:r>
            </w:del>
          </w:p>
        </w:tc>
        <w:tc>
          <w:tcPr>
            <w:tcW w:w="4762" w:type="dxa"/>
          </w:tcPr>
          <w:p w14:paraId="12B716B2" w14:textId="00EF3FD6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46" w:author="Pervova 21.1" w:date="2020-03-25T00:54:00Z"/>
              </w:rPr>
            </w:pPr>
          </w:p>
        </w:tc>
      </w:tr>
      <w:tr w:rsidR="002C3526" w:rsidRPr="000D34AB" w:rsidDel="002964D2" w14:paraId="4262D946" w14:textId="6B687F88" w:rsidTr="008D6A51">
        <w:trPr>
          <w:del w:id="847" w:author="Pervova 21.1" w:date="2020-03-25T00:54:00Z"/>
        </w:trPr>
        <w:tc>
          <w:tcPr>
            <w:tcW w:w="5488" w:type="dxa"/>
          </w:tcPr>
          <w:p w14:paraId="6C319821" w14:textId="0EA5E881" w:rsid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ins w:id="848" w:author="Вакалюк" w:date="2017-01-30T17:37:00Z"/>
                <w:del w:id="849" w:author="Pervova 21.1" w:date="2020-03-25T00:54:00Z"/>
                <w:lang w:val="en-US"/>
              </w:rPr>
            </w:pPr>
            <w:del w:id="850" w:author="Pervova 21.1" w:date="2020-03-25T00:54:00Z">
              <w:r w:rsidRPr="00296C23" w:rsidDel="002964D2">
                <w:rPr>
                  <w:lang w:val="en-US"/>
                </w:rPr>
                <w:delText>:70E::INST//ISLB/3.1/TYPE/ORDN</w:delText>
              </w:r>
            </w:del>
          </w:p>
          <w:p w14:paraId="1B8C6F7D" w14:textId="4ABFF38E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51" w:author="Pervova 21.1" w:date="2020-03-25T00:54:00Z"/>
                <w:lang w:val="en-US"/>
              </w:rPr>
            </w:pPr>
            <w:del w:id="852" w:author="Pervova 21.1" w:date="2020-03-25T00:54:00Z">
              <w:r w:rsidRPr="00296C23" w:rsidDel="002964D2">
                <w:rPr>
                  <w:lang w:val="en-US"/>
                </w:rPr>
                <w:delText>/RSLT/CONY/QVTG/500,25</w:delText>
              </w:r>
            </w:del>
          </w:p>
        </w:tc>
        <w:tc>
          <w:tcPr>
            <w:tcW w:w="4762" w:type="dxa"/>
          </w:tcPr>
          <w:p w14:paraId="759DD0DE" w14:textId="74F80F1B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53" w:author="Pervova 21.1" w:date="2020-03-25T00:54:00Z"/>
              </w:rPr>
            </w:pPr>
          </w:p>
        </w:tc>
      </w:tr>
      <w:tr w:rsidR="002C3526" w:rsidRPr="000D34AB" w:rsidDel="002964D2" w14:paraId="42AA2FD2" w14:textId="5AA23CC2" w:rsidTr="008D6A51">
        <w:trPr>
          <w:del w:id="854" w:author="Pervova 21.1" w:date="2020-03-25T00:54:00Z"/>
        </w:trPr>
        <w:tc>
          <w:tcPr>
            <w:tcW w:w="5488" w:type="dxa"/>
          </w:tcPr>
          <w:p w14:paraId="1C143062" w14:textId="7D041FF2" w:rsid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ins w:id="855" w:author="Вакалюк" w:date="2017-01-30T17:37:00Z"/>
                <w:del w:id="856" w:author="Pervova 21.1" w:date="2020-03-25T00:54:00Z"/>
                <w:lang w:val="en-US"/>
              </w:rPr>
            </w:pPr>
            <w:del w:id="857" w:author="Pervova 21.1" w:date="2020-03-25T00:54:00Z">
              <w:r w:rsidRPr="00296C23" w:rsidDel="002964D2">
                <w:rPr>
                  <w:lang w:val="en-US"/>
                </w:rPr>
                <w:delText>:70E::INST//ISLB/4.1/TYPE/ORDN</w:delText>
              </w:r>
            </w:del>
          </w:p>
          <w:p w14:paraId="6536193C" w14:textId="1F81E368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58" w:author="Pervova 21.1" w:date="2020-03-25T00:54:00Z"/>
                <w:lang w:val="en-US"/>
              </w:rPr>
            </w:pPr>
            <w:del w:id="859" w:author="Pervova 21.1" w:date="2020-03-25T00:54:00Z">
              <w:r w:rsidRPr="00296C23" w:rsidDel="002964D2">
                <w:rPr>
                  <w:lang w:val="en-US"/>
                </w:rPr>
                <w:delText>/RSLT/CONY/QVTG/500,25</w:delText>
              </w:r>
            </w:del>
          </w:p>
        </w:tc>
        <w:tc>
          <w:tcPr>
            <w:tcW w:w="4762" w:type="dxa"/>
          </w:tcPr>
          <w:p w14:paraId="67730596" w14:textId="53E38641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60" w:author="Pervova 21.1" w:date="2020-03-25T00:54:00Z"/>
              </w:rPr>
            </w:pPr>
          </w:p>
        </w:tc>
      </w:tr>
      <w:tr w:rsidR="002C3526" w:rsidRPr="00296C23" w:rsidDel="002964D2" w14:paraId="1F753AA6" w14:textId="305F1799" w:rsidTr="008D6A51">
        <w:trPr>
          <w:del w:id="861" w:author="Pervova 21.1" w:date="2020-03-25T00:54:00Z"/>
        </w:trPr>
        <w:tc>
          <w:tcPr>
            <w:tcW w:w="5488" w:type="dxa"/>
          </w:tcPr>
          <w:p w14:paraId="15F96D73" w14:textId="6A27BDA2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62" w:author="Pervova 21.1" w:date="2020-03-25T00:54:00Z"/>
                <w:lang w:val="en-US"/>
              </w:rPr>
            </w:pPr>
            <w:del w:id="863" w:author="Pervova 21.1" w:date="2020-03-25T00:54:00Z">
              <w:r w:rsidRPr="00296C23" w:rsidDel="002964D2">
                <w:delText>:16S:CAINST</w:delText>
              </w:r>
            </w:del>
          </w:p>
        </w:tc>
        <w:tc>
          <w:tcPr>
            <w:tcW w:w="4762" w:type="dxa"/>
          </w:tcPr>
          <w:p w14:paraId="1CE8864F" w14:textId="11A2DF59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64" w:author="Pervova 21.1" w:date="2020-03-25T00:54:00Z"/>
                <w:lang w:val="en-US"/>
              </w:rPr>
            </w:pPr>
          </w:p>
        </w:tc>
      </w:tr>
    </w:tbl>
    <w:p w14:paraId="30747F19" w14:textId="7FEE31D3" w:rsidR="00D05605" w:rsidRPr="00296C23" w:rsidDel="002964D2" w:rsidRDefault="008A44AD" w:rsidP="002964D2">
      <w:pPr>
        <w:pStyle w:val="1"/>
        <w:ind w:left="0" w:firstLine="0"/>
        <w:rPr>
          <w:del w:id="865" w:author="Pervova 21.1" w:date="2020-03-25T00:54:00Z"/>
          <w:rFonts w:cs="Times New Roman"/>
          <w:sz w:val="24"/>
          <w:szCs w:val="24"/>
        </w:rPr>
      </w:pPr>
      <w:bookmarkStart w:id="866" w:name="_Toc470689864"/>
      <w:del w:id="867" w:author="Pervova 21.1" w:date="2020-03-25T00:54:00Z">
        <w:r w:rsidRPr="00296C23" w:rsidDel="002964D2">
          <w:rPr>
            <w:rFonts w:cs="Times New Roman"/>
            <w:sz w:val="24"/>
            <w:szCs w:val="24"/>
          </w:rPr>
          <w:delText xml:space="preserve">Сообщение МТ565. </w:delText>
        </w:r>
        <w:r w:rsidR="00D05605" w:rsidRPr="00296C23" w:rsidDel="002964D2">
          <w:rPr>
            <w:rFonts w:cs="Times New Roman"/>
            <w:sz w:val="24"/>
            <w:szCs w:val="24"/>
          </w:rPr>
          <w:delText>Исключение из списка</w:delText>
        </w:r>
        <w:r w:rsidR="00B5688B" w:rsidDel="002964D2">
          <w:rPr>
            <w:rFonts w:cs="Times New Roman"/>
            <w:sz w:val="24"/>
            <w:szCs w:val="24"/>
          </w:rPr>
          <w:delText xml:space="preserve"> (от номинального держателя)</w:delText>
        </w:r>
        <w:bookmarkEnd w:id="866"/>
      </w:del>
    </w:p>
    <w:p w14:paraId="26E19A0F" w14:textId="6E016063" w:rsidR="008A44AD" w:rsidRPr="00296C23" w:rsidDel="002964D2" w:rsidRDefault="008A44AD" w:rsidP="002964D2">
      <w:pPr>
        <w:numPr>
          <w:ilvl w:val="0"/>
          <w:numId w:val="33"/>
        </w:numPr>
        <w:ind w:left="0" w:firstLine="0"/>
        <w:rPr>
          <w:del w:id="868" w:author="Pervova 21.1" w:date="2020-03-25T00:54:00Z"/>
        </w:rPr>
      </w:pPr>
      <w:del w:id="869" w:author="Pervova 21.1" w:date="2020-03-25T00:54:00Z">
        <w:r w:rsidRPr="00296C23" w:rsidDel="002964D2">
          <w:rPr>
            <w:rStyle w:val="a8"/>
          </w:rPr>
          <w:delText>Легенда</w:delText>
        </w:r>
        <w:r w:rsidRPr="00296C23" w:rsidDel="002964D2">
          <w:delText xml:space="preserve">: </w:delText>
        </w:r>
      </w:del>
    </w:p>
    <w:p w14:paraId="0D200CEE" w14:textId="16D98BAB" w:rsidR="00991784" w:rsidRPr="00296C23" w:rsidDel="002964D2" w:rsidRDefault="00991784" w:rsidP="002964D2">
      <w:pPr>
        <w:numPr>
          <w:ilvl w:val="0"/>
          <w:numId w:val="33"/>
        </w:numPr>
        <w:ind w:left="0" w:firstLine="0"/>
        <w:rPr>
          <w:del w:id="870" w:author="Pervova 21.1" w:date="2020-03-25T00:54:00Z"/>
        </w:rPr>
      </w:pPr>
      <w:del w:id="871" w:author="Pervova 21.1" w:date="2020-03-25T00:54:00Z">
        <w:r w:rsidRPr="00296C23" w:rsidDel="002964D2">
          <w:delText xml:space="preserve">Проводится собрание </w:delText>
        </w:r>
        <w:r w:rsidR="00187259" w:rsidRPr="00296C23" w:rsidDel="002964D2">
          <w:delText>акционеров</w:delText>
        </w:r>
        <w:r w:rsidRPr="00296C23" w:rsidDel="002964D2">
          <w:delText xml:space="preserve">, КД </w:delText>
        </w:r>
        <w:r w:rsidR="00296C23" w:rsidRPr="00296C23" w:rsidDel="002964D2">
          <w:rPr>
            <w:lang w:val="en-US"/>
          </w:rPr>
          <w:delText>OM</w:delText>
        </w:r>
        <w:r w:rsidR="00871E2F" w:rsidRPr="00296C23" w:rsidDel="002964D2">
          <w:delText>ET</w:delText>
        </w:r>
        <w:r w:rsidRPr="00296C23" w:rsidDel="002964D2">
          <w:delText>, референс 000100. В период сбора инструкций депонент присылает сообщение об исключении лица из списка (ранее информация о данном владельце уже присылалась в рамках сообщения о лицах, осуществляющих права по ц/б). Исключение производится путем указания нулевого баланса.</w:delText>
        </w:r>
      </w:del>
    </w:p>
    <w:p w14:paraId="37DFE7EC" w14:textId="6D16637D" w:rsidR="008A44AD" w:rsidRPr="00296C23" w:rsidDel="002964D2" w:rsidRDefault="00991784" w:rsidP="002964D2">
      <w:pPr>
        <w:numPr>
          <w:ilvl w:val="0"/>
          <w:numId w:val="33"/>
        </w:numPr>
        <w:ind w:left="0" w:firstLine="0"/>
        <w:rPr>
          <w:del w:id="872" w:author="Pervova 21.1" w:date="2020-03-25T00:54:00Z"/>
        </w:rPr>
      </w:pPr>
      <w:del w:id="873" w:author="Pervova 21.1" w:date="2020-03-25T00:54:00Z">
        <w:r w:rsidRPr="00296C23" w:rsidDel="002964D2">
          <w:tab/>
          <w:delText xml:space="preserve">   Сообщение формируется депонентом МС0123456789 по счету НД ML1111111111</w:delText>
        </w:r>
      </w:del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8A44AD" w:rsidRPr="00296C23" w:rsidDel="002964D2" w14:paraId="27A96457" w14:textId="39AF667E" w:rsidTr="0010606C">
        <w:trPr>
          <w:del w:id="874" w:author="Pervova 21.1" w:date="2020-03-25T00:54:00Z"/>
        </w:trPr>
        <w:tc>
          <w:tcPr>
            <w:tcW w:w="5488" w:type="dxa"/>
            <w:shd w:val="clear" w:color="auto" w:fill="F2F2F2" w:themeFill="background1" w:themeFillShade="F2"/>
          </w:tcPr>
          <w:p w14:paraId="23D12499" w14:textId="33EA5BDF" w:rsidR="008A44AD" w:rsidRPr="00296C23" w:rsidDel="002964D2" w:rsidRDefault="008A44AD" w:rsidP="002964D2">
            <w:pPr>
              <w:pStyle w:val="a3"/>
              <w:numPr>
                <w:ilvl w:val="0"/>
                <w:numId w:val="33"/>
              </w:numPr>
              <w:ind w:left="0" w:firstLine="0"/>
              <w:rPr>
                <w:del w:id="875" w:author="Pervova 21.1" w:date="2020-03-25T00:54:00Z"/>
                <w:rFonts w:cs="Times New Roman"/>
              </w:rPr>
            </w:pPr>
            <w:del w:id="876" w:author="Pervova 21.1" w:date="2020-03-25T00:54:00Z">
              <w:r w:rsidRPr="00296C23" w:rsidDel="002964D2">
                <w:rPr>
                  <w:rFonts w:cs="Times New Roman"/>
                </w:rPr>
                <w:delText>Пример сообщения</w:delText>
              </w:r>
            </w:del>
          </w:p>
        </w:tc>
        <w:tc>
          <w:tcPr>
            <w:tcW w:w="4762" w:type="dxa"/>
            <w:shd w:val="clear" w:color="auto" w:fill="F2F2F2" w:themeFill="background1" w:themeFillShade="F2"/>
          </w:tcPr>
          <w:p w14:paraId="2975CF96" w14:textId="06530339" w:rsidR="008A44AD" w:rsidRPr="00296C23" w:rsidDel="002964D2" w:rsidRDefault="008A44AD" w:rsidP="002964D2">
            <w:pPr>
              <w:pStyle w:val="a3"/>
              <w:numPr>
                <w:ilvl w:val="0"/>
                <w:numId w:val="33"/>
              </w:numPr>
              <w:ind w:left="0" w:firstLine="0"/>
              <w:rPr>
                <w:del w:id="877" w:author="Pervova 21.1" w:date="2020-03-25T00:54:00Z"/>
                <w:rFonts w:cs="Times New Roman"/>
              </w:rPr>
            </w:pPr>
            <w:del w:id="878" w:author="Pervova 21.1" w:date="2020-03-25T00:54:00Z">
              <w:r w:rsidRPr="00296C23" w:rsidDel="002964D2">
                <w:rPr>
                  <w:rFonts w:cs="Times New Roman"/>
                </w:rPr>
                <w:delText>Комментарии</w:delText>
              </w:r>
            </w:del>
          </w:p>
        </w:tc>
      </w:tr>
      <w:tr w:rsidR="00D05605" w:rsidRPr="00296C23" w:rsidDel="002964D2" w14:paraId="110FF992" w14:textId="6441194E" w:rsidTr="0010606C">
        <w:trPr>
          <w:del w:id="879" w:author="Pervova 21.1" w:date="2020-03-25T00:54:00Z"/>
        </w:trPr>
        <w:tc>
          <w:tcPr>
            <w:tcW w:w="5488" w:type="dxa"/>
          </w:tcPr>
          <w:p w14:paraId="287B35F3" w14:textId="0CFCAE86" w:rsidR="00D05605" w:rsidRPr="00296C23" w:rsidDel="002964D2" w:rsidRDefault="00D05605" w:rsidP="002964D2">
            <w:pPr>
              <w:numPr>
                <w:ilvl w:val="0"/>
                <w:numId w:val="33"/>
              </w:numPr>
              <w:ind w:left="0" w:firstLine="0"/>
              <w:rPr>
                <w:del w:id="880" w:author="Pervova 21.1" w:date="2020-03-25T00:54:00Z"/>
              </w:rPr>
            </w:pPr>
            <w:del w:id="881" w:author="Pervova 21.1" w:date="2020-03-25T00:54:00Z">
              <w:r w:rsidRPr="00296C23" w:rsidDel="002964D2">
                <w:delText>:16R:GENL</w:delText>
              </w:r>
            </w:del>
          </w:p>
        </w:tc>
        <w:tc>
          <w:tcPr>
            <w:tcW w:w="4762" w:type="dxa"/>
          </w:tcPr>
          <w:p w14:paraId="19D164AD" w14:textId="54BFFC5B" w:rsidR="00D05605" w:rsidRPr="00296C23" w:rsidDel="002964D2" w:rsidRDefault="00D05605" w:rsidP="002964D2">
            <w:pPr>
              <w:numPr>
                <w:ilvl w:val="0"/>
                <w:numId w:val="33"/>
              </w:numPr>
              <w:ind w:left="0" w:firstLine="0"/>
              <w:rPr>
                <w:del w:id="882" w:author="Pervova 21.1" w:date="2020-03-25T00:54:00Z"/>
              </w:rPr>
            </w:pPr>
          </w:p>
        </w:tc>
      </w:tr>
      <w:tr w:rsidR="002C3526" w:rsidRPr="00296C23" w:rsidDel="002964D2" w14:paraId="4DA4C76A" w14:textId="7FA6289B" w:rsidTr="0010606C">
        <w:trPr>
          <w:del w:id="883" w:author="Pervova 21.1" w:date="2020-03-25T00:54:00Z"/>
        </w:trPr>
        <w:tc>
          <w:tcPr>
            <w:tcW w:w="5488" w:type="dxa"/>
          </w:tcPr>
          <w:p w14:paraId="2CE61CC6" w14:textId="0A40B480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84" w:author="Pervova 21.1" w:date="2020-03-25T00:54:00Z"/>
              </w:rPr>
            </w:pPr>
            <w:del w:id="885" w:author="Pervova 21.1" w:date="2020-03-25T00:54:00Z">
              <w:r w:rsidRPr="00296C23" w:rsidDel="002964D2">
                <w:delText>:20C::CORP//00000</w:delText>
              </w:r>
              <w:r w:rsidRPr="00296C23" w:rsidDel="002964D2">
                <w:rPr>
                  <w:lang w:val="en-US"/>
                </w:rPr>
                <w:delText>1X1</w:delText>
              </w:r>
            </w:del>
          </w:p>
        </w:tc>
        <w:tc>
          <w:tcPr>
            <w:tcW w:w="4762" w:type="dxa"/>
          </w:tcPr>
          <w:p w14:paraId="12EA9D64" w14:textId="51E95672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86" w:author="Pervova 21.1" w:date="2020-03-25T00:54:00Z"/>
              </w:rPr>
            </w:pPr>
          </w:p>
        </w:tc>
      </w:tr>
      <w:tr w:rsidR="002C3526" w:rsidRPr="00296C23" w:rsidDel="002964D2" w14:paraId="07B0DF2B" w14:textId="763D1181" w:rsidTr="0010606C">
        <w:trPr>
          <w:del w:id="887" w:author="Pervova 21.1" w:date="2020-03-25T00:54:00Z"/>
        </w:trPr>
        <w:tc>
          <w:tcPr>
            <w:tcW w:w="5488" w:type="dxa"/>
          </w:tcPr>
          <w:p w14:paraId="45830F4A" w14:textId="12286CB1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88" w:author="Pervova 21.1" w:date="2020-03-25T00:54:00Z"/>
              </w:rPr>
            </w:pPr>
            <w:del w:id="889" w:author="Pervova 21.1" w:date="2020-03-25T00:54:00Z">
              <w:r w:rsidRPr="00296C23" w:rsidDel="002964D2">
                <w:delText>:20C::SEME//04</w:delText>
              </w:r>
            </w:del>
          </w:p>
        </w:tc>
        <w:tc>
          <w:tcPr>
            <w:tcW w:w="4762" w:type="dxa"/>
          </w:tcPr>
          <w:p w14:paraId="4FEE654B" w14:textId="2790BA05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90" w:author="Pervova 21.1" w:date="2020-03-25T00:54:00Z"/>
              </w:rPr>
            </w:pPr>
          </w:p>
        </w:tc>
      </w:tr>
      <w:tr w:rsidR="00D05605" w:rsidRPr="00296C23" w:rsidDel="002964D2" w14:paraId="02E4D27C" w14:textId="32D658F7" w:rsidTr="0010606C">
        <w:trPr>
          <w:del w:id="891" w:author="Pervova 21.1" w:date="2020-03-25T00:54:00Z"/>
        </w:trPr>
        <w:tc>
          <w:tcPr>
            <w:tcW w:w="5488" w:type="dxa"/>
          </w:tcPr>
          <w:p w14:paraId="276E1DD5" w14:textId="59708003" w:rsidR="00D05605" w:rsidRPr="00296C23" w:rsidDel="002964D2" w:rsidRDefault="00D05605" w:rsidP="002964D2">
            <w:pPr>
              <w:numPr>
                <w:ilvl w:val="0"/>
                <w:numId w:val="33"/>
              </w:numPr>
              <w:ind w:left="0" w:firstLine="0"/>
              <w:rPr>
                <w:del w:id="892" w:author="Pervova 21.1" w:date="2020-03-25T00:54:00Z"/>
              </w:rPr>
            </w:pPr>
            <w:del w:id="893" w:author="Pervova 21.1" w:date="2020-03-25T00:54:00Z">
              <w:r w:rsidRPr="00296C23" w:rsidDel="002964D2">
                <w:delText>:23G:NEWM</w:delText>
              </w:r>
            </w:del>
          </w:p>
        </w:tc>
        <w:tc>
          <w:tcPr>
            <w:tcW w:w="4762" w:type="dxa"/>
          </w:tcPr>
          <w:p w14:paraId="467B4A79" w14:textId="4BEBDEFC" w:rsidR="00D05605" w:rsidRPr="00296C23" w:rsidDel="002964D2" w:rsidRDefault="00D05605" w:rsidP="002964D2">
            <w:pPr>
              <w:numPr>
                <w:ilvl w:val="0"/>
                <w:numId w:val="33"/>
              </w:numPr>
              <w:ind w:left="0" w:firstLine="0"/>
              <w:rPr>
                <w:del w:id="894" w:author="Pervova 21.1" w:date="2020-03-25T00:54:00Z"/>
              </w:rPr>
            </w:pPr>
          </w:p>
        </w:tc>
      </w:tr>
      <w:tr w:rsidR="002C3526" w:rsidRPr="00296C23" w:rsidDel="002964D2" w14:paraId="1F0DB8F9" w14:textId="2271CB62" w:rsidTr="0010606C">
        <w:trPr>
          <w:del w:id="895" w:author="Pervova 21.1" w:date="2020-03-25T00:54:00Z"/>
        </w:trPr>
        <w:tc>
          <w:tcPr>
            <w:tcW w:w="5488" w:type="dxa"/>
          </w:tcPr>
          <w:p w14:paraId="1F6BA050" w14:textId="313071CB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96" w:author="Pervova 21.1" w:date="2020-03-25T00:54:00Z"/>
              </w:rPr>
            </w:pPr>
            <w:del w:id="897" w:author="Pervova 21.1" w:date="2020-03-25T00:54:00Z">
              <w:r w:rsidRPr="00296C23" w:rsidDel="002964D2">
                <w:delText>:22F::CAEV//</w:delText>
              </w:r>
              <w:r w:rsidRPr="00296C23" w:rsidDel="002964D2">
                <w:rPr>
                  <w:lang w:val="en-US"/>
                </w:rPr>
                <w:delText>OM</w:delText>
              </w:r>
              <w:r w:rsidRPr="00296C23" w:rsidDel="002964D2">
                <w:delText>ET</w:delText>
              </w:r>
            </w:del>
          </w:p>
        </w:tc>
        <w:tc>
          <w:tcPr>
            <w:tcW w:w="4762" w:type="dxa"/>
          </w:tcPr>
          <w:p w14:paraId="7EF1D88E" w14:textId="17473966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898" w:author="Pervova 21.1" w:date="2020-03-25T00:54:00Z"/>
              </w:rPr>
            </w:pPr>
          </w:p>
        </w:tc>
      </w:tr>
      <w:tr w:rsidR="002C3526" w:rsidRPr="00296C23" w:rsidDel="002964D2" w14:paraId="0EA5483F" w14:textId="70D34E9E" w:rsidTr="0010606C">
        <w:trPr>
          <w:del w:id="899" w:author="Pervova 21.1" w:date="2020-03-25T00:54:00Z"/>
        </w:trPr>
        <w:tc>
          <w:tcPr>
            <w:tcW w:w="5488" w:type="dxa"/>
          </w:tcPr>
          <w:p w14:paraId="6C7DE5D2" w14:textId="1474CEEF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00" w:author="Pervova 21.1" w:date="2020-03-25T00:54:00Z"/>
              </w:rPr>
            </w:pPr>
            <w:del w:id="901" w:author="Pervova 21.1" w:date="2020-03-25T00:54:00Z">
              <w:r w:rsidRPr="00296C23" w:rsidDel="002964D2">
                <w:delText>:98C::PREP//201</w:delText>
              </w:r>
              <w:r w:rsidRPr="00296C23" w:rsidDel="002964D2">
                <w:rPr>
                  <w:lang w:val="en-US"/>
                </w:rPr>
                <w:delText>7</w:delText>
              </w:r>
              <w:r w:rsidRPr="00296C23" w:rsidDel="002964D2">
                <w:delText>0</w:delText>
              </w:r>
              <w:r w:rsidRPr="00296C23" w:rsidDel="002964D2">
                <w:rPr>
                  <w:lang w:val="en-US"/>
                </w:rPr>
                <w:delText>310</w:delText>
              </w:r>
              <w:r w:rsidRPr="00296C23" w:rsidDel="002964D2">
                <w:delText>140000</w:delText>
              </w:r>
            </w:del>
          </w:p>
        </w:tc>
        <w:tc>
          <w:tcPr>
            <w:tcW w:w="4762" w:type="dxa"/>
          </w:tcPr>
          <w:p w14:paraId="34E6A06D" w14:textId="2EEDB8B2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02" w:author="Pervova 21.1" w:date="2020-03-25T00:54:00Z"/>
              </w:rPr>
            </w:pPr>
          </w:p>
        </w:tc>
      </w:tr>
      <w:tr w:rsidR="00980215" w:rsidRPr="00296C23" w:rsidDel="002964D2" w14:paraId="263CD080" w14:textId="735AE2A8" w:rsidTr="0010606C">
        <w:trPr>
          <w:del w:id="903" w:author="Pervova 21.1" w:date="2020-03-25T00:54:00Z"/>
        </w:trPr>
        <w:tc>
          <w:tcPr>
            <w:tcW w:w="5488" w:type="dxa"/>
          </w:tcPr>
          <w:p w14:paraId="30A787E8" w14:textId="2D7E4C57" w:rsidR="00980215" w:rsidRPr="00296C23" w:rsidDel="002964D2" w:rsidRDefault="00980215" w:rsidP="002964D2">
            <w:pPr>
              <w:numPr>
                <w:ilvl w:val="0"/>
                <w:numId w:val="33"/>
              </w:numPr>
              <w:ind w:left="0" w:firstLine="0"/>
              <w:rPr>
                <w:del w:id="904" w:author="Pervova 21.1" w:date="2020-03-25T00:54:00Z"/>
              </w:rPr>
            </w:pPr>
            <w:del w:id="905" w:author="Pervova 21.1" w:date="2020-03-25T00:54:00Z">
              <w:r w:rsidRPr="00296C23" w:rsidDel="002964D2">
                <w:delText>:16R:LINK</w:delText>
              </w:r>
            </w:del>
          </w:p>
        </w:tc>
        <w:tc>
          <w:tcPr>
            <w:tcW w:w="4762" w:type="dxa"/>
          </w:tcPr>
          <w:p w14:paraId="26159D35" w14:textId="61437135" w:rsidR="00980215" w:rsidRPr="00296C23" w:rsidDel="002964D2" w:rsidRDefault="00980215" w:rsidP="002964D2">
            <w:pPr>
              <w:numPr>
                <w:ilvl w:val="0"/>
                <w:numId w:val="33"/>
              </w:numPr>
              <w:ind w:left="0" w:firstLine="0"/>
              <w:rPr>
                <w:del w:id="906" w:author="Pervova 21.1" w:date="2020-03-25T00:54:00Z"/>
              </w:rPr>
            </w:pPr>
          </w:p>
        </w:tc>
      </w:tr>
      <w:tr w:rsidR="002C3526" w:rsidRPr="00296C23" w:rsidDel="002964D2" w14:paraId="01B6F8F6" w14:textId="55B7BF76" w:rsidTr="0010606C">
        <w:trPr>
          <w:del w:id="907" w:author="Pervova 21.1" w:date="2020-03-25T00:54:00Z"/>
        </w:trPr>
        <w:tc>
          <w:tcPr>
            <w:tcW w:w="5488" w:type="dxa"/>
          </w:tcPr>
          <w:p w14:paraId="1C9163CB" w14:textId="3E4D76AD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08" w:author="Pervova 21.1" w:date="2020-03-25T00:54:00Z"/>
              </w:rPr>
            </w:pPr>
            <w:del w:id="909" w:author="Pervova 21.1" w:date="2020-03-25T00:54:00Z">
              <w:r w:rsidRPr="00296C23" w:rsidDel="002964D2">
                <w:delText>:13</w:delText>
              </w:r>
              <w:r w:rsidRPr="00296C23" w:rsidDel="002964D2">
                <w:rPr>
                  <w:lang w:val="en-US"/>
                </w:rPr>
                <w:delText>A</w:delText>
              </w:r>
              <w:r w:rsidRPr="00296C23" w:rsidDel="002964D2">
                <w:delText>::LINK//565</w:delText>
              </w:r>
            </w:del>
          </w:p>
        </w:tc>
        <w:tc>
          <w:tcPr>
            <w:tcW w:w="4762" w:type="dxa"/>
          </w:tcPr>
          <w:p w14:paraId="10AE170D" w14:textId="5CE19902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10" w:author="Pervova 21.1" w:date="2020-03-25T00:54:00Z"/>
              </w:rPr>
            </w:pPr>
          </w:p>
        </w:tc>
      </w:tr>
      <w:tr w:rsidR="002C3526" w:rsidRPr="00296C23" w:rsidDel="002964D2" w14:paraId="6DF7FC54" w14:textId="2886AD61" w:rsidTr="0010606C">
        <w:trPr>
          <w:del w:id="911" w:author="Pervova 21.1" w:date="2020-03-25T00:54:00Z"/>
        </w:trPr>
        <w:tc>
          <w:tcPr>
            <w:tcW w:w="5488" w:type="dxa"/>
          </w:tcPr>
          <w:p w14:paraId="3ED3C1F2" w14:textId="750D6108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12" w:author="Pervova 21.1" w:date="2020-03-25T00:54:00Z"/>
              </w:rPr>
            </w:pPr>
            <w:del w:id="913" w:author="Pervova 21.1" w:date="2020-03-25T00:54:00Z">
              <w:r w:rsidRPr="00296C23" w:rsidDel="002964D2">
                <w:delText>:20C::PREV//01</w:delText>
              </w:r>
            </w:del>
          </w:p>
        </w:tc>
        <w:tc>
          <w:tcPr>
            <w:tcW w:w="4762" w:type="dxa"/>
          </w:tcPr>
          <w:p w14:paraId="5CC4337C" w14:textId="33178644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14" w:author="Pervova 21.1" w:date="2020-03-25T00:54:00Z"/>
              </w:rPr>
            </w:pPr>
          </w:p>
        </w:tc>
      </w:tr>
      <w:tr w:rsidR="00980215" w:rsidRPr="00296C23" w:rsidDel="002964D2" w14:paraId="67EC7D69" w14:textId="6DD38B32" w:rsidTr="0010606C">
        <w:trPr>
          <w:del w:id="915" w:author="Pervova 21.1" w:date="2020-03-25T00:54:00Z"/>
        </w:trPr>
        <w:tc>
          <w:tcPr>
            <w:tcW w:w="5488" w:type="dxa"/>
          </w:tcPr>
          <w:p w14:paraId="5A21C61C" w14:textId="55936F4D" w:rsidR="00980215" w:rsidRPr="00296C23" w:rsidDel="002964D2" w:rsidRDefault="00980215" w:rsidP="002964D2">
            <w:pPr>
              <w:numPr>
                <w:ilvl w:val="0"/>
                <w:numId w:val="33"/>
              </w:numPr>
              <w:ind w:left="0" w:firstLine="0"/>
              <w:rPr>
                <w:del w:id="916" w:author="Pervova 21.1" w:date="2020-03-25T00:54:00Z"/>
              </w:rPr>
            </w:pPr>
            <w:del w:id="917" w:author="Pervova 21.1" w:date="2020-03-25T00:54:00Z">
              <w:r w:rsidRPr="00296C23" w:rsidDel="002964D2">
                <w:delText>:16S:LINK</w:delText>
              </w:r>
            </w:del>
          </w:p>
        </w:tc>
        <w:tc>
          <w:tcPr>
            <w:tcW w:w="4762" w:type="dxa"/>
          </w:tcPr>
          <w:p w14:paraId="5CBA08B2" w14:textId="1421C01B" w:rsidR="00980215" w:rsidRPr="00296C23" w:rsidDel="002964D2" w:rsidRDefault="00980215" w:rsidP="002964D2">
            <w:pPr>
              <w:numPr>
                <w:ilvl w:val="0"/>
                <w:numId w:val="33"/>
              </w:numPr>
              <w:ind w:left="0" w:firstLine="0"/>
              <w:rPr>
                <w:del w:id="918" w:author="Pervova 21.1" w:date="2020-03-25T00:54:00Z"/>
              </w:rPr>
            </w:pPr>
          </w:p>
        </w:tc>
      </w:tr>
      <w:tr w:rsidR="00D05605" w:rsidRPr="00296C23" w:rsidDel="002964D2" w14:paraId="42293566" w14:textId="5401C5DB" w:rsidTr="0010606C">
        <w:trPr>
          <w:del w:id="919" w:author="Pervova 21.1" w:date="2020-03-25T00:54:00Z"/>
        </w:trPr>
        <w:tc>
          <w:tcPr>
            <w:tcW w:w="5488" w:type="dxa"/>
          </w:tcPr>
          <w:p w14:paraId="75D159C6" w14:textId="180F26E2" w:rsidR="00D05605" w:rsidRPr="00296C23" w:rsidDel="002964D2" w:rsidRDefault="00D05605" w:rsidP="002964D2">
            <w:pPr>
              <w:numPr>
                <w:ilvl w:val="0"/>
                <w:numId w:val="33"/>
              </w:numPr>
              <w:ind w:left="0" w:firstLine="0"/>
              <w:rPr>
                <w:del w:id="920" w:author="Pervova 21.1" w:date="2020-03-25T00:54:00Z"/>
              </w:rPr>
            </w:pPr>
            <w:del w:id="921" w:author="Pervova 21.1" w:date="2020-03-25T00:54:00Z">
              <w:r w:rsidRPr="00296C23" w:rsidDel="002964D2">
                <w:delText>:16S:GENL</w:delText>
              </w:r>
            </w:del>
          </w:p>
        </w:tc>
        <w:tc>
          <w:tcPr>
            <w:tcW w:w="4762" w:type="dxa"/>
          </w:tcPr>
          <w:p w14:paraId="7B6DE64E" w14:textId="18537024" w:rsidR="00D05605" w:rsidRPr="00296C23" w:rsidDel="002964D2" w:rsidRDefault="00D05605" w:rsidP="002964D2">
            <w:pPr>
              <w:numPr>
                <w:ilvl w:val="0"/>
                <w:numId w:val="33"/>
              </w:numPr>
              <w:ind w:left="0" w:firstLine="0"/>
              <w:rPr>
                <w:del w:id="922" w:author="Pervova 21.1" w:date="2020-03-25T00:54:00Z"/>
              </w:rPr>
            </w:pPr>
          </w:p>
        </w:tc>
      </w:tr>
      <w:tr w:rsidR="00D05605" w:rsidRPr="00296C23" w:rsidDel="002964D2" w14:paraId="397D7573" w14:textId="279BE359" w:rsidTr="0010606C">
        <w:trPr>
          <w:del w:id="923" w:author="Pervova 21.1" w:date="2020-03-25T00:54:00Z"/>
        </w:trPr>
        <w:tc>
          <w:tcPr>
            <w:tcW w:w="5488" w:type="dxa"/>
          </w:tcPr>
          <w:p w14:paraId="41F255A8" w14:textId="0256F64E" w:rsidR="00D05605" w:rsidRPr="00296C23" w:rsidDel="002964D2" w:rsidRDefault="00D05605" w:rsidP="002964D2">
            <w:pPr>
              <w:numPr>
                <w:ilvl w:val="0"/>
                <w:numId w:val="33"/>
              </w:numPr>
              <w:ind w:left="0" w:firstLine="0"/>
              <w:rPr>
                <w:del w:id="924" w:author="Pervova 21.1" w:date="2020-03-25T00:54:00Z"/>
              </w:rPr>
            </w:pPr>
            <w:del w:id="925" w:author="Pervova 21.1" w:date="2020-03-25T00:54:00Z">
              <w:r w:rsidRPr="00296C23" w:rsidDel="002964D2">
                <w:delText>:16R:USECU</w:delText>
              </w:r>
            </w:del>
          </w:p>
        </w:tc>
        <w:tc>
          <w:tcPr>
            <w:tcW w:w="4762" w:type="dxa"/>
          </w:tcPr>
          <w:p w14:paraId="08CCF270" w14:textId="5D33CF13" w:rsidR="00D05605" w:rsidRPr="00296C23" w:rsidDel="002964D2" w:rsidRDefault="00D05605" w:rsidP="002964D2">
            <w:pPr>
              <w:numPr>
                <w:ilvl w:val="0"/>
                <w:numId w:val="33"/>
              </w:numPr>
              <w:ind w:left="0" w:firstLine="0"/>
              <w:rPr>
                <w:del w:id="926" w:author="Pervova 21.1" w:date="2020-03-25T00:54:00Z"/>
              </w:rPr>
            </w:pPr>
          </w:p>
        </w:tc>
      </w:tr>
      <w:tr w:rsidR="002C3526" w:rsidRPr="00296C23" w:rsidDel="002964D2" w14:paraId="3ADEF3C9" w14:textId="68771D85" w:rsidTr="0010606C">
        <w:trPr>
          <w:del w:id="927" w:author="Pervova 21.1" w:date="2020-03-25T00:54:00Z"/>
        </w:trPr>
        <w:tc>
          <w:tcPr>
            <w:tcW w:w="5488" w:type="dxa"/>
          </w:tcPr>
          <w:p w14:paraId="1D0F908D" w14:textId="00361E43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28" w:author="Pervova 21.1" w:date="2020-03-25T00:54:00Z"/>
              </w:rPr>
            </w:pPr>
            <w:del w:id="929" w:author="Pervova 21.1" w:date="2020-03-25T00:54:00Z">
              <w:r w:rsidRPr="00296C23" w:rsidDel="002964D2">
                <w:delText xml:space="preserve">:35B:ISIN </w:delText>
              </w:r>
              <w:r w:rsidRPr="00296C23" w:rsidDel="002964D2">
                <w:rPr>
                  <w:iCs w:val="0"/>
                  <w:snapToGrid/>
                  <w:highlight w:val="white"/>
                </w:rPr>
                <w:delText>RU000A0NNNNN</w:delText>
              </w:r>
            </w:del>
          </w:p>
        </w:tc>
        <w:tc>
          <w:tcPr>
            <w:tcW w:w="4762" w:type="dxa"/>
          </w:tcPr>
          <w:p w14:paraId="7929278B" w14:textId="50A5172E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30" w:author="Pervova 21.1" w:date="2020-03-25T00:54:00Z"/>
              </w:rPr>
            </w:pPr>
          </w:p>
        </w:tc>
      </w:tr>
      <w:tr w:rsidR="002C3526" w:rsidRPr="00296C23" w:rsidDel="002964D2" w14:paraId="4C6F41DB" w14:textId="74F6EE77" w:rsidTr="0010606C">
        <w:trPr>
          <w:del w:id="931" w:author="Pervova 21.1" w:date="2020-03-25T00:54:00Z"/>
        </w:trPr>
        <w:tc>
          <w:tcPr>
            <w:tcW w:w="5488" w:type="dxa"/>
          </w:tcPr>
          <w:p w14:paraId="163B3C44" w14:textId="467A7E1A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32" w:author="Pervova 21.1" w:date="2020-03-25T00:54:00Z"/>
              </w:rPr>
            </w:pPr>
            <w:del w:id="933" w:author="Pervova 21.1" w:date="2020-03-25T00:54:00Z">
              <w:r w:rsidRPr="00296C23" w:rsidDel="002964D2">
                <w:delText>/XX/CORP/NADC/</w:delText>
              </w:r>
              <w:r w:rsidRPr="00296C23" w:rsidDel="002964D2">
                <w:rPr>
                  <w:iCs w:val="0"/>
                  <w:snapToGrid/>
                  <w:highlight w:val="white"/>
                </w:rPr>
                <w:delText>RU000A0NNNNN</w:delText>
              </w:r>
            </w:del>
          </w:p>
        </w:tc>
        <w:tc>
          <w:tcPr>
            <w:tcW w:w="4762" w:type="dxa"/>
          </w:tcPr>
          <w:p w14:paraId="7983B2CC" w14:textId="522BCA26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34" w:author="Pervova 21.1" w:date="2020-03-25T00:54:00Z"/>
              </w:rPr>
            </w:pPr>
          </w:p>
        </w:tc>
      </w:tr>
      <w:tr w:rsidR="002C3526" w:rsidRPr="00296C23" w:rsidDel="002964D2" w14:paraId="13BD8210" w14:textId="6C22CC64" w:rsidTr="0010606C">
        <w:trPr>
          <w:del w:id="935" w:author="Pervova 21.1" w:date="2020-03-25T00:54:00Z"/>
        </w:trPr>
        <w:tc>
          <w:tcPr>
            <w:tcW w:w="5488" w:type="dxa"/>
          </w:tcPr>
          <w:p w14:paraId="633E513D" w14:textId="47F219EC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36" w:author="Pervova 21.1" w:date="2020-03-25T00:54:00Z"/>
              </w:rPr>
            </w:pPr>
            <w:del w:id="937" w:author="Pervova 21.1" w:date="2020-03-25T00:54:00Z">
              <w:r w:rsidRPr="00296C23" w:rsidDel="002964D2">
                <w:delText>/RU/</w:delText>
              </w:r>
              <w:r w:rsidRPr="00296C23" w:rsidDel="002964D2">
                <w:rPr>
                  <w:iCs w:val="0"/>
                  <w:snapToGrid/>
                  <w:highlight w:val="white"/>
                </w:rPr>
                <w:delText>0363-75409054</w:delText>
              </w:r>
            </w:del>
          </w:p>
        </w:tc>
        <w:tc>
          <w:tcPr>
            <w:tcW w:w="4762" w:type="dxa"/>
          </w:tcPr>
          <w:p w14:paraId="68BF7377" w14:textId="7649111F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38" w:author="Pervova 21.1" w:date="2020-03-25T00:54:00Z"/>
              </w:rPr>
            </w:pPr>
          </w:p>
        </w:tc>
      </w:tr>
      <w:tr w:rsidR="002C3526" w:rsidRPr="00296C23" w:rsidDel="002964D2" w14:paraId="75A6BA64" w14:textId="00C49F27" w:rsidTr="0010606C">
        <w:trPr>
          <w:del w:id="939" w:author="Pervova 21.1" w:date="2020-03-25T00:54:00Z"/>
        </w:trPr>
        <w:tc>
          <w:tcPr>
            <w:tcW w:w="5488" w:type="dxa"/>
          </w:tcPr>
          <w:p w14:paraId="68334D84" w14:textId="6AFB55F4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40" w:author="Pervova 21.1" w:date="2020-03-25T00:54:00Z"/>
              </w:rPr>
            </w:pPr>
            <w:del w:id="941" w:author="Pervova 21.1" w:date="2020-03-25T00:54:00Z">
              <w:r w:rsidRPr="00296C23" w:rsidDel="002964D2">
                <w:delText>'</w:delText>
              </w:r>
              <w:r w:rsidRPr="00296C23" w:rsidDel="002964D2">
                <w:rPr>
                  <w:lang w:val="en-US"/>
                </w:rPr>
                <w:delText>PAI</w:delText>
              </w:r>
              <w:r w:rsidRPr="00296C23" w:rsidDel="002964D2">
                <w:delText xml:space="preserve"> </w:delText>
              </w:r>
              <w:r w:rsidRPr="00296C23" w:rsidDel="002964D2">
                <w:rPr>
                  <w:lang w:val="en-US"/>
                </w:rPr>
                <w:delText>OPIF AK MONOLIT</w:delText>
              </w:r>
            </w:del>
          </w:p>
        </w:tc>
        <w:tc>
          <w:tcPr>
            <w:tcW w:w="4762" w:type="dxa"/>
          </w:tcPr>
          <w:p w14:paraId="1331B984" w14:textId="6C3D2516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42" w:author="Pervova 21.1" w:date="2020-03-25T00:54:00Z"/>
              </w:rPr>
            </w:pPr>
          </w:p>
        </w:tc>
      </w:tr>
      <w:tr w:rsidR="00D05605" w:rsidRPr="00296C23" w:rsidDel="002964D2" w14:paraId="25972897" w14:textId="7819C3B2" w:rsidTr="0010606C">
        <w:trPr>
          <w:del w:id="943" w:author="Pervova 21.1" w:date="2020-03-25T00:54:00Z"/>
        </w:trPr>
        <w:tc>
          <w:tcPr>
            <w:tcW w:w="5488" w:type="dxa"/>
          </w:tcPr>
          <w:p w14:paraId="18498C6F" w14:textId="15FD24FB" w:rsidR="00D05605" w:rsidRPr="00296C23" w:rsidDel="002964D2" w:rsidRDefault="00D05605" w:rsidP="002964D2">
            <w:pPr>
              <w:numPr>
                <w:ilvl w:val="0"/>
                <w:numId w:val="33"/>
              </w:numPr>
              <w:ind w:left="0" w:firstLine="0"/>
              <w:rPr>
                <w:del w:id="944" w:author="Pervova 21.1" w:date="2020-03-25T00:54:00Z"/>
              </w:rPr>
            </w:pPr>
            <w:del w:id="945" w:author="Pervova 21.1" w:date="2020-03-25T00:54:00Z">
              <w:r w:rsidRPr="00296C23" w:rsidDel="002964D2">
                <w:delText>:16R:ACCTINFO</w:delText>
              </w:r>
            </w:del>
          </w:p>
        </w:tc>
        <w:tc>
          <w:tcPr>
            <w:tcW w:w="4762" w:type="dxa"/>
          </w:tcPr>
          <w:p w14:paraId="589D4CC6" w14:textId="2B8067C5" w:rsidR="00D05605" w:rsidRPr="00296C23" w:rsidDel="002964D2" w:rsidRDefault="00D05605" w:rsidP="002964D2">
            <w:pPr>
              <w:numPr>
                <w:ilvl w:val="0"/>
                <w:numId w:val="33"/>
              </w:numPr>
              <w:ind w:left="0" w:firstLine="0"/>
              <w:rPr>
                <w:del w:id="946" w:author="Pervova 21.1" w:date="2020-03-25T00:54:00Z"/>
              </w:rPr>
            </w:pPr>
          </w:p>
        </w:tc>
      </w:tr>
      <w:tr w:rsidR="002C3526" w:rsidRPr="00296C23" w:rsidDel="002964D2" w14:paraId="33F664ED" w14:textId="672A2B0E" w:rsidTr="0010606C">
        <w:trPr>
          <w:del w:id="947" w:author="Pervova 21.1" w:date="2020-03-25T00:54:00Z"/>
        </w:trPr>
        <w:tc>
          <w:tcPr>
            <w:tcW w:w="5488" w:type="dxa"/>
          </w:tcPr>
          <w:p w14:paraId="3BA87474" w14:textId="2A7D3B48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48" w:author="Pervova 21.1" w:date="2020-03-25T00:54:00Z"/>
              </w:rPr>
            </w:pPr>
            <w:del w:id="949" w:author="Pervova 21.1" w:date="2020-03-25T00:54:00Z">
              <w:r w:rsidRPr="00296C23" w:rsidDel="002964D2">
                <w:delText>:97A::SAFE//ML1111111111</w:delText>
              </w:r>
            </w:del>
          </w:p>
        </w:tc>
        <w:tc>
          <w:tcPr>
            <w:tcW w:w="4762" w:type="dxa"/>
          </w:tcPr>
          <w:p w14:paraId="48886779" w14:textId="4673E522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50" w:author="Pervova 21.1" w:date="2020-03-25T00:54:00Z"/>
              </w:rPr>
            </w:pPr>
          </w:p>
        </w:tc>
      </w:tr>
      <w:tr w:rsidR="002C3526" w:rsidRPr="00296C23" w:rsidDel="002964D2" w14:paraId="67A3FD43" w14:textId="0C2F1C5B" w:rsidTr="0010606C">
        <w:trPr>
          <w:del w:id="951" w:author="Pervova 21.1" w:date="2020-03-25T00:54:00Z"/>
        </w:trPr>
        <w:tc>
          <w:tcPr>
            <w:tcW w:w="5488" w:type="dxa"/>
          </w:tcPr>
          <w:p w14:paraId="04A54714" w14:textId="6355C9DD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52" w:author="Pervova 21.1" w:date="2020-03-25T00:54:00Z"/>
              </w:rPr>
            </w:pPr>
            <w:del w:id="953" w:author="Pervova 21.1" w:date="2020-03-25T00:54:00Z">
              <w:r w:rsidRPr="00296C23" w:rsidDel="002964D2">
                <w:delText>:94F::SAFE//CUST/IRVTGB2XGPY</w:delText>
              </w:r>
            </w:del>
          </w:p>
        </w:tc>
        <w:tc>
          <w:tcPr>
            <w:tcW w:w="4762" w:type="dxa"/>
          </w:tcPr>
          <w:p w14:paraId="53A47832" w14:textId="4B801840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54" w:author="Pervova 21.1" w:date="2020-03-25T00:54:00Z"/>
              </w:rPr>
            </w:pPr>
          </w:p>
        </w:tc>
      </w:tr>
      <w:tr w:rsidR="002C3526" w:rsidRPr="00296C23" w:rsidDel="002964D2" w14:paraId="00C9BBE2" w14:textId="7BEE16BE" w:rsidTr="0010606C">
        <w:trPr>
          <w:del w:id="955" w:author="Pervova 21.1" w:date="2020-03-25T00:54:00Z"/>
        </w:trPr>
        <w:tc>
          <w:tcPr>
            <w:tcW w:w="5488" w:type="dxa"/>
          </w:tcPr>
          <w:p w14:paraId="24C4245F" w14:textId="18987986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56" w:author="Pervova 21.1" w:date="2020-03-25T00:54:00Z"/>
              </w:rPr>
            </w:pPr>
            <w:del w:id="957" w:author="Pervova 21.1" w:date="2020-03-25T00:54:00Z">
              <w:r w:rsidRPr="00296C23" w:rsidDel="002964D2">
                <w:delText>:16S:ACCTINFO</w:delText>
              </w:r>
            </w:del>
          </w:p>
        </w:tc>
        <w:tc>
          <w:tcPr>
            <w:tcW w:w="4762" w:type="dxa"/>
          </w:tcPr>
          <w:p w14:paraId="13B423AF" w14:textId="2C7ABE95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58" w:author="Pervova 21.1" w:date="2020-03-25T00:54:00Z"/>
              </w:rPr>
            </w:pPr>
          </w:p>
        </w:tc>
      </w:tr>
      <w:tr w:rsidR="002C3526" w:rsidRPr="00296C23" w:rsidDel="002964D2" w14:paraId="76807AAD" w14:textId="46B04A21" w:rsidTr="0010606C">
        <w:trPr>
          <w:del w:id="959" w:author="Pervova 21.1" w:date="2020-03-25T00:54:00Z"/>
        </w:trPr>
        <w:tc>
          <w:tcPr>
            <w:tcW w:w="5488" w:type="dxa"/>
          </w:tcPr>
          <w:p w14:paraId="5177A66E" w14:textId="1EFC213C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60" w:author="Pervova 21.1" w:date="2020-03-25T00:54:00Z"/>
              </w:rPr>
            </w:pPr>
            <w:del w:id="961" w:author="Pervova 21.1" w:date="2020-03-25T00:54:00Z">
              <w:r w:rsidRPr="00296C23" w:rsidDel="002964D2">
                <w:delText>:16S:USECU</w:delText>
              </w:r>
            </w:del>
          </w:p>
        </w:tc>
        <w:tc>
          <w:tcPr>
            <w:tcW w:w="4762" w:type="dxa"/>
          </w:tcPr>
          <w:p w14:paraId="7638A78B" w14:textId="4993D071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62" w:author="Pervova 21.1" w:date="2020-03-25T00:54:00Z"/>
              </w:rPr>
            </w:pPr>
          </w:p>
        </w:tc>
      </w:tr>
      <w:tr w:rsidR="002C3526" w:rsidRPr="00296C23" w:rsidDel="002964D2" w14:paraId="61AEE525" w14:textId="1ECAE139" w:rsidTr="0010606C">
        <w:trPr>
          <w:del w:id="963" w:author="Pervova 21.1" w:date="2020-03-25T00:54:00Z"/>
        </w:trPr>
        <w:tc>
          <w:tcPr>
            <w:tcW w:w="5488" w:type="dxa"/>
          </w:tcPr>
          <w:p w14:paraId="3F4C6F31" w14:textId="71D72F6D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64" w:author="Pervova 21.1" w:date="2020-03-25T00:54:00Z"/>
              </w:rPr>
            </w:pPr>
            <w:del w:id="965" w:author="Pervova 21.1" w:date="2020-03-25T00:54:00Z">
              <w:r w:rsidRPr="00296C23" w:rsidDel="002964D2">
                <w:delText>:16R:BENODET</w:delText>
              </w:r>
            </w:del>
          </w:p>
        </w:tc>
        <w:tc>
          <w:tcPr>
            <w:tcW w:w="4762" w:type="dxa"/>
          </w:tcPr>
          <w:p w14:paraId="72527DBE" w14:textId="6743601B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66" w:author="Pervova 21.1" w:date="2020-03-25T00:54:00Z"/>
              </w:rPr>
            </w:pPr>
          </w:p>
        </w:tc>
      </w:tr>
      <w:tr w:rsidR="002C3526" w:rsidRPr="00296C23" w:rsidDel="002964D2" w14:paraId="21A57A7A" w14:textId="580F0541" w:rsidTr="0010606C">
        <w:trPr>
          <w:del w:id="967" w:author="Pervova 21.1" w:date="2020-03-25T00:54:00Z"/>
        </w:trPr>
        <w:tc>
          <w:tcPr>
            <w:tcW w:w="5488" w:type="dxa"/>
          </w:tcPr>
          <w:p w14:paraId="4CA7DCCA" w14:textId="710781F9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68" w:author="Pervova 21.1" w:date="2020-03-25T00:54:00Z"/>
              </w:rPr>
            </w:pPr>
            <w:del w:id="969" w:author="Pervova 21.1" w:date="2020-03-25T00:54:00Z">
              <w:r w:rsidRPr="00296C23" w:rsidDel="002964D2">
                <w:delText>:95P::OWND//IMPJRUMM</w:delText>
              </w:r>
            </w:del>
          </w:p>
        </w:tc>
        <w:tc>
          <w:tcPr>
            <w:tcW w:w="4762" w:type="dxa"/>
          </w:tcPr>
          <w:p w14:paraId="5ECE0BBF" w14:textId="785B0D02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70" w:author="Pervova 21.1" w:date="2020-03-25T00:54:00Z"/>
              </w:rPr>
            </w:pPr>
          </w:p>
        </w:tc>
      </w:tr>
      <w:tr w:rsidR="002C3526" w:rsidRPr="00586D4B" w:rsidDel="002964D2" w14:paraId="4DB99DBF" w14:textId="07F9599D" w:rsidTr="0010606C">
        <w:trPr>
          <w:del w:id="971" w:author="Pervova 21.1" w:date="2020-03-25T00:54:00Z"/>
        </w:trPr>
        <w:tc>
          <w:tcPr>
            <w:tcW w:w="5488" w:type="dxa"/>
          </w:tcPr>
          <w:p w14:paraId="753EB1F7" w14:textId="591355AE" w:rsidR="002C3526" w:rsidRPr="005D28CB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72" w:author="Pervova 21.1" w:date="2020-03-25T00:54:00Z"/>
                <w:lang w:val="en-US"/>
              </w:rPr>
            </w:pPr>
            <w:del w:id="973" w:author="Pervova 21.1" w:date="2020-03-25T00:54:00Z">
              <w:r w:rsidRPr="005D28CB" w:rsidDel="002964D2">
                <w:rPr>
                  <w:lang w:val="en-US"/>
                </w:rPr>
                <w:delText>:95S::ALTE/</w:delText>
              </w:r>
            </w:del>
            <w:ins w:id="974" w:author="Вакалюк" w:date="2017-01-30T17:37:00Z">
              <w:del w:id="975" w:author="Pervova 21.1" w:date="2020-03-25T00:54:00Z">
                <w:r w:rsidDel="002964D2">
                  <w:rPr>
                    <w:lang w:val="en-US"/>
                  </w:rPr>
                  <w:delText>NSDR</w:delText>
                </w:r>
              </w:del>
            </w:ins>
            <w:del w:id="976" w:author="Pervova 21.1" w:date="2020-03-25T00:54:00Z">
              <w:r w:rsidRPr="005D28CB" w:rsidDel="002964D2">
                <w:rPr>
                  <w:lang w:val="en-US"/>
                </w:rPr>
                <w:delText>/OGRN/RU/1027739132555</w:delText>
              </w:r>
            </w:del>
          </w:p>
        </w:tc>
        <w:tc>
          <w:tcPr>
            <w:tcW w:w="4762" w:type="dxa"/>
          </w:tcPr>
          <w:p w14:paraId="013E4A6B" w14:textId="02F83AED" w:rsidR="002C3526" w:rsidRPr="005D28CB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77" w:author="Pervova 21.1" w:date="2020-03-25T00:54:00Z"/>
                <w:lang w:val="en-US"/>
              </w:rPr>
            </w:pPr>
          </w:p>
        </w:tc>
      </w:tr>
      <w:tr w:rsidR="002C3526" w:rsidRPr="002C3526" w:rsidDel="002964D2" w14:paraId="5C283701" w14:textId="564BA968" w:rsidTr="0010606C">
        <w:trPr>
          <w:del w:id="978" w:author="Pervova 21.1" w:date="2020-03-25T00:54:00Z"/>
        </w:trPr>
        <w:tc>
          <w:tcPr>
            <w:tcW w:w="5488" w:type="dxa"/>
          </w:tcPr>
          <w:p w14:paraId="1164C12D" w14:textId="6E6FBCE1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79" w:author="Pervova 21.1" w:date="2020-03-25T00:54:00Z"/>
                <w:lang w:val="en-US"/>
              </w:rPr>
            </w:pPr>
            <w:del w:id="980" w:author="Pervova 21.1" w:date="2020-03-25T00:54:00Z">
              <w:r w:rsidRPr="00296C23" w:rsidDel="002964D2">
                <w:rPr>
                  <w:lang w:val="en-US"/>
                </w:rPr>
                <w:delText>:95S::ALTE/</w:delText>
              </w:r>
            </w:del>
            <w:ins w:id="981" w:author="Вакалюк" w:date="2017-01-30T17:37:00Z">
              <w:del w:id="982" w:author="Pervova 21.1" w:date="2020-03-25T00:54:00Z">
                <w:r w:rsidDel="002964D2">
                  <w:rPr>
                    <w:lang w:val="en-US"/>
                  </w:rPr>
                  <w:delText>NSDR</w:delText>
                </w:r>
              </w:del>
            </w:ins>
            <w:del w:id="983" w:author="Pervova 21.1" w:date="2020-03-25T00:54:00Z">
              <w:r w:rsidRPr="00296C23" w:rsidDel="002964D2">
                <w:rPr>
                  <w:lang w:val="en-US"/>
                </w:rPr>
                <w:delText>/ACCB/RU/MX000002</w:delText>
              </w:r>
            </w:del>
          </w:p>
        </w:tc>
        <w:tc>
          <w:tcPr>
            <w:tcW w:w="4762" w:type="dxa"/>
          </w:tcPr>
          <w:p w14:paraId="61538528" w14:textId="31FD1CEE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84" w:author="Pervova 21.1" w:date="2020-03-25T00:54:00Z"/>
              </w:rPr>
            </w:pPr>
          </w:p>
        </w:tc>
      </w:tr>
      <w:tr w:rsidR="002C3526" w:rsidRPr="002C3526" w:rsidDel="002964D2" w14:paraId="7E05CB2E" w14:textId="5101C18E" w:rsidTr="0010606C">
        <w:trPr>
          <w:del w:id="985" w:author="Pervova 21.1" w:date="2020-03-25T00:54:00Z"/>
        </w:trPr>
        <w:tc>
          <w:tcPr>
            <w:tcW w:w="5488" w:type="dxa"/>
          </w:tcPr>
          <w:p w14:paraId="453DADFD" w14:textId="618FC463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86" w:author="Pervova 21.1" w:date="2020-03-25T00:54:00Z"/>
                <w:lang w:val="en-US"/>
              </w:rPr>
            </w:pPr>
            <w:del w:id="987" w:author="Pervova 21.1" w:date="2020-03-25T00:54:00Z">
              <w:r w:rsidRPr="00296C23" w:rsidDel="002964D2">
                <w:rPr>
                  <w:lang w:val="en-US"/>
                </w:rPr>
                <w:delText>:95S::ALTE/NSDR/LEID/RU/98765432109876543210</w:delText>
              </w:r>
            </w:del>
          </w:p>
        </w:tc>
        <w:tc>
          <w:tcPr>
            <w:tcW w:w="4762" w:type="dxa"/>
          </w:tcPr>
          <w:p w14:paraId="6A489840" w14:textId="337CACE6" w:rsidR="002C3526" w:rsidRPr="002C3526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88" w:author="Pervova 21.1" w:date="2020-03-25T00:54:00Z"/>
              </w:rPr>
            </w:pPr>
          </w:p>
        </w:tc>
      </w:tr>
      <w:tr w:rsidR="002C3526" w:rsidRPr="00296C23" w:rsidDel="002964D2" w14:paraId="1843335A" w14:textId="419E794B" w:rsidTr="0010606C">
        <w:trPr>
          <w:del w:id="989" w:author="Pervova 21.1" w:date="2020-03-25T00:54:00Z"/>
        </w:trPr>
        <w:tc>
          <w:tcPr>
            <w:tcW w:w="5488" w:type="dxa"/>
          </w:tcPr>
          <w:p w14:paraId="633756AA" w14:textId="6CC80773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90" w:author="Pervova 21.1" w:date="2020-03-25T00:54:00Z"/>
                <w:lang w:val="en-US"/>
              </w:rPr>
            </w:pPr>
            <w:del w:id="991" w:author="Pervova 21.1" w:date="2020-03-25T00:54:00Z">
              <w:r w:rsidRPr="00296C23" w:rsidDel="002964D2">
                <w:rPr>
                  <w:lang w:val="en-US"/>
                </w:rPr>
                <w:delText>:95S::ALTE/NSDR/RHID/RU/2</w:delText>
              </w:r>
            </w:del>
          </w:p>
        </w:tc>
        <w:tc>
          <w:tcPr>
            <w:tcW w:w="4762" w:type="dxa"/>
          </w:tcPr>
          <w:p w14:paraId="5D04B290" w14:textId="086263E2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92" w:author="Pervova 21.1" w:date="2020-03-25T00:54:00Z"/>
              </w:rPr>
            </w:pPr>
            <w:del w:id="993" w:author="Pervova 21.1" w:date="2020-03-25T00:54:00Z">
              <w:r w:rsidRPr="00296C23" w:rsidDel="002964D2">
                <w:delText xml:space="preserve">Идентификатор </w:delText>
              </w:r>
              <w:r w:rsidRPr="00296C23" w:rsidDel="002964D2">
                <w:rPr>
                  <w:lang w:val="en-US"/>
                </w:rPr>
                <w:delText>RHID</w:delText>
              </w:r>
            </w:del>
            <w:del w:id="994" w:author="Pervova 21.1" w:date="2020-03-10T17:26:00Z">
              <w:r w:rsidRPr="00296C23" w:rsidDel="002C3526">
                <w:delText xml:space="preserve"> </w:delText>
              </w:r>
            </w:del>
            <w:del w:id="995" w:author="Pervova 21.1" w:date="2020-03-25T00:54:00Z">
              <w:r w:rsidRPr="00296C23" w:rsidDel="002964D2">
                <w:delText xml:space="preserve">, должен быть равен </w:delText>
              </w:r>
              <w:r w:rsidRPr="00296C23" w:rsidDel="002964D2">
                <w:rPr>
                  <w:lang w:val="en-US"/>
                </w:rPr>
                <w:delText>RHID</w:delText>
              </w:r>
              <w:r w:rsidRPr="00296C23" w:rsidDel="002964D2">
                <w:delText xml:space="preserve"> в предыдущем МТ565 для владельца указанного в блоке </w:delText>
              </w:r>
              <w:r w:rsidRPr="00296C23" w:rsidDel="002964D2">
                <w:rPr>
                  <w:lang w:val="en-US"/>
                </w:rPr>
                <w:delText>BENODET</w:delText>
              </w:r>
            </w:del>
          </w:p>
        </w:tc>
      </w:tr>
      <w:tr w:rsidR="002C3526" w:rsidRPr="00296C23" w:rsidDel="002964D2" w14:paraId="4D9F64B1" w14:textId="36EDCF78" w:rsidTr="0010606C">
        <w:trPr>
          <w:del w:id="996" w:author="Pervova 21.1" w:date="2020-03-25T00:54:00Z"/>
        </w:trPr>
        <w:tc>
          <w:tcPr>
            <w:tcW w:w="5488" w:type="dxa"/>
          </w:tcPr>
          <w:p w14:paraId="13B8D427" w14:textId="5072AB62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97" w:author="Pervova 21.1" w:date="2020-03-25T00:54:00Z"/>
              </w:rPr>
            </w:pPr>
            <w:del w:id="998" w:author="Pervova 21.1" w:date="2020-03-25T00:54:00Z">
              <w:r w:rsidRPr="00296C23" w:rsidDel="002964D2">
                <w:delText>:36B::OWND//UNIT/0,</w:delText>
              </w:r>
            </w:del>
          </w:p>
        </w:tc>
        <w:tc>
          <w:tcPr>
            <w:tcW w:w="4762" w:type="dxa"/>
          </w:tcPr>
          <w:p w14:paraId="34AF8C20" w14:textId="2ECE2F00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999" w:author="Pervova 21.1" w:date="2020-03-25T00:54:00Z"/>
              </w:rPr>
            </w:pPr>
            <w:del w:id="1000" w:author="Pervova 21.1" w:date="2020-03-25T00:54:00Z">
              <w:r w:rsidRPr="00296C23" w:rsidDel="002964D2">
                <w:delText>Указывается количество равное 0</w:delText>
              </w:r>
            </w:del>
            <w:del w:id="1001" w:author="Pervova 21.1" w:date="2020-03-10T17:45:00Z">
              <w:r w:rsidRPr="00296C23" w:rsidDel="002C3526">
                <w:delText>,</w:delText>
              </w:r>
            </w:del>
            <w:del w:id="1002" w:author="Pervova 21.1" w:date="2020-03-25T00:54:00Z">
              <w:r w:rsidRPr="00296C23" w:rsidDel="002964D2">
                <w:delText xml:space="preserve"> для исключения владельца из списка</w:delText>
              </w:r>
            </w:del>
          </w:p>
        </w:tc>
      </w:tr>
      <w:tr w:rsidR="002C3526" w:rsidRPr="00296C23" w:rsidDel="002964D2" w14:paraId="2A96FA11" w14:textId="3AF36294" w:rsidTr="0010606C">
        <w:trPr>
          <w:del w:id="1003" w:author="Pervova 21.1" w:date="2020-03-25T00:54:00Z"/>
        </w:trPr>
        <w:tc>
          <w:tcPr>
            <w:tcW w:w="5488" w:type="dxa"/>
          </w:tcPr>
          <w:p w14:paraId="67DE41FD" w14:textId="2A15178B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1004" w:author="Pervova 21.1" w:date="2020-03-25T00:54:00Z"/>
              </w:rPr>
            </w:pPr>
            <w:del w:id="1005" w:author="Pervova 21.1" w:date="2020-03-25T00:54:00Z">
              <w:r w:rsidRPr="00296C23" w:rsidDel="002964D2">
                <w:delText>:16S:BENODET</w:delText>
              </w:r>
            </w:del>
          </w:p>
        </w:tc>
        <w:tc>
          <w:tcPr>
            <w:tcW w:w="4762" w:type="dxa"/>
          </w:tcPr>
          <w:p w14:paraId="549671C2" w14:textId="06350452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1006" w:author="Pervova 21.1" w:date="2020-03-25T00:54:00Z"/>
              </w:rPr>
            </w:pPr>
          </w:p>
        </w:tc>
      </w:tr>
      <w:tr w:rsidR="002C3526" w:rsidRPr="00296C23" w:rsidDel="002964D2" w14:paraId="060038A7" w14:textId="4B013EE4" w:rsidTr="0010606C">
        <w:trPr>
          <w:del w:id="1007" w:author="Pervova 21.1" w:date="2020-03-25T00:54:00Z"/>
        </w:trPr>
        <w:tc>
          <w:tcPr>
            <w:tcW w:w="5488" w:type="dxa"/>
          </w:tcPr>
          <w:p w14:paraId="728B47F2" w14:textId="416A9CB2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1008" w:author="Pervova 21.1" w:date="2020-03-25T00:54:00Z"/>
              </w:rPr>
            </w:pPr>
            <w:del w:id="1009" w:author="Pervova 21.1" w:date="2020-03-25T00:54:00Z">
              <w:r w:rsidRPr="00296C23" w:rsidDel="002964D2">
                <w:delText>:16R:CAINST</w:delText>
              </w:r>
            </w:del>
          </w:p>
        </w:tc>
        <w:tc>
          <w:tcPr>
            <w:tcW w:w="4762" w:type="dxa"/>
          </w:tcPr>
          <w:p w14:paraId="645402E7" w14:textId="320A2A30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1010" w:author="Pervova 21.1" w:date="2020-03-25T00:54:00Z"/>
              </w:rPr>
            </w:pPr>
          </w:p>
        </w:tc>
      </w:tr>
      <w:tr w:rsidR="002C3526" w:rsidRPr="00296C23" w:rsidDel="002964D2" w14:paraId="53F1453F" w14:textId="5E3A6FD0" w:rsidTr="0010606C">
        <w:trPr>
          <w:del w:id="1011" w:author="Pervova 21.1" w:date="2020-03-25T00:54:00Z"/>
        </w:trPr>
        <w:tc>
          <w:tcPr>
            <w:tcW w:w="5488" w:type="dxa"/>
          </w:tcPr>
          <w:p w14:paraId="28B08900" w14:textId="0611399E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1012" w:author="Pervova 21.1" w:date="2020-03-25T00:54:00Z"/>
              </w:rPr>
            </w:pPr>
            <w:del w:id="1013" w:author="Pervova 21.1" w:date="2020-03-25T00:54:00Z">
              <w:r w:rsidRPr="00296C23" w:rsidDel="002964D2">
                <w:delText>:13A::CAON//UNS</w:delText>
              </w:r>
            </w:del>
          </w:p>
        </w:tc>
        <w:tc>
          <w:tcPr>
            <w:tcW w:w="4762" w:type="dxa"/>
          </w:tcPr>
          <w:p w14:paraId="17849267" w14:textId="5DDC0F0E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1014" w:author="Pervova 21.1" w:date="2020-03-25T00:54:00Z"/>
              </w:rPr>
            </w:pPr>
          </w:p>
        </w:tc>
      </w:tr>
      <w:tr w:rsidR="002C3526" w:rsidRPr="00296C23" w:rsidDel="002964D2" w14:paraId="62024EE6" w14:textId="3656A41E" w:rsidTr="0010606C">
        <w:trPr>
          <w:del w:id="1015" w:author="Pervova 21.1" w:date="2020-03-25T00:54:00Z"/>
        </w:trPr>
        <w:tc>
          <w:tcPr>
            <w:tcW w:w="5488" w:type="dxa"/>
          </w:tcPr>
          <w:p w14:paraId="32FCE879" w14:textId="78102685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1016" w:author="Pervova 21.1" w:date="2020-03-25T00:54:00Z"/>
              </w:rPr>
            </w:pPr>
            <w:del w:id="1017" w:author="Pervova 21.1" w:date="2020-03-25T00:54:00Z">
              <w:r w:rsidRPr="00296C23" w:rsidDel="002964D2">
                <w:delText>:22F::CAOP//CERT</w:delText>
              </w:r>
            </w:del>
          </w:p>
        </w:tc>
        <w:tc>
          <w:tcPr>
            <w:tcW w:w="4762" w:type="dxa"/>
          </w:tcPr>
          <w:p w14:paraId="2B6F259A" w14:textId="7CA73985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1018" w:author="Pervova 21.1" w:date="2020-03-25T00:54:00Z"/>
              </w:rPr>
            </w:pPr>
          </w:p>
        </w:tc>
      </w:tr>
      <w:tr w:rsidR="002C3526" w:rsidRPr="00296C23" w:rsidDel="002964D2" w14:paraId="6ABEB28A" w14:textId="2B3ABC92" w:rsidTr="0010606C">
        <w:trPr>
          <w:del w:id="1019" w:author="Pervova 21.1" w:date="2020-03-25T00:54:00Z"/>
        </w:trPr>
        <w:tc>
          <w:tcPr>
            <w:tcW w:w="5488" w:type="dxa"/>
          </w:tcPr>
          <w:p w14:paraId="0D99B21D" w14:textId="0205504D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1020" w:author="Pervova 21.1" w:date="2020-03-25T00:54:00Z"/>
              </w:rPr>
            </w:pPr>
            <w:del w:id="1021" w:author="Pervova 21.1" w:date="2020-03-25T00:54:00Z">
              <w:r w:rsidRPr="00296C23" w:rsidDel="002964D2">
                <w:delText>:36B::QINS//UNIT/0,</w:delText>
              </w:r>
            </w:del>
          </w:p>
        </w:tc>
        <w:tc>
          <w:tcPr>
            <w:tcW w:w="4762" w:type="dxa"/>
          </w:tcPr>
          <w:p w14:paraId="5C52ACDE" w14:textId="2D04C65E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1022" w:author="Pervova 21.1" w:date="2020-03-25T00:54:00Z"/>
              </w:rPr>
            </w:pPr>
          </w:p>
        </w:tc>
      </w:tr>
      <w:tr w:rsidR="002C3526" w:rsidRPr="00296C23" w:rsidDel="002964D2" w14:paraId="284F7922" w14:textId="049D1EAE" w:rsidTr="0010606C">
        <w:trPr>
          <w:del w:id="1023" w:author="Pervova 21.1" w:date="2020-03-25T00:54:00Z"/>
        </w:trPr>
        <w:tc>
          <w:tcPr>
            <w:tcW w:w="5488" w:type="dxa"/>
          </w:tcPr>
          <w:p w14:paraId="30D43592" w14:textId="2F072649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1024" w:author="Pervova 21.1" w:date="2020-03-25T00:54:00Z"/>
              </w:rPr>
            </w:pPr>
            <w:del w:id="1025" w:author="Pervova 21.1" w:date="2020-03-25T00:54:00Z">
              <w:r w:rsidRPr="00296C23" w:rsidDel="002964D2">
                <w:delText>:16S:CAINST</w:delText>
              </w:r>
            </w:del>
          </w:p>
        </w:tc>
        <w:tc>
          <w:tcPr>
            <w:tcW w:w="4762" w:type="dxa"/>
          </w:tcPr>
          <w:p w14:paraId="5817E8EC" w14:textId="40547F1C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1026" w:author="Pervova 21.1" w:date="2020-03-25T00:54:00Z"/>
              </w:rPr>
            </w:pPr>
          </w:p>
        </w:tc>
      </w:tr>
    </w:tbl>
    <w:p w14:paraId="306499A9" w14:textId="1AAEB3F5" w:rsidR="00EB3BCF" w:rsidRPr="00296C23" w:rsidDel="002964D2" w:rsidRDefault="00EB3BCF" w:rsidP="002964D2">
      <w:pPr>
        <w:pStyle w:val="a3"/>
        <w:numPr>
          <w:ilvl w:val="0"/>
          <w:numId w:val="33"/>
        </w:numPr>
        <w:ind w:left="0" w:firstLine="0"/>
        <w:rPr>
          <w:del w:id="1027" w:author="Pervova 21.1" w:date="2020-03-25T00:54:00Z"/>
          <w:rFonts w:cs="Times New Roman"/>
        </w:rPr>
      </w:pPr>
    </w:p>
    <w:p w14:paraId="57777F86" w14:textId="4D7DB46A" w:rsidR="00B26016" w:rsidRPr="00296C23" w:rsidDel="002964D2" w:rsidRDefault="00B26016" w:rsidP="002964D2">
      <w:pPr>
        <w:pStyle w:val="1"/>
        <w:ind w:left="0" w:firstLine="0"/>
        <w:rPr>
          <w:del w:id="1028" w:author="Pervova 21.1" w:date="2020-03-25T00:54:00Z"/>
          <w:rFonts w:cs="Times New Roman"/>
          <w:sz w:val="24"/>
          <w:szCs w:val="24"/>
        </w:rPr>
      </w:pPr>
      <w:bookmarkStart w:id="1029" w:name="_Toc470689865"/>
      <w:del w:id="1030" w:author="Pervova 21.1" w:date="2020-03-25T00:54:00Z">
        <w:r w:rsidRPr="00296C23" w:rsidDel="002964D2">
          <w:rPr>
            <w:rFonts w:cs="Times New Roman"/>
            <w:sz w:val="24"/>
            <w:szCs w:val="24"/>
          </w:rPr>
          <w:delText xml:space="preserve">Сообщение МТ567. Статус </w:delText>
        </w:r>
        <w:r w:rsidR="00662855" w:rsidDel="002964D2">
          <w:rPr>
            <w:rFonts w:cs="Times New Roman"/>
            <w:sz w:val="24"/>
            <w:szCs w:val="24"/>
          </w:rPr>
          <w:delText>регистратора</w:delText>
        </w:r>
        <w:r w:rsidRPr="00296C23" w:rsidDel="002964D2">
          <w:rPr>
            <w:rFonts w:cs="Times New Roman"/>
            <w:sz w:val="24"/>
            <w:szCs w:val="24"/>
          </w:rPr>
          <w:delText xml:space="preserve"> COMP (</w:delText>
        </w:r>
        <w:r w:rsidRPr="00296C23" w:rsidDel="002964D2">
          <w:rPr>
            <w:rFonts w:cs="Times New Roman"/>
            <w:sz w:val="24"/>
            <w:szCs w:val="24"/>
            <w:lang w:val="en-US"/>
          </w:rPr>
          <w:delText>PACK</w:delText>
        </w:r>
        <w:r w:rsidRPr="00296C23" w:rsidDel="002964D2">
          <w:rPr>
            <w:rFonts w:cs="Times New Roman"/>
            <w:sz w:val="24"/>
            <w:szCs w:val="24"/>
          </w:rPr>
          <w:delText>)</w:delText>
        </w:r>
        <w:bookmarkEnd w:id="1029"/>
      </w:del>
    </w:p>
    <w:p w14:paraId="1E64192A" w14:textId="2BFCF181" w:rsidR="00B26016" w:rsidRPr="00296C23" w:rsidDel="002964D2" w:rsidRDefault="00B26016" w:rsidP="002964D2">
      <w:pPr>
        <w:numPr>
          <w:ilvl w:val="0"/>
          <w:numId w:val="33"/>
        </w:numPr>
        <w:ind w:left="0" w:firstLine="0"/>
        <w:rPr>
          <w:del w:id="1031" w:author="Pervova 21.1" w:date="2020-03-25T00:54:00Z"/>
        </w:rPr>
      </w:pPr>
      <w:del w:id="1032" w:author="Pervova 21.1" w:date="2020-03-25T00:54:00Z">
        <w:r w:rsidRPr="00296C23" w:rsidDel="002964D2">
          <w:delText xml:space="preserve">Легенда: </w:delText>
        </w:r>
      </w:del>
    </w:p>
    <w:p w14:paraId="01261FCD" w14:textId="4F27E89F" w:rsidR="00B26016" w:rsidRPr="00296C23" w:rsidDel="002964D2" w:rsidRDefault="00B26016" w:rsidP="002964D2">
      <w:pPr>
        <w:numPr>
          <w:ilvl w:val="0"/>
          <w:numId w:val="33"/>
        </w:numPr>
        <w:ind w:left="0" w:firstLine="0"/>
        <w:rPr>
          <w:del w:id="1033" w:author="Pervova 21.1" w:date="2020-03-25T00:54:00Z"/>
        </w:rPr>
      </w:pPr>
      <w:del w:id="1034" w:author="Pervova 21.1" w:date="2020-03-25T00:54:00Z">
        <w:r w:rsidRPr="00296C23" w:rsidDel="002964D2">
          <w:delText xml:space="preserve">НРД переслал поручение от депонента (код НРД МС0123456789)  с исходящим референсом 11111111 регистратору (код НРД MS0142000555). </w:delText>
        </w:r>
      </w:del>
    </w:p>
    <w:p w14:paraId="2E9EB026" w14:textId="1BCDBD1F" w:rsidR="00B26016" w:rsidRPr="00296C23" w:rsidDel="002964D2" w:rsidRDefault="00B26016" w:rsidP="002964D2">
      <w:pPr>
        <w:numPr>
          <w:ilvl w:val="0"/>
          <w:numId w:val="33"/>
        </w:numPr>
        <w:ind w:left="0" w:firstLine="0"/>
        <w:rPr>
          <w:del w:id="1035" w:author="Pervova 21.1" w:date="2020-03-25T00:54:00Z"/>
        </w:rPr>
      </w:pPr>
      <w:del w:id="1036" w:author="Pervova 21.1" w:date="2020-03-25T00:54:00Z">
        <w:r w:rsidRPr="00296C23" w:rsidDel="002964D2">
          <w:delText xml:space="preserve">При пересылке инструкции НРД присвоил исходящий референс: 33333333. </w:delText>
        </w:r>
      </w:del>
    </w:p>
    <w:p w14:paraId="18D86FE2" w14:textId="405E6538" w:rsidR="00B26016" w:rsidRPr="00296C23" w:rsidDel="002964D2" w:rsidRDefault="00B26016" w:rsidP="002964D2">
      <w:pPr>
        <w:numPr>
          <w:ilvl w:val="0"/>
          <w:numId w:val="33"/>
        </w:numPr>
        <w:ind w:left="0" w:firstLine="0"/>
        <w:rPr>
          <w:del w:id="1037" w:author="Pervova 21.1" w:date="2020-03-25T00:54:00Z"/>
        </w:rPr>
      </w:pPr>
      <w:del w:id="1038" w:author="Pervova 21.1" w:date="2020-03-25T00:54:00Z">
        <w:r w:rsidRPr="00296C23" w:rsidDel="002964D2">
          <w:delText>Регистратор получил поручение, успешно обработал, сформировал статус обработки инструкции и отправил его в НРД.</w:delText>
        </w:r>
      </w:del>
    </w:p>
    <w:p w14:paraId="4248FA6B" w14:textId="11C67CCF" w:rsidR="00B26016" w:rsidRPr="00296C23" w:rsidDel="002964D2" w:rsidRDefault="00B26016" w:rsidP="002964D2">
      <w:pPr>
        <w:numPr>
          <w:ilvl w:val="0"/>
          <w:numId w:val="33"/>
        </w:numPr>
        <w:ind w:left="0" w:firstLine="0"/>
        <w:rPr>
          <w:del w:id="1039" w:author="Pervova 21.1" w:date="2020-03-25T00:54:00Z"/>
        </w:rPr>
      </w:pPr>
      <w:del w:id="1040" w:author="Pervova 21.1" w:date="2020-03-25T00:54:00Z">
        <w:r w:rsidRPr="00296C23" w:rsidDel="002964D2">
          <w:delText xml:space="preserve">НРД пересылает это сообщение МТ567 с референсом 22222222 со статусом обработки </w:delText>
        </w:r>
        <w:r w:rsidRPr="00296C23" w:rsidDel="002964D2">
          <w:rPr>
            <w:lang w:val="en-US"/>
          </w:rPr>
          <w:delText>PACK</w:delText>
        </w:r>
        <w:r w:rsidRPr="00296C23" w:rsidDel="002964D2">
          <w:delText xml:space="preserve"> (регистратор присвоил COMP (обработка завершена), но так как такого статуса нет в перечне допустимых в формате </w:delText>
        </w:r>
        <w:r w:rsidRPr="00296C23" w:rsidDel="002964D2">
          <w:rPr>
            <w:lang w:val="en-US"/>
          </w:rPr>
          <w:delText>ISO</w:delText>
        </w:r>
        <w:r w:rsidRPr="00296C23" w:rsidDel="002964D2">
          <w:delText xml:space="preserve">15022, то он заменяется на </w:delText>
        </w:r>
        <w:r w:rsidRPr="00296C23" w:rsidDel="002964D2">
          <w:rPr>
            <w:lang w:val="en-US"/>
          </w:rPr>
          <w:delText>PACK</w:delText>
        </w:r>
        <w:r w:rsidRPr="00296C23" w:rsidDel="002964D2">
          <w:delText xml:space="preserve">, при этом в текстовом описании статуса указывается значения соответствующее статусу </w:delText>
        </w:r>
        <w:r w:rsidRPr="00296C23" w:rsidDel="002964D2">
          <w:rPr>
            <w:lang w:val="en-US"/>
          </w:rPr>
          <w:delText>COMP</w:delText>
        </w:r>
        <w:r w:rsidRPr="00296C23" w:rsidDel="002964D2">
          <w:delText>).</w:delText>
        </w:r>
      </w:del>
    </w:p>
    <w:p w14:paraId="04BBBDBE" w14:textId="06AEC8CD" w:rsidR="00B26016" w:rsidRPr="00296C23" w:rsidDel="002964D2" w:rsidRDefault="00B26016" w:rsidP="002964D2">
      <w:pPr>
        <w:numPr>
          <w:ilvl w:val="0"/>
          <w:numId w:val="33"/>
        </w:numPr>
        <w:ind w:left="0" w:firstLine="0"/>
        <w:rPr>
          <w:del w:id="1041" w:author="Pervova 21.1" w:date="2020-03-25T00:54:00Z"/>
        </w:rPr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296C23" w:rsidDel="002964D2" w14:paraId="23507EA5" w14:textId="0E2854F8" w:rsidTr="00871E2F">
        <w:trPr>
          <w:del w:id="1042" w:author="Pervova 21.1" w:date="2020-03-25T00:54:00Z"/>
        </w:trPr>
        <w:tc>
          <w:tcPr>
            <w:tcW w:w="5488" w:type="dxa"/>
            <w:shd w:val="clear" w:color="auto" w:fill="F2F2F2" w:themeFill="background1" w:themeFillShade="F2"/>
          </w:tcPr>
          <w:p w14:paraId="316ADC2B" w14:textId="6B7471B1" w:rsidR="00B26016" w:rsidRPr="00296C23" w:rsidDel="002964D2" w:rsidRDefault="00B26016" w:rsidP="002964D2">
            <w:pPr>
              <w:pStyle w:val="a3"/>
              <w:numPr>
                <w:ilvl w:val="0"/>
                <w:numId w:val="33"/>
              </w:numPr>
              <w:ind w:left="0" w:firstLine="0"/>
              <w:rPr>
                <w:del w:id="1043" w:author="Pervova 21.1" w:date="2020-03-25T00:54:00Z"/>
                <w:rFonts w:cs="Times New Roman"/>
              </w:rPr>
            </w:pPr>
            <w:del w:id="1044" w:author="Pervova 21.1" w:date="2020-03-25T00:54:00Z">
              <w:r w:rsidRPr="00296C23" w:rsidDel="002964D2">
                <w:rPr>
                  <w:rFonts w:cs="Times New Roman"/>
                </w:rPr>
                <w:delText>Пример сообщения</w:delText>
              </w:r>
            </w:del>
          </w:p>
        </w:tc>
        <w:tc>
          <w:tcPr>
            <w:tcW w:w="4762" w:type="dxa"/>
            <w:shd w:val="clear" w:color="auto" w:fill="F2F2F2" w:themeFill="background1" w:themeFillShade="F2"/>
          </w:tcPr>
          <w:p w14:paraId="6B8D35A9" w14:textId="76D2C04E" w:rsidR="00B26016" w:rsidRPr="00296C23" w:rsidDel="002964D2" w:rsidRDefault="00B26016" w:rsidP="002964D2">
            <w:pPr>
              <w:pStyle w:val="a3"/>
              <w:numPr>
                <w:ilvl w:val="0"/>
                <w:numId w:val="33"/>
              </w:numPr>
              <w:ind w:left="0" w:firstLine="0"/>
              <w:rPr>
                <w:del w:id="1045" w:author="Pervova 21.1" w:date="2020-03-25T00:54:00Z"/>
                <w:rFonts w:cs="Times New Roman"/>
              </w:rPr>
            </w:pPr>
            <w:del w:id="1046" w:author="Pervova 21.1" w:date="2020-03-25T00:54:00Z">
              <w:r w:rsidRPr="00296C23" w:rsidDel="002964D2">
                <w:rPr>
                  <w:rFonts w:cs="Times New Roman"/>
                </w:rPr>
                <w:delText>Комментарии</w:delText>
              </w:r>
            </w:del>
          </w:p>
        </w:tc>
      </w:tr>
      <w:tr w:rsidR="00B26016" w:rsidRPr="00296C23" w:rsidDel="002964D2" w14:paraId="3727B2F6" w14:textId="36F66DDA" w:rsidTr="00871E2F">
        <w:trPr>
          <w:del w:id="1047" w:author="Pervova 21.1" w:date="2020-03-25T00:54:00Z"/>
        </w:trPr>
        <w:tc>
          <w:tcPr>
            <w:tcW w:w="5488" w:type="dxa"/>
          </w:tcPr>
          <w:p w14:paraId="6217494B" w14:textId="726B7354" w:rsidR="00B26016" w:rsidRPr="00296C23" w:rsidDel="002964D2" w:rsidRDefault="00B2601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048" w:author="Pervova 21.1" w:date="2020-03-25T00:54:00Z"/>
                <w:sz w:val="24"/>
                <w:szCs w:val="24"/>
              </w:rPr>
            </w:pPr>
            <w:del w:id="1049" w:author="Pervova 21.1" w:date="2020-03-25T00:54:00Z">
              <w:r w:rsidRPr="00296C23" w:rsidDel="002964D2">
                <w:rPr>
                  <w:sz w:val="24"/>
                  <w:szCs w:val="24"/>
                </w:rPr>
                <w:delText>:16R:GENL</w:delText>
              </w:r>
            </w:del>
          </w:p>
        </w:tc>
        <w:tc>
          <w:tcPr>
            <w:tcW w:w="4762" w:type="dxa"/>
          </w:tcPr>
          <w:p w14:paraId="3263BBC8" w14:textId="1F345D92" w:rsidR="00B26016" w:rsidRPr="00296C23" w:rsidDel="002964D2" w:rsidRDefault="00B2601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050" w:author="Pervova 21.1" w:date="2020-03-25T00:54:00Z"/>
                <w:sz w:val="24"/>
                <w:szCs w:val="24"/>
              </w:rPr>
            </w:pPr>
          </w:p>
        </w:tc>
      </w:tr>
      <w:tr w:rsidR="00B26016" w:rsidRPr="00296C23" w:rsidDel="002964D2" w14:paraId="68F773BE" w14:textId="66EA71E2" w:rsidTr="00871E2F">
        <w:trPr>
          <w:del w:id="1051" w:author="Pervova 21.1" w:date="2020-03-25T00:54:00Z"/>
        </w:trPr>
        <w:tc>
          <w:tcPr>
            <w:tcW w:w="5488" w:type="dxa"/>
          </w:tcPr>
          <w:p w14:paraId="09094FE7" w14:textId="21C099AE" w:rsidR="00B26016" w:rsidRPr="00296C23" w:rsidDel="002964D2" w:rsidRDefault="00B2601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052" w:author="Pervova 21.1" w:date="2020-03-25T00:54:00Z"/>
                <w:sz w:val="24"/>
                <w:szCs w:val="24"/>
              </w:rPr>
            </w:pPr>
            <w:del w:id="1053" w:author="Pervova 21.1" w:date="2020-03-25T00:54:00Z">
              <w:r w:rsidRPr="00296C23" w:rsidDel="002964D2">
                <w:rPr>
                  <w:sz w:val="24"/>
                  <w:szCs w:val="24"/>
                </w:rPr>
                <w:delText>:20C::CORP//206081X5456</w:delText>
              </w:r>
            </w:del>
          </w:p>
        </w:tc>
        <w:tc>
          <w:tcPr>
            <w:tcW w:w="4762" w:type="dxa"/>
          </w:tcPr>
          <w:p w14:paraId="454AFDCD" w14:textId="168E29E8" w:rsidR="00B26016" w:rsidRPr="00296C23" w:rsidDel="002964D2" w:rsidRDefault="00B2601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054" w:author="Pervova 21.1" w:date="2020-03-25T00:54:00Z"/>
                <w:sz w:val="24"/>
                <w:szCs w:val="24"/>
              </w:rPr>
            </w:pPr>
            <w:del w:id="1055" w:author="Pervova 21.1" w:date="2020-03-25T00:54:00Z">
              <w:r w:rsidRPr="00296C23" w:rsidDel="002964D2">
                <w:rPr>
                  <w:sz w:val="24"/>
                  <w:szCs w:val="24"/>
                </w:rPr>
                <w:delText xml:space="preserve">Референс КД </w:delText>
              </w:r>
            </w:del>
          </w:p>
        </w:tc>
      </w:tr>
      <w:tr w:rsidR="002C3526" w:rsidRPr="00296C23" w:rsidDel="002964D2" w14:paraId="512D7FAF" w14:textId="4EF40039" w:rsidTr="00871E2F">
        <w:trPr>
          <w:del w:id="1056" w:author="Pervova 21.1" w:date="2020-03-25T00:54:00Z"/>
        </w:trPr>
        <w:tc>
          <w:tcPr>
            <w:tcW w:w="5488" w:type="dxa"/>
          </w:tcPr>
          <w:p w14:paraId="78202ACB" w14:textId="22A1405D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057" w:author="Pervova 21.1" w:date="2020-03-25T00:54:00Z"/>
                <w:sz w:val="24"/>
                <w:szCs w:val="24"/>
              </w:rPr>
            </w:pPr>
            <w:del w:id="1058" w:author="Pervova 21.1" w:date="2020-03-25T00:54:00Z">
              <w:r w:rsidRPr="00296C23" w:rsidDel="002964D2">
                <w:rPr>
                  <w:sz w:val="24"/>
                  <w:szCs w:val="24"/>
                </w:rPr>
                <w:delText xml:space="preserve">:20C::SEME//22222222 </w:delText>
              </w:r>
            </w:del>
          </w:p>
        </w:tc>
        <w:tc>
          <w:tcPr>
            <w:tcW w:w="4762" w:type="dxa"/>
          </w:tcPr>
          <w:p w14:paraId="0516A7BC" w14:textId="67695523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059" w:author="Pervova 21.1" w:date="2020-03-25T00:54:00Z"/>
                <w:sz w:val="24"/>
                <w:szCs w:val="24"/>
              </w:rPr>
            </w:pPr>
          </w:p>
        </w:tc>
      </w:tr>
      <w:tr w:rsidR="00B26016" w:rsidRPr="00296C23" w:rsidDel="002964D2" w14:paraId="418F4375" w14:textId="55962478" w:rsidTr="00871E2F">
        <w:trPr>
          <w:del w:id="1060" w:author="Pervova 21.1" w:date="2020-03-25T00:54:00Z"/>
        </w:trPr>
        <w:tc>
          <w:tcPr>
            <w:tcW w:w="5488" w:type="dxa"/>
          </w:tcPr>
          <w:p w14:paraId="598832BE" w14:textId="400E23A3" w:rsidR="00B26016" w:rsidRPr="00296C23" w:rsidDel="002964D2" w:rsidRDefault="00B2601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061" w:author="Pervova 21.1" w:date="2020-03-25T00:54:00Z"/>
                <w:sz w:val="24"/>
                <w:szCs w:val="24"/>
              </w:rPr>
            </w:pPr>
            <w:del w:id="1062" w:author="Pervova 21.1" w:date="2020-03-25T00:54:00Z">
              <w:r w:rsidRPr="00296C23" w:rsidDel="002964D2">
                <w:rPr>
                  <w:sz w:val="24"/>
                  <w:szCs w:val="24"/>
                </w:rPr>
                <w:delText>:23G:INST</w:delText>
              </w:r>
            </w:del>
          </w:p>
        </w:tc>
        <w:tc>
          <w:tcPr>
            <w:tcW w:w="4762" w:type="dxa"/>
          </w:tcPr>
          <w:p w14:paraId="590F7884" w14:textId="7979ED6B" w:rsidR="00B26016" w:rsidRPr="00296C23" w:rsidDel="002964D2" w:rsidRDefault="00B2601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063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52E55EB9" w14:textId="744F7DD7" w:rsidTr="00871E2F">
        <w:trPr>
          <w:del w:id="1064" w:author="Pervova 21.1" w:date="2020-03-25T00:54:00Z"/>
        </w:trPr>
        <w:tc>
          <w:tcPr>
            <w:tcW w:w="5488" w:type="dxa"/>
          </w:tcPr>
          <w:p w14:paraId="301BC1BC" w14:textId="1E342E5A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065" w:author="Pervova 21.1" w:date="2020-03-25T00:54:00Z"/>
                <w:sz w:val="24"/>
                <w:szCs w:val="24"/>
              </w:rPr>
            </w:pPr>
            <w:del w:id="1066" w:author="Pervova 21.1" w:date="2020-03-25T00:54:00Z">
              <w:r w:rsidRPr="00296C23" w:rsidDel="002964D2">
                <w:rPr>
                  <w:sz w:val="24"/>
                  <w:szCs w:val="24"/>
                </w:rPr>
                <w:delText>:22F::CAEV//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OMET</w:delText>
              </w:r>
            </w:del>
          </w:p>
        </w:tc>
        <w:tc>
          <w:tcPr>
            <w:tcW w:w="4762" w:type="dxa"/>
          </w:tcPr>
          <w:p w14:paraId="33E42828" w14:textId="69B588D7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067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41B070FF" w14:textId="6545FC55" w:rsidTr="00871E2F">
        <w:trPr>
          <w:del w:id="1068" w:author="Pervova 21.1" w:date="2020-03-25T00:54:00Z"/>
        </w:trPr>
        <w:tc>
          <w:tcPr>
            <w:tcW w:w="5488" w:type="dxa"/>
          </w:tcPr>
          <w:p w14:paraId="446FB107" w14:textId="4F32FA75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069" w:author="Pervova 21.1" w:date="2020-03-25T00:54:00Z"/>
                <w:sz w:val="24"/>
                <w:szCs w:val="24"/>
              </w:rPr>
            </w:pPr>
            <w:del w:id="1070" w:author="Pervova 21.1" w:date="2020-03-25T00:54:00Z">
              <w:r w:rsidRPr="00296C23" w:rsidDel="002964D2">
                <w:rPr>
                  <w:sz w:val="24"/>
                  <w:szCs w:val="24"/>
                </w:rPr>
                <w:delText>:98C::PREP//201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60703</w:delText>
              </w:r>
              <w:r w:rsidRPr="00296C23" w:rsidDel="002964D2">
                <w:rPr>
                  <w:sz w:val="24"/>
                  <w:szCs w:val="24"/>
                </w:rPr>
                <w:delText>105940</w:delText>
              </w:r>
            </w:del>
          </w:p>
        </w:tc>
        <w:tc>
          <w:tcPr>
            <w:tcW w:w="4762" w:type="dxa"/>
          </w:tcPr>
          <w:p w14:paraId="0BE740DF" w14:textId="4D9B98E9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071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54191E20" w14:textId="574BA531" w:rsidTr="00871E2F">
        <w:trPr>
          <w:del w:id="1072" w:author="Pervova 21.1" w:date="2020-03-25T00:54:00Z"/>
        </w:trPr>
        <w:tc>
          <w:tcPr>
            <w:tcW w:w="5488" w:type="dxa"/>
          </w:tcPr>
          <w:p w14:paraId="28EBB324" w14:textId="75268273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073" w:author="Pervova 21.1" w:date="2020-03-25T00:54:00Z"/>
                <w:sz w:val="24"/>
                <w:szCs w:val="24"/>
              </w:rPr>
            </w:pPr>
            <w:del w:id="1074" w:author="Pervova 21.1" w:date="2020-03-25T00:54:00Z">
              <w:r w:rsidRPr="00296C23" w:rsidDel="002964D2">
                <w:rPr>
                  <w:sz w:val="24"/>
                  <w:szCs w:val="24"/>
                </w:rPr>
                <w:delText>:16R:LINK</w:delText>
              </w:r>
            </w:del>
          </w:p>
        </w:tc>
        <w:tc>
          <w:tcPr>
            <w:tcW w:w="4762" w:type="dxa"/>
          </w:tcPr>
          <w:p w14:paraId="75443102" w14:textId="6167699D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075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450EA27F" w14:textId="310AA2A4" w:rsidTr="00871E2F">
        <w:trPr>
          <w:del w:id="1076" w:author="Pervova 21.1" w:date="2020-03-25T00:54:00Z"/>
        </w:trPr>
        <w:tc>
          <w:tcPr>
            <w:tcW w:w="5488" w:type="dxa"/>
          </w:tcPr>
          <w:p w14:paraId="62A589F7" w14:textId="467962D0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077" w:author="Pervova 21.1" w:date="2020-03-25T00:54:00Z"/>
                <w:sz w:val="24"/>
                <w:szCs w:val="24"/>
              </w:rPr>
            </w:pPr>
            <w:del w:id="1078" w:author="Pervova 21.1" w:date="2020-03-25T00:54:00Z">
              <w:r w:rsidRPr="00296C23" w:rsidDel="002964D2">
                <w:rPr>
                  <w:sz w:val="24"/>
                  <w:szCs w:val="24"/>
                </w:rPr>
                <w:delText>:13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A</w:delText>
              </w:r>
              <w:r w:rsidRPr="00296C23" w:rsidDel="002964D2">
                <w:rPr>
                  <w:sz w:val="24"/>
                  <w:szCs w:val="24"/>
                </w:rPr>
                <w:delText>::LINK//565</w:delText>
              </w:r>
            </w:del>
          </w:p>
        </w:tc>
        <w:tc>
          <w:tcPr>
            <w:tcW w:w="4762" w:type="dxa"/>
          </w:tcPr>
          <w:p w14:paraId="03AAA87E" w14:textId="143ADBB0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079" w:author="Pervova 21.1" w:date="2020-03-25T00:54:00Z"/>
                <w:sz w:val="24"/>
                <w:szCs w:val="24"/>
              </w:rPr>
            </w:pPr>
            <w:del w:id="1080" w:author="Pervova 21.1" w:date="2020-03-25T00:54:00Z">
              <w:r w:rsidRPr="00296C23" w:rsidDel="002964D2">
                <w:rPr>
                  <w:sz w:val="24"/>
                  <w:szCs w:val="24"/>
                </w:rPr>
                <w:delText>Заполняется, если поручение было получено в сообщении МТ565</w:delText>
              </w:r>
            </w:del>
          </w:p>
        </w:tc>
      </w:tr>
      <w:tr w:rsidR="002C3526" w:rsidRPr="00296C23" w:rsidDel="002964D2" w14:paraId="1CEE3C0C" w14:textId="3CC41A52" w:rsidTr="00871E2F">
        <w:trPr>
          <w:del w:id="1081" w:author="Pervova 21.1" w:date="2020-03-25T00:54:00Z"/>
        </w:trPr>
        <w:tc>
          <w:tcPr>
            <w:tcW w:w="5488" w:type="dxa"/>
          </w:tcPr>
          <w:p w14:paraId="5D7CA8DE" w14:textId="3AFF91C6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082" w:author="Pervova 21.1" w:date="2020-03-25T00:54:00Z"/>
                <w:sz w:val="24"/>
                <w:szCs w:val="24"/>
              </w:rPr>
            </w:pPr>
            <w:del w:id="1083" w:author="Pervova 21.1" w:date="2020-03-25T00:54:00Z">
              <w:r w:rsidRPr="00296C23" w:rsidDel="002964D2">
                <w:rPr>
                  <w:sz w:val="24"/>
                  <w:szCs w:val="24"/>
                </w:rPr>
                <w:delText xml:space="preserve">:20C::RELA//11111111 </w:delText>
              </w:r>
            </w:del>
          </w:p>
        </w:tc>
        <w:tc>
          <w:tcPr>
            <w:tcW w:w="4762" w:type="dxa"/>
          </w:tcPr>
          <w:p w14:paraId="12673879" w14:textId="777E20FA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084" w:author="Pervova 21.1" w:date="2020-03-25T00:54:00Z"/>
                <w:sz w:val="24"/>
                <w:szCs w:val="24"/>
              </w:rPr>
            </w:pPr>
            <w:del w:id="1085" w:author="Pervova 21.1" w:date="2020-03-25T00:54:00Z">
              <w:r w:rsidRPr="00296C23" w:rsidDel="002964D2">
                <w:rPr>
                  <w:sz w:val="24"/>
                  <w:szCs w:val="24"/>
                </w:rPr>
                <w:delText>Референс связанной инструкции</w:delText>
              </w:r>
            </w:del>
          </w:p>
        </w:tc>
      </w:tr>
      <w:tr w:rsidR="002C3526" w:rsidRPr="00296C23" w:rsidDel="002964D2" w14:paraId="23F0EE4F" w14:textId="3C5FD909" w:rsidTr="00871E2F">
        <w:trPr>
          <w:del w:id="1086" w:author="Pervova 21.1" w:date="2020-03-25T00:54:00Z"/>
        </w:trPr>
        <w:tc>
          <w:tcPr>
            <w:tcW w:w="5488" w:type="dxa"/>
          </w:tcPr>
          <w:p w14:paraId="7A8253C6" w14:textId="106121A6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087" w:author="Pervova 21.1" w:date="2020-03-25T00:54:00Z"/>
                <w:sz w:val="24"/>
                <w:szCs w:val="24"/>
              </w:rPr>
            </w:pPr>
            <w:del w:id="1088" w:author="Pervova 21.1" w:date="2020-03-25T00:54:00Z">
              <w:r w:rsidRPr="00296C23" w:rsidDel="002964D2">
                <w:rPr>
                  <w:sz w:val="24"/>
                  <w:szCs w:val="24"/>
                </w:rPr>
                <w:delText>:16S:LINK</w:delText>
              </w:r>
            </w:del>
          </w:p>
        </w:tc>
        <w:tc>
          <w:tcPr>
            <w:tcW w:w="4762" w:type="dxa"/>
          </w:tcPr>
          <w:p w14:paraId="74D4D4B4" w14:textId="79549187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089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41BF703F" w14:textId="4EE77B3A" w:rsidTr="00871E2F">
        <w:trPr>
          <w:del w:id="1090" w:author="Pervova 21.1" w:date="2020-03-25T00:54:00Z"/>
        </w:trPr>
        <w:tc>
          <w:tcPr>
            <w:tcW w:w="5488" w:type="dxa"/>
          </w:tcPr>
          <w:p w14:paraId="6CF31C58" w14:textId="1BC37189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091" w:author="Pervova 21.1" w:date="2020-03-25T00:54:00Z"/>
                <w:sz w:val="24"/>
                <w:szCs w:val="24"/>
              </w:rPr>
            </w:pPr>
            <w:del w:id="1092" w:author="Pervova 21.1" w:date="2020-03-25T00:54:00Z">
              <w:r w:rsidRPr="00296C23" w:rsidDel="002964D2">
                <w:rPr>
                  <w:sz w:val="24"/>
                  <w:szCs w:val="24"/>
                </w:rPr>
                <w:delText>:16R:LINK</w:delText>
              </w:r>
            </w:del>
          </w:p>
        </w:tc>
        <w:tc>
          <w:tcPr>
            <w:tcW w:w="4762" w:type="dxa"/>
          </w:tcPr>
          <w:p w14:paraId="45935F65" w14:textId="33E763AC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093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16D50FE5" w14:textId="5C81FEEE" w:rsidTr="00871E2F">
        <w:trPr>
          <w:del w:id="1094" w:author="Pervova 21.1" w:date="2020-03-25T00:54:00Z"/>
        </w:trPr>
        <w:tc>
          <w:tcPr>
            <w:tcW w:w="5488" w:type="dxa"/>
          </w:tcPr>
          <w:p w14:paraId="6841F075" w14:textId="412A870B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095" w:author="Pervova 21.1" w:date="2020-03-25T00:54:00Z"/>
                <w:sz w:val="24"/>
                <w:szCs w:val="24"/>
              </w:rPr>
            </w:pPr>
            <w:del w:id="1096" w:author="Pervova 21.1" w:date="2020-03-25T00:54:00Z">
              <w:r w:rsidRPr="00296C23" w:rsidDel="002964D2">
                <w:rPr>
                  <w:sz w:val="24"/>
                  <w:szCs w:val="24"/>
                </w:rPr>
                <w:delText>:20C::PREV//33333333</w:delText>
              </w:r>
            </w:del>
          </w:p>
        </w:tc>
        <w:tc>
          <w:tcPr>
            <w:tcW w:w="4762" w:type="dxa"/>
          </w:tcPr>
          <w:p w14:paraId="44B2B4F6" w14:textId="5F8DC316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097" w:author="Pervova 21.1" w:date="2020-03-25T00:54:00Z"/>
                <w:sz w:val="24"/>
                <w:szCs w:val="24"/>
              </w:rPr>
            </w:pPr>
            <w:del w:id="1098" w:author="Pervova 21.1" w:date="2020-03-25T00:54:00Z">
              <w:r w:rsidRPr="00296C23" w:rsidDel="002964D2">
                <w:rPr>
                  <w:sz w:val="24"/>
                  <w:szCs w:val="24"/>
                </w:rPr>
                <w:delText>Исходящий референс НРД переданной инструкции депонента</w:delText>
              </w:r>
            </w:del>
          </w:p>
        </w:tc>
      </w:tr>
      <w:tr w:rsidR="002C3526" w:rsidRPr="00296C23" w:rsidDel="002964D2" w14:paraId="3C43DD05" w14:textId="29E510EE" w:rsidTr="00871E2F">
        <w:trPr>
          <w:del w:id="1099" w:author="Pervova 21.1" w:date="2020-03-25T00:54:00Z"/>
        </w:trPr>
        <w:tc>
          <w:tcPr>
            <w:tcW w:w="5488" w:type="dxa"/>
          </w:tcPr>
          <w:p w14:paraId="06CF8575" w14:textId="4B2BE60D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00" w:author="Pervova 21.1" w:date="2020-03-25T00:54:00Z"/>
                <w:sz w:val="24"/>
                <w:szCs w:val="24"/>
              </w:rPr>
            </w:pPr>
            <w:del w:id="1101" w:author="Pervova 21.1" w:date="2020-03-25T00:54:00Z">
              <w:r w:rsidRPr="00296C23" w:rsidDel="002964D2">
                <w:rPr>
                  <w:sz w:val="24"/>
                  <w:szCs w:val="24"/>
                </w:rPr>
                <w:delText>:16S:LINK</w:delText>
              </w:r>
            </w:del>
          </w:p>
        </w:tc>
        <w:tc>
          <w:tcPr>
            <w:tcW w:w="4762" w:type="dxa"/>
          </w:tcPr>
          <w:p w14:paraId="623F94FF" w14:textId="6E255970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02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52096919" w14:textId="1736E701" w:rsidTr="00871E2F">
        <w:trPr>
          <w:del w:id="1103" w:author="Pervova 21.1" w:date="2020-03-25T00:54:00Z"/>
        </w:trPr>
        <w:tc>
          <w:tcPr>
            <w:tcW w:w="5488" w:type="dxa"/>
          </w:tcPr>
          <w:p w14:paraId="1282CF41" w14:textId="1D50C9CF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04" w:author="Pervova 21.1" w:date="2020-03-25T00:54:00Z"/>
                <w:sz w:val="24"/>
                <w:szCs w:val="24"/>
              </w:rPr>
            </w:pPr>
            <w:del w:id="1105" w:author="Pervova 21.1" w:date="2020-03-25T00:54:00Z">
              <w:r w:rsidRPr="00296C23" w:rsidDel="002964D2">
                <w:rPr>
                  <w:sz w:val="24"/>
                  <w:szCs w:val="24"/>
                </w:rPr>
                <w:delText>:16R:STAT</w:delText>
              </w:r>
            </w:del>
          </w:p>
        </w:tc>
        <w:tc>
          <w:tcPr>
            <w:tcW w:w="4762" w:type="dxa"/>
          </w:tcPr>
          <w:p w14:paraId="3F559A33" w14:textId="3F5ABDFA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06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15B579C5" w14:textId="1F0AED9F" w:rsidTr="00871E2F">
        <w:trPr>
          <w:del w:id="1107" w:author="Pervova 21.1" w:date="2020-03-25T00:54:00Z"/>
        </w:trPr>
        <w:tc>
          <w:tcPr>
            <w:tcW w:w="5488" w:type="dxa"/>
          </w:tcPr>
          <w:p w14:paraId="4E11C45D" w14:textId="75EA58CA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08" w:author="Pervova 21.1" w:date="2020-03-25T00:54:00Z"/>
                <w:sz w:val="24"/>
                <w:szCs w:val="24"/>
              </w:rPr>
            </w:pPr>
            <w:del w:id="1109" w:author="Pervova 21.1" w:date="2020-03-25T00:54:00Z">
              <w:r w:rsidRPr="00296C23" w:rsidDel="002964D2">
                <w:rPr>
                  <w:sz w:val="24"/>
                  <w:szCs w:val="24"/>
                </w:rPr>
                <w:delText>:25D::IPRC//PACK</w:delText>
              </w:r>
            </w:del>
          </w:p>
        </w:tc>
        <w:tc>
          <w:tcPr>
            <w:tcW w:w="4762" w:type="dxa"/>
          </w:tcPr>
          <w:p w14:paraId="1AA70D49" w14:textId="32EF3D2E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10" w:author="Pervova 21.1" w:date="2020-03-25T00:54:00Z"/>
                <w:sz w:val="24"/>
                <w:szCs w:val="24"/>
              </w:rPr>
            </w:pPr>
            <w:del w:id="1111" w:author="Pervova 21.1" w:date="2020-03-10T18:05:00Z">
              <w:r w:rsidRPr="00296C23" w:rsidDel="002C3526">
                <w:rPr>
                  <w:sz w:val="24"/>
                  <w:szCs w:val="24"/>
                </w:rPr>
                <w:delText>С</w:delText>
              </w:r>
            </w:del>
            <w:del w:id="1112" w:author="Pervova 21.1" w:date="2020-03-25T00:54:00Z">
              <w:r w:rsidRPr="00296C23" w:rsidDel="002964D2">
                <w:rPr>
                  <w:sz w:val="24"/>
                  <w:szCs w:val="24"/>
                </w:rPr>
                <w:delText>татус</w:delText>
              </w:r>
            </w:del>
          </w:p>
        </w:tc>
      </w:tr>
      <w:tr w:rsidR="002C3526" w:rsidRPr="00296C23" w:rsidDel="002964D2" w14:paraId="00049286" w14:textId="64694433" w:rsidTr="00871E2F">
        <w:trPr>
          <w:del w:id="1113" w:author="Pervova 21.1" w:date="2020-03-25T00:54:00Z"/>
        </w:trPr>
        <w:tc>
          <w:tcPr>
            <w:tcW w:w="5488" w:type="dxa"/>
          </w:tcPr>
          <w:p w14:paraId="6E0D42A5" w14:textId="29D1F4BA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14" w:author="Pervova 21.1" w:date="2020-03-25T00:54:00Z"/>
                <w:sz w:val="24"/>
                <w:szCs w:val="24"/>
              </w:rPr>
            </w:pPr>
            <w:del w:id="1115" w:author="Pervova 21.1" w:date="2020-03-25T00:54:00Z">
              <w:r w:rsidRPr="00296C23" w:rsidDel="002964D2">
                <w:rPr>
                  <w:sz w:val="24"/>
                  <w:szCs w:val="24"/>
                </w:rPr>
                <w:delText>:16R:REAS</w:delText>
              </w:r>
            </w:del>
          </w:p>
        </w:tc>
        <w:tc>
          <w:tcPr>
            <w:tcW w:w="4762" w:type="dxa"/>
          </w:tcPr>
          <w:p w14:paraId="0DC2AA1B" w14:textId="76A649C7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16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4CFFE686" w14:textId="24CEBC2C" w:rsidTr="00871E2F">
        <w:trPr>
          <w:del w:id="1117" w:author="Pervova 21.1" w:date="2020-03-25T00:54:00Z"/>
        </w:trPr>
        <w:tc>
          <w:tcPr>
            <w:tcW w:w="5488" w:type="dxa"/>
          </w:tcPr>
          <w:p w14:paraId="4A75C172" w14:textId="4911EFAE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18" w:author="Pervova 21.1" w:date="2020-03-25T00:54:00Z"/>
                <w:sz w:val="24"/>
                <w:szCs w:val="24"/>
              </w:rPr>
            </w:pPr>
            <w:del w:id="1119" w:author="Pervova 21.1" w:date="2020-03-25T00:54:00Z">
              <w:r w:rsidRPr="00296C23" w:rsidDel="002964D2">
                <w:rPr>
                  <w:sz w:val="24"/>
                  <w:szCs w:val="24"/>
                </w:rPr>
                <w:delText>:24B::PACK//NARR</w:delText>
              </w:r>
            </w:del>
          </w:p>
        </w:tc>
        <w:tc>
          <w:tcPr>
            <w:tcW w:w="4762" w:type="dxa"/>
          </w:tcPr>
          <w:p w14:paraId="228B170C" w14:textId="265BA4D1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20" w:author="Pervova 21.1" w:date="2020-03-25T00:54:00Z"/>
                <w:sz w:val="24"/>
                <w:szCs w:val="24"/>
              </w:rPr>
            </w:pPr>
            <w:del w:id="1121" w:author="Pervova 21.1" w:date="2020-03-25T00:54:00Z">
              <w:r w:rsidRPr="002C3526" w:rsidDel="002964D2">
                <w:rPr>
                  <w:sz w:val="24"/>
                  <w:szCs w:val="24"/>
                </w:rPr>
                <w:delText xml:space="preserve">NARR </w:delText>
              </w:r>
            </w:del>
            <w:del w:id="1122" w:author="Pervova 21.1" w:date="2020-03-10T18:05:00Z">
              <w:r w:rsidRPr="002C3526" w:rsidDel="002C3526">
                <w:rPr>
                  <w:sz w:val="24"/>
                  <w:szCs w:val="24"/>
                </w:rPr>
                <w:delText xml:space="preserve">- </w:delText>
              </w:r>
              <w:r w:rsidRPr="00296C23" w:rsidDel="002C3526">
                <w:rPr>
                  <w:sz w:val="24"/>
                  <w:szCs w:val="24"/>
                </w:rPr>
                <w:delText>Т</w:delText>
              </w:r>
            </w:del>
            <w:del w:id="1123" w:author="Pervova 21.1" w:date="2020-03-25T00:54:00Z">
              <w:r w:rsidRPr="00296C23" w:rsidDel="002964D2">
                <w:rPr>
                  <w:sz w:val="24"/>
                  <w:szCs w:val="24"/>
                </w:rPr>
                <w:delText xml:space="preserve">екстовое описание </w:delText>
              </w:r>
            </w:del>
            <w:del w:id="1124" w:author="Pervova 21.1" w:date="2020-03-10T18:05:00Z">
              <w:r w:rsidRPr="00296C23" w:rsidDel="002C3526">
                <w:rPr>
                  <w:sz w:val="24"/>
                  <w:szCs w:val="24"/>
                </w:rPr>
                <w:delText>статуса</w:delText>
              </w:r>
            </w:del>
          </w:p>
        </w:tc>
      </w:tr>
      <w:tr w:rsidR="002C3526" w:rsidRPr="002C3526" w:rsidDel="002964D2" w14:paraId="2306916A" w14:textId="69BED5C1" w:rsidTr="00871E2F">
        <w:trPr>
          <w:del w:id="1125" w:author="Pervova 21.1" w:date="2020-03-25T00:54:00Z"/>
        </w:trPr>
        <w:tc>
          <w:tcPr>
            <w:tcW w:w="5488" w:type="dxa"/>
          </w:tcPr>
          <w:p w14:paraId="103B813E" w14:textId="76623156" w:rsidR="002C3526" w:rsidRPr="002C3526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26" w:author="Pervova 21.1" w:date="2020-03-25T00:54:00Z"/>
                <w:sz w:val="24"/>
                <w:szCs w:val="24"/>
                <w:lang w:val="en-US"/>
              </w:rPr>
            </w:pPr>
            <w:del w:id="1127" w:author="Pervova 21.1" w:date="2020-03-25T00:54:00Z">
              <w:r w:rsidRPr="002C3526" w:rsidDel="002964D2">
                <w:rPr>
                  <w:sz w:val="24"/>
                  <w:szCs w:val="24"/>
                  <w:lang w:val="en-US"/>
                </w:rPr>
                <w:delText>:70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D</w:delText>
              </w:r>
              <w:r w:rsidRPr="002C3526" w:rsidDel="002964D2">
                <w:rPr>
                  <w:sz w:val="24"/>
                  <w:szCs w:val="24"/>
                  <w:lang w:val="en-US"/>
                </w:rPr>
                <w:delText>::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REAS</w:delText>
              </w:r>
              <w:r w:rsidRPr="002C3526" w:rsidDel="002964D2">
                <w:rPr>
                  <w:sz w:val="24"/>
                  <w:szCs w:val="24"/>
                  <w:lang w:val="en-US"/>
                </w:rPr>
                <w:delText>//'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OBRABOTKA</w:delText>
              </w:r>
              <w:r w:rsidRPr="002C3526" w:rsidDel="002964D2">
                <w:rPr>
                  <w:sz w:val="24"/>
                  <w:szCs w:val="24"/>
                  <w:lang w:val="en-US"/>
                </w:rPr>
                <w:delText xml:space="preserve"> 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B</w:delText>
              </w:r>
              <w:r w:rsidDel="002964D2">
                <w:rPr>
                  <w:sz w:val="24"/>
                  <w:szCs w:val="24"/>
                  <w:lang w:val="en-US"/>
                </w:rPr>
                <w:delText>Y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LA</w:delText>
              </w:r>
              <w:r w:rsidRPr="002C3526" w:rsidDel="002964D2">
                <w:rPr>
                  <w:sz w:val="24"/>
                  <w:szCs w:val="24"/>
                  <w:lang w:val="en-US"/>
                </w:rPr>
                <w:delText xml:space="preserve"> 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ZAVER</w:delText>
              </w:r>
              <w:r w:rsidDel="002964D2">
                <w:rPr>
                  <w:sz w:val="24"/>
                  <w:szCs w:val="24"/>
                  <w:lang w:val="en-US"/>
                </w:rPr>
                <w:delText>Q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ENA</w:delText>
              </w:r>
            </w:del>
          </w:p>
        </w:tc>
        <w:tc>
          <w:tcPr>
            <w:tcW w:w="4762" w:type="dxa"/>
          </w:tcPr>
          <w:p w14:paraId="55D9E3D7" w14:textId="4C90CABF" w:rsidR="002C3526" w:rsidRPr="002C3526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28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4C705F3D" w14:textId="4FBC351D" w:rsidTr="00871E2F">
        <w:trPr>
          <w:del w:id="1129" w:author="Pervova 21.1" w:date="2020-03-25T00:54:00Z"/>
        </w:trPr>
        <w:tc>
          <w:tcPr>
            <w:tcW w:w="5488" w:type="dxa"/>
          </w:tcPr>
          <w:p w14:paraId="4E054EF9" w14:textId="04BA4D66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30" w:author="Pervova 21.1" w:date="2020-03-25T00:54:00Z"/>
                <w:sz w:val="24"/>
                <w:szCs w:val="24"/>
              </w:rPr>
            </w:pPr>
            <w:del w:id="1131" w:author="Pervova 21.1" w:date="2020-03-25T00:54:00Z">
              <w:r w:rsidRPr="00296C23" w:rsidDel="002964D2">
                <w:rPr>
                  <w:sz w:val="24"/>
                  <w:szCs w:val="24"/>
                </w:rPr>
                <w:delText>:16S:REAS</w:delText>
              </w:r>
            </w:del>
          </w:p>
        </w:tc>
        <w:tc>
          <w:tcPr>
            <w:tcW w:w="4762" w:type="dxa"/>
          </w:tcPr>
          <w:p w14:paraId="3CB37A87" w14:textId="7A37F4EE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32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389DD955" w14:textId="42B823AA" w:rsidTr="00871E2F">
        <w:trPr>
          <w:del w:id="1133" w:author="Pervova 21.1" w:date="2020-03-25T00:54:00Z"/>
        </w:trPr>
        <w:tc>
          <w:tcPr>
            <w:tcW w:w="5488" w:type="dxa"/>
          </w:tcPr>
          <w:p w14:paraId="0E028AF8" w14:textId="15CCC5A3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34" w:author="Pervova 21.1" w:date="2020-03-25T00:54:00Z"/>
                <w:sz w:val="24"/>
                <w:szCs w:val="24"/>
              </w:rPr>
            </w:pPr>
            <w:del w:id="1135" w:author="Pervova 21.1" w:date="2020-03-25T00:54:00Z">
              <w:r w:rsidRPr="00296C23" w:rsidDel="002964D2">
                <w:rPr>
                  <w:sz w:val="24"/>
                  <w:szCs w:val="24"/>
                </w:rPr>
                <w:delText>:16S:STAT</w:delText>
              </w:r>
            </w:del>
          </w:p>
        </w:tc>
        <w:tc>
          <w:tcPr>
            <w:tcW w:w="4762" w:type="dxa"/>
          </w:tcPr>
          <w:p w14:paraId="1299FD79" w14:textId="6BC6BFC7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36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778A248F" w14:textId="67622AC3" w:rsidTr="00871E2F">
        <w:trPr>
          <w:del w:id="1137" w:author="Pervova 21.1" w:date="2020-03-25T00:54:00Z"/>
        </w:trPr>
        <w:tc>
          <w:tcPr>
            <w:tcW w:w="5488" w:type="dxa"/>
          </w:tcPr>
          <w:p w14:paraId="1AA76B92" w14:textId="1742BE7C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38" w:author="Pervova 21.1" w:date="2020-03-25T00:54:00Z"/>
                <w:sz w:val="24"/>
                <w:szCs w:val="24"/>
              </w:rPr>
            </w:pPr>
            <w:del w:id="1139" w:author="Pervova 21.1" w:date="2020-03-25T00:54:00Z">
              <w:r w:rsidRPr="00296C23" w:rsidDel="002964D2">
                <w:rPr>
                  <w:sz w:val="24"/>
                  <w:szCs w:val="24"/>
                </w:rPr>
                <w:delText>:16S:GENL</w:delText>
              </w:r>
            </w:del>
          </w:p>
        </w:tc>
        <w:tc>
          <w:tcPr>
            <w:tcW w:w="4762" w:type="dxa"/>
          </w:tcPr>
          <w:p w14:paraId="23D683C7" w14:textId="769258B6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40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5BBF0847" w14:textId="6FE09A55" w:rsidTr="00871E2F">
        <w:trPr>
          <w:del w:id="1141" w:author="Pervova 21.1" w:date="2020-03-25T00:54:00Z"/>
        </w:trPr>
        <w:tc>
          <w:tcPr>
            <w:tcW w:w="5488" w:type="dxa"/>
          </w:tcPr>
          <w:p w14:paraId="09A975CB" w14:textId="355E0FCB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42" w:author="Pervova 21.1" w:date="2020-03-25T00:54:00Z"/>
                <w:sz w:val="24"/>
                <w:szCs w:val="24"/>
              </w:rPr>
            </w:pPr>
            <w:del w:id="1143" w:author="Pervova 21.1" w:date="2020-03-25T00:54:00Z">
              <w:r w:rsidRPr="00296C23" w:rsidDel="002964D2">
                <w:rPr>
                  <w:sz w:val="24"/>
                  <w:szCs w:val="24"/>
                </w:rPr>
                <w:delText>:16R:ADDINFO</w:delText>
              </w:r>
            </w:del>
          </w:p>
        </w:tc>
        <w:tc>
          <w:tcPr>
            <w:tcW w:w="4762" w:type="dxa"/>
          </w:tcPr>
          <w:p w14:paraId="45189954" w14:textId="7490BE47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44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0BB8A64A" w14:textId="32EDE64E" w:rsidTr="00871E2F">
        <w:trPr>
          <w:del w:id="1145" w:author="Pervova 21.1" w:date="2020-03-25T00:54:00Z"/>
        </w:trPr>
        <w:tc>
          <w:tcPr>
            <w:tcW w:w="5488" w:type="dxa"/>
          </w:tcPr>
          <w:p w14:paraId="4AAD60B0" w14:textId="537FD604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46" w:author="Pervova 21.1" w:date="2020-03-25T00:54:00Z"/>
                <w:sz w:val="24"/>
                <w:szCs w:val="24"/>
              </w:rPr>
            </w:pPr>
            <w:del w:id="1147" w:author="Pervova 21.1" w:date="2020-03-25T00:54:00Z">
              <w:r w:rsidRPr="00296C23" w:rsidDel="002964D2">
                <w:rPr>
                  <w:sz w:val="24"/>
                  <w:szCs w:val="24"/>
                </w:rPr>
                <w:delText>:95R::MEOR/NSDR/MS0142000555</w:delText>
              </w:r>
            </w:del>
          </w:p>
        </w:tc>
        <w:tc>
          <w:tcPr>
            <w:tcW w:w="4762" w:type="dxa"/>
          </w:tcPr>
          <w:p w14:paraId="7863120E" w14:textId="330DC93D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48" w:author="Pervova 21.1" w:date="2020-03-25T00:54:00Z"/>
                <w:sz w:val="24"/>
                <w:szCs w:val="24"/>
              </w:rPr>
            </w:pPr>
            <w:del w:id="1149" w:author="Pervova 21.1" w:date="2020-03-25T00:54:00Z">
              <w:r w:rsidRPr="00296C23" w:rsidDel="002964D2">
                <w:rPr>
                  <w:sz w:val="24"/>
                  <w:szCs w:val="24"/>
                </w:rPr>
                <w:delText>Код НРД инструктирующей стороны (организация присвоившая статус)</w:delText>
              </w:r>
            </w:del>
          </w:p>
        </w:tc>
      </w:tr>
      <w:tr w:rsidR="002C3526" w:rsidRPr="00296C23" w:rsidDel="002964D2" w14:paraId="508B2E0C" w14:textId="6D378B5F" w:rsidTr="00871E2F">
        <w:trPr>
          <w:del w:id="1150" w:author="Pervova 21.1" w:date="2020-03-25T00:54:00Z"/>
        </w:trPr>
        <w:tc>
          <w:tcPr>
            <w:tcW w:w="5488" w:type="dxa"/>
          </w:tcPr>
          <w:p w14:paraId="45D01A75" w14:textId="4C937BC0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51" w:author="Pervova 21.1" w:date="2020-03-25T00:54:00Z"/>
                <w:sz w:val="24"/>
                <w:szCs w:val="24"/>
              </w:rPr>
            </w:pPr>
            <w:del w:id="1152" w:author="Pervova 21.1" w:date="2020-03-25T00:54:00Z">
              <w:r w:rsidRPr="00296C23" w:rsidDel="002964D2">
                <w:rPr>
                  <w:sz w:val="24"/>
                  <w:szCs w:val="24"/>
                </w:rPr>
                <w:delText>:16S:ADDINFO</w:delText>
              </w:r>
            </w:del>
          </w:p>
        </w:tc>
        <w:tc>
          <w:tcPr>
            <w:tcW w:w="4762" w:type="dxa"/>
          </w:tcPr>
          <w:p w14:paraId="5B93CF79" w14:textId="50FF4CF1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53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269D638F" w14:textId="2DF296BB" w:rsidTr="00871E2F">
        <w:trPr>
          <w:del w:id="1154" w:author="Pervova 21.1" w:date="2020-03-25T00:54:00Z"/>
        </w:trPr>
        <w:tc>
          <w:tcPr>
            <w:tcW w:w="5488" w:type="dxa"/>
          </w:tcPr>
          <w:p w14:paraId="06725B14" w14:textId="06EAA2D7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55" w:author="Pervova 21.1" w:date="2020-03-25T00:54:00Z"/>
                <w:sz w:val="24"/>
                <w:szCs w:val="24"/>
              </w:rPr>
            </w:pPr>
          </w:p>
        </w:tc>
        <w:tc>
          <w:tcPr>
            <w:tcW w:w="4762" w:type="dxa"/>
          </w:tcPr>
          <w:p w14:paraId="6C1CC423" w14:textId="7275D829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56" w:author="Pervova 21.1" w:date="2020-03-25T00:54:00Z"/>
                <w:sz w:val="24"/>
                <w:szCs w:val="24"/>
              </w:rPr>
            </w:pPr>
          </w:p>
        </w:tc>
      </w:tr>
    </w:tbl>
    <w:p w14:paraId="7F012DB3" w14:textId="7441E28E" w:rsidR="00B26016" w:rsidRPr="00296C23" w:rsidDel="002964D2" w:rsidRDefault="00187259" w:rsidP="002964D2">
      <w:pPr>
        <w:pStyle w:val="1"/>
        <w:ind w:left="0" w:firstLine="0"/>
        <w:rPr>
          <w:del w:id="1157" w:author="Pervova 21.1" w:date="2020-03-25T00:54:00Z"/>
          <w:rFonts w:cs="Times New Roman"/>
          <w:sz w:val="24"/>
          <w:szCs w:val="24"/>
        </w:rPr>
      </w:pPr>
      <w:del w:id="1158" w:author="Pervova 21.1" w:date="2020-03-25T00:54:00Z">
        <w:r w:rsidRPr="00296C23" w:rsidDel="002964D2">
          <w:rPr>
            <w:rFonts w:cs="Times New Roman"/>
            <w:sz w:val="24"/>
            <w:szCs w:val="24"/>
          </w:rPr>
          <w:delText xml:space="preserve"> </w:delText>
        </w:r>
        <w:bookmarkStart w:id="1159" w:name="_Toc470689866"/>
        <w:r w:rsidR="00B26016" w:rsidRPr="00296C23" w:rsidDel="002964D2">
          <w:rPr>
            <w:rFonts w:cs="Times New Roman"/>
            <w:sz w:val="24"/>
            <w:szCs w:val="24"/>
          </w:rPr>
          <w:delText xml:space="preserve">Сообщение МТ567. Статус </w:delText>
        </w:r>
        <w:r w:rsidR="00AB6340" w:rsidRPr="00296C23" w:rsidDel="002964D2">
          <w:rPr>
            <w:rFonts w:cs="Times New Roman"/>
            <w:sz w:val="24"/>
            <w:szCs w:val="24"/>
          </w:rPr>
          <w:delText>регистратора</w:delText>
        </w:r>
        <w:r w:rsidR="00B26016" w:rsidRPr="00296C23" w:rsidDel="002964D2">
          <w:rPr>
            <w:rFonts w:cs="Times New Roman"/>
            <w:sz w:val="24"/>
            <w:szCs w:val="24"/>
          </w:rPr>
          <w:delText xml:space="preserve"> </w:delText>
        </w:r>
        <w:r w:rsidR="00B26016" w:rsidRPr="00296C23" w:rsidDel="002964D2">
          <w:rPr>
            <w:rFonts w:cs="Times New Roman"/>
            <w:sz w:val="24"/>
            <w:szCs w:val="24"/>
            <w:lang w:val="en-US"/>
          </w:rPr>
          <w:delText>REJT</w:delText>
        </w:r>
        <w:bookmarkEnd w:id="1159"/>
      </w:del>
    </w:p>
    <w:p w14:paraId="6B433A8A" w14:textId="16055C69" w:rsidR="00B26016" w:rsidRPr="00296C23" w:rsidDel="002964D2" w:rsidRDefault="00B26016" w:rsidP="002964D2">
      <w:pPr>
        <w:numPr>
          <w:ilvl w:val="0"/>
          <w:numId w:val="33"/>
        </w:numPr>
        <w:ind w:left="0" w:firstLine="0"/>
        <w:rPr>
          <w:del w:id="1160" w:author="Pervova 21.1" w:date="2020-03-25T00:54:00Z"/>
        </w:rPr>
      </w:pPr>
      <w:del w:id="1161" w:author="Pervova 21.1" w:date="2020-03-25T00:54:00Z">
        <w:r w:rsidRPr="00296C23" w:rsidDel="002964D2">
          <w:delText xml:space="preserve">Легенда: НРД переслал поручение депонента (код НРД МС0123456789) с исходящим референсом 11111111 регистратору (код НРД MS0142000555). </w:delText>
        </w:r>
      </w:del>
    </w:p>
    <w:p w14:paraId="0D29AC8F" w14:textId="10565176" w:rsidR="00B26016" w:rsidRPr="00296C23" w:rsidDel="002964D2" w:rsidRDefault="00B26016" w:rsidP="002964D2">
      <w:pPr>
        <w:numPr>
          <w:ilvl w:val="0"/>
          <w:numId w:val="33"/>
        </w:numPr>
        <w:ind w:left="0" w:firstLine="0"/>
        <w:rPr>
          <w:del w:id="1162" w:author="Pervova 21.1" w:date="2020-03-25T00:54:00Z"/>
        </w:rPr>
      </w:pPr>
      <w:del w:id="1163" w:author="Pervova 21.1" w:date="2020-03-25T00:54:00Z">
        <w:r w:rsidRPr="00296C23" w:rsidDel="002964D2">
          <w:delText xml:space="preserve">При пересылке инструкции НРД присвоил исходящий референс: 33333333. </w:delText>
        </w:r>
      </w:del>
    </w:p>
    <w:p w14:paraId="12CD9722" w14:textId="51CDEDFE" w:rsidR="00B26016" w:rsidRPr="00296C23" w:rsidDel="002964D2" w:rsidRDefault="00B26016" w:rsidP="002964D2">
      <w:pPr>
        <w:numPr>
          <w:ilvl w:val="0"/>
          <w:numId w:val="33"/>
        </w:numPr>
        <w:ind w:left="0" w:firstLine="0"/>
        <w:rPr>
          <w:del w:id="1164" w:author="Pervova 21.1" w:date="2020-03-25T00:54:00Z"/>
        </w:rPr>
      </w:pPr>
      <w:del w:id="1165" w:author="Pervova 21.1" w:date="2020-03-25T00:54:00Z">
        <w:r w:rsidRPr="00296C23" w:rsidDel="002964D2">
          <w:delText>Поручение не прошло проверки на стороне регистратора. Соответствующий статус был передан регистратором в НРД.</w:delText>
        </w:r>
      </w:del>
    </w:p>
    <w:p w14:paraId="742BBB21" w14:textId="2297EE54" w:rsidR="00B26016" w:rsidRPr="00296C23" w:rsidDel="002964D2" w:rsidRDefault="00B26016" w:rsidP="002964D2">
      <w:pPr>
        <w:numPr>
          <w:ilvl w:val="0"/>
          <w:numId w:val="33"/>
        </w:numPr>
        <w:ind w:left="0" w:firstLine="0"/>
        <w:rPr>
          <w:del w:id="1166" w:author="Pervova 21.1" w:date="2020-03-25T00:54:00Z"/>
        </w:rPr>
      </w:pPr>
      <w:del w:id="1167" w:author="Pervova 21.1" w:date="2020-03-25T00:54:00Z">
        <w:r w:rsidRPr="00296C23" w:rsidDel="002964D2">
          <w:delText xml:space="preserve">НРД пересылает это сообщение МТ567 с референсом 22222222 со статусом обработки REJT (отказано) депоненту. </w:delText>
        </w:r>
      </w:del>
    </w:p>
    <w:p w14:paraId="4CB6E1A4" w14:textId="399ECBAE" w:rsidR="00B26016" w:rsidRPr="00296C23" w:rsidDel="002964D2" w:rsidRDefault="00B26016" w:rsidP="002964D2">
      <w:pPr>
        <w:numPr>
          <w:ilvl w:val="0"/>
          <w:numId w:val="33"/>
        </w:numPr>
        <w:ind w:left="0" w:firstLine="0"/>
        <w:rPr>
          <w:del w:id="1168" w:author="Pervova 21.1" w:date="2020-03-25T00:54:00Z"/>
        </w:rPr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296C23" w:rsidDel="002964D2" w14:paraId="1F2134AB" w14:textId="6547008E" w:rsidTr="00871E2F">
        <w:trPr>
          <w:del w:id="1169" w:author="Pervova 21.1" w:date="2020-03-25T00:54:00Z"/>
        </w:trPr>
        <w:tc>
          <w:tcPr>
            <w:tcW w:w="5488" w:type="dxa"/>
            <w:shd w:val="clear" w:color="auto" w:fill="F2F2F2" w:themeFill="background1" w:themeFillShade="F2"/>
          </w:tcPr>
          <w:p w14:paraId="1EFB25C6" w14:textId="2EA25840" w:rsidR="00B26016" w:rsidRPr="00296C23" w:rsidDel="002964D2" w:rsidRDefault="00B26016" w:rsidP="002964D2">
            <w:pPr>
              <w:pStyle w:val="a3"/>
              <w:numPr>
                <w:ilvl w:val="0"/>
                <w:numId w:val="33"/>
              </w:numPr>
              <w:ind w:left="0" w:firstLine="0"/>
              <w:rPr>
                <w:del w:id="1170" w:author="Pervova 21.1" w:date="2020-03-25T00:54:00Z"/>
                <w:rFonts w:cs="Times New Roman"/>
              </w:rPr>
            </w:pPr>
            <w:del w:id="1171" w:author="Pervova 21.1" w:date="2020-03-25T00:54:00Z">
              <w:r w:rsidRPr="00296C23" w:rsidDel="002964D2">
                <w:rPr>
                  <w:rFonts w:cs="Times New Roman"/>
                </w:rPr>
                <w:delText>Пример сообщения</w:delText>
              </w:r>
            </w:del>
          </w:p>
        </w:tc>
        <w:tc>
          <w:tcPr>
            <w:tcW w:w="4762" w:type="dxa"/>
            <w:shd w:val="clear" w:color="auto" w:fill="F2F2F2" w:themeFill="background1" w:themeFillShade="F2"/>
          </w:tcPr>
          <w:p w14:paraId="23E4E490" w14:textId="62F17CA0" w:rsidR="00B26016" w:rsidRPr="00296C23" w:rsidDel="002964D2" w:rsidRDefault="00B26016" w:rsidP="002964D2">
            <w:pPr>
              <w:pStyle w:val="a3"/>
              <w:numPr>
                <w:ilvl w:val="0"/>
                <w:numId w:val="33"/>
              </w:numPr>
              <w:ind w:left="0" w:firstLine="0"/>
              <w:rPr>
                <w:del w:id="1172" w:author="Pervova 21.1" w:date="2020-03-25T00:54:00Z"/>
                <w:rFonts w:cs="Times New Roman"/>
              </w:rPr>
            </w:pPr>
            <w:del w:id="1173" w:author="Pervova 21.1" w:date="2020-03-25T00:54:00Z">
              <w:r w:rsidRPr="00296C23" w:rsidDel="002964D2">
                <w:rPr>
                  <w:rFonts w:cs="Times New Roman"/>
                </w:rPr>
                <w:delText>Комментарии</w:delText>
              </w:r>
            </w:del>
          </w:p>
        </w:tc>
      </w:tr>
      <w:tr w:rsidR="00B26016" w:rsidRPr="00296C23" w:rsidDel="002964D2" w14:paraId="75FE99DC" w14:textId="38FB7DF0" w:rsidTr="00871E2F">
        <w:trPr>
          <w:del w:id="1174" w:author="Pervova 21.1" w:date="2020-03-25T00:54:00Z"/>
        </w:trPr>
        <w:tc>
          <w:tcPr>
            <w:tcW w:w="5488" w:type="dxa"/>
          </w:tcPr>
          <w:p w14:paraId="57EE3B1E" w14:textId="7BC2AF3E" w:rsidR="00B26016" w:rsidRPr="00296C23" w:rsidDel="002964D2" w:rsidRDefault="00B2601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75" w:author="Pervova 21.1" w:date="2020-03-25T00:54:00Z"/>
                <w:sz w:val="24"/>
                <w:szCs w:val="24"/>
              </w:rPr>
            </w:pPr>
            <w:del w:id="1176" w:author="Pervova 21.1" w:date="2020-03-25T00:54:00Z">
              <w:r w:rsidRPr="00296C23" w:rsidDel="002964D2">
                <w:rPr>
                  <w:sz w:val="24"/>
                  <w:szCs w:val="24"/>
                </w:rPr>
                <w:delText>:16R:GENL</w:delText>
              </w:r>
            </w:del>
          </w:p>
        </w:tc>
        <w:tc>
          <w:tcPr>
            <w:tcW w:w="4762" w:type="dxa"/>
          </w:tcPr>
          <w:p w14:paraId="695ED42C" w14:textId="76C9DBA0" w:rsidR="00B26016" w:rsidRPr="00296C23" w:rsidDel="002964D2" w:rsidRDefault="00B2601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77" w:author="Pervova 21.1" w:date="2020-03-25T00:54:00Z"/>
                <w:sz w:val="24"/>
                <w:szCs w:val="24"/>
              </w:rPr>
            </w:pPr>
          </w:p>
        </w:tc>
      </w:tr>
      <w:tr w:rsidR="00B26016" w:rsidRPr="00296C23" w:rsidDel="002964D2" w14:paraId="2380F220" w14:textId="0C14E55D" w:rsidTr="00871E2F">
        <w:trPr>
          <w:del w:id="1178" w:author="Pervova 21.1" w:date="2020-03-25T00:54:00Z"/>
        </w:trPr>
        <w:tc>
          <w:tcPr>
            <w:tcW w:w="5488" w:type="dxa"/>
          </w:tcPr>
          <w:p w14:paraId="4361931E" w14:textId="67966451" w:rsidR="00B26016" w:rsidRPr="00296C23" w:rsidDel="002964D2" w:rsidRDefault="00B2601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79" w:author="Pervova 21.1" w:date="2020-03-25T00:54:00Z"/>
                <w:sz w:val="24"/>
                <w:szCs w:val="24"/>
              </w:rPr>
            </w:pPr>
            <w:del w:id="1180" w:author="Pervova 21.1" w:date="2020-03-25T00:54:00Z">
              <w:r w:rsidRPr="00296C23" w:rsidDel="002964D2">
                <w:rPr>
                  <w:sz w:val="24"/>
                  <w:szCs w:val="24"/>
                </w:rPr>
                <w:delText>:20C::CORP//206081X5456</w:delText>
              </w:r>
            </w:del>
          </w:p>
        </w:tc>
        <w:tc>
          <w:tcPr>
            <w:tcW w:w="4762" w:type="dxa"/>
          </w:tcPr>
          <w:p w14:paraId="1155CC07" w14:textId="223CA865" w:rsidR="00B26016" w:rsidRPr="00296C23" w:rsidDel="002964D2" w:rsidRDefault="00B2601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81" w:author="Pervova 21.1" w:date="2020-03-25T00:54:00Z"/>
                <w:sz w:val="24"/>
                <w:szCs w:val="24"/>
              </w:rPr>
            </w:pPr>
            <w:del w:id="1182" w:author="Pervova 21.1" w:date="2020-03-25T00:54:00Z">
              <w:r w:rsidRPr="00296C23" w:rsidDel="002964D2">
                <w:rPr>
                  <w:sz w:val="24"/>
                  <w:szCs w:val="24"/>
                </w:rPr>
                <w:delText xml:space="preserve">Референс КД </w:delText>
              </w:r>
            </w:del>
          </w:p>
        </w:tc>
      </w:tr>
      <w:tr w:rsidR="002C3526" w:rsidRPr="00296C23" w:rsidDel="002964D2" w14:paraId="14A4DB84" w14:textId="72684DD4" w:rsidTr="00871E2F">
        <w:trPr>
          <w:del w:id="1183" w:author="Pervova 21.1" w:date="2020-03-25T00:54:00Z"/>
        </w:trPr>
        <w:tc>
          <w:tcPr>
            <w:tcW w:w="5488" w:type="dxa"/>
          </w:tcPr>
          <w:p w14:paraId="24D57757" w14:textId="2DB97124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84" w:author="Pervova 21.1" w:date="2020-03-25T00:54:00Z"/>
                <w:sz w:val="24"/>
                <w:szCs w:val="24"/>
              </w:rPr>
            </w:pPr>
            <w:del w:id="1185" w:author="Pervova 21.1" w:date="2020-03-25T00:54:00Z">
              <w:r w:rsidRPr="00296C23" w:rsidDel="002964D2">
                <w:rPr>
                  <w:sz w:val="24"/>
                  <w:szCs w:val="24"/>
                </w:rPr>
                <w:delText xml:space="preserve">:20C::SEME//22222222 </w:delText>
              </w:r>
            </w:del>
          </w:p>
        </w:tc>
        <w:tc>
          <w:tcPr>
            <w:tcW w:w="4762" w:type="dxa"/>
          </w:tcPr>
          <w:p w14:paraId="2C50038C" w14:textId="41F1C03A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86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75AF024C" w14:textId="18046F34" w:rsidTr="00871E2F">
        <w:trPr>
          <w:del w:id="1187" w:author="Pervova 21.1" w:date="2020-03-25T00:54:00Z"/>
        </w:trPr>
        <w:tc>
          <w:tcPr>
            <w:tcW w:w="5488" w:type="dxa"/>
          </w:tcPr>
          <w:p w14:paraId="13861FA3" w14:textId="669684A0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88" w:author="Pervova 21.1" w:date="2020-03-25T00:54:00Z"/>
                <w:sz w:val="24"/>
                <w:szCs w:val="24"/>
              </w:rPr>
            </w:pPr>
            <w:del w:id="1189" w:author="Pervova 21.1" w:date="2020-03-25T00:54:00Z">
              <w:r w:rsidRPr="00296C23" w:rsidDel="002964D2">
                <w:rPr>
                  <w:sz w:val="24"/>
                  <w:szCs w:val="24"/>
                </w:rPr>
                <w:delText>:23G:INST</w:delText>
              </w:r>
            </w:del>
          </w:p>
        </w:tc>
        <w:tc>
          <w:tcPr>
            <w:tcW w:w="4762" w:type="dxa"/>
          </w:tcPr>
          <w:p w14:paraId="1B786B09" w14:textId="376AD1EE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90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6DEF3B3B" w14:textId="549F5E88" w:rsidTr="00871E2F">
        <w:trPr>
          <w:del w:id="1191" w:author="Pervova 21.1" w:date="2020-03-25T00:54:00Z"/>
        </w:trPr>
        <w:tc>
          <w:tcPr>
            <w:tcW w:w="5488" w:type="dxa"/>
          </w:tcPr>
          <w:p w14:paraId="55F80921" w14:textId="68E5D480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92" w:author="Pervova 21.1" w:date="2020-03-25T00:54:00Z"/>
                <w:sz w:val="24"/>
                <w:szCs w:val="24"/>
                <w:lang w:val="en-US"/>
              </w:rPr>
            </w:pPr>
            <w:del w:id="1193" w:author="Pervova 21.1" w:date="2020-03-25T00:54:00Z">
              <w:r w:rsidRPr="00296C23" w:rsidDel="002964D2">
                <w:rPr>
                  <w:sz w:val="24"/>
                  <w:szCs w:val="24"/>
                </w:rPr>
                <w:delText>:22F::CAEV//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OMET</w:delText>
              </w:r>
            </w:del>
          </w:p>
        </w:tc>
        <w:tc>
          <w:tcPr>
            <w:tcW w:w="4762" w:type="dxa"/>
          </w:tcPr>
          <w:p w14:paraId="27832A01" w14:textId="6F1D5DAB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94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35B7E3A1" w14:textId="24AD3584" w:rsidTr="00871E2F">
        <w:trPr>
          <w:del w:id="1195" w:author="Pervova 21.1" w:date="2020-03-25T00:54:00Z"/>
        </w:trPr>
        <w:tc>
          <w:tcPr>
            <w:tcW w:w="5488" w:type="dxa"/>
          </w:tcPr>
          <w:p w14:paraId="0DC04298" w14:textId="3E8CE707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96" w:author="Pervova 21.1" w:date="2020-03-25T00:54:00Z"/>
                <w:sz w:val="24"/>
                <w:szCs w:val="24"/>
              </w:rPr>
            </w:pPr>
            <w:del w:id="1197" w:author="Pervova 21.1" w:date="2020-03-25T00:54:00Z">
              <w:r w:rsidRPr="00296C23" w:rsidDel="002964D2">
                <w:rPr>
                  <w:sz w:val="24"/>
                  <w:szCs w:val="24"/>
                </w:rPr>
                <w:delText>:98C::PREP//201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60703</w:delText>
              </w:r>
              <w:r w:rsidRPr="00296C23" w:rsidDel="002964D2">
                <w:rPr>
                  <w:sz w:val="24"/>
                  <w:szCs w:val="24"/>
                </w:rPr>
                <w:delText>105940</w:delText>
              </w:r>
            </w:del>
          </w:p>
        </w:tc>
        <w:tc>
          <w:tcPr>
            <w:tcW w:w="4762" w:type="dxa"/>
          </w:tcPr>
          <w:p w14:paraId="23C773F2" w14:textId="7D0ADC2A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198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7315C853" w14:textId="53C580B7" w:rsidTr="00871E2F">
        <w:trPr>
          <w:del w:id="1199" w:author="Pervova 21.1" w:date="2020-03-25T00:54:00Z"/>
        </w:trPr>
        <w:tc>
          <w:tcPr>
            <w:tcW w:w="5488" w:type="dxa"/>
          </w:tcPr>
          <w:p w14:paraId="6AA473B9" w14:textId="7FAD553B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00" w:author="Pervova 21.1" w:date="2020-03-25T00:54:00Z"/>
                <w:sz w:val="24"/>
                <w:szCs w:val="24"/>
              </w:rPr>
            </w:pPr>
            <w:del w:id="1201" w:author="Pervova 21.1" w:date="2020-03-25T00:54:00Z">
              <w:r w:rsidRPr="00296C23" w:rsidDel="002964D2">
                <w:rPr>
                  <w:sz w:val="24"/>
                  <w:szCs w:val="24"/>
                </w:rPr>
                <w:delText>:16R:LINK</w:delText>
              </w:r>
            </w:del>
          </w:p>
        </w:tc>
        <w:tc>
          <w:tcPr>
            <w:tcW w:w="4762" w:type="dxa"/>
          </w:tcPr>
          <w:p w14:paraId="41F8710D" w14:textId="37ABC586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02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42B2ECC7" w14:textId="6BF87D29" w:rsidTr="00871E2F">
        <w:trPr>
          <w:del w:id="1203" w:author="Pervova 21.1" w:date="2020-03-25T00:54:00Z"/>
        </w:trPr>
        <w:tc>
          <w:tcPr>
            <w:tcW w:w="5488" w:type="dxa"/>
          </w:tcPr>
          <w:p w14:paraId="25B318BB" w14:textId="100D6330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04" w:author="Pervova 21.1" w:date="2020-03-25T00:54:00Z"/>
                <w:sz w:val="24"/>
                <w:szCs w:val="24"/>
              </w:rPr>
            </w:pPr>
            <w:del w:id="1205" w:author="Pervova 21.1" w:date="2020-03-25T00:54:00Z">
              <w:r w:rsidRPr="00296C23" w:rsidDel="002964D2">
                <w:rPr>
                  <w:sz w:val="24"/>
                  <w:szCs w:val="24"/>
                </w:rPr>
                <w:delText>:13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A</w:delText>
              </w:r>
              <w:r w:rsidRPr="00296C23" w:rsidDel="002964D2">
                <w:rPr>
                  <w:sz w:val="24"/>
                  <w:szCs w:val="24"/>
                </w:rPr>
                <w:delText>::LINK//565</w:delText>
              </w:r>
            </w:del>
          </w:p>
        </w:tc>
        <w:tc>
          <w:tcPr>
            <w:tcW w:w="4762" w:type="dxa"/>
          </w:tcPr>
          <w:p w14:paraId="62C88C15" w14:textId="3F1D8EB5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06" w:author="Pervova 21.1" w:date="2020-03-25T00:54:00Z"/>
                <w:sz w:val="24"/>
                <w:szCs w:val="24"/>
              </w:rPr>
            </w:pPr>
            <w:del w:id="1207" w:author="Pervova 21.1" w:date="2020-03-25T00:54:00Z">
              <w:r w:rsidRPr="00296C23" w:rsidDel="002964D2">
                <w:rPr>
                  <w:sz w:val="24"/>
                  <w:szCs w:val="24"/>
                </w:rPr>
                <w:delText>Заполняется, если поручение было получено в сообщении МТ565</w:delText>
              </w:r>
            </w:del>
          </w:p>
        </w:tc>
      </w:tr>
      <w:tr w:rsidR="002C3526" w:rsidRPr="00296C23" w:rsidDel="002964D2" w14:paraId="5CE5A3C8" w14:textId="7AF839D0" w:rsidTr="00871E2F">
        <w:trPr>
          <w:del w:id="1208" w:author="Pervova 21.1" w:date="2020-03-25T00:54:00Z"/>
        </w:trPr>
        <w:tc>
          <w:tcPr>
            <w:tcW w:w="5488" w:type="dxa"/>
          </w:tcPr>
          <w:p w14:paraId="65325E64" w14:textId="40BEC21D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09" w:author="Pervova 21.1" w:date="2020-03-25T00:54:00Z"/>
                <w:sz w:val="24"/>
                <w:szCs w:val="24"/>
              </w:rPr>
            </w:pPr>
            <w:del w:id="1210" w:author="Pervova 21.1" w:date="2020-03-25T00:54:00Z">
              <w:r w:rsidRPr="00296C23" w:rsidDel="002964D2">
                <w:rPr>
                  <w:sz w:val="24"/>
                  <w:szCs w:val="24"/>
                </w:rPr>
                <w:delText xml:space="preserve">:20C::RELA//11111111 </w:delText>
              </w:r>
            </w:del>
          </w:p>
        </w:tc>
        <w:tc>
          <w:tcPr>
            <w:tcW w:w="4762" w:type="dxa"/>
          </w:tcPr>
          <w:p w14:paraId="585C02D6" w14:textId="6878BD04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11" w:author="Pervova 21.1" w:date="2020-03-25T00:54:00Z"/>
                <w:sz w:val="24"/>
                <w:szCs w:val="24"/>
              </w:rPr>
            </w:pPr>
            <w:del w:id="1212" w:author="Pervova 21.1" w:date="2020-03-25T00:54:00Z">
              <w:r w:rsidRPr="00296C23" w:rsidDel="002964D2">
                <w:rPr>
                  <w:sz w:val="24"/>
                  <w:szCs w:val="24"/>
                </w:rPr>
                <w:delText>Референс связанной инструкции</w:delText>
              </w:r>
            </w:del>
          </w:p>
        </w:tc>
      </w:tr>
      <w:tr w:rsidR="002C3526" w:rsidRPr="00296C23" w:rsidDel="002964D2" w14:paraId="36AD5AB8" w14:textId="42B10C50" w:rsidTr="00871E2F">
        <w:trPr>
          <w:del w:id="1213" w:author="Pervova 21.1" w:date="2020-03-25T00:54:00Z"/>
        </w:trPr>
        <w:tc>
          <w:tcPr>
            <w:tcW w:w="5488" w:type="dxa"/>
          </w:tcPr>
          <w:p w14:paraId="70C919E7" w14:textId="5ADA1BAE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14" w:author="Pervova 21.1" w:date="2020-03-25T00:54:00Z"/>
                <w:sz w:val="24"/>
                <w:szCs w:val="24"/>
              </w:rPr>
            </w:pPr>
            <w:del w:id="1215" w:author="Pervova 21.1" w:date="2020-03-25T00:54:00Z">
              <w:r w:rsidRPr="00296C23" w:rsidDel="002964D2">
                <w:rPr>
                  <w:sz w:val="24"/>
                  <w:szCs w:val="24"/>
                </w:rPr>
                <w:delText>:16S:LINK</w:delText>
              </w:r>
            </w:del>
          </w:p>
        </w:tc>
        <w:tc>
          <w:tcPr>
            <w:tcW w:w="4762" w:type="dxa"/>
          </w:tcPr>
          <w:p w14:paraId="6DF3A27C" w14:textId="7C64D0F4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16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7ED2FA2E" w14:textId="094CD425" w:rsidTr="00871E2F">
        <w:trPr>
          <w:del w:id="1217" w:author="Pervova 21.1" w:date="2020-03-25T00:54:00Z"/>
        </w:trPr>
        <w:tc>
          <w:tcPr>
            <w:tcW w:w="5488" w:type="dxa"/>
          </w:tcPr>
          <w:p w14:paraId="337E1F6F" w14:textId="29F4584C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18" w:author="Pervova 21.1" w:date="2020-03-25T00:54:00Z"/>
                <w:sz w:val="24"/>
                <w:szCs w:val="24"/>
              </w:rPr>
            </w:pPr>
            <w:del w:id="1219" w:author="Pervova 21.1" w:date="2020-03-25T00:54:00Z">
              <w:r w:rsidRPr="00296C23" w:rsidDel="002964D2">
                <w:rPr>
                  <w:sz w:val="24"/>
                  <w:szCs w:val="24"/>
                </w:rPr>
                <w:delText>:16R:LINK</w:delText>
              </w:r>
            </w:del>
          </w:p>
        </w:tc>
        <w:tc>
          <w:tcPr>
            <w:tcW w:w="4762" w:type="dxa"/>
          </w:tcPr>
          <w:p w14:paraId="0888AFF5" w14:textId="1DEC3227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20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459D3DE6" w14:textId="447FA9AE" w:rsidTr="00871E2F">
        <w:trPr>
          <w:del w:id="1221" w:author="Pervova 21.1" w:date="2020-03-25T00:54:00Z"/>
        </w:trPr>
        <w:tc>
          <w:tcPr>
            <w:tcW w:w="5488" w:type="dxa"/>
          </w:tcPr>
          <w:p w14:paraId="7ED4AF0B" w14:textId="563755EC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22" w:author="Pervova 21.1" w:date="2020-03-25T00:54:00Z"/>
                <w:sz w:val="24"/>
                <w:szCs w:val="24"/>
              </w:rPr>
            </w:pPr>
            <w:del w:id="1223" w:author="Pervova 21.1" w:date="2020-03-25T00:54:00Z">
              <w:r w:rsidRPr="00296C23" w:rsidDel="002964D2">
                <w:rPr>
                  <w:sz w:val="24"/>
                  <w:szCs w:val="24"/>
                </w:rPr>
                <w:delText>:20C::PREV//33333333</w:delText>
              </w:r>
            </w:del>
          </w:p>
        </w:tc>
        <w:tc>
          <w:tcPr>
            <w:tcW w:w="4762" w:type="dxa"/>
          </w:tcPr>
          <w:p w14:paraId="404C2E69" w14:textId="1DE06497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24" w:author="Pervova 21.1" w:date="2020-03-25T00:54:00Z"/>
                <w:sz w:val="24"/>
                <w:szCs w:val="24"/>
              </w:rPr>
            </w:pPr>
            <w:del w:id="1225" w:author="Pervova 21.1" w:date="2020-03-25T00:54:00Z">
              <w:r w:rsidRPr="00296C23" w:rsidDel="002964D2">
                <w:rPr>
                  <w:sz w:val="24"/>
                  <w:szCs w:val="24"/>
                </w:rPr>
                <w:delText>Исходящий референс НРД переданной инструкции депонента</w:delText>
              </w:r>
            </w:del>
          </w:p>
        </w:tc>
      </w:tr>
      <w:tr w:rsidR="002C3526" w:rsidRPr="00296C23" w:rsidDel="002964D2" w14:paraId="1A45B168" w14:textId="0DB8F39C" w:rsidTr="00871E2F">
        <w:trPr>
          <w:del w:id="1226" w:author="Pervova 21.1" w:date="2020-03-25T00:54:00Z"/>
        </w:trPr>
        <w:tc>
          <w:tcPr>
            <w:tcW w:w="5488" w:type="dxa"/>
          </w:tcPr>
          <w:p w14:paraId="3C5C6C88" w14:textId="5EB4EAA4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27" w:author="Pervova 21.1" w:date="2020-03-25T00:54:00Z"/>
                <w:sz w:val="24"/>
                <w:szCs w:val="24"/>
              </w:rPr>
            </w:pPr>
            <w:del w:id="1228" w:author="Pervova 21.1" w:date="2020-03-25T00:54:00Z">
              <w:r w:rsidRPr="00296C23" w:rsidDel="002964D2">
                <w:rPr>
                  <w:sz w:val="24"/>
                  <w:szCs w:val="24"/>
                </w:rPr>
                <w:delText>:16S:LINK</w:delText>
              </w:r>
            </w:del>
          </w:p>
        </w:tc>
        <w:tc>
          <w:tcPr>
            <w:tcW w:w="4762" w:type="dxa"/>
          </w:tcPr>
          <w:p w14:paraId="40BC7E4A" w14:textId="5D9A90FC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29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2C9B16F8" w14:textId="07D6C53A" w:rsidTr="00871E2F">
        <w:trPr>
          <w:del w:id="1230" w:author="Pervova 21.1" w:date="2020-03-25T00:54:00Z"/>
        </w:trPr>
        <w:tc>
          <w:tcPr>
            <w:tcW w:w="5488" w:type="dxa"/>
          </w:tcPr>
          <w:p w14:paraId="7EB3920F" w14:textId="6FFA5B87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31" w:author="Pervova 21.1" w:date="2020-03-25T00:54:00Z"/>
                <w:sz w:val="24"/>
                <w:szCs w:val="24"/>
              </w:rPr>
            </w:pPr>
            <w:del w:id="1232" w:author="Pervova 21.1" w:date="2020-03-25T00:54:00Z">
              <w:r w:rsidRPr="00296C23" w:rsidDel="002964D2">
                <w:rPr>
                  <w:sz w:val="24"/>
                  <w:szCs w:val="24"/>
                </w:rPr>
                <w:delText>:16R:STAT</w:delText>
              </w:r>
            </w:del>
          </w:p>
        </w:tc>
        <w:tc>
          <w:tcPr>
            <w:tcW w:w="4762" w:type="dxa"/>
          </w:tcPr>
          <w:p w14:paraId="49F73AE4" w14:textId="7296375C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33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1F0C85C1" w14:textId="5B9A485B" w:rsidTr="00871E2F">
        <w:trPr>
          <w:del w:id="1234" w:author="Pervova 21.1" w:date="2020-03-25T00:54:00Z"/>
        </w:trPr>
        <w:tc>
          <w:tcPr>
            <w:tcW w:w="5488" w:type="dxa"/>
          </w:tcPr>
          <w:p w14:paraId="54CCEF46" w14:textId="5F84FE3D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35" w:author="Pervova 21.1" w:date="2020-03-25T00:54:00Z"/>
                <w:sz w:val="24"/>
                <w:szCs w:val="24"/>
                <w:lang w:val="en-US"/>
              </w:rPr>
            </w:pPr>
            <w:del w:id="1236" w:author="Pervova 21.1" w:date="2020-03-25T00:54:00Z">
              <w:r w:rsidRPr="00296C23" w:rsidDel="002964D2">
                <w:rPr>
                  <w:sz w:val="24"/>
                  <w:szCs w:val="24"/>
                </w:rPr>
                <w:delText>:25D::IPRC//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REJT</w:delText>
              </w:r>
            </w:del>
          </w:p>
        </w:tc>
        <w:tc>
          <w:tcPr>
            <w:tcW w:w="4762" w:type="dxa"/>
          </w:tcPr>
          <w:p w14:paraId="55043FB2" w14:textId="08CDD613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37" w:author="Pervova 21.1" w:date="2020-03-25T00:54:00Z"/>
                <w:sz w:val="24"/>
                <w:szCs w:val="24"/>
              </w:rPr>
            </w:pPr>
            <w:del w:id="1238" w:author="Pervova 21.1" w:date="2020-03-10T18:06:00Z">
              <w:r w:rsidRPr="00296C23" w:rsidDel="002C3526">
                <w:rPr>
                  <w:sz w:val="24"/>
                  <w:szCs w:val="24"/>
                </w:rPr>
                <w:delText>С</w:delText>
              </w:r>
            </w:del>
            <w:del w:id="1239" w:author="Pervova 21.1" w:date="2020-03-25T00:54:00Z">
              <w:r w:rsidRPr="00296C23" w:rsidDel="002964D2">
                <w:rPr>
                  <w:sz w:val="24"/>
                  <w:szCs w:val="24"/>
                </w:rPr>
                <w:delText>татус</w:delText>
              </w:r>
            </w:del>
          </w:p>
        </w:tc>
      </w:tr>
      <w:tr w:rsidR="002C3526" w:rsidRPr="00296C23" w:rsidDel="002964D2" w14:paraId="008D2F91" w14:textId="5EE15800" w:rsidTr="00871E2F">
        <w:trPr>
          <w:del w:id="1240" w:author="Pervova 21.1" w:date="2020-03-25T00:54:00Z"/>
        </w:trPr>
        <w:tc>
          <w:tcPr>
            <w:tcW w:w="5488" w:type="dxa"/>
          </w:tcPr>
          <w:p w14:paraId="3E73FAC8" w14:textId="6CD464FC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41" w:author="Pervova 21.1" w:date="2020-03-25T00:54:00Z"/>
                <w:sz w:val="24"/>
                <w:szCs w:val="24"/>
              </w:rPr>
            </w:pPr>
            <w:del w:id="1242" w:author="Pervova 21.1" w:date="2020-03-25T00:54:00Z">
              <w:r w:rsidRPr="00296C23" w:rsidDel="002964D2">
                <w:rPr>
                  <w:sz w:val="24"/>
                  <w:szCs w:val="24"/>
                </w:rPr>
                <w:delText>:16R:REAS</w:delText>
              </w:r>
            </w:del>
          </w:p>
        </w:tc>
        <w:tc>
          <w:tcPr>
            <w:tcW w:w="4762" w:type="dxa"/>
          </w:tcPr>
          <w:p w14:paraId="026890F1" w14:textId="2B330206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43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2AC85EE7" w14:textId="4ED93D19" w:rsidTr="00871E2F">
        <w:trPr>
          <w:del w:id="1244" w:author="Pervova 21.1" w:date="2020-03-25T00:54:00Z"/>
        </w:trPr>
        <w:tc>
          <w:tcPr>
            <w:tcW w:w="5488" w:type="dxa"/>
          </w:tcPr>
          <w:p w14:paraId="43668221" w14:textId="18C0F01D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45" w:author="Pervova 21.1" w:date="2020-03-25T00:54:00Z"/>
                <w:sz w:val="24"/>
                <w:szCs w:val="24"/>
              </w:rPr>
            </w:pPr>
            <w:del w:id="1246" w:author="Pervova 21.1" w:date="2020-03-25T00:54:00Z">
              <w:r w:rsidRPr="00296C23" w:rsidDel="002964D2">
                <w:rPr>
                  <w:sz w:val="24"/>
                  <w:szCs w:val="24"/>
                </w:rPr>
                <w:delText>:24B::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REJT</w:delText>
              </w:r>
              <w:r w:rsidRPr="00296C23" w:rsidDel="002964D2">
                <w:rPr>
                  <w:sz w:val="24"/>
                  <w:szCs w:val="24"/>
                </w:rPr>
                <w:delText>//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LATE</w:delText>
              </w:r>
            </w:del>
          </w:p>
        </w:tc>
        <w:tc>
          <w:tcPr>
            <w:tcW w:w="4762" w:type="dxa"/>
          </w:tcPr>
          <w:p w14:paraId="4E9AFC28" w14:textId="29D44148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47" w:author="Pervova 21.1" w:date="2020-03-25T00:54:00Z"/>
                <w:sz w:val="24"/>
                <w:szCs w:val="24"/>
              </w:rPr>
            </w:pPr>
            <w:del w:id="1248" w:author="Pervova 21.1" w:date="2020-03-10T18:06:00Z">
              <w:r w:rsidRPr="00296C23" w:rsidDel="002C3526">
                <w:rPr>
                  <w:sz w:val="24"/>
                  <w:szCs w:val="24"/>
                </w:rPr>
                <w:delText>П</w:delText>
              </w:r>
            </w:del>
            <w:del w:id="1249" w:author="Pervova 21.1" w:date="2020-03-25T00:54:00Z">
              <w:r w:rsidRPr="00296C23" w:rsidDel="002964D2">
                <w:rPr>
                  <w:sz w:val="24"/>
                  <w:szCs w:val="24"/>
                </w:rPr>
                <w:delText>ричин</w:delText>
              </w:r>
            </w:del>
            <w:del w:id="1250" w:author="Pervova 21.1" w:date="2020-03-10T18:06:00Z">
              <w:r w:rsidRPr="00296C23" w:rsidDel="002C3526">
                <w:rPr>
                  <w:sz w:val="24"/>
                  <w:szCs w:val="24"/>
                </w:rPr>
                <w:delText>а</w:delText>
              </w:r>
            </w:del>
          </w:p>
        </w:tc>
      </w:tr>
      <w:tr w:rsidR="002C3526" w:rsidRPr="00296C23" w:rsidDel="002964D2" w14:paraId="780B8AA7" w14:textId="17901891" w:rsidTr="00871E2F">
        <w:trPr>
          <w:del w:id="1251" w:author="Pervova 21.1" w:date="2020-03-25T00:54:00Z"/>
        </w:trPr>
        <w:tc>
          <w:tcPr>
            <w:tcW w:w="5488" w:type="dxa"/>
          </w:tcPr>
          <w:p w14:paraId="63ED8B9F" w14:textId="365855C6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52" w:author="Pervova 21.1" w:date="2020-03-25T00:54:00Z"/>
                <w:sz w:val="24"/>
                <w:szCs w:val="24"/>
              </w:rPr>
            </w:pPr>
            <w:del w:id="1253" w:author="Pervova 21.1" w:date="2020-03-25T00:54:00Z">
              <w:r w:rsidRPr="00296C23" w:rsidDel="002964D2">
                <w:rPr>
                  <w:sz w:val="24"/>
                  <w:szCs w:val="24"/>
                </w:rPr>
                <w:delText>:16S:REAS</w:delText>
              </w:r>
            </w:del>
          </w:p>
        </w:tc>
        <w:tc>
          <w:tcPr>
            <w:tcW w:w="4762" w:type="dxa"/>
          </w:tcPr>
          <w:p w14:paraId="2B124C72" w14:textId="75DF6E1C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54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6B67FA10" w14:textId="22B26238" w:rsidTr="00871E2F">
        <w:trPr>
          <w:del w:id="1255" w:author="Pervova 21.1" w:date="2020-03-25T00:54:00Z"/>
        </w:trPr>
        <w:tc>
          <w:tcPr>
            <w:tcW w:w="5488" w:type="dxa"/>
          </w:tcPr>
          <w:p w14:paraId="6DD30F51" w14:textId="5F69D951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56" w:author="Pervova 21.1" w:date="2020-03-25T00:54:00Z"/>
                <w:sz w:val="24"/>
                <w:szCs w:val="24"/>
              </w:rPr>
            </w:pPr>
            <w:del w:id="1257" w:author="Pervova 21.1" w:date="2020-03-25T00:54:00Z">
              <w:r w:rsidRPr="00296C23" w:rsidDel="002964D2">
                <w:rPr>
                  <w:sz w:val="24"/>
                  <w:szCs w:val="24"/>
                </w:rPr>
                <w:delText>:16S:STAT</w:delText>
              </w:r>
            </w:del>
          </w:p>
        </w:tc>
        <w:tc>
          <w:tcPr>
            <w:tcW w:w="4762" w:type="dxa"/>
          </w:tcPr>
          <w:p w14:paraId="54FF90EF" w14:textId="7AC2EAB0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58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22CB2F0B" w14:textId="7693C174" w:rsidTr="00871E2F">
        <w:trPr>
          <w:del w:id="1259" w:author="Pervova 21.1" w:date="2020-03-25T00:54:00Z"/>
        </w:trPr>
        <w:tc>
          <w:tcPr>
            <w:tcW w:w="5488" w:type="dxa"/>
          </w:tcPr>
          <w:p w14:paraId="0EF11E78" w14:textId="217A9908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60" w:author="Pervova 21.1" w:date="2020-03-25T00:54:00Z"/>
                <w:sz w:val="24"/>
                <w:szCs w:val="24"/>
              </w:rPr>
            </w:pPr>
            <w:del w:id="1261" w:author="Pervova 21.1" w:date="2020-03-25T00:54:00Z">
              <w:r w:rsidRPr="00296C23" w:rsidDel="002964D2">
                <w:rPr>
                  <w:sz w:val="24"/>
                  <w:szCs w:val="24"/>
                </w:rPr>
                <w:delText>:16S:GENL</w:delText>
              </w:r>
            </w:del>
          </w:p>
        </w:tc>
        <w:tc>
          <w:tcPr>
            <w:tcW w:w="4762" w:type="dxa"/>
          </w:tcPr>
          <w:p w14:paraId="532A8F60" w14:textId="774D9681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62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0B92505A" w14:textId="44302CC1" w:rsidTr="00871E2F">
        <w:trPr>
          <w:del w:id="1263" w:author="Pervova 21.1" w:date="2020-03-25T00:54:00Z"/>
        </w:trPr>
        <w:tc>
          <w:tcPr>
            <w:tcW w:w="5488" w:type="dxa"/>
          </w:tcPr>
          <w:p w14:paraId="67D87250" w14:textId="26C49DFE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64" w:author="Pervova 21.1" w:date="2020-03-25T00:54:00Z"/>
                <w:sz w:val="24"/>
                <w:szCs w:val="24"/>
              </w:rPr>
            </w:pPr>
            <w:del w:id="1265" w:author="Pervova 21.1" w:date="2020-03-25T00:54:00Z">
              <w:r w:rsidRPr="00296C23" w:rsidDel="002964D2">
                <w:rPr>
                  <w:sz w:val="24"/>
                  <w:szCs w:val="24"/>
                </w:rPr>
                <w:delText>:16R:ADDINFO</w:delText>
              </w:r>
            </w:del>
          </w:p>
        </w:tc>
        <w:tc>
          <w:tcPr>
            <w:tcW w:w="4762" w:type="dxa"/>
          </w:tcPr>
          <w:p w14:paraId="75A6658A" w14:textId="5FEDE327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66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610E099E" w14:textId="4A9AEEBA" w:rsidTr="00871E2F">
        <w:trPr>
          <w:del w:id="1267" w:author="Pervova 21.1" w:date="2020-03-25T00:54:00Z"/>
        </w:trPr>
        <w:tc>
          <w:tcPr>
            <w:tcW w:w="5488" w:type="dxa"/>
          </w:tcPr>
          <w:p w14:paraId="072151DC" w14:textId="1A29E7FB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68" w:author="Pervova 21.1" w:date="2020-03-25T00:54:00Z"/>
                <w:sz w:val="24"/>
                <w:szCs w:val="24"/>
              </w:rPr>
            </w:pPr>
            <w:del w:id="1269" w:author="Pervova 21.1" w:date="2020-03-25T00:54:00Z">
              <w:r w:rsidRPr="00296C23" w:rsidDel="002964D2">
                <w:rPr>
                  <w:sz w:val="24"/>
                  <w:szCs w:val="24"/>
                </w:rPr>
                <w:delText>:95R::MEOR/NSDR/MS0142000555</w:delText>
              </w:r>
            </w:del>
          </w:p>
        </w:tc>
        <w:tc>
          <w:tcPr>
            <w:tcW w:w="4762" w:type="dxa"/>
          </w:tcPr>
          <w:p w14:paraId="244E0B23" w14:textId="65F03129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70" w:author="Pervova 21.1" w:date="2020-03-25T00:54:00Z"/>
                <w:sz w:val="24"/>
                <w:szCs w:val="24"/>
              </w:rPr>
            </w:pPr>
            <w:del w:id="1271" w:author="Pervova 21.1" w:date="2020-03-25T00:54:00Z">
              <w:r w:rsidRPr="00296C23" w:rsidDel="002964D2">
                <w:rPr>
                  <w:sz w:val="24"/>
                  <w:szCs w:val="24"/>
                </w:rPr>
                <w:delText>Код НРД инструктирующей стороны (организация присвоившая статус)</w:delText>
              </w:r>
            </w:del>
          </w:p>
        </w:tc>
      </w:tr>
      <w:tr w:rsidR="002C3526" w:rsidRPr="00296C23" w:rsidDel="002964D2" w14:paraId="6A725BBB" w14:textId="5D962880" w:rsidTr="00871E2F">
        <w:trPr>
          <w:del w:id="1272" w:author="Pervova 21.1" w:date="2020-03-25T00:54:00Z"/>
        </w:trPr>
        <w:tc>
          <w:tcPr>
            <w:tcW w:w="5488" w:type="dxa"/>
          </w:tcPr>
          <w:p w14:paraId="7293CC4F" w14:textId="097F7A6D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73" w:author="Pervova 21.1" w:date="2020-03-25T00:54:00Z"/>
                <w:sz w:val="24"/>
                <w:szCs w:val="24"/>
              </w:rPr>
            </w:pPr>
            <w:del w:id="1274" w:author="Pervova 21.1" w:date="2020-03-25T00:54:00Z">
              <w:r w:rsidRPr="00296C23" w:rsidDel="002964D2">
                <w:rPr>
                  <w:sz w:val="24"/>
                  <w:szCs w:val="24"/>
                </w:rPr>
                <w:delText>:16S:ADDINFO</w:delText>
              </w:r>
            </w:del>
          </w:p>
        </w:tc>
        <w:tc>
          <w:tcPr>
            <w:tcW w:w="4762" w:type="dxa"/>
          </w:tcPr>
          <w:p w14:paraId="2B11F1B4" w14:textId="7A8864F6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1275" w:author="Pervova 21.1" w:date="2020-03-25T00:54:00Z"/>
              </w:rPr>
            </w:pPr>
          </w:p>
        </w:tc>
      </w:tr>
    </w:tbl>
    <w:p w14:paraId="403610DE" w14:textId="58B5717D" w:rsidR="00B26016" w:rsidRPr="00296C23" w:rsidDel="002964D2" w:rsidRDefault="00187259" w:rsidP="002964D2">
      <w:pPr>
        <w:pStyle w:val="1"/>
        <w:ind w:left="0" w:firstLine="0"/>
        <w:rPr>
          <w:del w:id="1276" w:author="Pervova 21.1" w:date="2020-03-25T00:54:00Z"/>
          <w:rFonts w:cs="Times New Roman"/>
          <w:sz w:val="24"/>
          <w:szCs w:val="24"/>
        </w:rPr>
      </w:pPr>
      <w:del w:id="1277" w:author="Pervova 21.1" w:date="2020-03-25T00:54:00Z">
        <w:r w:rsidRPr="00296C23" w:rsidDel="002964D2">
          <w:rPr>
            <w:rFonts w:cs="Times New Roman"/>
            <w:sz w:val="24"/>
            <w:szCs w:val="24"/>
          </w:rPr>
          <w:delText xml:space="preserve"> </w:delText>
        </w:r>
        <w:bookmarkStart w:id="1278" w:name="_Toc470689867"/>
        <w:r w:rsidR="00B26016" w:rsidRPr="00296C23" w:rsidDel="002964D2">
          <w:rPr>
            <w:rFonts w:cs="Times New Roman"/>
            <w:sz w:val="24"/>
            <w:szCs w:val="24"/>
          </w:rPr>
          <w:delText xml:space="preserve">Сообщение МТ567. Статус НРД </w:delText>
        </w:r>
        <w:r w:rsidR="00B26016" w:rsidRPr="00296C23" w:rsidDel="002964D2">
          <w:rPr>
            <w:rFonts w:cs="Times New Roman"/>
            <w:sz w:val="24"/>
            <w:szCs w:val="24"/>
            <w:lang w:val="en-US"/>
          </w:rPr>
          <w:delText>PEND</w:delText>
        </w:r>
        <w:r w:rsidR="00B26016" w:rsidRPr="00296C23" w:rsidDel="002964D2">
          <w:rPr>
            <w:rFonts w:cs="Times New Roman"/>
            <w:sz w:val="24"/>
            <w:szCs w:val="24"/>
          </w:rPr>
          <w:delText>.</w:delText>
        </w:r>
        <w:bookmarkEnd w:id="1278"/>
        <w:r w:rsidR="00B26016" w:rsidRPr="00296C23" w:rsidDel="002964D2">
          <w:rPr>
            <w:rFonts w:cs="Times New Roman"/>
            <w:sz w:val="24"/>
            <w:szCs w:val="24"/>
          </w:rPr>
          <w:delText xml:space="preserve"> </w:delText>
        </w:r>
      </w:del>
    </w:p>
    <w:p w14:paraId="7531D8C1" w14:textId="11287090" w:rsidR="00B26016" w:rsidRPr="00296C23" w:rsidDel="002964D2" w:rsidRDefault="00B26016" w:rsidP="002964D2">
      <w:pPr>
        <w:numPr>
          <w:ilvl w:val="0"/>
          <w:numId w:val="33"/>
        </w:numPr>
        <w:ind w:left="0" w:firstLine="0"/>
        <w:rPr>
          <w:del w:id="1279" w:author="Pervova 21.1" w:date="2020-03-25T00:54:00Z"/>
        </w:rPr>
      </w:pPr>
      <w:del w:id="1280" w:author="Pervova 21.1" w:date="2020-03-25T00:54:00Z">
        <w:r w:rsidRPr="00296C23" w:rsidDel="002964D2">
          <w:delText xml:space="preserve">Легенда: В НРД получено сообщение МТ565 с референсом 11111111 от депонента (код НРД МС0123456789). Проверки на стороне НРД прошли успешно и сообщение было передано регистратору. </w:delText>
        </w:r>
      </w:del>
    </w:p>
    <w:p w14:paraId="14556897" w14:textId="1C56FB59" w:rsidR="00B26016" w:rsidRPr="00296C23" w:rsidDel="002964D2" w:rsidRDefault="00B26016" w:rsidP="002964D2">
      <w:pPr>
        <w:numPr>
          <w:ilvl w:val="0"/>
          <w:numId w:val="33"/>
        </w:numPr>
        <w:ind w:left="0" w:firstLine="0"/>
        <w:rPr>
          <w:del w:id="1281" w:author="Pervova 21.1" w:date="2020-03-25T00:54:00Z"/>
        </w:rPr>
      </w:pPr>
      <w:del w:id="1282" w:author="Pervova 21.1" w:date="2020-03-25T00:54:00Z">
        <w:r w:rsidRPr="00296C23" w:rsidDel="002964D2">
          <w:delText xml:space="preserve">НРД отправляет сообщения МТ567 с референсом 22222222  со статусом </w:delText>
        </w:r>
        <w:r w:rsidRPr="00296C23" w:rsidDel="002964D2">
          <w:rPr>
            <w:lang w:val="en-US"/>
          </w:rPr>
          <w:delText>PEND</w:delText>
        </w:r>
      </w:del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296C23" w:rsidDel="002964D2" w14:paraId="28F854BE" w14:textId="60B138F0" w:rsidTr="00871E2F">
        <w:trPr>
          <w:del w:id="1283" w:author="Pervova 21.1" w:date="2020-03-25T00:54:00Z"/>
        </w:trPr>
        <w:tc>
          <w:tcPr>
            <w:tcW w:w="5488" w:type="dxa"/>
            <w:shd w:val="clear" w:color="auto" w:fill="F2F2F2" w:themeFill="background1" w:themeFillShade="F2"/>
          </w:tcPr>
          <w:p w14:paraId="2B9A21BA" w14:textId="6E0291A0" w:rsidR="00B26016" w:rsidRPr="00296C23" w:rsidDel="002964D2" w:rsidRDefault="00B26016" w:rsidP="002964D2">
            <w:pPr>
              <w:pStyle w:val="a3"/>
              <w:numPr>
                <w:ilvl w:val="0"/>
                <w:numId w:val="33"/>
              </w:numPr>
              <w:ind w:left="0" w:firstLine="0"/>
              <w:rPr>
                <w:del w:id="1284" w:author="Pervova 21.1" w:date="2020-03-25T00:54:00Z"/>
                <w:rFonts w:cs="Times New Roman"/>
              </w:rPr>
            </w:pPr>
            <w:del w:id="1285" w:author="Pervova 21.1" w:date="2020-03-25T00:54:00Z">
              <w:r w:rsidRPr="00296C23" w:rsidDel="002964D2">
                <w:rPr>
                  <w:rFonts w:cs="Times New Roman"/>
                </w:rPr>
                <w:delText>Пример сообщения</w:delText>
              </w:r>
            </w:del>
          </w:p>
        </w:tc>
        <w:tc>
          <w:tcPr>
            <w:tcW w:w="4762" w:type="dxa"/>
            <w:shd w:val="clear" w:color="auto" w:fill="F2F2F2" w:themeFill="background1" w:themeFillShade="F2"/>
          </w:tcPr>
          <w:p w14:paraId="530CB13D" w14:textId="6622D0CD" w:rsidR="00B26016" w:rsidRPr="00296C23" w:rsidDel="002964D2" w:rsidRDefault="00B26016" w:rsidP="002964D2">
            <w:pPr>
              <w:pStyle w:val="a3"/>
              <w:numPr>
                <w:ilvl w:val="0"/>
                <w:numId w:val="33"/>
              </w:numPr>
              <w:ind w:left="0" w:firstLine="0"/>
              <w:rPr>
                <w:del w:id="1286" w:author="Pervova 21.1" w:date="2020-03-25T00:54:00Z"/>
                <w:rFonts w:cs="Times New Roman"/>
              </w:rPr>
            </w:pPr>
            <w:del w:id="1287" w:author="Pervova 21.1" w:date="2020-03-25T00:54:00Z">
              <w:r w:rsidRPr="00296C23" w:rsidDel="002964D2">
                <w:rPr>
                  <w:rFonts w:cs="Times New Roman"/>
                </w:rPr>
                <w:delText>Комментарии</w:delText>
              </w:r>
            </w:del>
          </w:p>
        </w:tc>
      </w:tr>
      <w:tr w:rsidR="00B26016" w:rsidRPr="00296C23" w:rsidDel="002964D2" w14:paraId="1B5F6CF6" w14:textId="197D9373" w:rsidTr="00871E2F">
        <w:trPr>
          <w:del w:id="1288" w:author="Pervova 21.1" w:date="2020-03-25T00:54:00Z"/>
        </w:trPr>
        <w:tc>
          <w:tcPr>
            <w:tcW w:w="5488" w:type="dxa"/>
          </w:tcPr>
          <w:p w14:paraId="59D7BFDC" w14:textId="47FE78AB" w:rsidR="00B26016" w:rsidRPr="00296C23" w:rsidDel="002964D2" w:rsidRDefault="00B2601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89" w:author="Pervova 21.1" w:date="2020-03-25T00:54:00Z"/>
                <w:sz w:val="24"/>
                <w:szCs w:val="24"/>
              </w:rPr>
            </w:pPr>
            <w:del w:id="1290" w:author="Pervova 21.1" w:date="2020-03-25T00:54:00Z">
              <w:r w:rsidRPr="00296C23" w:rsidDel="002964D2">
                <w:rPr>
                  <w:sz w:val="24"/>
                  <w:szCs w:val="24"/>
                </w:rPr>
                <w:delText>:16R:GENL</w:delText>
              </w:r>
            </w:del>
          </w:p>
        </w:tc>
        <w:tc>
          <w:tcPr>
            <w:tcW w:w="4762" w:type="dxa"/>
          </w:tcPr>
          <w:p w14:paraId="44E835A9" w14:textId="08680467" w:rsidR="00B26016" w:rsidRPr="00296C23" w:rsidDel="002964D2" w:rsidRDefault="00B2601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91" w:author="Pervova 21.1" w:date="2020-03-25T00:54:00Z"/>
                <w:sz w:val="24"/>
                <w:szCs w:val="24"/>
              </w:rPr>
            </w:pPr>
          </w:p>
        </w:tc>
      </w:tr>
      <w:tr w:rsidR="00B26016" w:rsidRPr="00296C23" w:rsidDel="002964D2" w14:paraId="608BEF53" w14:textId="656E9986" w:rsidTr="00871E2F">
        <w:trPr>
          <w:del w:id="1292" w:author="Pervova 21.1" w:date="2020-03-25T00:54:00Z"/>
        </w:trPr>
        <w:tc>
          <w:tcPr>
            <w:tcW w:w="5488" w:type="dxa"/>
          </w:tcPr>
          <w:p w14:paraId="36E3E7AB" w14:textId="4F0B10B4" w:rsidR="00B26016" w:rsidRPr="00296C23" w:rsidDel="002964D2" w:rsidRDefault="00B2601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93" w:author="Pervova 21.1" w:date="2020-03-25T00:54:00Z"/>
                <w:sz w:val="24"/>
                <w:szCs w:val="24"/>
              </w:rPr>
            </w:pPr>
            <w:del w:id="1294" w:author="Pervova 21.1" w:date="2020-03-25T00:54:00Z">
              <w:r w:rsidRPr="00296C23" w:rsidDel="002964D2">
                <w:rPr>
                  <w:sz w:val="24"/>
                  <w:szCs w:val="24"/>
                </w:rPr>
                <w:delText>:20C::CORP//206081X5456</w:delText>
              </w:r>
            </w:del>
          </w:p>
        </w:tc>
        <w:tc>
          <w:tcPr>
            <w:tcW w:w="4762" w:type="dxa"/>
          </w:tcPr>
          <w:p w14:paraId="603B5DD7" w14:textId="0DCBFB26" w:rsidR="00B26016" w:rsidRPr="00296C23" w:rsidDel="002964D2" w:rsidRDefault="00B2601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95" w:author="Pervova 21.1" w:date="2020-03-25T00:54:00Z"/>
                <w:sz w:val="24"/>
                <w:szCs w:val="24"/>
              </w:rPr>
            </w:pPr>
            <w:del w:id="1296" w:author="Pervova 21.1" w:date="2020-03-25T00:54:00Z">
              <w:r w:rsidRPr="00296C23" w:rsidDel="002964D2">
                <w:rPr>
                  <w:sz w:val="24"/>
                  <w:szCs w:val="24"/>
                </w:rPr>
                <w:delText xml:space="preserve">Референс КД </w:delText>
              </w:r>
            </w:del>
          </w:p>
        </w:tc>
      </w:tr>
      <w:tr w:rsidR="002C3526" w:rsidRPr="00296C23" w:rsidDel="002964D2" w14:paraId="4A80C98E" w14:textId="5686671C" w:rsidTr="00871E2F">
        <w:trPr>
          <w:del w:id="1297" w:author="Pervova 21.1" w:date="2020-03-25T00:54:00Z"/>
        </w:trPr>
        <w:tc>
          <w:tcPr>
            <w:tcW w:w="5488" w:type="dxa"/>
          </w:tcPr>
          <w:p w14:paraId="73692468" w14:textId="4E1915C0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298" w:author="Pervova 21.1" w:date="2020-03-25T00:54:00Z"/>
                <w:sz w:val="24"/>
                <w:szCs w:val="24"/>
              </w:rPr>
            </w:pPr>
            <w:del w:id="1299" w:author="Pervova 21.1" w:date="2020-03-25T00:54:00Z">
              <w:r w:rsidRPr="00296C23" w:rsidDel="002964D2">
                <w:rPr>
                  <w:sz w:val="24"/>
                  <w:szCs w:val="24"/>
                </w:rPr>
                <w:delText xml:space="preserve">:20C::SEME//22222222 </w:delText>
              </w:r>
            </w:del>
          </w:p>
        </w:tc>
        <w:tc>
          <w:tcPr>
            <w:tcW w:w="4762" w:type="dxa"/>
          </w:tcPr>
          <w:p w14:paraId="23A6A125" w14:textId="2A3F394F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00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1C728419" w14:textId="4859652F" w:rsidTr="00871E2F">
        <w:trPr>
          <w:del w:id="1301" w:author="Pervova 21.1" w:date="2020-03-25T00:54:00Z"/>
        </w:trPr>
        <w:tc>
          <w:tcPr>
            <w:tcW w:w="5488" w:type="dxa"/>
          </w:tcPr>
          <w:p w14:paraId="49C12081" w14:textId="7E0DD7ED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02" w:author="Pervova 21.1" w:date="2020-03-25T00:54:00Z"/>
                <w:sz w:val="24"/>
                <w:szCs w:val="24"/>
              </w:rPr>
            </w:pPr>
            <w:del w:id="1303" w:author="Pervova 21.1" w:date="2020-03-25T00:54:00Z">
              <w:r w:rsidRPr="00296C23" w:rsidDel="002964D2">
                <w:rPr>
                  <w:sz w:val="24"/>
                  <w:szCs w:val="24"/>
                </w:rPr>
                <w:delText>:23G:INST</w:delText>
              </w:r>
            </w:del>
          </w:p>
        </w:tc>
        <w:tc>
          <w:tcPr>
            <w:tcW w:w="4762" w:type="dxa"/>
          </w:tcPr>
          <w:p w14:paraId="1108DF7D" w14:textId="74219B8D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04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70EBEE4E" w14:textId="56C63EA0" w:rsidTr="00871E2F">
        <w:trPr>
          <w:del w:id="1305" w:author="Pervova 21.1" w:date="2020-03-25T00:54:00Z"/>
        </w:trPr>
        <w:tc>
          <w:tcPr>
            <w:tcW w:w="5488" w:type="dxa"/>
          </w:tcPr>
          <w:p w14:paraId="704263B5" w14:textId="65280134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06" w:author="Pervova 21.1" w:date="2020-03-25T00:54:00Z"/>
                <w:sz w:val="24"/>
                <w:szCs w:val="24"/>
                <w:lang w:val="en-US"/>
              </w:rPr>
            </w:pPr>
            <w:del w:id="1307" w:author="Pervova 21.1" w:date="2020-03-25T00:54:00Z">
              <w:r w:rsidRPr="00296C23" w:rsidDel="002964D2">
                <w:rPr>
                  <w:sz w:val="24"/>
                  <w:szCs w:val="24"/>
                </w:rPr>
                <w:delText>:22F::CAEV//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OMET</w:delText>
              </w:r>
            </w:del>
          </w:p>
        </w:tc>
        <w:tc>
          <w:tcPr>
            <w:tcW w:w="4762" w:type="dxa"/>
          </w:tcPr>
          <w:p w14:paraId="3DF81289" w14:textId="3884B952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08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532FBCB0" w14:textId="08CFBD4D" w:rsidTr="00871E2F">
        <w:trPr>
          <w:del w:id="1309" w:author="Pervova 21.1" w:date="2020-03-25T00:54:00Z"/>
        </w:trPr>
        <w:tc>
          <w:tcPr>
            <w:tcW w:w="5488" w:type="dxa"/>
          </w:tcPr>
          <w:p w14:paraId="26220CB1" w14:textId="46878419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10" w:author="Pervova 21.1" w:date="2020-03-25T00:54:00Z"/>
                <w:sz w:val="24"/>
                <w:szCs w:val="24"/>
              </w:rPr>
            </w:pPr>
            <w:del w:id="1311" w:author="Pervova 21.1" w:date="2020-03-25T00:54:00Z">
              <w:r w:rsidRPr="00296C23" w:rsidDel="002964D2">
                <w:rPr>
                  <w:sz w:val="24"/>
                  <w:szCs w:val="24"/>
                </w:rPr>
                <w:delText>:98C::PREP//201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60703</w:delText>
              </w:r>
              <w:r w:rsidRPr="00296C23" w:rsidDel="002964D2">
                <w:rPr>
                  <w:sz w:val="24"/>
                  <w:szCs w:val="24"/>
                </w:rPr>
                <w:delText>105940</w:delText>
              </w:r>
            </w:del>
          </w:p>
        </w:tc>
        <w:tc>
          <w:tcPr>
            <w:tcW w:w="4762" w:type="dxa"/>
          </w:tcPr>
          <w:p w14:paraId="034D9A93" w14:textId="4FB90A5F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12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79F6F712" w14:textId="42CD8C87" w:rsidTr="00871E2F">
        <w:trPr>
          <w:del w:id="1313" w:author="Pervova 21.1" w:date="2020-03-25T00:54:00Z"/>
        </w:trPr>
        <w:tc>
          <w:tcPr>
            <w:tcW w:w="5488" w:type="dxa"/>
          </w:tcPr>
          <w:p w14:paraId="69668A1F" w14:textId="57540A52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14" w:author="Pervova 21.1" w:date="2020-03-25T00:54:00Z"/>
                <w:sz w:val="24"/>
                <w:szCs w:val="24"/>
              </w:rPr>
            </w:pPr>
            <w:del w:id="1315" w:author="Pervova 21.1" w:date="2020-03-25T00:54:00Z">
              <w:r w:rsidRPr="00296C23" w:rsidDel="002964D2">
                <w:rPr>
                  <w:sz w:val="24"/>
                  <w:szCs w:val="24"/>
                </w:rPr>
                <w:delText>:16R:LINK</w:delText>
              </w:r>
            </w:del>
          </w:p>
        </w:tc>
        <w:tc>
          <w:tcPr>
            <w:tcW w:w="4762" w:type="dxa"/>
          </w:tcPr>
          <w:p w14:paraId="1DCDC478" w14:textId="4E1CD2BD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16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09D640F7" w14:textId="305D08C3" w:rsidTr="00871E2F">
        <w:trPr>
          <w:del w:id="1317" w:author="Pervova 21.1" w:date="2020-03-25T00:54:00Z"/>
        </w:trPr>
        <w:tc>
          <w:tcPr>
            <w:tcW w:w="5488" w:type="dxa"/>
          </w:tcPr>
          <w:p w14:paraId="127178AF" w14:textId="0176E3B0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18" w:author="Pervova 21.1" w:date="2020-03-25T00:54:00Z"/>
                <w:sz w:val="24"/>
                <w:szCs w:val="24"/>
              </w:rPr>
            </w:pPr>
            <w:del w:id="1319" w:author="Pervova 21.1" w:date="2020-03-25T00:54:00Z">
              <w:r w:rsidRPr="00296C23" w:rsidDel="002964D2">
                <w:rPr>
                  <w:sz w:val="24"/>
                  <w:szCs w:val="24"/>
                </w:rPr>
                <w:delText>:13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A</w:delText>
              </w:r>
              <w:r w:rsidRPr="00296C23" w:rsidDel="002964D2">
                <w:rPr>
                  <w:sz w:val="24"/>
                  <w:szCs w:val="24"/>
                </w:rPr>
                <w:delText>::LINK//565</w:delText>
              </w:r>
            </w:del>
          </w:p>
        </w:tc>
        <w:tc>
          <w:tcPr>
            <w:tcW w:w="4762" w:type="dxa"/>
          </w:tcPr>
          <w:p w14:paraId="262F90E4" w14:textId="0C804829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20" w:author="Pervova 21.1" w:date="2020-03-25T00:54:00Z"/>
                <w:sz w:val="24"/>
                <w:szCs w:val="24"/>
              </w:rPr>
            </w:pPr>
            <w:del w:id="1321" w:author="Pervova 21.1" w:date="2020-03-25T00:54:00Z">
              <w:r w:rsidRPr="00296C23" w:rsidDel="002964D2">
                <w:rPr>
                  <w:sz w:val="24"/>
                  <w:szCs w:val="24"/>
                </w:rPr>
                <w:delText>Заполняется, если поручение было получено в сообщении МТ565</w:delText>
              </w:r>
            </w:del>
          </w:p>
        </w:tc>
      </w:tr>
      <w:tr w:rsidR="002C3526" w:rsidRPr="00296C23" w:rsidDel="002964D2" w14:paraId="630D15C3" w14:textId="6A50C05D" w:rsidTr="00871E2F">
        <w:trPr>
          <w:del w:id="1322" w:author="Pervova 21.1" w:date="2020-03-25T00:54:00Z"/>
        </w:trPr>
        <w:tc>
          <w:tcPr>
            <w:tcW w:w="5488" w:type="dxa"/>
          </w:tcPr>
          <w:p w14:paraId="7B86F7CD" w14:textId="58CF4E37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23" w:author="Pervova 21.1" w:date="2020-03-25T00:54:00Z"/>
                <w:sz w:val="24"/>
                <w:szCs w:val="24"/>
              </w:rPr>
            </w:pPr>
            <w:del w:id="1324" w:author="Pervova 21.1" w:date="2020-03-25T00:54:00Z">
              <w:r w:rsidRPr="00296C23" w:rsidDel="002964D2">
                <w:rPr>
                  <w:sz w:val="24"/>
                  <w:szCs w:val="24"/>
                </w:rPr>
                <w:delText xml:space="preserve">:20C::RELA//11111111 </w:delText>
              </w:r>
            </w:del>
          </w:p>
        </w:tc>
        <w:tc>
          <w:tcPr>
            <w:tcW w:w="4762" w:type="dxa"/>
          </w:tcPr>
          <w:p w14:paraId="03DD7CE5" w14:textId="1128EE75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25" w:author="Pervova 21.1" w:date="2020-03-25T00:54:00Z"/>
                <w:sz w:val="24"/>
                <w:szCs w:val="24"/>
              </w:rPr>
            </w:pPr>
            <w:del w:id="1326" w:author="Pervova 21.1" w:date="2020-03-25T00:54:00Z">
              <w:r w:rsidRPr="00296C23" w:rsidDel="002964D2">
                <w:rPr>
                  <w:sz w:val="24"/>
                  <w:szCs w:val="24"/>
                </w:rPr>
                <w:delText>Референс связанной инструкции</w:delText>
              </w:r>
            </w:del>
          </w:p>
        </w:tc>
      </w:tr>
      <w:tr w:rsidR="002C3526" w:rsidRPr="00296C23" w:rsidDel="002964D2" w14:paraId="1BAA74BB" w14:textId="21532077" w:rsidTr="00871E2F">
        <w:trPr>
          <w:del w:id="1327" w:author="Pervova 21.1" w:date="2020-03-25T00:54:00Z"/>
        </w:trPr>
        <w:tc>
          <w:tcPr>
            <w:tcW w:w="5488" w:type="dxa"/>
          </w:tcPr>
          <w:p w14:paraId="0808B901" w14:textId="48AB04F5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28" w:author="Pervova 21.1" w:date="2020-03-25T00:54:00Z"/>
                <w:sz w:val="24"/>
                <w:szCs w:val="24"/>
              </w:rPr>
            </w:pPr>
            <w:del w:id="1329" w:author="Pervova 21.1" w:date="2020-03-25T00:54:00Z">
              <w:r w:rsidRPr="00296C23" w:rsidDel="002964D2">
                <w:rPr>
                  <w:sz w:val="24"/>
                  <w:szCs w:val="24"/>
                </w:rPr>
                <w:delText>:16S:LINK</w:delText>
              </w:r>
            </w:del>
          </w:p>
        </w:tc>
        <w:tc>
          <w:tcPr>
            <w:tcW w:w="4762" w:type="dxa"/>
          </w:tcPr>
          <w:p w14:paraId="51AE02B3" w14:textId="63E9F46F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30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13FEA39A" w14:textId="6BE5D476" w:rsidTr="00871E2F">
        <w:trPr>
          <w:del w:id="1331" w:author="Pervova 21.1" w:date="2020-03-25T00:54:00Z"/>
        </w:trPr>
        <w:tc>
          <w:tcPr>
            <w:tcW w:w="5488" w:type="dxa"/>
          </w:tcPr>
          <w:p w14:paraId="754CEC64" w14:textId="69477769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32" w:author="Pervova 21.1" w:date="2020-03-25T00:54:00Z"/>
                <w:sz w:val="24"/>
                <w:szCs w:val="24"/>
              </w:rPr>
            </w:pPr>
            <w:del w:id="1333" w:author="Pervova 21.1" w:date="2020-03-25T00:54:00Z">
              <w:r w:rsidRPr="00296C23" w:rsidDel="002964D2">
                <w:rPr>
                  <w:sz w:val="24"/>
                  <w:szCs w:val="24"/>
                </w:rPr>
                <w:delText>:16R:STAT</w:delText>
              </w:r>
            </w:del>
          </w:p>
        </w:tc>
        <w:tc>
          <w:tcPr>
            <w:tcW w:w="4762" w:type="dxa"/>
          </w:tcPr>
          <w:p w14:paraId="2315BCF4" w14:textId="75BCED3B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34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24F8F0E8" w14:textId="7874CF02" w:rsidTr="00871E2F">
        <w:trPr>
          <w:del w:id="1335" w:author="Pervova 21.1" w:date="2020-03-25T00:54:00Z"/>
        </w:trPr>
        <w:tc>
          <w:tcPr>
            <w:tcW w:w="5488" w:type="dxa"/>
          </w:tcPr>
          <w:p w14:paraId="2AD6FEF2" w14:textId="2636C462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36" w:author="Pervova 21.1" w:date="2020-03-25T00:54:00Z"/>
                <w:sz w:val="24"/>
                <w:szCs w:val="24"/>
                <w:lang w:val="en-US"/>
              </w:rPr>
            </w:pPr>
            <w:del w:id="1337" w:author="Pervova 21.1" w:date="2020-03-25T00:54:00Z">
              <w:r w:rsidRPr="00296C23" w:rsidDel="002964D2">
                <w:rPr>
                  <w:sz w:val="24"/>
                  <w:szCs w:val="24"/>
                </w:rPr>
                <w:delText>:25D::IPRC//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PEND</w:delText>
              </w:r>
            </w:del>
          </w:p>
        </w:tc>
        <w:tc>
          <w:tcPr>
            <w:tcW w:w="4762" w:type="dxa"/>
          </w:tcPr>
          <w:p w14:paraId="14FF6601" w14:textId="20A5171F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38" w:author="Pervova 21.1" w:date="2020-03-25T00:54:00Z"/>
                <w:sz w:val="24"/>
                <w:szCs w:val="24"/>
              </w:rPr>
            </w:pPr>
            <w:del w:id="1339" w:author="Pervova 21.1" w:date="2020-03-10T18:06:00Z">
              <w:r w:rsidRPr="00296C23" w:rsidDel="002C3526">
                <w:rPr>
                  <w:sz w:val="24"/>
                  <w:szCs w:val="24"/>
                </w:rPr>
                <w:delText>С</w:delText>
              </w:r>
            </w:del>
            <w:del w:id="1340" w:author="Pervova 21.1" w:date="2020-03-25T00:54:00Z">
              <w:r w:rsidRPr="00296C23" w:rsidDel="002964D2">
                <w:rPr>
                  <w:sz w:val="24"/>
                  <w:szCs w:val="24"/>
                </w:rPr>
                <w:delText>татус</w:delText>
              </w:r>
            </w:del>
          </w:p>
        </w:tc>
      </w:tr>
      <w:tr w:rsidR="002C3526" w:rsidRPr="00296C23" w:rsidDel="002964D2" w14:paraId="3D70A37C" w14:textId="66BE5150" w:rsidTr="00871E2F">
        <w:trPr>
          <w:del w:id="1341" w:author="Pervova 21.1" w:date="2020-03-25T00:54:00Z"/>
        </w:trPr>
        <w:tc>
          <w:tcPr>
            <w:tcW w:w="5488" w:type="dxa"/>
          </w:tcPr>
          <w:p w14:paraId="7D3EC520" w14:textId="2949C579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42" w:author="Pervova 21.1" w:date="2020-03-25T00:54:00Z"/>
                <w:sz w:val="24"/>
                <w:szCs w:val="24"/>
              </w:rPr>
            </w:pPr>
            <w:del w:id="1343" w:author="Pervova 21.1" w:date="2020-03-25T00:54:00Z">
              <w:r w:rsidRPr="00296C23" w:rsidDel="002964D2">
                <w:rPr>
                  <w:sz w:val="24"/>
                  <w:szCs w:val="24"/>
                </w:rPr>
                <w:delText>:16R:REAS</w:delText>
              </w:r>
            </w:del>
          </w:p>
        </w:tc>
        <w:tc>
          <w:tcPr>
            <w:tcW w:w="4762" w:type="dxa"/>
          </w:tcPr>
          <w:p w14:paraId="6C1D5C73" w14:textId="0E29701A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44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6CE1393A" w14:textId="2616DFB2" w:rsidTr="00871E2F">
        <w:trPr>
          <w:del w:id="1345" w:author="Pervova 21.1" w:date="2020-03-25T00:54:00Z"/>
        </w:trPr>
        <w:tc>
          <w:tcPr>
            <w:tcW w:w="5488" w:type="dxa"/>
          </w:tcPr>
          <w:p w14:paraId="253CA1B1" w14:textId="62380D02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46" w:author="Pervova 21.1" w:date="2020-03-25T00:54:00Z"/>
                <w:sz w:val="24"/>
                <w:szCs w:val="24"/>
              </w:rPr>
            </w:pPr>
            <w:del w:id="1347" w:author="Pervova 21.1" w:date="2020-03-25T00:54:00Z">
              <w:r w:rsidRPr="00296C23" w:rsidDel="002964D2">
                <w:rPr>
                  <w:sz w:val="24"/>
                  <w:szCs w:val="24"/>
                </w:rPr>
                <w:delText>:24B::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PEND</w:delText>
              </w:r>
              <w:r w:rsidRPr="00296C23" w:rsidDel="002964D2">
                <w:rPr>
                  <w:sz w:val="24"/>
                  <w:szCs w:val="24"/>
                </w:rPr>
                <w:delText>//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NARR</w:delText>
              </w:r>
            </w:del>
          </w:p>
        </w:tc>
        <w:tc>
          <w:tcPr>
            <w:tcW w:w="4762" w:type="dxa"/>
          </w:tcPr>
          <w:p w14:paraId="2213CE62" w14:textId="04756100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48" w:author="Pervova 21.1" w:date="2020-03-25T00:54:00Z"/>
                <w:sz w:val="24"/>
                <w:szCs w:val="24"/>
              </w:rPr>
            </w:pPr>
            <w:del w:id="1349" w:author="Pervova 21.1" w:date="2020-03-10T18:07:00Z">
              <w:r w:rsidRPr="00296C23" w:rsidDel="002C3526">
                <w:rPr>
                  <w:sz w:val="24"/>
                  <w:szCs w:val="24"/>
                </w:rPr>
                <w:delText>П</w:delText>
              </w:r>
            </w:del>
            <w:del w:id="1350" w:author="Pervova 21.1" w:date="2020-03-25T00:54:00Z">
              <w:r w:rsidRPr="00296C23" w:rsidDel="002964D2">
                <w:rPr>
                  <w:sz w:val="24"/>
                  <w:szCs w:val="24"/>
                </w:rPr>
                <w:delText>ричин</w:delText>
              </w:r>
            </w:del>
            <w:del w:id="1351" w:author="Pervova 21.1" w:date="2020-03-10T18:07:00Z">
              <w:r w:rsidRPr="00296C23" w:rsidDel="002C3526">
                <w:rPr>
                  <w:sz w:val="24"/>
                  <w:szCs w:val="24"/>
                </w:rPr>
                <w:delText>а</w:delText>
              </w:r>
            </w:del>
          </w:p>
        </w:tc>
      </w:tr>
      <w:tr w:rsidR="002C3526" w:rsidRPr="00296C23" w:rsidDel="002964D2" w14:paraId="6D3F9965" w14:textId="608545C1" w:rsidTr="00871E2F">
        <w:trPr>
          <w:del w:id="1352" w:author="Pervova 21.1" w:date="2020-03-25T00:54:00Z"/>
        </w:trPr>
        <w:tc>
          <w:tcPr>
            <w:tcW w:w="5488" w:type="dxa"/>
          </w:tcPr>
          <w:p w14:paraId="175D45AE" w14:textId="7CAD818F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53" w:author="Pervova 21.1" w:date="2020-03-25T00:54:00Z"/>
                <w:sz w:val="24"/>
                <w:szCs w:val="24"/>
                <w:lang w:val="en-US"/>
              </w:rPr>
            </w:pPr>
            <w:del w:id="1354" w:author="Pervova 21.1" w:date="2020-03-25T00:54:00Z">
              <w:r w:rsidRPr="00296C23" w:rsidDel="002964D2">
                <w:rPr>
                  <w:sz w:val="24"/>
                  <w:szCs w:val="24"/>
                  <w:lang w:val="en-US"/>
                </w:rPr>
                <w:delText>:70D::REAS//'PORU</w:delText>
              </w:r>
              <w:r w:rsidDel="002964D2">
                <w:rPr>
                  <w:sz w:val="24"/>
                  <w:szCs w:val="24"/>
                  <w:lang w:val="en-US"/>
                </w:rPr>
                <w:delText>c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ENIE PRIN</w:delText>
              </w:r>
              <w:r w:rsidDel="002964D2">
                <w:rPr>
                  <w:sz w:val="24"/>
                  <w:szCs w:val="24"/>
                  <w:lang w:val="en-US"/>
                </w:rPr>
                <w:delText>a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TO</w:delText>
              </w:r>
            </w:del>
          </w:p>
        </w:tc>
        <w:tc>
          <w:tcPr>
            <w:tcW w:w="4762" w:type="dxa"/>
          </w:tcPr>
          <w:p w14:paraId="7046F55B" w14:textId="4C7FDE70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55" w:author="Pervova 21.1" w:date="2020-03-25T00:54:00Z"/>
                <w:sz w:val="24"/>
                <w:szCs w:val="24"/>
                <w:lang w:val="en-US"/>
              </w:rPr>
            </w:pPr>
          </w:p>
        </w:tc>
      </w:tr>
      <w:tr w:rsidR="002C3526" w:rsidRPr="00296C23" w:rsidDel="002964D2" w14:paraId="364F0F29" w14:textId="1473B543" w:rsidTr="00871E2F">
        <w:trPr>
          <w:del w:id="1356" w:author="Pervova 21.1" w:date="2020-03-25T00:54:00Z"/>
        </w:trPr>
        <w:tc>
          <w:tcPr>
            <w:tcW w:w="5488" w:type="dxa"/>
          </w:tcPr>
          <w:p w14:paraId="3BECA2EA" w14:textId="5491DBEA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57" w:author="Pervova 21.1" w:date="2020-03-25T00:54:00Z"/>
                <w:sz w:val="24"/>
                <w:szCs w:val="24"/>
                <w:lang w:val="en-US"/>
              </w:rPr>
            </w:pPr>
            <w:del w:id="1358" w:author="Pervova 21.1" w:date="2020-03-25T00:54:00Z">
              <w:r w:rsidRPr="00296C23" w:rsidDel="002964D2">
                <w:rPr>
                  <w:sz w:val="24"/>
                  <w:szCs w:val="24"/>
                  <w:lang w:val="en-US"/>
                </w:rPr>
                <w:delText>NKO ZAO NRD</w:delText>
              </w:r>
            </w:del>
          </w:p>
        </w:tc>
        <w:tc>
          <w:tcPr>
            <w:tcW w:w="4762" w:type="dxa"/>
          </w:tcPr>
          <w:p w14:paraId="0032C227" w14:textId="7AAE86BB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59" w:author="Pervova 21.1" w:date="2020-03-25T00:54:00Z"/>
                <w:sz w:val="24"/>
                <w:szCs w:val="24"/>
                <w:lang w:val="en-US"/>
              </w:rPr>
            </w:pPr>
          </w:p>
        </w:tc>
      </w:tr>
      <w:tr w:rsidR="002C3526" w:rsidRPr="00296C23" w:rsidDel="002964D2" w14:paraId="2A23F0BF" w14:textId="219112CF" w:rsidTr="00871E2F">
        <w:trPr>
          <w:del w:id="1360" w:author="Pervova 21.1" w:date="2020-03-25T00:54:00Z"/>
        </w:trPr>
        <w:tc>
          <w:tcPr>
            <w:tcW w:w="5488" w:type="dxa"/>
          </w:tcPr>
          <w:p w14:paraId="12056C32" w14:textId="5BE807B6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61" w:author="Pervova 21.1" w:date="2020-03-25T00:54:00Z"/>
                <w:sz w:val="24"/>
                <w:szCs w:val="24"/>
              </w:rPr>
            </w:pPr>
            <w:del w:id="1362" w:author="Pervova 21.1" w:date="2020-03-25T00:54:00Z">
              <w:r w:rsidRPr="00296C23" w:rsidDel="002964D2">
                <w:rPr>
                  <w:sz w:val="24"/>
                  <w:szCs w:val="24"/>
                </w:rPr>
                <w:delText>:16S:REAS</w:delText>
              </w:r>
            </w:del>
          </w:p>
        </w:tc>
        <w:tc>
          <w:tcPr>
            <w:tcW w:w="4762" w:type="dxa"/>
          </w:tcPr>
          <w:p w14:paraId="751462EC" w14:textId="6F7CCB53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63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0F0CE9B7" w14:textId="35690D68" w:rsidTr="00871E2F">
        <w:trPr>
          <w:del w:id="1364" w:author="Pervova 21.1" w:date="2020-03-25T00:54:00Z"/>
        </w:trPr>
        <w:tc>
          <w:tcPr>
            <w:tcW w:w="5488" w:type="dxa"/>
          </w:tcPr>
          <w:p w14:paraId="3FD7905A" w14:textId="5DE251FB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65" w:author="Pervova 21.1" w:date="2020-03-25T00:54:00Z"/>
                <w:sz w:val="24"/>
                <w:szCs w:val="24"/>
              </w:rPr>
            </w:pPr>
            <w:del w:id="1366" w:author="Pervova 21.1" w:date="2020-03-25T00:54:00Z">
              <w:r w:rsidRPr="00296C23" w:rsidDel="002964D2">
                <w:rPr>
                  <w:sz w:val="24"/>
                  <w:szCs w:val="24"/>
                </w:rPr>
                <w:delText>:16S:STAT</w:delText>
              </w:r>
            </w:del>
          </w:p>
        </w:tc>
        <w:tc>
          <w:tcPr>
            <w:tcW w:w="4762" w:type="dxa"/>
          </w:tcPr>
          <w:p w14:paraId="4BC992AE" w14:textId="4E6FE31F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67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331772D6" w14:textId="43AF53AF" w:rsidTr="00871E2F">
        <w:trPr>
          <w:del w:id="1368" w:author="Pervova 21.1" w:date="2020-03-25T00:54:00Z"/>
        </w:trPr>
        <w:tc>
          <w:tcPr>
            <w:tcW w:w="5488" w:type="dxa"/>
          </w:tcPr>
          <w:p w14:paraId="7D6ED669" w14:textId="59DF9D48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69" w:author="Pervova 21.1" w:date="2020-03-25T00:54:00Z"/>
                <w:sz w:val="24"/>
                <w:szCs w:val="24"/>
              </w:rPr>
            </w:pPr>
            <w:del w:id="1370" w:author="Pervova 21.1" w:date="2020-03-25T00:54:00Z">
              <w:r w:rsidRPr="00296C23" w:rsidDel="002964D2">
                <w:rPr>
                  <w:sz w:val="24"/>
                  <w:szCs w:val="24"/>
                </w:rPr>
                <w:delText>:16S:GENL</w:delText>
              </w:r>
            </w:del>
          </w:p>
        </w:tc>
        <w:tc>
          <w:tcPr>
            <w:tcW w:w="4762" w:type="dxa"/>
          </w:tcPr>
          <w:p w14:paraId="20247E8C" w14:textId="72A1C92A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71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51716D39" w14:textId="6298A5E6" w:rsidTr="00871E2F">
        <w:trPr>
          <w:del w:id="1372" w:author="Pervova 21.1" w:date="2020-03-25T00:54:00Z"/>
        </w:trPr>
        <w:tc>
          <w:tcPr>
            <w:tcW w:w="5488" w:type="dxa"/>
          </w:tcPr>
          <w:p w14:paraId="259D5B81" w14:textId="44BFA0D2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73" w:author="Pervova 21.1" w:date="2020-03-25T00:54:00Z"/>
                <w:sz w:val="24"/>
                <w:szCs w:val="24"/>
              </w:rPr>
            </w:pPr>
            <w:del w:id="1374" w:author="Pervova 21.1" w:date="2020-03-25T00:54:00Z">
              <w:r w:rsidRPr="00296C23" w:rsidDel="002964D2">
                <w:rPr>
                  <w:sz w:val="24"/>
                  <w:szCs w:val="24"/>
                </w:rPr>
                <w:delText>:16R:ADDINFO</w:delText>
              </w:r>
            </w:del>
          </w:p>
        </w:tc>
        <w:tc>
          <w:tcPr>
            <w:tcW w:w="4762" w:type="dxa"/>
          </w:tcPr>
          <w:p w14:paraId="20CC1C96" w14:textId="068976A1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75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12B2418F" w14:textId="3BAD9350" w:rsidTr="00871E2F">
        <w:trPr>
          <w:del w:id="1376" w:author="Pervova 21.1" w:date="2020-03-25T00:54:00Z"/>
        </w:trPr>
        <w:tc>
          <w:tcPr>
            <w:tcW w:w="5488" w:type="dxa"/>
          </w:tcPr>
          <w:p w14:paraId="07780F88" w14:textId="3DC83CC8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77" w:author="Pervova 21.1" w:date="2020-03-25T00:54:00Z"/>
                <w:sz w:val="24"/>
                <w:szCs w:val="24"/>
                <w:lang w:val="en-US"/>
              </w:rPr>
            </w:pPr>
            <w:del w:id="1378" w:author="Pervova 21.1" w:date="2020-03-25T00:54:00Z">
              <w:r w:rsidRPr="00296C23" w:rsidDel="002964D2">
                <w:rPr>
                  <w:sz w:val="24"/>
                  <w:szCs w:val="24"/>
                </w:rPr>
                <w:delText>:95R::MEOR/NSDR/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NDC000000000</w:delText>
              </w:r>
            </w:del>
          </w:p>
        </w:tc>
        <w:tc>
          <w:tcPr>
            <w:tcW w:w="4762" w:type="dxa"/>
          </w:tcPr>
          <w:p w14:paraId="23F8967F" w14:textId="65063F0C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79" w:author="Pervova 21.1" w:date="2020-03-25T00:54:00Z"/>
                <w:sz w:val="24"/>
                <w:szCs w:val="24"/>
              </w:rPr>
            </w:pPr>
            <w:del w:id="1380" w:author="Pervova 21.1" w:date="2020-03-25T00:54:00Z">
              <w:r w:rsidRPr="00296C23" w:rsidDel="002964D2">
                <w:rPr>
                  <w:sz w:val="24"/>
                  <w:szCs w:val="24"/>
                </w:rPr>
                <w:delText>Код НРД инструктирующей стороны (организация присвоившая статус)</w:delText>
              </w:r>
            </w:del>
          </w:p>
        </w:tc>
      </w:tr>
      <w:tr w:rsidR="002C3526" w:rsidRPr="00296C23" w:rsidDel="002964D2" w14:paraId="26AB3929" w14:textId="31E66926" w:rsidTr="00871E2F">
        <w:trPr>
          <w:del w:id="1381" w:author="Pervova 21.1" w:date="2020-03-25T00:54:00Z"/>
        </w:trPr>
        <w:tc>
          <w:tcPr>
            <w:tcW w:w="5488" w:type="dxa"/>
          </w:tcPr>
          <w:p w14:paraId="5B89BFFF" w14:textId="528EC428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82" w:author="Pervova 21.1" w:date="2020-03-25T00:54:00Z"/>
                <w:sz w:val="24"/>
                <w:szCs w:val="24"/>
              </w:rPr>
            </w:pPr>
            <w:del w:id="1383" w:author="Pervova 21.1" w:date="2020-03-25T00:54:00Z">
              <w:r w:rsidRPr="00296C23" w:rsidDel="002964D2">
                <w:rPr>
                  <w:sz w:val="24"/>
                  <w:szCs w:val="24"/>
                </w:rPr>
                <w:delText>:16S:ADDINFO</w:delText>
              </w:r>
            </w:del>
          </w:p>
        </w:tc>
        <w:tc>
          <w:tcPr>
            <w:tcW w:w="4762" w:type="dxa"/>
          </w:tcPr>
          <w:p w14:paraId="4E978A8E" w14:textId="4A080CF8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1384" w:author="Pervova 21.1" w:date="2020-03-25T00:54:00Z"/>
              </w:rPr>
            </w:pPr>
          </w:p>
        </w:tc>
      </w:tr>
    </w:tbl>
    <w:p w14:paraId="11BCAFFE" w14:textId="6AAA6EC2" w:rsidR="00B26016" w:rsidRPr="00296C23" w:rsidDel="002964D2" w:rsidRDefault="00187259" w:rsidP="002964D2">
      <w:pPr>
        <w:pStyle w:val="1"/>
        <w:ind w:left="0" w:firstLine="0"/>
        <w:rPr>
          <w:del w:id="1385" w:author="Pervova 21.1" w:date="2020-03-25T00:54:00Z"/>
          <w:rFonts w:cs="Times New Roman"/>
          <w:sz w:val="24"/>
          <w:szCs w:val="24"/>
        </w:rPr>
      </w:pPr>
      <w:del w:id="1386" w:author="Pervova 21.1" w:date="2020-03-25T00:54:00Z">
        <w:r w:rsidRPr="00296C23" w:rsidDel="002964D2">
          <w:rPr>
            <w:rFonts w:cs="Times New Roman"/>
            <w:sz w:val="24"/>
            <w:szCs w:val="24"/>
          </w:rPr>
          <w:delText xml:space="preserve"> </w:delText>
        </w:r>
        <w:bookmarkStart w:id="1387" w:name="_Toc470689868"/>
        <w:r w:rsidR="00B26016" w:rsidRPr="00296C23" w:rsidDel="002964D2">
          <w:rPr>
            <w:rFonts w:cs="Times New Roman"/>
            <w:sz w:val="24"/>
            <w:szCs w:val="24"/>
          </w:rPr>
          <w:delText xml:space="preserve">Сообщение МТ567. Статус НРД </w:delText>
        </w:r>
        <w:r w:rsidR="00B26016" w:rsidRPr="00296C23" w:rsidDel="002964D2">
          <w:rPr>
            <w:rFonts w:cs="Times New Roman"/>
            <w:sz w:val="24"/>
            <w:szCs w:val="24"/>
            <w:lang w:val="en-US"/>
          </w:rPr>
          <w:delText>REJT</w:delText>
        </w:r>
        <w:r w:rsidR="00B26016" w:rsidRPr="00296C23" w:rsidDel="002964D2">
          <w:rPr>
            <w:rFonts w:cs="Times New Roman"/>
            <w:sz w:val="24"/>
            <w:szCs w:val="24"/>
          </w:rPr>
          <w:delText>.</w:delText>
        </w:r>
        <w:bookmarkEnd w:id="1387"/>
        <w:r w:rsidR="00B26016" w:rsidRPr="00296C23" w:rsidDel="002964D2">
          <w:rPr>
            <w:rFonts w:cs="Times New Roman"/>
            <w:sz w:val="24"/>
            <w:szCs w:val="24"/>
          </w:rPr>
          <w:delText xml:space="preserve"> </w:delText>
        </w:r>
      </w:del>
    </w:p>
    <w:p w14:paraId="0EB84B70" w14:textId="5878E28D" w:rsidR="00B26016" w:rsidRPr="00296C23" w:rsidDel="002964D2" w:rsidRDefault="00B26016" w:rsidP="002964D2">
      <w:pPr>
        <w:numPr>
          <w:ilvl w:val="0"/>
          <w:numId w:val="33"/>
        </w:numPr>
        <w:ind w:left="0" w:firstLine="0"/>
        <w:rPr>
          <w:del w:id="1388" w:author="Pervova 21.1" w:date="2020-03-25T00:54:00Z"/>
        </w:rPr>
      </w:pPr>
      <w:del w:id="1389" w:author="Pervova 21.1" w:date="2020-03-25T00:54:00Z">
        <w:r w:rsidRPr="00296C23" w:rsidDel="002964D2">
          <w:delText xml:space="preserve">Легенда: В НРД получено сообщение поручение с референсом 11111111 от депонента (код НРД МС0123456789). Проверки на стороне НРД не были пройдены и сообщение не было передано регистратору. </w:delText>
        </w:r>
      </w:del>
    </w:p>
    <w:p w14:paraId="4F32C8F3" w14:textId="25C4449F" w:rsidR="00B26016" w:rsidRPr="00296C23" w:rsidDel="002964D2" w:rsidRDefault="00B26016" w:rsidP="002964D2">
      <w:pPr>
        <w:numPr>
          <w:ilvl w:val="0"/>
          <w:numId w:val="33"/>
        </w:numPr>
        <w:ind w:left="0" w:firstLine="0"/>
        <w:rPr>
          <w:del w:id="1390" w:author="Pervova 21.1" w:date="2020-03-25T00:54:00Z"/>
        </w:rPr>
      </w:pPr>
      <w:del w:id="1391" w:author="Pervova 21.1" w:date="2020-03-25T00:54:00Z">
        <w:r w:rsidRPr="00296C23" w:rsidDel="002964D2">
          <w:delText xml:space="preserve">НРД отправляет сообщения MIS с референсом 22222222 ( seev.006.001.04) со статусом REJT (отказ в приеме). </w:delText>
        </w:r>
      </w:del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296C23" w:rsidDel="002964D2" w14:paraId="1EDB58BB" w14:textId="2FBB6858" w:rsidTr="00871E2F">
        <w:trPr>
          <w:del w:id="1392" w:author="Pervova 21.1" w:date="2020-03-25T00:54:00Z"/>
        </w:trPr>
        <w:tc>
          <w:tcPr>
            <w:tcW w:w="5488" w:type="dxa"/>
            <w:shd w:val="clear" w:color="auto" w:fill="F2F2F2" w:themeFill="background1" w:themeFillShade="F2"/>
          </w:tcPr>
          <w:p w14:paraId="6A53F422" w14:textId="2FCBC124" w:rsidR="00B26016" w:rsidRPr="00296C23" w:rsidDel="002964D2" w:rsidRDefault="00B26016" w:rsidP="002964D2">
            <w:pPr>
              <w:pStyle w:val="a3"/>
              <w:numPr>
                <w:ilvl w:val="0"/>
                <w:numId w:val="33"/>
              </w:numPr>
              <w:ind w:left="0" w:firstLine="0"/>
              <w:rPr>
                <w:del w:id="1393" w:author="Pervova 21.1" w:date="2020-03-25T00:54:00Z"/>
                <w:rFonts w:cs="Times New Roman"/>
              </w:rPr>
            </w:pPr>
            <w:del w:id="1394" w:author="Pervova 21.1" w:date="2020-03-25T00:54:00Z">
              <w:r w:rsidRPr="00296C23" w:rsidDel="002964D2">
                <w:rPr>
                  <w:rFonts w:cs="Times New Roman"/>
                </w:rPr>
                <w:delText>Пример сообщения</w:delText>
              </w:r>
            </w:del>
          </w:p>
        </w:tc>
        <w:tc>
          <w:tcPr>
            <w:tcW w:w="4762" w:type="dxa"/>
            <w:shd w:val="clear" w:color="auto" w:fill="F2F2F2" w:themeFill="background1" w:themeFillShade="F2"/>
          </w:tcPr>
          <w:p w14:paraId="31C99EBC" w14:textId="15B083C2" w:rsidR="00B26016" w:rsidRPr="00296C23" w:rsidDel="002964D2" w:rsidRDefault="00B26016" w:rsidP="002964D2">
            <w:pPr>
              <w:pStyle w:val="a3"/>
              <w:numPr>
                <w:ilvl w:val="0"/>
                <w:numId w:val="33"/>
              </w:numPr>
              <w:ind w:left="0" w:firstLine="0"/>
              <w:rPr>
                <w:del w:id="1395" w:author="Pervova 21.1" w:date="2020-03-25T00:54:00Z"/>
                <w:rFonts w:cs="Times New Roman"/>
              </w:rPr>
            </w:pPr>
            <w:del w:id="1396" w:author="Pervova 21.1" w:date="2020-03-25T00:54:00Z">
              <w:r w:rsidRPr="00296C23" w:rsidDel="002964D2">
                <w:rPr>
                  <w:rFonts w:cs="Times New Roman"/>
                </w:rPr>
                <w:delText>Комментарии</w:delText>
              </w:r>
            </w:del>
          </w:p>
        </w:tc>
      </w:tr>
      <w:tr w:rsidR="00B26016" w:rsidRPr="00296C23" w:rsidDel="002964D2" w14:paraId="4B958BC4" w14:textId="62B13DFD" w:rsidTr="00871E2F">
        <w:trPr>
          <w:del w:id="1397" w:author="Pervova 21.1" w:date="2020-03-25T00:54:00Z"/>
        </w:trPr>
        <w:tc>
          <w:tcPr>
            <w:tcW w:w="5488" w:type="dxa"/>
          </w:tcPr>
          <w:p w14:paraId="5FE7CDE1" w14:textId="3B6B8BD5" w:rsidR="00B26016" w:rsidRPr="00296C23" w:rsidDel="002964D2" w:rsidRDefault="00B2601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398" w:author="Pervova 21.1" w:date="2020-03-25T00:54:00Z"/>
                <w:sz w:val="24"/>
                <w:szCs w:val="24"/>
              </w:rPr>
            </w:pPr>
            <w:del w:id="1399" w:author="Pervova 21.1" w:date="2020-03-25T00:54:00Z">
              <w:r w:rsidRPr="00296C23" w:rsidDel="002964D2">
                <w:rPr>
                  <w:sz w:val="24"/>
                  <w:szCs w:val="24"/>
                </w:rPr>
                <w:delText>:16R:GENL</w:delText>
              </w:r>
            </w:del>
          </w:p>
        </w:tc>
        <w:tc>
          <w:tcPr>
            <w:tcW w:w="4762" w:type="dxa"/>
          </w:tcPr>
          <w:p w14:paraId="5AD229AC" w14:textId="27E04B30" w:rsidR="00B26016" w:rsidRPr="00296C23" w:rsidDel="002964D2" w:rsidRDefault="00B2601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00" w:author="Pervova 21.1" w:date="2020-03-25T00:54:00Z"/>
                <w:sz w:val="24"/>
                <w:szCs w:val="24"/>
              </w:rPr>
            </w:pPr>
          </w:p>
        </w:tc>
      </w:tr>
      <w:tr w:rsidR="00B26016" w:rsidRPr="00296C23" w:rsidDel="002964D2" w14:paraId="034D9FAA" w14:textId="0FC90015" w:rsidTr="00871E2F">
        <w:trPr>
          <w:del w:id="1401" w:author="Pervova 21.1" w:date="2020-03-25T00:54:00Z"/>
        </w:trPr>
        <w:tc>
          <w:tcPr>
            <w:tcW w:w="5488" w:type="dxa"/>
          </w:tcPr>
          <w:p w14:paraId="431FC7B4" w14:textId="5FBB738D" w:rsidR="00B26016" w:rsidRPr="00296C23" w:rsidDel="002964D2" w:rsidRDefault="00B2601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02" w:author="Pervova 21.1" w:date="2020-03-25T00:54:00Z"/>
                <w:sz w:val="24"/>
                <w:szCs w:val="24"/>
              </w:rPr>
            </w:pPr>
            <w:del w:id="1403" w:author="Pervova 21.1" w:date="2020-03-25T00:54:00Z">
              <w:r w:rsidRPr="00296C23" w:rsidDel="002964D2">
                <w:rPr>
                  <w:sz w:val="24"/>
                  <w:szCs w:val="24"/>
                </w:rPr>
                <w:delText>:20C::CORP//206081X5456</w:delText>
              </w:r>
            </w:del>
          </w:p>
        </w:tc>
        <w:tc>
          <w:tcPr>
            <w:tcW w:w="4762" w:type="dxa"/>
          </w:tcPr>
          <w:p w14:paraId="353D14A4" w14:textId="5D4A8B25" w:rsidR="00B26016" w:rsidRPr="00296C23" w:rsidDel="002964D2" w:rsidRDefault="00B2601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04" w:author="Pervova 21.1" w:date="2020-03-25T00:54:00Z"/>
                <w:sz w:val="24"/>
                <w:szCs w:val="24"/>
              </w:rPr>
            </w:pPr>
            <w:del w:id="1405" w:author="Pervova 21.1" w:date="2020-03-25T00:54:00Z">
              <w:r w:rsidRPr="00296C23" w:rsidDel="002964D2">
                <w:rPr>
                  <w:sz w:val="24"/>
                  <w:szCs w:val="24"/>
                </w:rPr>
                <w:delText xml:space="preserve">Референс КД </w:delText>
              </w:r>
            </w:del>
          </w:p>
        </w:tc>
      </w:tr>
      <w:tr w:rsidR="002C3526" w:rsidRPr="00296C23" w:rsidDel="002964D2" w14:paraId="4AD821A3" w14:textId="5F1F21F3" w:rsidTr="00871E2F">
        <w:trPr>
          <w:del w:id="1406" w:author="Pervova 21.1" w:date="2020-03-25T00:54:00Z"/>
        </w:trPr>
        <w:tc>
          <w:tcPr>
            <w:tcW w:w="5488" w:type="dxa"/>
          </w:tcPr>
          <w:p w14:paraId="53F2E631" w14:textId="14DC66D8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07" w:author="Pervova 21.1" w:date="2020-03-25T00:54:00Z"/>
                <w:sz w:val="24"/>
                <w:szCs w:val="24"/>
              </w:rPr>
            </w:pPr>
            <w:del w:id="1408" w:author="Pervova 21.1" w:date="2020-03-25T00:54:00Z">
              <w:r w:rsidRPr="00296C23" w:rsidDel="002964D2">
                <w:rPr>
                  <w:sz w:val="24"/>
                  <w:szCs w:val="24"/>
                </w:rPr>
                <w:delText xml:space="preserve">:20C::SEME//22222222 </w:delText>
              </w:r>
            </w:del>
          </w:p>
        </w:tc>
        <w:tc>
          <w:tcPr>
            <w:tcW w:w="4762" w:type="dxa"/>
          </w:tcPr>
          <w:p w14:paraId="2875D0CD" w14:textId="5F47C360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09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11759557" w14:textId="2F61E036" w:rsidTr="00871E2F">
        <w:trPr>
          <w:del w:id="1410" w:author="Pervova 21.1" w:date="2020-03-25T00:54:00Z"/>
        </w:trPr>
        <w:tc>
          <w:tcPr>
            <w:tcW w:w="5488" w:type="dxa"/>
          </w:tcPr>
          <w:p w14:paraId="608F49E6" w14:textId="1794B9C9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11" w:author="Pervova 21.1" w:date="2020-03-25T00:54:00Z"/>
                <w:sz w:val="24"/>
                <w:szCs w:val="24"/>
              </w:rPr>
            </w:pPr>
            <w:del w:id="1412" w:author="Pervova 21.1" w:date="2020-03-25T00:54:00Z">
              <w:r w:rsidRPr="00296C23" w:rsidDel="002964D2">
                <w:rPr>
                  <w:sz w:val="24"/>
                  <w:szCs w:val="24"/>
                </w:rPr>
                <w:delText>:23G:INST</w:delText>
              </w:r>
            </w:del>
          </w:p>
        </w:tc>
        <w:tc>
          <w:tcPr>
            <w:tcW w:w="4762" w:type="dxa"/>
          </w:tcPr>
          <w:p w14:paraId="7412D4AB" w14:textId="3FA81CB3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13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44EB0A8F" w14:textId="7DDD250F" w:rsidTr="00871E2F">
        <w:trPr>
          <w:del w:id="1414" w:author="Pervova 21.1" w:date="2020-03-25T00:54:00Z"/>
        </w:trPr>
        <w:tc>
          <w:tcPr>
            <w:tcW w:w="5488" w:type="dxa"/>
          </w:tcPr>
          <w:p w14:paraId="66EEEFC3" w14:textId="1EB49BCF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15" w:author="Pervova 21.1" w:date="2020-03-25T00:54:00Z"/>
                <w:sz w:val="24"/>
                <w:szCs w:val="24"/>
                <w:lang w:val="en-US"/>
              </w:rPr>
            </w:pPr>
            <w:del w:id="1416" w:author="Pervova 21.1" w:date="2020-03-25T00:54:00Z">
              <w:r w:rsidRPr="00296C23" w:rsidDel="002964D2">
                <w:rPr>
                  <w:sz w:val="24"/>
                  <w:szCs w:val="24"/>
                </w:rPr>
                <w:delText>:22F::CAEV//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OMET</w:delText>
              </w:r>
            </w:del>
          </w:p>
        </w:tc>
        <w:tc>
          <w:tcPr>
            <w:tcW w:w="4762" w:type="dxa"/>
          </w:tcPr>
          <w:p w14:paraId="7770FEC7" w14:textId="123E5F5D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17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07691243" w14:textId="17682F23" w:rsidTr="00871E2F">
        <w:trPr>
          <w:del w:id="1418" w:author="Pervova 21.1" w:date="2020-03-25T00:54:00Z"/>
        </w:trPr>
        <w:tc>
          <w:tcPr>
            <w:tcW w:w="5488" w:type="dxa"/>
          </w:tcPr>
          <w:p w14:paraId="0800E9F1" w14:textId="24180A7F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19" w:author="Pervova 21.1" w:date="2020-03-25T00:54:00Z"/>
                <w:sz w:val="24"/>
                <w:szCs w:val="24"/>
              </w:rPr>
            </w:pPr>
            <w:del w:id="1420" w:author="Pervova 21.1" w:date="2020-03-25T00:54:00Z">
              <w:r w:rsidRPr="00296C23" w:rsidDel="002964D2">
                <w:rPr>
                  <w:sz w:val="24"/>
                  <w:szCs w:val="24"/>
                </w:rPr>
                <w:delText>:98C::PREP//201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60703</w:delText>
              </w:r>
              <w:r w:rsidRPr="00296C23" w:rsidDel="002964D2">
                <w:rPr>
                  <w:sz w:val="24"/>
                  <w:szCs w:val="24"/>
                </w:rPr>
                <w:delText>105940</w:delText>
              </w:r>
            </w:del>
          </w:p>
        </w:tc>
        <w:tc>
          <w:tcPr>
            <w:tcW w:w="4762" w:type="dxa"/>
          </w:tcPr>
          <w:p w14:paraId="261B7BCC" w14:textId="39053251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21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33FD42D4" w14:textId="46A10F08" w:rsidTr="00871E2F">
        <w:trPr>
          <w:del w:id="1422" w:author="Pervova 21.1" w:date="2020-03-25T00:54:00Z"/>
        </w:trPr>
        <w:tc>
          <w:tcPr>
            <w:tcW w:w="5488" w:type="dxa"/>
          </w:tcPr>
          <w:p w14:paraId="64EE3CF3" w14:textId="763603C8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23" w:author="Pervova 21.1" w:date="2020-03-25T00:54:00Z"/>
                <w:sz w:val="24"/>
                <w:szCs w:val="24"/>
              </w:rPr>
            </w:pPr>
            <w:del w:id="1424" w:author="Pervova 21.1" w:date="2020-03-25T00:54:00Z">
              <w:r w:rsidRPr="00296C23" w:rsidDel="002964D2">
                <w:rPr>
                  <w:sz w:val="24"/>
                  <w:szCs w:val="24"/>
                </w:rPr>
                <w:delText>:16R:LINK</w:delText>
              </w:r>
            </w:del>
          </w:p>
        </w:tc>
        <w:tc>
          <w:tcPr>
            <w:tcW w:w="4762" w:type="dxa"/>
          </w:tcPr>
          <w:p w14:paraId="22A5215A" w14:textId="113C0539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25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29D40810" w14:textId="6136936A" w:rsidTr="00871E2F">
        <w:trPr>
          <w:del w:id="1426" w:author="Pervova 21.1" w:date="2020-03-25T00:54:00Z"/>
        </w:trPr>
        <w:tc>
          <w:tcPr>
            <w:tcW w:w="5488" w:type="dxa"/>
          </w:tcPr>
          <w:p w14:paraId="15F97D49" w14:textId="6F0BEE54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27" w:author="Pervova 21.1" w:date="2020-03-25T00:54:00Z"/>
                <w:sz w:val="24"/>
                <w:szCs w:val="24"/>
              </w:rPr>
            </w:pPr>
            <w:del w:id="1428" w:author="Pervova 21.1" w:date="2020-03-25T00:54:00Z">
              <w:r w:rsidRPr="00296C23" w:rsidDel="002964D2">
                <w:rPr>
                  <w:sz w:val="24"/>
                  <w:szCs w:val="24"/>
                </w:rPr>
                <w:delText>:13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A</w:delText>
              </w:r>
              <w:r w:rsidRPr="00296C23" w:rsidDel="002964D2">
                <w:rPr>
                  <w:sz w:val="24"/>
                  <w:szCs w:val="24"/>
                </w:rPr>
                <w:delText>::LINK//565</w:delText>
              </w:r>
            </w:del>
          </w:p>
        </w:tc>
        <w:tc>
          <w:tcPr>
            <w:tcW w:w="4762" w:type="dxa"/>
          </w:tcPr>
          <w:p w14:paraId="1F480AD3" w14:textId="4F253387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29" w:author="Pervova 21.1" w:date="2020-03-25T00:54:00Z"/>
                <w:sz w:val="24"/>
                <w:szCs w:val="24"/>
              </w:rPr>
            </w:pPr>
            <w:del w:id="1430" w:author="Pervova 21.1" w:date="2020-03-25T00:54:00Z">
              <w:r w:rsidRPr="00296C23" w:rsidDel="002964D2">
                <w:rPr>
                  <w:sz w:val="24"/>
                  <w:szCs w:val="24"/>
                </w:rPr>
                <w:delText>Заполняется, если поручение было получено в сообщении МТ565</w:delText>
              </w:r>
            </w:del>
          </w:p>
        </w:tc>
      </w:tr>
      <w:tr w:rsidR="002C3526" w:rsidRPr="00296C23" w:rsidDel="002964D2" w14:paraId="6E891E2E" w14:textId="57DCB4CD" w:rsidTr="00871E2F">
        <w:trPr>
          <w:del w:id="1431" w:author="Pervova 21.1" w:date="2020-03-25T00:54:00Z"/>
        </w:trPr>
        <w:tc>
          <w:tcPr>
            <w:tcW w:w="5488" w:type="dxa"/>
          </w:tcPr>
          <w:p w14:paraId="46460542" w14:textId="05540DAE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32" w:author="Pervova 21.1" w:date="2020-03-25T00:54:00Z"/>
                <w:sz w:val="24"/>
                <w:szCs w:val="24"/>
              </w:rPr>
            </w:pPr>
            <w:del w:id="1433" w:author="Pervova 21.1" w:date="2020-03-25T00:54:00Z">
              <w:r w:rsidRPr="00296C23" w:rsidDel="002964D2">
                <w:rPr>
                  <w:sz w:val="24"/>
                  <w:szCs w:val="24"/>
                </w:rPr>
                <w:delText xml:space="preserve">:20C::RELA//11111111 </w:delText>
              </w:r>
            </w:del>
          </w:p>
        </w:tc>
        <w:tc>
          <w:tcPr>
            <w:tcW w:w="4762" w:type="dxa"/>
          </w:tcPr>
          <w:p w14:paraId="07449EB4" w14:textId="26E26F83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34" w:author="Pervova 21.1" w:date="2020-03-25T00:54:00Z"/>
                <w:sz w:val="24"/>
                <w:szCs w:val="24"/>
              </w:rPr>
            </w:pPr>
            <w:del w:id="1435" w:author="Pervova 21.1" w:date="2020-03-25T00:54:00Z">
              <w:r w:rsidRPr="00296C23" w:rsidDel="002964D2">
                <w:rPr>
                  <w:sz w:val="24"/>
                  <w:szCs w:val="24"/>
                </w:rPr>
                <w:delText>Референс связанной инструкции</w:delText>
              </w:r>
            </w:del>
          </w:p>
        </w:tc>
      </w:tr>
      <w:tr w:rsidR="002C3526" w:rsidRPr="00296C23" w:rsidDel="002964D2" w14:paraId="7C98386C" w14:textId="2C87604F" w:rsidTr="00871E2F">
        <w:trPr>
          <w:del w:id="1436" w:author="Pervova 21.1" w:date="2020-03-25T00:54:00Z"/>
        </w:trPr>
        <w:tc>
          <w:tcPr>
            <w:tcW w:w="5488" w:type="dxa"/>
          </w:tcPr>
          <w:p w14:paraId="1D57ACCB" w14:textId="2E9A60A3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37" w:author="Pervova 21.1" w:date="2020-03-25T00:54:00Z"/>
                <w:sz w:val="24"/>
                <w:szCs w:val="24"/>
              </w:rPr>
            </w:pPr>
            <w:del w:id="1438" w:author="Pervova 21.1" w:date="2020-03-25T00:54:00Z">
              <w:r w:rsidRPr="00296C23" w:rsidDel="002964D2">
                <w:rPr>
                  <w:sz w:val="24"/>
                  <w:szCs w:val="24"/>
                </w:rPr>
                <w:delText>:16S:LINK</w:delText>
              </w:r>
            </w:del>
          </w:p>
        </w:tc>
        <w:tc>
          <w:tcPr>
            <w:tcW w:w="4762" w:type="dxa"/>
          </w:tcPr>
          <w:p w14:paraId="478CB8BE" w14:textId="737A0E66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39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2BC14E90" w14:textId="0B84B8F4" w:rsidTr="00871E2F">
        <w:trPr>
          <w:del w:id="1440" w:author="Pervova 21.1" w:date="2020-03-25T00:54:00Z"/>
        </w:trPr>
        <w:tc>
          <w:tcPr>
            <w:tcW w:w="5488" w:type="dxa"/>
          </w:tcPr>
          <w:p w14:paraId="76B97A8C" w14:textId="218CBC09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41" w:author="Pervova 21.1" w:date="2020-03-25T00:54:00Z"/>
                <w:sz w:val="24"/>
                <w:szCs w:val="24"/>
              </w:rPr>
            </w:pPr>
            <w:del w:id="1442" w:author="Pervova 21.1" w:date="2020-03-25T00:54:00Z">
              <w:r w:rsidRPr="00296C23" w:rsidDel="002964D2">
                <w:rPr>
                  <w:sz w:val="24"/>
                  <w:szCs w:val="24"/>
                </w:rPr>
                <w:delText>:16R:STAT</w:delText>
              </w:r>
            </w:del>
          </w:p>
        </w:tc>
        <w:tc>
          <w:tcPr>
            <w:tcW w:w="4762" w:type="dxa"/>
          </w:tcPr>
          <w:p w14:paraId="449F3BAE" w14:textId="2F16749F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43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69ECCB5B" w14:textId="729332CA" w:rsidTr="00871E2F">
        <w:trPr>
          <w:del w:id="1444" w:author="Pervova 21.1" w:date="2020-03-25T00:54:00Z"/>
        </w:trPr>
        <w:tc>
          <w:tcPr>
            <w:tcW w:w="5488" w:type="dxa"/>
          </w:tcPr>
          <w:p w14:paraId="31EFC7AD" w14:textId="106090E7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45" w:author="Pervova 21.1" w:date="2020-03-25T00:54:00Z"/>
                <w:sz w:val="24"/>
                <w:szCs w:val="24"/>
                <w:lang w:val="en-US"/>
              </w:rPr>
            </w:pPr>
            <w:del w:id="1446" w:author="Pervova 21.1" w:date="2020-03-25T00:54:00Z">
              <w:r w:rsidRPr="00296C23" w:rsidDel="002964D2">
                <w:rPr>
                  <w:sz w:val="24"/>
                  <w:szCs w:val="24"/>
                </w:rPr>
                <w:delText>:25D::IPRC//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REJT</w:delText>
              </w:r>
            </w:del>
          </w:p>
        </w:tc>
        <w:tc>
          <w:tcPr>
            <w:tcW w:w="4762" w:type="dxa"/>
          </w:tcPr>
          <w:p w14:paraId="56CBF7C3" w14:textId="485EA956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47" w:author="Pervova 21.1" w:date="2020-03-25T00:54:00Z"/>
                <w:sz w:val="24"/>
                <w:szCs w:val="24"/>
              </w:rPr>
            </w:pPr>
            <w:del w:id="1448" w:author="Pervova 21.1" w:date="2020-03-10T18:07:00Z">
              <w:r w:rsidRPr="00296C23" w:rsidDel="002C3526">
                <w:rPr>
                  <w:sz w:val="24"/>
                  <w:szCs w:val="24"/>
                </w:rPr>
                <w:delText>С</w:delText>
              </w:r>
            </w:del>
            <w:del w:id="1449" w:author="Pervova 21.1" w:date="2020-03-25T00:54:00Z">
              <w:r w:rsidRPr="00296C23" w:rsidDel="002964D2">
                <w:rPr>
                  <w:sz w:val="24"/>
                  <w:szCs w:val="24"/>
                </w:rPr>
                <w:delText>татус</w:delText>
              </w:r>
            </w:del>
          </w:p>
        </w:tc>
      </w:tr>
      <w:tr w:rsidR="002C3526" w:rsidRPr="00296C23" w:rsidDel="002964D2" w14:paraId="30A979B7" w14:textId="56AB9A05" w:rsidTr="00871E2F">
        <w:trPr>
          <w:del w:id="1450" w:author="Pervova 21.1" w:date="2020-03-25T00:54:00Z"/>
        </w:trPr>
        <w:tc>
          <w:tcPr>
            <w:tcW w:w="5488" w:type="dxa"/>
          </w:tcPr>
          <w:p w14:paraId="3C4241E4" w14:textId="51850E0E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51" w:author="Pervova 21.1" w:date="2020-03-25T00:54:00Z"/>
                <w:sz w:val="24"/>
                <w:szCs w:val="24"/>
              </w:rPr>
            </w:pPr>
            <w:del w:id="1452" w:author="Pervova 21.1" w:date="2020-03-25T00:54:00Z">
              <w:r w:rsidRPr="00296C23" w:rsidDel="002964D2">
                <w:rPr>
                  <w:sz w:val="24"/>
                  <w:szCs w:val="24"/>
                </w:rPr>
                <w:delText>:16R:REAS</w:delText>
              </w:r>
            </w:del>
          </w:p>
        </w:tc>
        <w:tc>
          <w:tcPr>
            <w:tcW w:w="4762" w:type="dxa"/>
          </w:tcPr>
          <w:p w14:paraId="54E6ADE1" w14:textId="78790B18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53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06F33987" w14:textId="6AA6E604" w:rsidTr="00871E2F">
        <w:trPr>
          <w:del w:id="1454" w:author="Pervova 21.1" w:date="2020-03-25T00:54:00Z"/>
        </w:trPr>
        <w:tc>
          <w:tcPr>
            <w:tcW w:w="5488" w:type="dxa"/>
          </w:tcPr>
          <w:p w14:paraId="70AF2750" w14:textId="3CEF28E8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55" w:author="Pervova 21.1" w:date="2020-03-25T00:54:00Z"/>
                <w:sz w:val="24"/>
                <w:szCs w:val="24"/>
              </w:rPr>
            </w:pPr>
            <w:del w:id="1456" w:author="Pervova 21.1" w:date="2020-03-25T00:54:00Z">
              <w:r w:rsidRPr="00296C23" w:rsidDel="002964D2">
                <w:rPr>
                  <w:sz w:val="24"/>
                  <w:szCs w:val="24"/>
                </w:rPr>
                <w:delText>:24B::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REJT</w:delText>
              </w:r>
              <w:r w:rsidRPr="00296C23" w:rsidDel="002964D2">
                <w:rPr>
                  <w:sz w:val="24"/>
                  <w:szCs w:val="24"/>
                </w:rPr>
                <w:delText>//ULNK</w:delText>
              </w:r>
            </w:del>
          </w:p>
        </w:tc>
        <w:tc>
          <w:tcPr>
            <w:tcW w:w="4762" w:type="dxa"/>
          </w:tcPr>
          <w:p w14:paraId="0A840CFF" w14:textId="12693F1D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57" w:author="Pervova 21.1" w:date="2020-03-25T00:54:00Z"/>
                <w:sz w:val="24"/>
                <w:szCs w:val="24"/>
              </w:rPr>
            </w:pPr>
            <w:del w:id="1458" w:author="Pervova 21.1" w:date="2020-03-10T18:08:00Z">
              <w:r w:rsidRPr="00296C23" w:rsidDel="002C3526">
                <w:rPr>
                  <w:sz w:val="24"/>
                  <w:szCs w:val="24"/>
                </w:rPr>
                <w:delText>П</w:delText>
              </w:r>
            </w:del>
            <w:del w:id="1459" w:author="Pervova 21.1" w:date="2020-03-25T00:54:00Z">
              <w:r w:rsidRPr="00296C23" w:rsidDel="002964D2">
                <w:rPr>
                  <w:sz w:val="24"/>
                  <w:szCs w:val="24"/>
                </w:rPr>
                <w:delText>ричин</w:delText>
              </w:r>
            </w:del>
            <w:del w:id="1460" w:author="Pervova 21.1" w:date="2020-03-10T18:08:00Z">
              <w:r w:rsidRPr="00296C23" w:rsidDel="002C3526">
                <w:rPr>
                  <w:sz w:val="24"/>
                  <w:szCs w:val="24"/>
                </w:rPr>
                <w:delText>а</w:delText>
              </w:r>
            </w:del>
          </w:p>
        </w:tc>
      </w:tr>
      <w:tr w:rsidR="002C3526" w:rsidRPr="00586D4B" w:rsidDel="002964D2" w14:paraId="0386A01B" w14:textId="218BD368" w:rsidTr="00871E2F">
        <w:trPr>
          <w:del w:id="1461" w:author="Pervova 21.1" w:date="2020-03-25T00:54:00Z"/>
        </w:trPr>
        <w:tc>
          <w:tcPr>
            <w:tcW w:w="5488" w:type="dxa"/>
          </w:tcPr>
          <w:p w14:paraId="3BF2ADEF" w14:textId="46FE5D95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62" w:author="Pervova 21.1" w:date="2020-03-25T00:54:00Z"/>
                <w:sz w:val="24"/>
                <w:szCs w:val="24"/>
                <w:lang w:val="en-US"/>
              </w:rPr>
            </w:pPr>
            <w:del w:id="1463" w:author="Pervova 21.1" w:date="2020-03-25T00:54:00Z">
              <w:r w:rsidRPr="00296C23" w:rsidDel="002964D2">
                <w:rPr>
                  <w:sz w:val="24"/>
                  <w:szCs w:val="24"/>
                  <w:lang w:val="en-US"/>
                </w:rPr>
                <w:delText>:70D::REAS//'IN</w:delText>
              </w:r>
              <w:r w:rsidDel="002964D2">
                <w:rPr>
                  <w:sz w:val="24"/>
                  <w:szCs w:val="24"/>
                  <w:lang w:val="en-US"/>
                </w:rPr>
                <w:delText>S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TRUKCI</w:delText>
              </w:r>
              <w:r w:rsidDel="002964D2">
                <w:rPr>
                  <w:sz w:val="24"/>
                  <w:szCs w:val="24"/>
                  <w:lang w:val="en-US"/>
                </w:rPr>
                <w:delText>a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 xml:space="preserve"> </w:delText>
              </w:r>
              <w:r w:rsidDel="002964D2">
                <w:rPr>
                  <w:sz w:val="24"/>
                  <w:szCs w:val="24"/>
                  <w:lang w:val="en-US"/>
                </w:rPr>
                <w:delText>S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 xml:space="preserve"> NOMEROM </w:delText>
              </w:r>
            </w:del>
          </w:p>
        </w:tc>
        <w:tc>
          <w:tcPr>
            <w:tcW w:w="4762" w:type="dxa"/>
          </w:tcPr>
          <w:p w14:paraId="68078503" w14:textId="1B40D72E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64" w:author="Pervova 21.1" w:date="2020-03-25T00:54:00Z"/>
                <w:sz w:val="24"/>
                <w:szCs w:val="24"/>
                <w:lang w:val="en-US"/>
              </w:rPr>
            </w:pPr>
          </w:p>
        </w:tc>
      </w:tr>
      <w:tr w:rsidR="002C3526" w:rsidRPr="00296C23" w:rsidDel="002964D2" w14:paraId="45FF5721" w14:textId="10B5F5EF" w:rsidTr="00871E2F">
        <w:trPr>
          <w:del w:id="1465" w:author="Pervova 21.1" w:date="2020-03-25T00:54:00Z"/>
        </w:trPr>
        <w:tc>
          <w:tcPr>
            <w:tcW w:w="5488" w:type="dxa"/>
          </w:tcPr>
          <w:p w14:paraId="5EB8E161" w14:textId="2F4F5FB7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66" w:author="Pervova 21.1" w:date="2020-03-25T00:54:00Z"/>
                <w:sz w:val="24"/>
                <w:szCs w:val="24"/>
                <w:lang w:val="en-US"/>
              </w:rPr>
            </w:pPr>
            <w:del w:id="1467" w:author="Pervova 21.1" w:date="2020-03-25T00:54:00Z">
              <w:r w:rsidRPr="00296C23" w:rsidDel="002964D2">
                <w:rPr>
                  <w:sz w:val="24"/>
                  <w:szCs w:val="24"/>
                </w:rPr>
                <w:delText xml:space="preserve">11111111 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U</w:delText>
              </w:r>
              <w:r w:rsidDel="002964D2">
                <w:rPr>
                  <w:sz w:val="24"/>
                  <w:szCs w:val="24"/>
                  <w:lang w:val="en-US"/>
                </w:rPr>
                <w:delText>J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E B</w:delText>
              </w:r>
              <w:r w:rsidDel="002964D2">
                <w:rPr>
                  <w:sz w:val="24"/>
                  <w:szCs w:val="24"/>
                  <w:lang w:val="en-US"/>
                </w:rPr>
                <w:delText>Y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LA</w:delText>
              </w:r>
              <w:r w:rsidRPr="00296C23" w:rsidDel="002964D2">
                <w:rPr>
                  <w:sz w:val="24"/>
                  <w:szCs w:val="24"/>
                </w:rPr>
                <w:delText xml:space="preserve"> 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PODANA</w:delText>
              </w:r>
              <w:r w:rsidRPr="00296C23" w:rsidDel="002964D2">
                <w:rPr>
                  <w:sz w:val="24"/>
                  <w:szCs w:val="24"/>
                </w:rPr>
                <w:delText xml:space="preserve"> 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RANEE</w:delText>
              </w:r>
            </w:del>
          </w:p>
        </w:tc>
        <w:tc>
          <w:tcPr>
            <w:tcW w:w="4762" w:type="dxa"/>
          </w:tcPr>
          <w:p w14:paraId="75AB4191" w14:textId="1317BCE2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68" w:author="Pervova 21.1" w:date="2020-03-25T00:54:00Z"/>
                <w:sz w:val="24"/>
                <w:szCs w:val="24"/>
                <w:lang w:val="en-US"/>
              </w:rPr>
            </w:pPr>
          </w:p>
        </w:tc>
      </w:tr>
      <w:tr w:rsidR="002C3526" w:rsidRPr="00296C23" w:rsidDel="002964D2" w14:paraId="789002DB" w14:textId="37A62B86" w:rsidTr="00871E2F">
        <w:trPr>
          <w:del w:id="1469" w:author="Pervova 21.1" w:date="2020-03-25T00:54:00Z"/>
        </w:trPr>
        <w:tc>
          <w:tcPr>
            <w:tcW w:w="5488" w:type="dxa"/>
          </w:tcPr>
          <w:p w14:paraId="6FBE65C7" w14:textId="6E06388A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70" w:author="Pervova 21.1" w:date="2020-03-25T00:54:00Z"/>
                <w:sz w:val="24"/>
                <w:szCs w:val="24"/>
              </w:rPr>
            </w:pPr>
            <w:del w:id="1471" w:author="Pervova 21.1" w:date="2020-03-25T00:54:00Z">
              <w:r w:rsidRPr="00296C23" w:rsidDel="002964D2">
                <w:rPr>
                  <w:sz w:val="24"/>
                  <w:szCs w:val="24"/>
                </w:rPr>
                <w:delText>:16S:REAS</w:delText>
              </w:r>
            </w:del>
          </w:p>
        </w:tc>
        <w:tc>
          <w:tcPr>
            <w:tcW w:w="4762" w:type="dxa"/>
          </w:tcPr>
          <w:p w14:paraId="7653667F" w14:textId="7FB40163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72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54EE7857" w14:textId="4FB0E25E" w:rsidTr="00871E2F">
        <w:trPr>
          <w:del w:id="1473" w:author="Pervova 21.1" w:date="2020-03-25T00:54:00Z"/>
        </w:trPr>
        <w:tc>
          <w:tcPr>
            <w:tcW w:w="5488" w:type="dxa"/>
          </w:tcPr>
          <w:p w14:paraId="47CA7AFA" w14:textId="4F2327A8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74" w:author="Pervova 21.1" w:date="2020-03-25T00:54:00Z"/>
                <w:sz w:val="24"/>
                <w:szCs w:val="24"/>
              </w:rPr>
            </w:pPr>
            <w:del w:id="1475" w:author="Pervova 21.1" w:date="2020-03-25T00:54:00Z">
              <w:r w:rsidRPr="00296C23" w:rsidDel="002964D2">
                <w:rPr>
                  <w:sz w:val="24"/>
                  <w:szCs w:val="24"/>
                </w:rPr>
                <w:delText>:16S:STAT</w:delText>
              </w:r>
            </w:del>
          </w:p>
        </w:tc>
        <w:tc>
          <w:tcPr>
            <w:tcW w:w="4762" w:type="dxa"/>
          </w:tcPr>
          <w:p w14:paraId="3DDCA68E" w14:textId="12B548A7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76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4132D8DC" w14:textId="3DBC5803" w:rsidTr="00871E2F">
        <w:trPr>
          <w:del w:id="1477" w:author="Pervova 21.1" w:date="2020-03-25T00:54:00Z"/>
        </w:trPr>
        <w:tc>
          <w:tcPr>
            <w:tcW w:w="5488" w:type="dxa"/>
          </w:tcPr>
          <w:p w14:paraId="5B8B8AE1" w14:textId="3C19AA99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78" w:author="Pervova 21.1" w:date="2020-03-25T00:54:00Z"/>
                <w:sz w:val="24"/>
                <w:szCs w:val="24"/>
              </w:rPr>
            </w:pPr>
            <w:del w:id="1479" w:author="Pervova 21.1" w:date="2020-03-25T00:54:00Z">
              <w:r w:rsidRPr="00296C23" w:rsidDel="002964D2">
                <w:rPr>
                  <w:sz w:val="24"/>
                  <w:szCs w:val="24"/>
                </w:rPr>
                <w:delText>:16S:GENL</w:delText>
              </w:r>
            </w:del>
          </w:p>
        </w:tc>
        <w:tc>
          <w:tcPr>
            <w:tcW w:w="4762" w:type="dxa"/>
          </w:tcPr>
          <w:p w14:paraId="135BBB73" w14:textId="3FB27EEE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80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27EACC46" w14:textId="2E0BE717" w:rsidTr="00871E2F">
        <w:trPr>
          <w:del w:id="1481" w:author="Pervova 21.1" w:date="2020-03-25T00:54:00Z"/>
        </w:trPr>
        <w:tc>
          <w:tcPr>
            <w:tcW w:w="5488" w:type="dxa"/>
          </w:tcPr>
          <w:p w14:paraId="56B63E98" w14:textId="164E6E53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82" w:author="Pervova 21.1" w:date="2020-03-25T00:54:00Z"/>
                <w:sz w:val="24"/>
                <w:szCs w:val="24"/>
              </w:rPr>
            </w:pPr>
            <w:del w:id="1483" w:author="Pervova 21.1" w:date="2020-03-25T00:54:00Z">
              <w:r w:rsidRPr="00296C23" w:rsidDel="002964D2">
                <w:rPr>
                  <w:sz w:val="24"/>
                  <w:szCs w:val="24"/>
                </w:rPr>
                <w:delText>:16R:ADDINFO</w:delText>
              </w:r>
            </w:del>
          </w:p>
        </w:tc>
        <w:tc>
          <w:tcPr>
            <w:tcW w:w="4762" w:type="dxa"/>
          </w:tcPr>
          <w:p w14:paraId="288C42C8" w14:textId="59EB2C36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84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044E81A0" w14:textId="2FBADA65" w:rsidTr="00871E2F">
        <w:trPr>
          <w:del w:id="1485" w:author="Pervova 21.1" w:date="2020-03-25T00:54:00Z"/>
        </w:trPr>
        <w:tc>
          <w:tcPr>
            <w:tcW w:w="5488" w:type="dxa"/>
          </w:tcPr>
          <w:p w14:paraId="75AB5632" w14:textId="2904A5A7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86" w:author="Pervova 21.1" w:date="2020-03-25T00:54:00Z"/>
                <w:sz w:val="24"/>
                <w:szCs w:val="24"/>
                <w:lang w:val="en-US"/>
              </w:rPr>
            </w:pPr>
            <w:del w:id="1487" w:author="Pervova 21.1" w:date="2020-03-25T00:54:00Z">
              <w:r w:rsidRPr="00296C23" w:rsidDel="002964D2">
                <w:rPr>
                  <w:sz w:val="24"/>
                  <w:szCs w:val="24"/>
                </w:rPr>
                <w:delText>:95R::MEOR/NSDR/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NDC000000000</w:delText>
              </w:r>
            </w:del>
          </w:p>
        </w:tc>
        <w:tc>
          <w:tcPr>
            <w:tcW w:w="4762" w:type="dxa"/>
          </w:tcPr>
          <w:p w14:paraId="4916A1EB" w14:textId="15BA8632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88" w:author="Pervova 21.1" w:date="2020-03-25T00:54:00Z"/>
                <w:sz w:val="24"/>
                <w:szCs w:val="24"/>
              </w:rPr>
            </w:pPr>
            <w:del w:id="1489" w:author="Pervova 21.1" w:date="2020-03-25T00:54:00Z">
              <w:r w:rsidRPr="00296C23" w:rsidDel="002964D2">
                <w:rPr>
                  <w:sz w:val="24"/>
                  <w:szCs w:val="24"/>
                </w:rPr>
                <w:delText>Код НРД инструктирующей стороны (организация присвоившая статус)</w:delText>
              </w:r>
            </w:del>
          </w:p>
        </w:tc>
      </w:tr>
      <w:tr w:rsidR="002C3526" w:rsidRPr="00296C23" w:rsidDel="002964D2" w14:paraId="5F3D9097" w14:textId="1E64FBC3" w:rsidTr="00871E2F">
        <w:trPr>
          <w:del w:id="1490" w:author="Pervova 21.1" w:date="2020-03-25T00:54:00Z"/>
        </w:trPr>
        <w:tc>
          <w:tcPr>
            <w:tcW w:w="5488" w:type="dxa"/>
          </w:tcPr>
          <w:p w14:paraId="52CF9504" w14:textId="2EC5444B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491" w:author="Pervova 21.1" w:date="2020-03-25T00:54:00Z"/>
                <w:sz w:val="24"/>
                <w:szCs w:val="24"/>
              </w:rPr>
            </w:pPr>
            <w:del w:id="1492" w:author="Pervova 21.1" w:date="2020-03-25T00:54:00Z">
              <w:r w:rsidRPr="00296C23" w:rsidDel="002964D2">
                <w:rPr>
                  <w:sz w:val="24"/>
                  <w:szCs w:val="24"/>
                </w:rPr>
                <w:delText>:16S:ADDINFO</w:delText>
              </w:r>
            </w:del>
          </w:p>
        </w:tc>
        <w:tc>
          <w:tcPr>
            <w:tcW w:w="4762" w:type="dxa"/>
          </w:tcPr>
          <w:p w14:paraId="009495A5" w14:textId="60D9CB9C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1493" w:author="Pervova 21.1" w:date="2020-03-25T00:54:00Z"/>
              </w:rPr>
            </w:pPr>
          </w:p>
        </w:tc>
      </w:tr>
    </w:tbl>
    <w:p w14:paraId="57E0CCCB" w14:textId="7EFED93D" w:rsidR="00B26016" w:rsidRPr="00296C23" w:rsidDel="002964D2" w:rsidRDefault="00187259" w:rsidP="002964D2">
      <w:pPr>
        <w:pStyle w:val="1"/>
        <w:ind w:left="0" w:firstLine="0"/>
        <w:rPr>
          <w:del w:id="1494" w:author="Pervova 21.1" w:date="2020-03-25T00:54:00Z"/>
          <w:rFonts w:cs="Times New Roman"/>
          <w:sz w:val="24"/>
          <w:szCs w:val="24"/>
        </w:rPr>
      </w:pPr>
      <w:del w:id="1495" w:author="Pervova 21.1" w:date="2020-03-25T00:54:00Z">
        <w:r w:rsidRPr="00296C23" w:rsidDel="002964D2">
          <w:rPr>
            <w:rFonts w:cs="Times New Roman"/>
            <w:sz w:val="24"/>
            <w:szCs w:val="24"/>
          </w:rPr>
          <w:delText xml:space="preserve"> </w:delText>
        </w:r>
        <w:bookmarkStart w:id="1496" w:name="_Toc470689869"/>
        <w:r w:rsidR="00B26016" w:rsidRPr="00296C23" w:rsidDel="002964D2">
          <w:rPr>
            <w:rFonts w:cs="Times New Roman"/>
            <w:sz w:val="24"/>
            <w:szCs w:val="24"/>
          </w:rPr>
          <w:delText>Сообщение МТ567. Детализированный статус</w:delText>
        </w:r>
        <w:bookmarkEnd w:id="1496"/>
        <w:r w:rsidR="00B26016" w:rsidRPr="00296C23" w:rsidDel="002964D2">
          <w:rPr>
            <w:rFonts w:cs="Times New Roman"/>
            <w:sz w:val="24"/>
            <w:szCs w:val="24"/>
          </w:rPr>
          <w:delText xml:space="preserve"> </w:delText>
        </w:r>
      </w:del>
    </w:p>
    <w:p w14:paraId="661D682D" w14:textId="57D3155F" w:rsidR="00B26016" w:rsidRPr="00296C23" w:rsidDel="002964D2" w:rsidRDefault="00B26016" w:rsidP="002964D2">
      <w:pPr>
        <w:numPr>
          <w:ilvl w:val="0"/>
          <w:numId w:val="33"/>
        </w:numPr>
        <w:ind w:left="0" w:firstLine="0"/>
        <w:rPr>
          <w:del w:id="1497" w:author="Pervova 21.1" w:date="2020-03-25T00:54:00Z"/>
        </w:rPr>
      </w:pPr>
      <w:del w:id="1498" w:author="Pervova 21.1" w:date="2020-03-25T00:54:00Z">
        <w:r w:rsidRPr="00296C23" w:rsidDel="002964D2">
          <w:delText xml:space="preserve">Легенда: При подаче поручения в формате </w:delText>
        </w:r>
        <w:r w:rsidRPr="00296C23" w:rsidDel="002964D2">
          <w:rPr>
            <w:lang w:val="en-US"/>
          </w:rPr>
          <w:delText>ISO</w:delText>
        </w:r>
        <w:r w:rsidRPr="00296C23" w:rsidDel="002964D2">
          <w:delText xml:space="preserve">20022 можно указать несколько инструкций, в этом случае </w:delText>
        </w:r>
        <w:r w:rsidR="00AB6340" w:rsidRPr="00296C23" w:rsidDel="002964D2">
          <w:delText>регистратор</w:delText>
        </w:r>
        <w:r w:rsidRPr="00296C23" w:rsidDel="002964D2">
          <w:delText xml:space="preserve"> может прислать детализированный статус, т.е. отдельный по каждой инструкции входящей в сообщение MI (seev.004.001.04). Если канал получения уведомления о статусе обработки инструкции для депонента указан </w:delText>
        </w:r>
        <w:r w:rsidRPr="00296C23" w:rsidDel="002964D2">
          <w:rPr>
            <w:lang w:val="en-US"/>
          </w:rPr>
          <w:delText>SWIFT</w:delText>
        </w:r>
        <w:r w:rsidRPr="00296C23" w:rsidDel="002964D2">
          <w:delText>, то он будет получать статус по каждой инструкции в отдельном сообщении МТ567.</w:delText>
        </w:r>
      </w:del>
    </w:p>
    <w:p w14:paraId="11327DC9" w14:textId="57E7AF68" w:rsidR="00B26016" w:rsidRPr="00296C23" w:rsidDel="002964D2" w:rsidRDefault="00B26016" w:rsidP="002964D2">
      <w:pPr>
        <w:numPr>
          <w:ilvl w:val="0"/>
          <w:numId w:val="33"/>
        </w:numPr>
        <w:ind w:left="0" w:firstLine="0"/>
        <w:rPr>
          <w:del w:id="1499" w:author="Pervova 21.1" w:date="2020-03-25T00:54:00Z"/>
        </w:rPr>
      </w:pPr>
    </w:p>
    <w:p w14:paraId="59105006" w14:textId="0E86EAF1" w:rsidR="00B26016" w:rsidRPr="00296C23" w:rsidDel="002964D2" w:rsidRDefault="00B26016" w:rsidP="002964D2">
      <w:pPr>
        <w:numPr>
          <w:ilvl w:val="0"/>
          <w:numId w:val="33"/>
        </w:numPr>
        <w:ind w:left="0" w:firstLine="0"/>
        <w:rPr>
          <w:del w:id="1500" w:author="Pervova 21.1" w:date="2020-03-25T00:54:00Z"/>
        </w:rPr>
      </w:pPr>
      <w:del w:id="1501" w:author="Pervova 21.1" w:date="2020-03-25T00:54:00Z">
        <w:r w:rsidRPr="00296C23" w:rsidDel="002964D2">
          <w:delText xml:space="preserve">В НРД получено сообщение MI (seev.004.001.04) с референсом 11111111 от депонента (код НРД МС0123456789). Сообщение содержит три инструкции с номерами (InstrId)  1,2,3 . Проверки на стороне НРД  по  инструкциям  1 и 2 были успешно пройдены, по инструкции 3 - не выполнены. </w:delText>
        </w:r>
      </w:del>
    </w:p>
    <w:p w14:paraId="61DAE55F" w14:textId="56A18122" w:rsidR="00B26016" w:rsidRPr="00296C23" w:rsidDel="002964D2" w:rsidRDefault="00B26016" w:rsidP="002964D2">
      <w:pPr>
        <w:numPr>
          <w:ilvl w:val="0"/>
          <w:numId w:val="33"/>
        </w:numPr>
        <w:ind w:left="0" w:firstLine="0"/>
        <w:rPr>
          <w:del w:id="1502" w:author="Pervova 21.1" w:date="2020-03-25T00:54:00Z"/>
        </w:rPr>
      </w:pPr>
      <w:del w:id="1503" w:author="Pervova 21.1" w:date="2020-03-25T00:54:00Z">
        <w:r w:rsidRPr="00296C23" w:rsidDel="002964D2">
          <w:delText>НРД отправляет сообщения три сообщения МТ567  со статусом по каждой инструкции. В качестве примера приведено одно сообщение МТ567 статус по инструкции 1 (два других аналогичны).</w:delText>
        </w:r>
      </w:del>
    </w:p>
    <w:p w14:paraId="475474A3" w14:textId="0CE3CFDE" w:rsidR="00B26016" w:rsidRPr="00296C23" w:rsidDel="002964D2" w:rsidRDefault="00B26016" w:rsidP="002964D2">
      <w:pPr>
        <w:numPr>
          <w:ilvl w:val="0"/>
          <w:numId w:val="33"/>
        </w:numPr>
        <w:ind w:left="0" w:firstLine="0"/>
        <w:rPr>
          <w:del w:id="1504" w:author="Pervova 21.1" w:date="2020-03-25T00:54:00Z"/>
        </w:rPr>
      </w:pPr>
    </w:p>
    <w:tbl>
      <w:tblPr>
        <w:tblStyle w:val="af3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5488"/>
        <w:gridCol w:w="4762"/>
      </w:tblGrid>
      <w:tr w:rsidR="00B26016" w:rsidRPr="00296C23" w:rsidDel="002964D2" w14:paraId="67F0B1F8" w14:textId="68511B86" w:rsidTr="00871E2F">
        <w:trPr>
          <w:del w:id="1505" w:author="Pervova 21.1" w:date="2020-03-25T00:54:00Z"/>
        </w:trPr>
        <w:tc>
          <w:tcPr>
            <w:tcW w:w="5488" w:type="dxa"/>
            <w:shd w:val="clear" w:color="auto" w:fill="F2F2F2" w:themeFill="background1" w:themeFillShade="F2"/>
          </w:tcPr>
          <w:p w14:paraId="0E0B7D7D" w14:textId="0FB2205E" w:rsidR="00B26016" w:rsidRPr="00296C23" w:rsidDel="002964D2" w:rsidRDefault="00B26016" w:rsidP="002964D2">
            <w:pPr>
              <w:pStyle w:val="a3"/>
              <w:numPr>
                <w:ilvl w:val="0"/>
                <w:numId w:val="33"/>
              </w:numPr>
              <w:ind w:left="0" w:firstLine="0"/>
              <w:rPr>
                <w:del w:id="1506" w:author="Pervova 21.1" w:date="2020-03-25T00:54:00Z"/>
                <w:rFonts w:cs="Times New Roman"/>
              </w:rPr>
            </w:pPr>
            <w:del w:id="1507" w:author="Pervova 21.1" w:date="2020-03-25T00:54:00Z">
              <w:r w:rsidRPr="00296C23" w:rsidDel="002964D2">
                <w:rPr>
                  <w:rFonts w:cs="Times New Roman"/>
                </w:rPr>
                <w:delText>Пример сообщения</w:delText>
              </w:r>
            </w:del>
          </w:p>
        </w:tc>
        <w:tc>
          <w:tcPr>
            <w:tcW w:w="4762" w:type="dxa"/>
            <w:shd w:val="clear" w:color="auto" w:fill="F2F2F2" w:themeFill="background1" w:themeFillShade="F2"/>
          </w:tcPr>
          <w:p w14:paraId="69D9E9F1" w14:textId="20F4BF06" w:rsidR="00B26016" w:rsidRPr="00296C23" w:rsidDel="002964D2" w:rsidRDefault="00B26016" w:rsidP="002964D2">
            <w:pPr>
              <w:pStyle w:val="a3"/>
              <w:numPr>
                <w:ilvl w:val="0"/>
                <w:numId w:val="33"/>
              </w:numPr>
              <w:ind w:left="0" w:firstLine="0"/>
              <w:rPr>
                <w:del w:id="1508" w:author="Pervova 21.1" w:date="2020-03-25T00:54:00Z"/>
                <w:rFonts w:cs="Times New Roman"/>
              </w:rPr>
            </w:pPr>
            <w:del w:id="1509" w:author="Pervova 21.1" w:date="2020-03-25T00:54:00Z">
              <w:r w:rsidRPr="00296C23" w:rsidDel="002964D2">
                <w:rPr>
                  <w:rFonts w:cs="Times New Roman"/>
                </w:rPr>
                <w:delText>Комментарии</w:delText>
              </w:r>
            </w:del>
          </w:p>
        </w:tc>
      </w:tr>
      <w:tr w:rsidR="00B26016" w:rsidRPr="00296C23" w:rsidDel="002964D2" w14:paraId="2454A3F4" w14:textId="33F4C7E2" w:rsidTr="00871E2F">
        <w:trPr>
          <w:del w:id="1510" w:author="Pervova 21.1" w:date="2020-03-25T00:54:00Z"/>
        </w:trPr>
        <w:tc>
          <w:tcPr>
            <w:tcW w:w="5488" w:type="dxa"/>
          </w:tcPr>
          <w:p w14:paraId="17E854C2" w14:textId="4A9D5FBC" w:rsidR="00B26016" w:rsidRPr="00296C23" w:rsidDel="002964D2" w:rsidRDefault="00B2601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11" w:author="Pervova 21.1" w:date="2020-03-25T00:54:00Z"/>
                <w:sz w:val="24"/>
                <w:szCs w:val="24"/>
              </w:rPr>
            </w:pPr>
            <w:del w:id="1512" w:author="Pervova 21.1" w:date="2020-03-25T00:54:00Z">
              <w:r w:rsidRPr="00296C23" w:rsidDel="002964D2">
                <w:rPr>
                  <w:sz w:val="24"/>
                  <w:szCs w:val="24"/>
                </w:rPr>
                <w:delText>:16R:GENL</w:delText>
              </w:r>
            </w:del>
          </w:p>
        </w:tc>
        <w:tc>
          <w:tcPr>
            <w:tcW w:w="4762" w:type="dxa"/>
          </w:tcPr>
          <w:p w14:paraId="47084BE6" w14:textId="126E7E6D" w:rsidR="00B26016" w:rsidRPr="00296C23" w:rsidDel="002964D2" w:rsidRDefault="00B2601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13" w:author="Pervova 21.1" w:date="2020-03-25T00:54:00Z"/>
                <w:sz w:val="24"/>
                <w:szCs w:val="24"/>
              </w:rPr>
            </w:pPr>
          </w:p>
        </w:tc>
      </w:tr>
      <w:tr w:rsidR="00B26016" w:rsidRPr="00296C23" w:rsidDel="002964D2" w14:paraId="38AFBA7F" w14:textId="2AA286A7" w:rsidTr="00871E2F">
        <w:trPr>
          <w:del w:id="1514" w:author="Pervova 21.1" w:date="2020-03-25T00:54:00Z"/>
        </w:trPr>
        <w:tc>
          <w:tcPr>
            <w:tcW w:w="5488" w:type="dxa"/>
          </w:tcPr>
          <w:p w14:paraId="5E22829C" w14:textId="61B17449" w:rsidR="00B26016" w:rsidRPr="00296C23" w:rsidDel="002964D2" w:rsidRDefault="00B2601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15" w:author="Pervova 21.1" w:date="2020-03-25T00:54:00Z"/>
                <w:sz w:val="24"/>
                <w:szCs w:val="24"/>
              </w:rPr>
            </w:pPr>
            <w:del w:id="1516" w:author="Pervova 21.1" w:date="2020-03-25T00:54:00Z">
              <w:r w:rsidRPr="00296C23" w:rsidDel="002964D2">
                <w:rPr>
                  <w:sz w:val="24"/>
                  <w:szCs w:val="24"/>
                </w:rPr>
                <w:delText>:20C::CORP//206081X5456</w:delText>
              </w:r>
            </w:del>
          </w:p>
        </w:tc>
        <w:tc>
          <w:tcPr>
            <w:tcW w:w="4762" w:type="dxa"/>
          </w:tcPr>
          <w:p w14:paraId="6CF972A3" w14:textId="42113EC9" w:rsidR="00B26016" w:rsidRPr="00296C23" w:rsidDel="002964D2" w:rsidRDefault="00B2601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17" w:author="Pervova 21.1" w:date="2020-03-25T00:54:00Z"/>
                <w:sz w:val="24"/>
                <w:szCs w:val="24"/>
              </w:rPr>
            </w:pPr>
            <w:del w:id="1518" w:author="Pervova 21.1" w:date="2020-03-25T00:54:00Z">
              <w:r w:rsidRPr="00296C23" w:rsidDel="002964D2">
                <w:rPr>
                  <w:sz w:val="24"/>
                  <w:szCs w:val="24"/>
                </w:rPr>
                <w:delText xml:space="preserve">Референс КД </w:delText>
              </w:r>
            </w:del>
          </w:p>
        </w:tc>
      </w:tr>
      <w:tr w:rsidR="002C3526" w:rsidRPr="00296C23" w:rsidDel="002964D2" w14:paraId="584E8450" w14:textId="2A0824F3" w:rsidTr="00871E2F">
        <w:trPr>
          <w:del w:id="1519" w:author="Pervova 21.1" w:date="2020-03-25T00:54:00Z"/>
        </w:trPr>
        <w:tc>
          <w:tcPr>
            <w:tcW w:w="5488" w:type="dxa"/>
          </w:tcPr>
          <w:p w14:paraId="4892678A" w14:textId="05D1983E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20" w:author="Pervova 21.1" w:date="2020-03-25T00:54:00Z"/>
                <w:sz w:val="24"/>
                <w:szCs w:val="24"/>
              </w:rPr>
            </w:pPr>
            <w:del w:id="1521" w:author="Pervova 21.1" w:date="2020-03-25T00:54:00Z">
              <w:r w:rsidRPr="00296C23" w:rsidDel="002964D2">
                <w:rPr>
                  <w:sz w:val="24"/>
                  <w:szCs w:val="24"/>
                </w:rPr>
                <w:delText xml:space="preserve">:20C::SEME//22222222 </w:delText>
              </w:r>
            </w:del>
          </w:p>
        </w:tc>
        <w:tc>
          <w:tcPr>
            <w:tcW w:w="4762" w:type="dxa"/>
          </w:tcPr>
          <w:p w14:paraId="339AE4F6" w14:textId="6ADFE2AE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22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75B988FA" w14:textId="2087F78B" w:rsidTr="00871E2F">
        <w:trPr>
          <w:del w:id="1523" w:author="Pervova 21.1" w:date="2020-03-25T00:54:00Z"/>
        </w:trPr>
        <w:tc>
          <w:tcPr>
            <w:tcW w:w="5488" w:type="dxa"/>
          </w:tcPr>
          <w:p w14:paraId="5736CDD3" w14:textId="26C8B975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24" w:author="Pervova 21.1" w:date="2020-03-25T00:54:00Z"/>
                <w:sz w:val="24"/>
                <w:szCs w:val="24"/>
              </w:rPr>
            </w:pPr>
            <w:del w:id="1525" w:author="Pervova 21.1" w:date="2020-03-25T00:54:00Z">
              <w:r w:rsidRPr="00296C23" w:rsidDel="002964D2">
                <w:rPr>
                  <w:sz w:val="24"/>
                  <w:szCs w:val="24"/>
                </w:rPr>
                <w:delText>:23G:INST</w:delText>
              </w:r>
            </w:del>
          </w:p>
        </w:tc>
        <w:tc>
          <w:tcPr>
            <w:tcW w:w="4762" w:type="dxa"/>
          </w:tcPr>
          <w:p w14:paraId="6C82EC8B" w14:textId="7D7F87C1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26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6FB08214" w14:textId="4C5F3F9E" w:rsidTr="00871E2F">
        <w:trPr>
          <w:del w:id="1527" w:author="Pervova 21.1" w:date="2020-03-25T00:54:00Z"/>
        </w:trPr>
        <w:tc>
          <w:tcPr>
            <w:tcW w:w="5488" w:type="dxa"/>
          </w:tcPr>
          <w:p w14:paraId="69C8E204" w14:textId="5FB448CA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28" w:author="Pervova 21.1" w:date="2020-03-25T00:54:00Z"/>
                <w:sz w:val="24"/>
                <w:szCs w:val="24"/>
                <w:lang w:val="en-US"/>
              </w:rPr>
            </w:pPr>
            <w:del w:id="1529" w:author="Pervova 21.1" w:date="2020-03-25T00:54:00Z">
              <w:r w:rsidRPr="00296C23" w:rsidDel="002964D2">
                <w:rPr>
                  <w:sz w:val="24"/>
                  <w:szCs w:val="24"/>
                </w:rPr>
                <w:delText>:22F::CAEV//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OMET</w:delText>
              </w:r>
            </w:del>
          </w:p>
        </w:tc>
        <w:tc>
          <w:tcPr>
            <w:tcW w:w="4762" w:type="dxa"/>
          </w:tcPr>
          <w:p w14:paraId="5A93B5C1" w14:textId="581C2FB6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30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42CD010F" w14:textId="4354FE61" w:rsidTr="00871E2F">
        <w:trPr>
          <w:del w:id="1531" w:author="Pervova 21.1" w:date="2020-03-25T00:54:00Z"/>
        </w:trPr>
        <w:tc>
          <w:tcPr>
            <w:tcW w:w="5488" w:type="dxa"/>
          </w:tcPr>
          <w:p w14:paraId="617B38B8" w14:textId="78DBA913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32" w:author="Pervova 21.1" w:date="2020-03-25T00:54:00Z"/>
                <w:sz w:val="24"/>
                <w:szCs w:val="24"/>
              </w:rPr>
            </w:pPr>
            <w:del w:id="1533" w:author="Pervova 21.1" w:date="2020-03-25T00:54:00Z">
              <w:r w:rsidRPr="00296C23" w:rsidDel="002964D2">
                <w:rPr>
                  <w:sz w:val="24"/>
                  <w:szCs w:val="24"/>
                </w:rPr>
                <w:delText>:98C::PREP//201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60703</w:delText>
              </w:r>
              <w:r w:rsidRPr="00296C23" w:rsidDel="002964D2">
                <w:rPr>
                  <w:sz w:val="24"/>
                  <w:szCs w:val="24"/>
                </w:rPr>
                <w:delText>105940</w:delText>
              </w:r>
            </w:del>
          </w:p>
        </w:tc>
        <w:tc>
          <w:tcPr>
            <w:tcW w:w="4762" w:type="dxa"/>
          </w:tcPr>
          <w:p w14:paraId="4F3BC3A2" w14:textId="7081EC59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34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54D68367" w14:textId="49DB4149" w:rsidTr="00871E2F">
        <w:trPr>
          <w:del w:id="1535" w:author="Pervova 21.1" w:date="2020-03-25T00:54:00Z"/>
        </w:trPr>
        <w:tc>
          <w:tcPr>
            <w:tcW w:w="5488" w:type="dxa"/>
          </w:tcPr>
          <w:p w14:paraId="4DAE62CE" w14:textId="2388FADB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36" w:author="Pervova 21.1" w:date="2020-03-25T00:54:00Z"/>
                <w:sz w:val="24"/>
                <w:szCs w:val="24"/>
              </w:rPr>
            </w:pPr>
            <w:del w:id="1537" w:author="Pervova 21.1" w:date="2020-03-25T00:54:00Z">
              <w:r w:rsidRPr="00296C23" w:rsidDel="002964D2">
                <w:rPr>
                  <w:sz w:val="24"/>
                  <w:szCs w:val="24"/>
                </w:rPr>
                <w:delText>:16R:LINK</w:delText>
              </w:r>
            </w:del>
          </w:p>
        </w:tc>
        <w:tc>
          <w:tcPr>
            <w:tcW w:w="4762" w:type="dxa"/>
          </w:tcPr>
          <w:p w14:paraId="3611682E" w14:textId="590C59BB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38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0F2DDBD7" w14:textId="7B245713" w:rsidTr="00871E2F">
        <w:trPr>
          <w:del w:id="1539" w:author="Pervova 21.1" w:date="2020-03-25T00:54:00Z"/>
        </w:trPr>
        <w:tc>
          <w:tcPr>
            <w:tcW w:w="5488" w:type="dxa"/>
          </w:tcPr>
          <w:p w14:paraId="447BE654" w14:textId="7D328CF7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40" w:author="Pervova 21.1" w:date="2020-03-25T00:54:00Z"/>
                <w:sz w:val="24"/>
                <w:szCs w:val="24"/>
              </w:rPr>
            </w:pPr>
            <w:del w:id="1541" w:author="Pervova 21.1" w:date="2020-03-25T00:54:00Z">
              <w:r w:rsidRPr="00296C23" w:rsidDel="002964D2">
                <w:rPr>
                  <w:sz w:val="24"/>
                  <w:szCs w:val="24"/>
                </w:rPr>
                <w:delText>:20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C</w:delText>
              </w:r>
              <w:r w:rsidRPr="00296C23" w:rsidDel="002964D2">
                <w:rPr>
                  <w:sz w:val="24"/>
                  <w:szCs w:val="24"/>
                </w:rPr>
                <w:delText xml:space="preserve">::RELA//11111111 </w:delText>
              </w:r>
            </w:del>
          </w:p>
        </w:tc>
        <w:tc>
          <w:tcPr>
            <w:tcW w:w="4762" w:type="dxa"/>
          </w:tcPr>
          <w:p w14:paraId="603FEB2C" w14:textId="1E7149AE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42" w:author="Pervova 21.1" w:date="2020-03-25T00:54:00Z"/>
                <w:sz w:val="24"/>
                <w:szCs w:val="24"/>
              </w:rPr>
            </w:pPr>
            <w:del w:id="1543" w:author="Pervova 21.1" w:date="2020-03-25T00:54:00Z">
              <w:r w:rsidRPr="00296C23" w:rsidDel="002964D2">
                <w:rPr>
                  <w:sz w:val="24"/>
                  <w:szCs w:val="24"/>
                </w:rPr>
                <w:delText>Референс связанной инструкции</w:delText>
              </w:r>
            </w:del>
          </w:p>
        </w:tc>
      </w:tr>
      <w:tr w:rsidR="002C3526" w:rsidRPr="00296C23" w:rsidDel="002964D2" w14:paraId="53F23587" w14:textId="00E9C97A" w:rsidTr="00871E2F">
        <w:trPr>
          <w:del w:id="1544" w:author="Pervova 21.1" w:date="2020-03-25T00:54:00Z"/>
        </w:trPr>
        <w:tc>
          <w:tcPr>
            <w:tcW w:w="5488" w:type="dxa"/>
          </w:tcPr>
          <w:p w14:paraId="6D578D50" w14:textId="3353C971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45" w:author="Pervova 21.1" w:date="2020-03-25T00:54:00Z"/>
                <w:sz w:val="24"/>
                <w:szCs w:val="24"/>
              </w:rPr>
            </w:pPr>
            <w:del w:id="1546" w:author="Pervova 21.1" w:date="2020-03-25T00:54:00Z">
              <w:r w:rsidRPr="00296C23" w:rsidDel="002964D2">
                <w:rPr>
                  <w:sz w:val="24"/>
                  <w:szCs w:val="24"/>
                </w:rPr>
                <w:delText>:16S:LINK</w:delText>
              </w:r>
            </w:del>
          </w:p>
        </w:tc>
        <w:tc>
          <w:tcPr>
            <w:tcW w:w="4762" w:type="dxa"/>
          </w:tcPr>
          <w:p w14:paraId="52D51778" w14:textId="3063D4DC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47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2F81338F" w14:textId="18CC8B92" w:rsidTr="00871E2F">
        <w:trPr>
          <w:del w:id="1548" w:author="Pervova 21.1" w:date="2020-03-25T00:54:00Z"/>
        </w:trPr>
        <w:tc>
          <w:tcPr>
            <w:tcW w:w="5488" w:type="dxa"/>
          </w:tcPr>
          <w:p w14:paraId="0DFC5B35" w14:textId="569F83E9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49" w:author="Pervova 21.1" w:date="2020-03-25T00:54:00Z"/>
                <w:sz w:val="24"/>
                <w:szCs w:val="24"/>
              </w:rPr>
            </w:pPr>
            <w:del w:id="1550" w:author="Pervova 21.1" w:date="2020-03-25T00:54:00Z">
              <w:r w:rsidRPr="00296C23" w:rsidDel="002964D2">
                <w:rPr>
                  <w:sz w:val="24"/>
                  <w:szCs w:val="24"/>
                </w:rPr>
                <w:delText>:16R:STAT</w:delText>
              </w:r>
            </w:del>
          </w:p>
        </w:tc>
        <w:tc>
          <w:tcPr>
            <w:tcW w:w="4762" w:type="dxa"/>
          </w:tcPr>
          <w:p w14:paraId="2543A798" w14:textId="40946AA8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51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7501FD96" w14:textId="6626944C" w:rsidTr="00871E2F">
        <w:trPr>
          <w:del w:id="1552" w:author="Pervova 21.1" w:date="2020-03-25T00:54:00Z"/>
        </w:trPr>
        <w:tc>
          <w:tcPr>
            <w:tcW w:w="5488" w:type="dxa"/>
          </w:tcPr>
          <w:p w14:paraId="0AA3B76A" w14:textId="57A26754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53" w:author="Pervova 21.1" w:date="2020-03-25T00:54:00Z"/>
                <w:sz w:val="24"/>
                <w:szCs w:val="24"/>
                <w:lang w:val="en-US"/>
              </w:rPr>
            </w:pPr>
            <w:del w:id="1554" w:author="Pervova 21.1" w:date="2020-03-25T00:54:00Z">
              <w:r w:rsidRPr="00296C23" w:rsidDel="002964D2">
                <w:rPr>
                  <w:sz w:val="24"/>
                  <w:szCs w:val="24"/>
                </w:rPr>
                <w:delText>:25D::IPRC//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PACK</w:delText>
              </w:r>
            </w:del>
          </w:p>
        </w:tc>
        <w:tc>
          <w:tcPr>
            <w:tcW w:w="4762" w:type="dxa"/>
          </w:tcPr>
          <w:p w14:paraId="45C01567" w14:textId="3C49614D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55" w:author="Pervova 21.1" w:date="2020-03-25T00:54:00Z"/>
                <w:sz w:val="24"/>
                <w:szCs w:val="24"/>
              </w:rPr>
            </w:pPr>
            <w:del w:id="1556" w:author="Pervova 21.1" w:date="2020-03-10T18:09:00Z">
              <w:r w:rsidRPr="00296C23" w:rsidDel="002C3526">
                <w:rPr>
                  <w:sz w:val="24"/>
                  <w:szCs w:val="24"/>
                </w:rPr>
                <w:delText>С</w:delText>
              </w:r>
            </w:del>
            <w:del w:id="1557" w:author="Pervova 21.1" w:date="2020-03-25T00:54:00Z">
              <w:r w:rsidRPr="00296C23" w:rsidDel="002964D2">
                <w:rPr>
                  <w:sz w:val="24"/>
                  <w:szCs w:val="24"/>
                </w:rPr>
                <w:delText>татус</w:delText>
              </w:r>
            </w:del>
          </w:p>
        </w:tc>
      </w:tr>
      <w:tr w:rsidR="002C3526" w:rsidRPr="00296C23" w:rsidDel="002964D2" w14:paraId="1D893335" w14:textId="3FA4C9E3" w:rsidTr="00871E2F">
        <w:trPr>
          <w:del w:id="1558" w:author="Pervova 21.1" w:date="2020-03-25T00:54:00Z"/>
        </w:trPr>
        <w:tc>
          <w:tcPr>
            <w:tcW w:w="5488" w:type="dxa"/>
          </w:tcPr>
          <w:p w14:paraId="686A5648" w14:textId="2A234C72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59" w:author="Pervova 21.1" w:date="2020-03-25T00:54:00Z"/>
                <w:sz w:val="24"/>
                <w:szCs w:val="24"/>
              </w:rPr>
            </w:pPr>
            <w:del w:id="1560" w:author="Pervova 21.1" w:date="2020-03-25T00:54:00Z">
              <w:r w:rsidRPr="00296C23" w:rsidDel="002964D2">
                <w:rPr>
                  <w:sz w:val="24"/>
                  <w:szCs w:val="24"/>
                </w:rPr>
                <w:delText>:16R:REAS</w:delText>
              </w:r>
            </w:del>
          </w:p>
        </w:tc>
        <w:tc>
          <w:tcPr>
            <w:tcW w:w="4762" w:type="dxa"/>
          </w:tcPr>
          <w:p w14:paraId="527CEC7C" w14:textId="27388DCD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61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7E8C308A" w14:textId="6CD52B2D" w:rsidTr="00871E2F">
        <w:trPr>
          <w:del w:id="1562" w:author="Pervova 21.1" w:date="2020-03-25T00:54:00Z"/>
        </w:trPr>
        <w:tc>
          <w:tcPr>
            <w:tcW w:w="5488" w:type="dxa"/>
          </w:tcPr>
          <w:p w14:paraId="337E29C8" w14:textId="6F03F6D8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63" w:author="Pervova 21.1" w:date="2020-03-25T00:54:00Z"/>
                <w:sz w:val="24"/>
                <w:szCs w:val="24"/>
              </w:rPr>
            </w:pPr>
            <w:del w:id="1564" w:author="Pervova 21.1" w:date="2020-03-25T00:54:00Z">
              <w:r w:rsidRPr="00296C23" w:rsidDel="002964D2">
                <w:rPr>
                  <w:sz w:val="24"/>
                  <w:szCs w:val="24"/>
                </w:rPr>
                <w:delText>:24B::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PACK</w:delText>
              </w:r>
              <w:r w:rsidRPr="00296C23" w:rsidDel="002964D2">
                <w:rPr>
                  <w:sz w:val="24"/>
                  <w:szCs w:val="24"/>
                </w:rPr>
                <w:delText>//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NARR</w:delText>
              </w:r>
            </w:del>
          </w:p>
        </w:tc>
        <w:tc>
          <w:tcPr>
            <w:tcW w:w="4762" w:type="dxa"/>
          </w:tcPr>
          <w:p w14:paraId="0A15B9F9" w14:textId="6AFFA7CC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65" w:author="Pervova 21.1" w:date="2020-03-25T00:54:00Z"/>
                <w:sz w:val="24"/>
                <w:szCs w:val="24"/>
              </w:rPr>
            </w:pPr>
            <w:del w:id="1566" w:author="Pervova 21.1" w:date="2020-03-10T18:09:00Z">
              <w:r w:rsidRPr="00296C23" w:rsidDel="002C3526">
                <w:rPr>
                  <w:sz w:val="24"/>
                  <w:szCs w:val="24"/>
                </w:rPr>
                <w:delText>П</w:delText>
              </w:r>
            </w:del>
            <w:del w:id="1567" w:author="Pervova 21.1" w:date="2020-03-25T00:54:00Z">
              <w:r w:rsidRPr="00296C23" w:rsidDel="002964D2">
                <w:rPr>
                  <w:sz w:val="24"/>
                  <w:szCs w:val="24"/>
                </w:rPr>
                <w:delText>ричин</w:delText>
              </w:r>
            </w:del>
            <w:del w:id="1568" w:author="Pervova 21.1" w:date="2020-03-10T18:09:00Z">
              <w:r w:rsidRPr="00296C23" w:rsidDel="002C3526">
                <w:rPr>
                  <w:sz w:val="24"/>
                  <w:szCs w:val="24"/>
                </w:rPr>
                <w:delText>а</w:delText>
              </w:r>
            </w:del>
          </w:p>
        </w:tc>
      </w:tr>
      <w:tr w:rsidR="002C3526" w:rsidRPr="00586D4B" w:rsidDel="002964D2" w14:paraId="0B04B94E" w14:textId="5ABA0C69" w:rsidTr="00871E2F">
        <w:trPr>
          <w:del w:id="1569" w:author="Pervova 21.1" w:date="2020-03-25T00:54:00Z"/>
        </w:trPr>
        <w:tc>
          <w:tcPr>
            <w:tcW w:w="5488" w:type="dxa"/>
          </w:tcPr>
          <w:p w14:paraId="632F08FB" w14:textId="1E7079F5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70" w:author="Pervova 21.1" w:date="2020-03-25T00:54:00Z"/>
                <w:sz w:val="24"/>
                <w:szCs w:val="24"/>
                <w:lang w:val="en-US"/>
              </w:rPr>
            </w:pPr>
            <w:del w:id="1571" w:author="Pervova 21.1" w:date="2020-03-25T00:54:00Z">
              <w:r w:rsidRPr="00296C23" w:rsidDel="002964D2">
                <w:rPr>
                  <w:sz w:val="24"/>
                  <w:szCs w:val="24"/>
                  <w:lang w:val="en-US"/>
                </w:rPr>
                <w:delText>:70D::REAS//'OBRABOTKA B</w:delText>
              </w:r>
              <w:r w:rsidDel="002964D2">
                <w:rPr>
                  <w:sz w:val="24"/>
                  <w:szCs w:val="24"/>
                  <w:lang w:val="en-US"/>
                </w:rPr>
                <w:delText>Y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LA ZAVER</w:delText>
              </w:r>
              <w:r w:rsidDel="002964D2">
                <w:rPr>
                  <w:sz w:val="24"/>
                  <w:szCs w:val="24"/>
                  <w:lang w:val="en-US"/>
                </w:rPr>
                <w:delText>Q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 xml:space="preserve">ENA </w:delText>
              </w:r>
            </w:del>
          </w:p>
        </w:tc>
        <w:tc>
          <w:tcPr>
            <w:tcW w:w="4762" w:type="dxa"/>
          </w:tcPr>
          <w:p w14:paraId="1E785FED" w14:textId="0B0505BE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72" w:author="Pervova 21.1" w:date="2020-03-25T00:54:00Z"/>
                <w:sz w:val="24"/>
                <w:szCs w:val="24"/>
                <w:lang w:val="en-US"/>
              </w:rPr>
            </w:pPr>
          </w:p>
        </w:tc>
      </w:tr>
      <w:tr w:rsidR="002C3526" w:rsidRPr="00296C23" w:rsidDel="002964D2" w14:paraId="321F6506" w14:textId="1E322EA1" w:rsidTr="00871E2F">
        <w:trPr>
          <w:del w:id="1573" w:author="Pervova 21.1" w:date="2020-03-25T00:54:00Z"/>
        </w:trPr>
        <w:tc>
          <w:tcPr>
            <w:tcW w:w="5488" w:type="dxa"/>
          </w:tcPr>
          <w:p w14:paraId="4F458D46" w14:textId="3D40669E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74" w:author="Pervova 21.1" w:date="2020-03-25T00:54:00Z"/>
                <w:sz w:val="24"/>
                <w:szCs w:val="24"/>
                <w:lang w:val="en-US"/>
              </w:rPr>
            </w:pPr>
            <w:del w:id="1575" w:author="Pervova 21.1" w:date="2020-03-25T00:54:00Z">
              <w:r w:rsidRPr="00296C23" w:rsidDel="002964D2">
                <w:rPr>
                  <w:sz w:val="24"/>
                  <w:szCs w:val="24"/>
                  <w:lang w:val="en-US"/>
                </w:rPr>
                <w:delText>NKO ZAO NRD</w:delText>
              </w:r>
            </w:del>
          </w:p>
        </w:tc>
        <w:tc>
          <w:tcPr>
            <w:tcW w:w="4762" w:type="dxa"/>
          </w:tcPr>
          <w:p w14:paraId="3A498927" w14:textId="6AAD8773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76" w:author="Pervova 21.1" w:date="2020-03-25T00:54:00Z"/>
                <w:sz w:val="24"/>
                <w:szCs w:val="24"/>
                <w:lang w:val="en-US"/>
              </w:rPr>
            </w:pPr>
          </w:p>
        </w:tc>
      </w:tr>
      <w:tr w:rsidR="002C3526" w:rsidRPr="00296C23" w:rsidDel="002964D2" w14:paraId="7CDEEE0C" w14:textId="7C9DD3B0" w:rsidTr="00871E2F">
        <w:trPr>
          <w:del w:id="1577" w:author="Pervova 21.1" w:date="2020-03-25T00:54:00Z"/>
        </w:trPr>
        <w:tc>
          <w:tcPr>
            <w:tcW w:w="5488" w:type="dxa"/>
          </w:tcPr>
          <w:p w14:paraId="7973786F" w14:textId="0696287D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78" w:author="Pervova 21.1" w:date="2020-03-25T00:54:00Z"/>
                <w:sz w:val="24"/>
                <w:szCs w:val="24"/>
              </w:rPr>
            </w:pPr>
            <w:del w:id="1579" w:author="Pervova 21.1" w:date="2020-03-25T00:54:00Z">
              <w:r w:rsidRPr="00296C23" w:rsidDel="002964D2">
                <w:rPr>
                  <w:sz w:val="24"/>
                  <w:szCs w:val="24"/>
                </w:rPr>
                <w:delText>:16S:REAS</w:delText>
              </w:r>
            </w:del>
          </w:p>
        </w:tc>
        <w:tc>
          <w:tcPr>
            <w:tcW w:w="4762" w:type="dxa"/>
          </w:tcPr>
          <w:p w14:paraId="5DE031AF" w14:textId="499BE49A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80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2D797293" w14:textId="6A26DDE0" w:rsidTr="00871E2F">
        <w:trPr>
          <w:del w:id="1581" w:author="Pervova 21.1" w:date="2020-03-25T00:54:00Z"/>
        </w:trPr>
        <w:tc>
          <w:tcPr>
            <w:tcW w:w="5488" w:type="dxa"/>
          </w:tcPr>
          <w:p w14:paraId="0F5F3CA5" w14:textId="1B76F4A3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82" w:author="Pervova 21.1" w:date="2020-03-25T00:54:00Z"/>
                <w:sz w:val="24"/>
                <w:szCs w:val="24"/>
              </w:rPr>
            </w:pPr>
            <w:del w:id="1583" w:author="Pervova 21.1" w:date="2020-03-25T00:54:00Z">
              <w:r w:rsidRPr="00296C23" w:rsidDel="002964D2">
                <w:rPr>
                  <w:sz w:val="24"/>
                  <w:szCs w:val="24"/>
                </w:rPr>
                <w:delText>:16S:STAT</w:delText>
              </w:r>
            </w:del>
          </w:p>
        </w:tc>
        <w:tc>
          <w:tcPr>
            <w:tcW w:w="4762" w:type="dxa"/>
          </w:tcPr>
          <w:p w14:paraId="53A64A33" w14:textId="3D93CCDC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84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03BFAEB6" w14:textId="5876658A" w:rsidTr="00871E2F">
        <w:trPr>
          <w:del w:id="1585" w:author="Pervova 21.1" w:date="2020-03-25T00:54:00Z"/>
        </w:trPr>
        <w:tc>
          <w:tcPr>
            <w:tcW w:w="5488" w:type="dxa"/>
          </w:tcPr>
          <w:p w14:paraId="272D4865" w14:textId="4D1B8129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86" w:author="Pervova 21.1" w:date="2020-03-25T00:54:00Z"/>
                <w:sz w:val="24"/>
                <w:szCs w:val="24"/>
              </w:rPr>
            </w:pPr>
            <w:del w:id="1587" w:author="Pervova 21.1" w:date="2020-03-25T00:54:00Z">
              <w:r w:rsidRPr="00296C23" w:rsidDel="002964D2">
                <w:rPr>
                  <w:sz w:val="24"/>
                  <w:szCs w:val="24"/>
                </w:rPr>
                <w:delText>:16S:GENL</w:delText>
              </w:r>
            </w:del>
          </w:p>
        </w:tc>
        <w:tc>
          <w:tcPr>
            <w:tcW w:w="4762" w:type="dxa"/>
          </w:tcPr>
          <w:p w14:paraId="0F3F201D" w14:textId="3336CD80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88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08823709" w14:textId="6A65C9D3" w:rsidTr="00871E2F">
        <w:trPr>
          <w:del w:id="1589" w:author="Pervova 21.1" w:date="2020-03-25T00:54:00Z"/>
        </w:trPr>
        <w:tc>
          <w:tcPr>
            <w:tcW w:w="5488" w:type="dxa"/>
          </w:tcPr>
          <w:p w14:paraId="6B9E3C1B" w14:textId="2B3ADFBF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90" w:author="Pervova 21.1" w:date="2020-03-25T00:54:00Z"/>
                <w:sz w:val="24"/>
                <w:szCs w:val="24"/>
              </w:rPr>
            </w:pPr>
            <w:del w:id="1591" w:author="Pervova 21.1" w:date="2020-03-25T00:54:00Z">
              <w:r w:rsidRPr="00296C23" w:rsidDel="002964D2">
                <w:rPr>
                  <w:sz w:val="24"/>
                  <w:szCs w:val="24"/>
                </w:rPr>
                <w:delText>:16R:ADDINFO</w:delText>
              </w:r>
            </w:del>
          </w:p>
        </w:tc>
        <w:tc>
          <w:tcPr>
            <w:tcW w:w="4762" w:type="dxa"/>
          </w:tcPr>
          <w:p w14:paraId="3074B64B" w14:textId="0CA67F14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92" w:author="Pervova 21.1" w:date="2020-03-25T00:54:00Z"/>
                <w:sz w:val="24"/>
                <w:szCs w:val="24"/>
              </w:rPr>
            </w:pPr>
          </w:p>
        </w:tc>
      </w:tr>
      <w:tr w:rsidR="002C3526" w:rsidRPr="00296C23" w:rsidDel="002964D2" w14:paraId="59139A4D" w14:textId="75B26C3F" w:rsidTr="00871E2F">
        <w:trPr>
          <w:del w:id="1593" w:author="Pervova 21.1" w:date="2020-03-25T00:54:00Z"/>
        </w:trPr>
        <w:tc>
          <w:tcPr>
            <w:tcW w:w="5488" w:type="dxa"/>
          </w:tcPr>
          <w:p w14:paraId="06861B4E" w14:textId="28993212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94" w:author="Pervova 21.1" w:date="2020-03-25T00:54:00Z"/>
                <w:sz w:val="24"/>
                <w:szCs w:val="24"/>
                <w:lang w:val="en-US"/>
              </w:rPr>
            </w:pPr>
            <w:del w:id="1595" w:author="Pervova 21.1" w:date="2020-03-25T00:54:00Z">
              <w:r w:rsidRPr="00296C23" w:rsidDel="002964D2">
                <w:rPr>
                  <w:b/>
                  <w:sz w:val="24"/>
                  <w:szCs w:val="24"/>
                </w:rPr>
                <w:delText>:70</w:delText>
              </w:r>
              <w:r w:rsidRPr="00296C23" w:rsidDel="002964D2">
                <w:rPr>
                  <w:b/>
                  <w:sz w:val="24"/>
                  <w:szCs w:val="24"/>
                  <w:lang w:val="en-US"/>
                </w:rPr>
                <w:delText>E</w:delText>
              </w:r>
              <w:r w:rsidRPr="00296C23" w:rsidDel="002964D2">
                <w:rPr>
                  <w:b/>
                  <w:sz w:val="24"/>
                  <w:szCs w:val="24"/>
                </w:rPr>
                <w:delText>::</w:delText>
              </w:r>
              <w:r w:rsidRPr="00296C23" w:rsidDel="002964D2">
                <w:rPr>
                  <w:b/>
                  <w:sz w:val="24"/>
                  <w:szCs w:val="24"/>
                  <w:lang w:val="en-US"/>
                </w:rPr>
                <w:delText>ADTX</w:delText>
              </w:r>
              <w:r w:rsidRPr="00296C23" w:rsidDel="002964D2">
                <w:rPr>
                  <w:b/>
                  <w:sz w:val="24"/>
                  <w:szCs w:val="24"/>
                </w:rPr>
                <w:delText>//</w:delText>
              </w:r>
              <w:r w:rsidRPr="00296C23" w:rsidDel="002964D2">
                <w:rPr>
                  <w:b/>
                  <w:sz w:val="24"/>
                  <w:szCs w:val="24"/>
                  <w:lang w:val="en-US"/>
                </w:rPr>
                <w:delText>RHID</w:delText>
              </w:r>
              <w:r w:rsidRPr="00296C23" w:rsidDel="002964D2">
                <w:rPr>
                  <w:b/>
                  <w:sz w:val="24"/>
                  <w:szCs w:val="24"/>
                </w:rPr>
                <w:delText>/1</w:delText>
              </w:r>
            </w:del>
          </w:p>
        </w:tc>
        <w:tc>
          <w:tcPr>
            <w:tcW w:w="4762" w:type="dxa"/>
          </w:tcPr>
          <w:p w14:paraId="61D23A4E" w14:textId="06C95AF0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596" w:author="Pervova 21.1" w:date="2020-03-25T00:54:00Z"/>
                <w:sz w:val="24"/>
                <w:szCs w:val="24"/>
              </w:rPr>
            </w:pPr>
            <w:del w:id="1597" w:author="Pervova 21.1" w:date="2020-03-25T00:54:00Z">
              <w:r w:rsidRPr="00296C23" w:rsidDel="002964D2">
                <w:rPr>
                  <w:sz w:val="24"/>
                  <w:szCs w:val="24"/>
                </w:rPr>
                <w:delText xml:space="preserve">Поле заполняется только в случае </w:delText>
              </w:r>
            </w:del>
            <w:del w:id="1598" w:author="Pervova 21.1" w:date="2020-03-10T17:27:00Z">
              <w:r w:rsidRPr="00296C23" w:rsidDel="002C3526">
                <w:rPr>
                  <w:sz w:val="24"/>
                  <w:szCs w:val="24"/>
                </w:rPr>
                <w:delText xml:space="preserve">получения если </w:delText>
              </w:r>
            </w:del>
            <w:del w:id="1599" w:author="Pervova 21.1" w:date="2020-03-25T00:54:00Z">
              <w:r w:rsidRPr="00296C23" w:rsidDel="002964D2">
                <w:rPr>
                  <w:sz w:val="24"/>
                  <w:szCs w:val="24"/>
                </w:rPr>
                <w:delText>формир</w:delText>
              </w:r>
            </w:del>
            <w:del w:id="1600" w:author="Pervova 21.1" w:date="2020-03-10T17:27:00Z">
              <w:r w:rsidRPr="00296C23" w:rsidDel="002C3526">
                <w:rPr>
                  <w:sz w:val="24"/>
                  <w:szCs w:val="24"/>
                </w:rPr>
                <w:delText>уется</w:delText>
              </w:r>
            </w:del>
            <w:del w:id="1601" w:author="Pervova 21.1" w:date="2020-03-25T00:54:00Z">
              <w:r w:rsidRPr="00296C23" w:rsidDel="002964D2">
                <w:rPr>
                  <w:sz w:val="24"/>
                  <w:szCs w:val="24"/>
                </w:rPr>
                <w:delText xml:space="preserve"> детализированн</w:delText>
              </w:r>
            </w:del>
            <w:del w:id="1602" w:author="Pervova 21.1" w:date="2020-03-10T17:27:00Z">
              <w:r w:rsidRPr="00296C23" w:rsidDel="002C3526">
                <w:rPr>
                  <w:sz w:val="24"/>
                  <w:szCs w:val="24"/>
                </w:rPr>
                <w:delText>ый</w:delText>
              </w:r>
            </w:del>
            <w:del w:id="1603" w:author="Pervova 21.1" w:date="2020-03-25T00:54:00Z">
              <w:r w:rsidRPr="00296C23" w:rsidDel="002964D2">
                <w:rPr>
                  <w:sz w:val="24"/>
                  <w:szCs w:val="24"/>
                </w:rPr>
                <w:delText xml:space="preserve"> статус по инструкции полученной в формате </w:delText>
              </w:r>
              <w:r w:rsidRPr="00296C23" w:rsidDel="002964D2">
                <w:rPr>
                  <w:sz w:val="24"/>
                  <w:szCs w:val="24"/>
                  <w:lang w:val="en-US"/>
                </w:rPr>
                <w:delText>ISO</w:delText>
              </w:r>
              <w:r w:rsidRPr="00296C23" w:rsidDel="002964D2">
                <w:rPr>
                  <w:sz w:val="24"/>
                  <w:szCs w:val="24"/>
                </w:rPr>
                <w:delText>20022</w:delText>
              </w:r>
            </w:del>
          </w:p>
        </w:tc>
      </w:tr>
      <w:tr w:rsidR="002C3526" w:rsidRPr="00296C23" w:rsidDel="002964D2" w14:paraId="68359B68" w14:textId="199E8993" w:rsidTr="00871E2F">
        <w:trPr>
          <w:del w:id="1604" w:author="Pervova 21.1" w:date="2020-03-25T00:54:00Z"/>
        </w:trPr>
        <w:tc>
          <w:tcPr>
            <w:tcW w:w="5488" w:type="dxa"/>
          </w:tcPr>
          <w:p w14:paraId="60135F40" w14:textId="7B54D99B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605" w:author="Pervova 21.1" w:date="2020-03-25T00:54:00Z"/>
                <w:sz w:val="24"/>
                <w:szCs w:val="24"/>
              </w:rPr>
            </w:pPr>
            <w:del w:id="1606" w:author="Pervova 21.1" w:date="2020-03-25T00:54:00Z">
              <w:r w:rsidRPr="00296C23" w:rsidDel="002964D2">
                <w:rPr>
                  <w:sz w:val="24"/>
                  <w:szCs w:val="24"/>
                </w:rPr>
                <w:delText>:95R::MEOR/NSDR/MS0142000555</w:delText>
              </w:r>
            </w:del>
          </w:p>
        </w:tc>
        <w:tc>
          <w:tcPr>
            <w:tcW w:w="4762" w:type="dxa"/>
          </w:tcPr>
          <w:p w14:paraId="623A0DF0" w14:textId="32B66070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607" w:author="Pervova 21.1" w:date="2020-03-25T00:54:00Z"/>
                <w:sz w:val="24"/>
                <w:szCs w:val="24"/>
              </w:rPr>
            </w:pPr>
            <w:del w:id="1608" w:author="Pervova 21.1" w:date="2020-03-25T00:54:00Z">
              <w:r w:rsidRPr="00296C23" w:rsidDel="002964D2">
                <w:rPr>
                  <w:sz w:val="24"/>
                  <w:szCs w:val="24"/>
                </w:rPr>
                <w:delText>Код НРД инструктирующей стороны (организация присвоившая статус)</w:delText>
              </w:r>
            </w:del>
          </w:p>
        </w:tc>
      </w:tr>
      <w:tr w:rsidR="002C3526" w:rsidRPr="00296C23" w:rsidDel="002964D2" w14:paraId="47FC14DA" w14:textId="7CB3248A" w:rsidTr="00871E2F">
        <w:trPr>
          <w:del w:id="1609" w:author="Pervova 21.1" w:date="2020-03-25T00:54:00Z"/>
        </w:trPr>
        <w:tc>
          <w:tcPr>
            <w:tcW w:w="5488" w:type="dxa"/>
          </w:tcPr>
          <w:p w14:paraId="6B97E235" w14:textId="7D3A9597" w:rsidR="002C3526" w:rsidRPr="00296C23" w:rsidDel="002964D2" w:rsidRDefault="002C3526" w:rsidP="002964D2">
            <w:pPr>
              <w:pStyle w:val="a7"/>
              <w:numPr>
                <w:ilvl w:val="0"/>
                <w:numId w:val="33"/>
              </w:numPr>
              <w:ind w:left="0" w:firstLine="0"/>
              <w:rPr>
                <w:del w:id="1610" w:author="Pervova 21.1" w:date="2020-03-25T00:54:00Z"/>
                <w:sz w:val="24"/>
                <w:szCs w:val="24"/>
              </w:rPr>
            </w:pPr>
            <w:del w:id="1611" w:author="Pervova 21.1" w:date="2020-03-25T00:54:00Z">
              <w:r w:rsidRPr="00296C23" w:rsidDel="002964D2">
                <w:rPr>
                  <w:sz w:val="24"/>
                  <w:szCs w:val="24"/>
                </w:rPr>
                <w:delText>:16S:ADDINFO</w:delText>
              </w:r>
            </w:del>
          </w:p>
        </w:tc>
        <w:tc>
          <w:tcPr>
            <w:tcW w:w="4762" w:type="dxa"/>
          </w:tcPr>
          <w:p w14:paraId="3CCE0E01" w14:textId="4B89B35F" w:rsidR="002C3526" w:rsidRPr="00296C23" w:rsidDel="002964D2" w:rsidRDefault="002C3526" w:rsidP="002964D2">
            <w:pPr>
              <w:numPr>
                <w:ilvl w:val="0"/>
                <w:numId w:val="33"/>
              </w:numPr>
              <w:ind w:left="0" w:firstLine="0"/>
              <w:rPr>
                <w:del w:id="1612" w:author="Pervova 21.1" w:date="2020-03-25T00:54:00Z"/>
              </w:rPr>
            </w:pPr>
          </w:p>
        </w:tc>
      </w:tr>
    </w:tbl>
    <w:p w14:paraId="1EAE8882" w14:textId="77777777" w:rsidR="008A44AD" w:rsidRPr="00296C23" w:rsidRDefault="008A44AD" w:rsidP="002964D2">
      <w:pPr>
        <w:rPr>
          <w:lang w:val="en-US"/>
        </w:rPr>
      </w:pPr>
    </w:p>
    <w:sectPr w:rsidR="008A44AD" w:rsidRPr="00296C23" w:rsidSect="00573402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376" w:author="Pervova 21.1" w:date="2020-03-10T17:10:00Z" w:initials="ГЮ">
    <w:p w14:paraId="3CF636B9" w14:textId="3FA55EA9" w:rsidR="00957A21" w:rsidRDefault="00957A21">
      <w:pPr>
        <w:pStyle w:val="afc"/>
      </w:pPr>
      <w:r>
        <w:rPr>
          <w:rStyle w:val="afb"/>
        </w:rPr>
        <w:annotationRef/>
      </w:r>
      <w:r>
        <w:t>Проверить в примере xml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446A0" w14:textId="77777777" w:rsidR="00F20B9A" w:rsidRDefault="00F20B9A" w:rsidP="001149FA">
      <w:r>
        <w:separator/>
      </w:r>
    </w:p>
  </w:endnote>
  <w:endnote w:type="continuationSeparator" w:id="0">
    <w:p w14:paraId="65225457" w14:textId="77777777" w:rsidR="00F20B9A" w:rsidRDefault="00F20B9A" w:rsidP="001149FA">
      <w:r>
        <w:continuationSeparator/>
      </w:r>
    </w:p>
  </w:endnote>
  <w:endnote w:type="continuationNotice" w:id="1">
    <w:p w14:paraId="3AA1CA62" w14:textId="77777777" w:rsidR="00F20B9A" w:rsidRDefault="00F20B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8023806"/>
      <w:docPartObj>
        <w:docPartGallery w:val="Page Numbers (Bottom of Page)"/>
        <w:docPartUnique/>
      </w:docPartObj>
    </w:sdtPr>
    <w:sdtEndPr/>
    <w:sdtContent>
      <w:p w14:paraId="16F366B3" w14:textId="2B9D1E70" w:rsidR="00957A21" w:rsidRDefault="00957A21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B0E">
          <w:rPr>
            <w:noProof/>
          </w:rPr>
          <w:t>7</w:t>
        </w:r>
        <w:r>
          <w:fldChar w:fldCharType="end"/>
        </w:r>
      </w:p>
    </w:sdtContent>
  </w:sdt>
  <w:p w14:paraId="40FB45C2" w14:textId="77777777" w:rsidR="00957A21" w:rsidRDefault="00957A21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28DE5D" w14:textId="77777777" w:rsidR="00F20B9A" w:rsidRDefault="00F20B9A" w:rsidP="001149FA">
      <w:r>
        <w:separator/>
      </w:r>
    </w:p>
  </w:footnote>
  <w:footnote w:type="continuationSeparator" w:id="0">
    <w:p w14:paraId="2AAF6A70" w14:textId="77777777" w:rsidR="00F20B9A" w:rsidRDefault="00F20B9A" w:rsidP="001149FA">
      <w:r>
        <w:continuationSeparator/>
      </w:r>
    </w:p>
  </w:footnote>
  <w:footnote w:type="continuationNotice" w:id="1">
    <w:p w14:paraId="73F33779" w14:textId="77777777" w:rsidR="00F20B9A" w:rsidRDefault="00F20B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A8E22D" w14:textId="51887B6C" w:rsidR="00957A21" w:rsidRDefault="00957A21" w:rsidP="00871E2F">
    <w:pPr>
      <w:pStyle w:val="af7"/>
      <w:jc w:val="right"/>
      <w:rPr>
        <w:b/>
        <w:color w:val="FF0000"/>
        <w:lang w:val="en-US"/>
      </w:rPr>
    </w:pPr>
    <w:r>
      <w:rPr>
        <w:b/>
        <w:color w:val="FF0000"/>
        <w:lang w:val="en-US"/>
      </w:rPr>
      <w:t>OMET</w:t>
    </w:r>
    <w:r w:rsidRPr="00871E2F">
      <w:rPr>
        <w:b/>
        <w:color w:val="FF0000"/>
        <w:lang w:val="en-US"/>
      </w:rPr>
      <w:t xml:space="preserve"> 15022 - DRAFT v. </w:t>
    </w:r>
    <w:ins w:id="1613" w:author="Pervova 77" w:date="2017-01-23T16:32:00Z">
      <w:r>
        <w:rPr>
          <w:b/>
          <w:color w:val="FF0000"/>
        </w:rPr>
        <w:t>4</w:t>
      </w:r>
    </w:ins>
    <w:del w:id="1614" w:author="Pervova 77" w:date="2017-01-23T16:32:00Z">
      <w:r w:rsidDel="00854A93">
        <w:rPr>
          <w:b/>
          <w:color w:val="FF0000"/>
        </w:rPr>
        <w:delText>3</w:delText>
      </w:r>
    </w:del>
  </w:p>
  <w:p w14:paraId="77D9693A" w14:textId="77777777" w:rsidR="00957A21" w:rsidRPr="00871E2F" w:rsidRDefault="00957A21" w:rsidP="00871E2F">
    <w:pPr>
      <w:pStyle w:val="af7"/>
      <w:jc w:val="right"/>
      <w:rPr>
        <w:b/>
        <w:color w:val="FF000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4E24532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B667230"/>
    <w:multiLevelType w:val="multilevel"/>
    <w:tmpl w:val="D7DA7FC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2" w:hanging="2160"/>
      </w:pPr>
      <w:rPr>
        <w:rFonts w:hint="default"/>
      </w:rPr>
    </w:lvl>
  </w:abstractNum>
  <w:abstractNum w:abstractNumId="2">
    <w:nsid w:val="3E6C005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81C624D"/>
    <w:multiLevelType w:val="multilevel"/>
    <w:tmpl w:val="EFC61E2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">
    <w:nsid w:val="605B4872"/>
    <w:multiLevelType w:val="multilevel"/>
    <w:tmpl w:val="62D292C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eastAsia="Calibri" w:hAnsi="Times New Roman" w:cs="Arial"/>
      </w:rPr>
    </w:lvl>
    <w:lvl w:ilvl="1">
      <w:start w:val="1"/>
      <w:numFmt w:val="decimal"/>
      <w:pStyle w:val="20"/>
      <w:lvlText w:val="%2"/>
      <w:lvlJc w:val="left"/>
      <w:pPr>
        <w:ind w:left="574" w:hanging="432"/>
      </w:pPr>
      <w:rPr>
        <w:rFonts w:ascii="Times New Roman" w:eastAsia="Calibri" w:hAnsi="Times New Roman" w:cs="Arial"/>
      </w:r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EB05D4"/>
    <w:multiLevelType w:val="multilevel"/>
    <w:tmpl w:val="919213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2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4"/>
  </w:num>
  <w:num w:numId="4">
    <w:abstractNumId w:val="4"/>
  </w:num>
  <w:num w:numId="5">
    <w:abstractNumId w:val="0"/>
  </w:num>
  <w:num w:numId="6">
    <w:abstractNumId w:val="4"/>
  </w:num>
  <w:num w:numId="7">
    <w:abstractNumId w:val="4"/>
  </w:num>
  <w:num w:numId="8">
    <w:abstractNumId w:val="4"/>
  </w:num>
  <w:num w:numId="9">
    <w:abstractNumId w:val="0"/>
  </w:num>
  <w:num w:numId="10">
    <w:abstractNumId w:val="4"/>
  </w:num>
  <w:num w:numId="11">
    <w:abstractNumId w:val="4"/>
  </w:num>
  <w:num w:numId="12">
    <w:abstractNumId w:val="4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4"/>
  </w:num>
  <w:num w:numId="22">
    <w:abstractNumId w:val="4"/>
  </w:num>
  <w:num w:numId="23">
    <w:abstractNumId w:val="4"/>
  </w:num>
  <w:num w:numId="24">
    <w:abstractNumId w:val="0"/>
  </w:num>
  <w:num w:numId="25">
    <w:abstractNumId w:val="4"/>
  </w:num>
  <w:num w:numId="26">
    <w:abstractNumId w:val="4"/>
  </w:num>
  <w:num w:numId="27">
    <w:abstractNumId w:val="4"/>
  </w:num>
  <w:num w:numId="28">
    <w:abstractNumId w:val="0"/>
  </w:num>
  <w:num w:numId="29">
    <w:abstractNumId w:val="0"/>
  </w:num>
  <w:num w:numId="30">
    <w:abstractNumId w:val="0"/>
  </w:num>
  <w:num w:numId="31">
    <w:abstractNumId w:val="4"/>
  </w:num>
  <w:num w:numId="32">
    <w:abstractNumId w:val="4"/>
  </w:num>
  <w:num w:numId="33">
    <w:abstractNumId w:val="4"/>
  </w:num>
  <w:num w:numId="34">
    <w:abstractNumId w:val="2"/>
  </w:num>
  <w:num w:numId="35">
    <w:abstractNumId w:val="1"/>
  </w:num>
  <w:num w:numId="36">
    <w:abstractNumId w:val="4"/>
    <w:lvlOverride w:ilvl="0">
      <w:startOverride w:val="1"/>
    </w:lvlOverride>
  </w:num>
  <w:num w:numId="37">
    <w:abstractNumId w:val="5"/>
  </w:num>
  <w:num w:numId="38">
    <w:abstractNumId w:val="3"/>
  </w:num>
  <w:num w:numId="39">
    <w:abstractNumId w:val="4"/>
    <w:lvlOverride w:ilvl="0">
      <w:startOverride w:val="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hideSpellingErrors/>
  <w:hideGrammaticalErrors/>
  <w:trackRevisions/>
  <w:doNotTrackFormatting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63C"/>
    <w:rsid w:val="00041374"/>
    <w:rsid w:val="000416B7"/>
    <w:rsid w:val="00051018"/>
    <w:rsid w:val="00052213"/>
    <w:rsid w:val="000574DE"/>
    <w:rsid w:val="0006282E"/>
    <w:rsid w:val="000717D6"/>
    <w:rsid w:val="000769C6"/>
    <w:rsid w:val="00083901"/>
    <w:rsid w:val="000841A5"/>
    <w:rsid w:val="00085DCC"/>
    <w:rsid w:val="000866A5"/>
    <w:rsid w:val="00090677"/>
    <w:rsid w:val="000C6374"/>
    <w:rsid w:val="000C7348"/>
    <w:rsid w:val="000D34AB"/>
    <w:rsid w:val="000D7B0E"/>
    <w:rsid w:val="000F1B1B"/>
    <w:rsid w:val="000F3AEF"/>
    <w:rsid w:val="00103D6B"/>
    <w:rsid w:val="0010606C"/>
    <w:rsid w:val="001149FA"/>
    <w:rsid w:val="0013157A"/>
    <w:rsid w:val="0014167C"/>
    <w:rsid w:val="00142463"/>
    <w:rsid w:val="00142D93"/>
    <w:rsid w:val="00142ED6"/>
    <w:rsid w:val="00150286"/>
    <w:rsid w:val="00155C08"/>
    <w:rsid w:val="00157176"/>
    <w:rsid w:val="00161AA9"/>
    <w:rsid w:val="00167929"/>
    <w:rsid w:val="001703BB"/>
    <w:rsid w:val="001860F9"/>
    <w:rsid w:val="00187259"/>
    <w:rsid w:val="001A776E"/>
    <w:rsid w:val="001B08DA"/>
    <w:rsid w:val="001B6322"/>
    <w:rsid w:val="001C2C57"/>
    <w:rsid w:val="001C2D3F"/>
    <w:rsid w:val="001D183D"/>
    <w:rsid w:val="001E3DA5"/>
    <w:rsid w:val="001E5D99"/>
    <w:rsid w:val="00201705"/>
    <w:rsid w:val="00207B9C"/>
    <w:rsid w:val="002110ED"/>
    <w:rsid w:val="002134B7"/>
    <w:rsid w:val="00224C41"/>
    <w:rsid w:val="00250DBA"/>
    <w:rsid w:val="002552E6"/>
    <w:rsid w:val="00264EDE"/>
    <w:rsid w:val="002834EA"/>
    <w:rsid w:val="002914C8"/>
    <w:rsid w:val="002964D2"/>
    <w:rsid w:val="00296C23"/>
    <w:rsid w:val="002A48F2"/>
    <w:rsid w:val="002A4F6D"/>
    <w:rsid w:val="002A7709"/>
    <w:rsid w:val="002B0CCA"/>
    <w:rsid w:val="002C09EE"/>
    <w:rsid w:val="002C3526"/>
    <w:rsid w:val="002D43AB"/>
    <w:rsid w:val="002E3DBF"/>
    <w:rsid w:val="002E482A"/>
    <w:rsid w:val="002E5AF1"/>
    <w:rsid w:val="002F173D"/>
    <w:rsid w:val="002F2AAC"/>
    <w:rsid w:val="00301A26"/>
    <w:rsid w:val="00325114"/>
    <w:rsid w:val="00326DB8"/>
    <w:rsid w:val="00333FF4"/>
    <w:rsid w:val="00335A5E"/>
    <w:rsid w:val="00340BB3"/>
    <w:rsid w:val="00343BB3"/>
    <w:rsid w:val="0034599B"/>
    <w:rsid w:val="00357A30"/>
    <w:rsid w:val="0036432F"/>
    <w:rsid w:val="00364ACC"/>
    <w:rsid w:val="00372D07"/>
    <w:rsid w:val="00373909"/>
    <w:rsid w:val="00390E3E"/>
    <w:rsid w:val="00393A5C"/>
    <w:rsid w:val="00393CC1"/>
    <w:rsid w:val="003A4C87"/>
    <w:rsid w:val="003B0987"/>
    <w:rsid w:val="003B4C6F"/>
    <w:rsid w:val="003B63D5"/>
    <w:rsid w:val="003C5304"/>
    <w:rsid w:val="003D5E2D"/>
    <w:rsid w:val="003E7C64"/>
    <w:rsid w:val="003F6ABD"/>
    <w:rsid w:val="00401F8A"/>
    <w:rsid w:val="00420CE1"/>
    <w:rsid w:val="00432EF2"/>
    <w:rsid w:val="00436FF9"/>
    <w:rsid w:val="004373D6"/>
    <w:rsid w:val="004408BE"/>
    <w:rsid w:val="004521B8"/>
    <w:rsid w:val="004537BD"/>
    <w:rsid w:val="0046031F"/>
    <w:rsid w:val="00461702"/>
    <w:rsid w:val="00467271"/>
    <w:rsid w:val="00470ADD"/>
    <w:rsid w:val="00471CAC"/>
    <w:rsid w:val="00480D1B"/>
    <w:rsid w:val="004825A5"/>
    <w:rsid w:val="004844AC"/>
    <w:rsid w:val="00490458"/>
    <w:rsid w:val="004918A1"/>
    <w:rsid w:val="004A1BF9"/>
    <w:rsid w:val="004B4FEE"/>
    <w:rsid w:val="004B6A12"/>
    <w:rsid w:val="004B7420"/>
    <w:rsid w:val="004C2BB3"/>
    <w:rsid w:val="004C2BFC"/>
    <w:rsid w:val="004E413F"/>
    <w:rsid w:val="004E67F2"/>
    <w:rsid w:val="004F5888"/>
    <w:rsid w:val="004F6678"/>
    <w:rsid w:val="00504793"/>
    <w:rsid w:val="005057E8"/>
    <w:rsid w:val="0052264F"/>
    <w:rsid w:val="00534874"/>
    <w:rsid w:val="005369B4"/>
    <w:rsid w:val="00546AAA"/>
    <w:rsid w:val="00551422"/>
    <w:rsid w:val="0056054B"/>
    <w:rsid w:val="005625B2"/>
    <w:rsid w:val="00572EC7"/>
    <w:rsid w:val="00573402"/>
    <w:rsid w:val="0057408E"/>
    <w:rsid w:val="005747BD"/>
    <w:rsid w:val="005751A9"/>
    <w:rsid w:val="0058017E"/>
    <w:rsid w:val="00586D4B"/>
    <w:rsid w:val="005A1E10"/>
    <w:rsid w:val="005B5010"/>
    <w:rsid w:val="005C566A"/>
    <w:rsid w:val="005C5927"/>
    <w:rsid w:val="005D28CB"/>
    <w:rsid w:val="005D473B"/>
    <w:rsid w:val="005D54EA"/>
    <w:rsid w:val="005E1509"/>
    <w:rsid w:val="005E1B69"/>
    <w:rsid w:val="005E66DA"/>
    <w:rsid w:val="005F34B5"/>
    <w:rsid w:val="006019BB"/>
    <w:rsid w:val="006147D9"/>
    <w:rsid w:val="0062216D"/>
    <w:rsid w:val="006339DA"/>
    <w:rsid w:val="006371DA"/>
    <w:rsid w:val="006476C8"/>
    <w:rsid w:val="0065125A"/>
    <w:rsid w:val="00660F92"/>
    <w:rsid w:val="00662855"/>
    <w:rsid w:val="006917CA"/>
    <w:rsid w:val="00696265"/>
    <w:rsid w:val="006A440B"/>
    <w:rsid w:val="006A48DF"/>
    <w:rsid w:val="006B042F"/>
    <w:rsid w:val="006B4DB0"/>
    <w:rsid w:val="006B6817"/>
    <w:rsid w:val="006C3C85"/>
    <w:rsid w:val="006C3D20"/>
    <w:rsid w:val="0070653A"/>
    <w:rsid w:val="00716826"/>
    <w:rsid w:val="00723FBC"/>
    <w:rsid w:val="00740809"/>
    <w:rsid w:val="007449BA"/>
    <w:rsid w:val="00745167"/>
    <w:rsid w:val="00745681"/>
    <w:rsid w:val="00764A49"/>
    <w:rsid w:val="00775F33"/>
    <w:rsid w:val="00790719"/>
    <w:rsid w:val="00790E27"/>
    <w:rsid w:val="00791957"/>
    <w:rsid w:val="0079533E"/>
    <w:rsid w:val="007A7434"/>
    <w:rsid w:val="007B03CC"/>
    <w:rsid w:val="007B3177"/>
    <w:rsid w:val="007B419A"/>
    <w:rsid w:val="007B44B7"/>
    <w:rsid w:val="007C52E8"/>
    <w:rsid w:val="007D3CAF"/>
    <w:rsid w:val="007D3FF7"/>
    <w:rsid w:val="007D44A1"/>
    <w:rsid w:val="007E02D2"/>
    <w:rsid w:val="007F4619"/>
    <w:rsid w:val="00800808"/>
    <w:rsid w:val="008175C9"/>
    <w:rsid w:val="00823945"/>
    <w:rsid w:val="00826D62"/>
    <w:rsid w:val="00843926"/>
    <w:rsid w:val="00847258"/>
    <w:rsid w:val="00854A93"/>
    <w:rsid w:val="00871E2F"/>
    <w:rsid w:val="008743BE"/>
    <w:rsid w:val="00883277"/>
    <w:rsid w:val="00884BD1"/>
    <w:rsid w:val="00894FA9"/>
    <w:rsid w:val="008A44AD"/>
    <w:rsid w:val="008A6A2E"/>
    <w:rsid w:val="008C0483"/>
    <w:rsid w:val="008C3942"/>
    <w:rsid w:val="008D261D"/>
    <w:rsid w:val="008D5148"/>
    <w:rsid w:val="008D5445"/>
    <w:rsid w:val="008D6A51"/>
    <w:rsid w:val="008E4B59"/>
    <w:rsid w:val="008E5F6E"/>
    <w:rsid w:val="008E60E9"/>
    <w:rsid w:val="008F0FA7"/>
    <w:rsid w:val="008F2079"/>
    <w:rsid w:val="009052E2"/>
    <w:rsid w:val="00911AC9"/>
    <w:rsid w:val="00920D48"/>
    <w:rsid w:val="00921781"/>
    <w:rsid w:val="00940B10"/>
    <w:rsid w:val="0094352A"/>
    <w:rsid w:val="00957A21"/>
    <w:rsid w:val="0097189F"/>
    <w:rsid w:val="00980215"/>
    <w:rsid w:val="0098187D"/>
    <w:rsid w:val="00985B9F"/>
    <w:rsid w:val="00991784"/>
    <w:rsid w:val="00997179"/>
    <w:rsid w:val="009A1065"/>
    <w:rsid w:val="009A396D"/>
    <w:rsid w:val="009A5C78"/>
    <w:rsid w:val="009B2529"/>
    <w:rsid w:val="009B63A2"/>
    <w:rsid w:val="009C2D0D"/>
    <w:rsid w:val="009D2636"/>
    <w:rsid w:val="009D5F8B"/>
    <w:rsid w:val="009D7A67"/>
    <w:rsid w:val="009F6C05"/>
    <w:rsid w:val="00A003A5"/>
    <w:rsid w:val="00A0286F"/>
    <w:rsid w:val="00A046FF"/>
    <w:rsid w:val="00A11642"/>
    <w:rsid w:val="00A2550E"/>
    <w:rsid w:val="00A26DE6"/>
    <w:rsid w:val="00A42FA2"/>
    <w:rsid w:val="00A44789"/>
    <w:rsid w:val="00A503EF"/>
    <w:rsid w:val="00A51906"/>
    <w:rsid w:val="00A576BA"/>
    <w:rsid w:val="00A92656"/>
    <w:rsid w:val="00AB1F0C"/>
    <w:rsid w:val="00AB36F6"/>
    <w:rsid w:val="00AB516C"/>
    <w:rsid w:val="00AB6340"/>
    <w:rsid w:val="00AD3C58"/>
    <w:rsid w:val="00AD584E"/>
    <w:rsid w:val="00AD709C"/>
    <w:rsid w:val="00AD79F0"/>
    <w:rsid w:val="00AE7851"/>
    <w:rsid w:val="00AF0416"/>
    <w:rsid w:val="00AF6D88"/>
    <w:rsid w:val="00AF7360"/>
    <w:rsid w:val="00B179AD"/>
    <w:rsid w:val="00B22C8C"/>
    <w:rsid w:val="00B24615"/>
    <w:rsid w:val="00B26016"/>
    <w:rsid w:val="00B35C3B"/>
    <w:rsid w:val="00B3701A"/>
    <w:rsid w:val="00B5122B"/>
    <w:rsid w:val="00B52CAA"/>
    <w:rsid w:val="00B552CE"/>
    <w:rsid w:val="00B5688B"/>
    <w:rsid w:val="00B660AA"/>
    <w:rsid w:val="00B672DE"/>
    <w:rsid w:val="00B75D14"/>
    <w:rsid w:val="00B84829"/>
    <w:rsid w:val="00B86D19"/>
    <w:rsid w:val="00B958ED"/>
    <w:rsid w:val="00B967C4"/>
    <w:rsid w:val="00BA25DD"/>
    <w:rsid w:val="00BA5999"/>
    <w:rsid w:val="00BB3E89"/>
    <w:rsid w:val="00BD31CC"/>
    <w:rsid w:val="00BD3485"/>
    <w:rsid w:val="00BD40AE"/>
    <w:rsid w:val="00BE003C"/>
    <w:rsid w:val="00BF4AB9"/>
    <w:rsid w:val="00BF57EE"/>
    <w:rsid w:val="00C11CE4"/>
    <w:rsid w:val="00C12FF9"/>
    <w:rsid w:val="00C15C94"/>
    <w:rsid w:val="00C22273"/>
    <w:rsid w:val="00C267DA"/>
    <w:rsid w:val="00C34C7D"/>
    <w:rsid w:val="00C36AA5"/>
    <w:rsid w:val="00C416F9"/>
    <w:rsid w:val="00C45D2F"/>
    <w:rsid w:val="00C4770A"/>
    <w:rsid w:val="00C6046F"/>
    <w:rsid w:val="00C613E4"/>
    <w:rsid w:val="00C72D3A"/>
    <w:rsid w:val="00C82E78"/>
    <w:rsid w:val="00C95ECF"/>
    <w:rsid w:val="00CA13C6"/>
    <w:rsid w:val="00CB2F56"/>
    <w:rsid w:val="00CC0B9E"/>
    <w:rsid w:val="00CC3A21"/>
    <w:rsid w:val="00CD685C"/>
    <w:rsid w:val="00CE36BA"/>
    <w:rsid w:val="00CF09E2"/>
    <w:rsid w:val="00CF60D3"/>
    <w:rsid w:val="00D0063C"/>
    <w:rsid w:val="00D05605"/>
    <w:rsid w:val="00D21ED1"/>
    <w:rsid w:val="00D22AC6"/>
    <w:rsid w:val="00D32ACF"/>
    <w:rsid w:val="00D32CCA"/>
    <w:rsid w:val="00D433F7"/>
    <w:rsid w:val="00D51BB6"/>
    <w:rsid w:val="00D577A3"/>
    <w:rsid w:val="00D73F22"/>
    <w:rsid w:val="00D74398"/>
    <w:rsid w:val="00D81B5B"/>
    <w:rsid w:val="00D91BDC"/>
    <w:rsid w:val="00D97974"/>
    <w:rsid w:val="00DA46C9"/>
    <w:rsid w:val="00DA579E"/>
    <w:rsid w:val="00DC251B"/>
    <w:rsid w:val="00DC6747"/>
    <w:rsid w:val="00DD5284"/>
    <w:rsid w:val="00DE760D"/>
    <w:rsid w:val="00DF0997"/>
    <w:rsid w:val="00DF5E60"/>
    <w:rsid w:val="00E01A99"/>
    <w:rsid w:val="00E07DEF"/>
    <w:rsid w:val="00E12877"/>
    <w:rsid w:val="00E1367A"/>
    <w:rsid w:val="00E16D44"/>
    <w:rsid w:val="00E23C1C"/>
    <w:rsid w:val="00E31AE6"/>
    <w:rsid w:val="00E40799"/>
    <w:rsid w:val="00E44139"/>
    <w:rsid w:val="00E479D1"/>
    <w:rsid w:val="00E511F2"/>
    <w:rsid w:val="00E8139F"/>
    <w:rsid w:val="00E86593"/>
    <w:rsid w:val="00E9014B"/>
    <w:rsid w:val="00EB0778"/>
    <w:rsid w:val="00EB3BCF"/>
    <w:rsid w:val="00EB5838"/>
    <w:rsid w:val="00EB6C22"/>
    <w:rsid w:val="00EC2455"/>
    <w:rsid w:val="00EC6761"/>
    <w:rsid w:val="00ED0984"/>
    <w:rsid w:val="00ED7898"/>
    <w:rsid w:val="00EE257D"/>
    <w:rsid w:val="00EE27E3"/>
    <w:rsid w:val="00EE6587"/>
    <w:rsid w:val="00F00E7F"/>
    <w:rsid w:val="00F01E72"/>
    <w:rsid w:val="00F0456B"/>
    <w:rsid w:val="00F078F2"/>
    <w:rsid w:val="00F07ED8"/>
    <w:rsid w:val="00F15B63"/>
    <w:rsid w:val="00F17663"/>
    <w:rsid w:val="00F20B9A"/>
    <w:rsid w:val="00F21C12"/>
    <w:rsid w:val="00F2490C"/>
    <w:rsid w:val="00F33DAF"/>
    <w:rsid w:val="00F42B4C"/>
    <w:rsid w:val="00F46F91"/>
    <w:rsid w:val="00F52467"/>
    <w:rsid w:val="00F72221"/>
    <w:rsid w:val="00F877F1"/>
    <w:rsid w:val="00F92389"/>
    <w:rsid w:val="00F93168"/>
    <w:rsid w:val="00F95625"/>
    <w:rsid w:val="00FA61F2"/>
    <w:rsid w:val="00FC3845"/>
    <w:rsid w:val="00FD3D4B"/>
    <w:rsid w:val="00FD67C5"/>
    <w:rsid w:val="00FF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253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6A48DF"/>
    <w:pPr>
      <w:numPr>
        <w:numId w:val="30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6A48DF"/>
    <w:pPr>
      <w:keepNext/>
      <w:numPr>
        <w:numId w:val="33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0">
    <w:name w:val="heading 2"/>
    <w:aliases w:val="2 Заголовок"/>
    <w:basedOn w:val="1"/>
    <w:next w:val="a"/>
    <w:link w:val="21"/>
    <w:uiPriority w:val="9"/>
    <w:unhideWhenUsed/>
    <w:qFormat/>
    <w:rsid w:val="006A48DF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6A48DF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6A48DF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6A48DF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6A48DF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6A48DF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6A48DF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6A48DF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6A48DF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1">
    <w:name w:val="Заголовок 2 Знак"/>
    <w:aliases w:val="2 Заголовок Знак"/>
    <w:link w:val="20"/>
    <w:uiPriority w:val="9"/>
    <w:rsid w:val="006A48DF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6A48DF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6A48DF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A48DF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6A48DF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6A48DF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6A48DF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6A48DF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6A48DF"/>
    <w:rPr>
      <w:b/>
      <w:bCs/>
    </w:rPr>
  </w:style>
  <w:style w:type="paragraph" w:styleId="ac">
    <w:name w:val="List Paragraph"/>
    <w:basedOn w:val="a"/>
    <w:uiPriority w:val="34"/>
    <w:qFormat/>
    <w:rsid w:val="006A48DF"/>
    <w:pPr>
      <w:numPr>
        <w:numId w:val="0"/>
      </w:numPr>
      <w:contextualSpacing/>
      <w:jc w:val="left"/>
    </w:pPr>
    <w:rPr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6A48DF"/>
    <w:pPr>
      <w:numPr>
        <w:numId w:val="0"/>
      </w:numPr>
      <w:ind w:left="142" w:firstLine="425"/>
    </w:pPr>
    <w:rPr>
      <w:i/>
      <w:iCs w:val="0"/>
    </w:rPr>
  </w:style>
  <w:style w:type="character" w:customStyle="1" w:styleId="23">
    <w:name w:val="Цитата 2 Знак"/>
    <w:link w:val="22"/>
    <w:uiPriority w:val="29"/>
    <w:rsid w:val="006A48DF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6A48DF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6A48DF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6A48DF"/>
    <w:rPr>
      <w:i/>
      <w:iCs/>
      <w:color w:val="808080"/>
    </w:rPr>
  </w:style>
  <w:style w:type="character" w:styleId="af0">
    <w:name w:val="Intense Emphasis"/>
    <w:uiPriority w:val="21"/>
    <w:qFormat/>
    <w:rsid w:val="006A48DF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6A48D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qFormat/>
    <w:rsid w:val="001149FA"/>
    <w:pPr>
      <w:tabs>
        <w:tab w:val="clear" w:pos="0"/>
        <w:tab w:val="right" w:leader="dot" w:pos="10456"/>
      </w:tabs>
      <w:spacing w:before="360"/>
      <w:ind w:left="567" w:hanging="425"/>
      <w:jc w:val="left"/>
    </w:pPr>
    <w:rPr>
      <w:rFonts w:asciiTheme="majorHAnsi" w:hAnsiTheme="majorHAnsi"/>
      <w:b/>
      <w:bCs/>
      <w:iCs w:val="0"/>
      <w:caps/>
    </w:rPr>
  </w:style>
  <w:style w:type="paragraph" w:styleId="2">
    <w:name w:val="toc 2"/>
    <w:basedOn w:val="a"/>
    <w:next w:val="a"/>
    <w:autoRedefine/>
    <w:uiPriority w:val="39"/>
    <w:qFormat/>
    <w:rsid w:val="001149FA"/>
    <w:pPr>
      <w:numPr>
        <w:ilvl w:val="2"/>
      </w:numPr>
      <w:tabs>
        <w:tab w:val="right" w:leader="dot" w:pos="10456"/>
      </w:tabs>
      <w:spacing w:before="240"/>
      <w:jc w:val="left"/>
    </w:pPr>
    <w:rPr>
      <w:rFonts w:asciiTheme="minorHAnsi" w:hAnsiTheme="minorHAnsi"/>
      <w:b/>
      <w:bCs/>
      <w:iCs w:val="0"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6A48DF"/>
    <w:pPr>
      <w:tabs>
        <w:tab w:val="clear" w:pos="0"/>
      </w:tabs>
      <w:ind w:left="240"/>
      <w:jc w:val="left"/>
    </w:pPr>
    <w:rPr>
      <w:rFonts w:asciiTheme="minorHAnsi" w:hAnsiTheme="minorHAnsi"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0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224C4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24C4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1149F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149FA"/>
    <w:pPr>
      <w:tabs>
        <w:tab w:val="clear" w:pos="0"/>
      </w:tabs>
      <w:ind w:left="480"/>
      <w:jc w:val="left"/>
    </w:pPr>
    <w:rPr>
      <w:rFonts w:asciiTheme="minorHAnsi" w:hAnsiTheme="minorHAnsi"/>
      <w:iCs w:val="0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149FA"/>
    <w:pPr>
      <w:tabs>
        <w:tab w:val="clear" w:pos="0"/>
      </w:tabs>
      <w:ind w:left="720"/>
      <w:jc w:val="left"/>
    </w:pPr>
    <w:rPr>
      <w:rFonts w:asciiTheme="minorHAnsi" w:hAnsiTheme="minorHAnsi"/>
      <w:iCs w:val="0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149FA"/>
    <w:pPr>
      <w:tabs>
        <w:tab w:val="clear" w:pos="0"/>
      </w:tabs>
      <w:ind w:left="960"/>
      <w:jc w:val="left"/>
    </w:pPr>
    <w:rPr>
      <w:rFonts w:asciiTheme="minorHAnsi" w:hAnsiTheme="minorHAnsi"/>
      <w:iCs w:val="0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149FA"/>
    <w:pPr>
      <w:tabs>
        <w:tab w:val="clear" w:pos="0"/>
      </w:tabs>
      <w:ind w:left="1200"/>
      <w:jc w:val="left"/>
    </w:pPr>
    <w:rPr>
      <w:rFonts w:asciiTheme="minorHAnsi" w:hAnsiTheme="minorHAnsi"/>
      <w:iCs w:val="0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149FA"/>
    <w:pPr>
      <w:tabs>
        <w:tab w:val="clear" w:pos="0"/>
      </w:tabs>
      <w:ind w:left="1440"/>
      <w:jc w:val="left"/>
    </w:pPr>
    <w:rPr>
      <w:rFonts w:asciiTheme="minorHAnsi" w:hAnsiTheme="minorHAnsi"/>
      <w:iCs w:val="0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149FA"/>
    <w:pPr>
      <w:tabs>
        <w:tab w:val="clear" w:pos="0"/>
      </w:tabs>
      <w:ind w:left="1680"/>
      <w:jc w:val="left"/>
    </w:pPr>
    <w:rPr>
      <w:rFonts w:asciiTheme="minorHAnsi" w:hAnsiTheme="minorHAnsi"/>
      <w:iCs w:val="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character" w:styleId="afb">
    <w:name w:val="annotation reference"/>
    <w:basedOn w:val="a0"/>
    <w:uiPriority w:val="99"/>
    <w:semiHidden/>
    <w:unhideWhenUsed/>
    <w:rsid w:val="002C3526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2C3526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rsid w:val="002C3526"/>
    <w:rPr>
      <w:rFonts w:ascii="Times New Roman" w:hAnsi="Times New Roman"/>
      <w:iCs/>
      <w:snapToGrid w:val="0"/>
      <w:color w:val="00000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2C3526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2C3526"/>
    <w:rPr>
      <w:rFonts w:ascii="Times New Roman" w:hAnsi="Times New Roman"/>
      <w:b/>
      <w:bCs/>
      <w:iCs/>
      <w:snapToGrid w:val="0"/>
      <w:color w:val="000000"/>
    </w:rPr>
  </w:style>
  <w:style w:type="paragraph" w:styleId="aff0">
    <w:name w:val="Revision"/>
    <w:hidden/>
    <w:uiPriority w:val="99"/>
    <w:semiHidden/>
    <w:rsid w:val="004C2BB3"/>
    <w:rPr>
      <w:rFonts w:ascii="Times New Roman" w:hAnsi="Times New Roman"/>
      <w:iCs/>
      <w:snapToGrid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докум"/>
    <w:qFormat/>
    <w:rsid w:val="006A48DF"/>
    <w:pPr>
      <w:numPr>
        <w:numId w:val="30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6A48DF"/>
    <w:pPr>
      <w:keepNext/>
      <w:numPr>
        <w:numId w:val="33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0">
    <w:name w:val="heading 2"/>
    <w:aliases w:val="2 Заголовок"/>
    <w:basedOn w:val="1"/>
    <w:next w:val="a"/>
    <w:link w:val="21"/>
    <w:uiPriority w:val="9"/>
    <w:unhideWhenUsed/>
    <w:qFormat/>
    <w:rsid w:val="006A48DF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6A48DF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6A48DF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6A48DF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6A48DF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6A48DF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6A48DF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6A48DF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6A48DF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6A48DF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1">
    <w:name w:val="Заголовок 2 Знак"/>
    <w:aliases w:val="2 Заголовок Знак"/>
    <w:link w:val="20"/>
    <w:uiPriority w:val="9"/>
    <w:rsid w:val="006A48DF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6A48DF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6A48DF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6A48DF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6A48DF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6A48DF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6A48DF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Название Знак"/>
    <w:link w:val="a9"/>
    <w:uiPriority w:val="10"/>
    <w:rsid w:val="006A48DF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6A48DF"/>
    <w:rPr>
      <w:b/>
      <w:bCs/>
    </w:rPr>
  </w:style>
  <w:style w:type="paragraph" w:styleId="ac">
    <w:name w:val="List Paragraph"/>
    <w:basedOn w:val="a"/>
    <w:uiPriority w:val="34"/>
    <w:qFormat/>
    <w:rsid w:val="006A48DF"/>
    <w:pPr>
      <w:numPr>
        <w:numId w:val="0"/>
      </w:numPr>
      <w:contextualSpacing/>
      <w:jc w:val="left"/>
    </w:pPr>
    <w:rPr>
      <w:lang w:eastAsia="ru-RU"/>
    </w:rPr>
  </w:style>
  <w:style w:type="paragraph" w:styleId="22">
    <w:name w:val="Quote"/>
    <w:basedOn w:val="a"/>
    <w:next w:val="a"/>
    <w:link w:val="23"/>
    <w:uiPriority w:val="29"/>
    <w:qFormat/>
    <w:rsid w:val="006A48DF"/>
    <w:pPr>
      <w:numPr>
        <w:numId w:val="0"/>
      </w:numPr>
      <w:ind w:left="142" w:firstLine="425"/>
    </w:pPr>
    <w:rPr>
      <w:i/>
      <w:iCs w:val="0"/>
    </w:rPr>
  </w:style>
  <w:style w:type="character" w:customStyle="1" w:styleId="23">
    <w:name w:val="Цитата 2 Знак"/>
    <w:link w:val="22"/>
    <w:uiPriority w:val="29"/>
    <w:rsid w:val="006A48DF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6A48DF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6A48DF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6A48DF"/>
    <w:rPr>
      <w:i/>
      <w:iCs/>
      <w:color w:val="808080"/>
    </w:rPr>
  </w:style>
  <w:style w:type="character" w:styleId="af0">
    <w:name w:val="Intense Emphasis"/>
    <w:uiPriority w:val="21"/>
    <w:qFormat/>
    <w:rsid w:val="006A48DF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6A48D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qFormat/>
    <w:rsid w:val="001149FA"/>
    <w:pPr>
      <w:tabs>
        <w:tab w:val="clear" w:pos="0"/>
        <w:tab w:val="right" w:leader="dot" w:pos="10456"/>
      </w:tabs>
      <w:spacing w:before="360"/>
      <w:ind w:left="567" w:hanging="425"/>
      <w:jc w:val="left"/>
    </w:pPr>
    <w:rPr>
      <w:rFonts w:asciiTheme="majorHAnsi" w:hAnsiTheme="majorHAnsi"/>
      <w:b/>
      <w:bCs/>
      <w:iCs w:val="0"/>
      <w:caps/>
    </w:rPr>
  </w:style>
  <w:style w:type="paragraph" w:styleId="2">
    <w:name w:val="toc 2"/>
    <w:basedOn w:val="a"/>
    <w:next w:val="a"/>
    <w:autoRedefine/>
    <w:uiPriority w:val="39"/>
    <w:qFormat/>
    <w:rsid w:val="001149FA"/>
    <w:pPr>
      <w:numPr>
        <w:ilvl w:val="2"/>
      </w:numPr>
      <w:tabs>
        <w:tab w:val="right" w:leader="dot" w:pos="10456"/>
      </w:tabs>
      <w:spacing w:before="240"/>
      <w:jc w:val="left"/>
    </w:pPr>
    <w:rPr>
      <w:rFonts w:asciiTheme="minorHAnsi" w:hAnsiTheme="minorHAnsi"/>
      <w:b/>
      <w:bCs/>
      <w:iCs w:val="0"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6A48DF"/>
    <w:pPr>
      <w:tabs>
        <w:tab w:val="clear" w:pos="0"/>
      </w:tabs>
      <w:ind w:left="240"/>
      <w:jc w:val="left"/>
    </w:pPr>
    <w:rPr>
      <w:rFonts w:asciiTheme="minorHAnsi" w:hAnsiTheme="minorHAnsi"/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table" w:styleId="af3">
    <w:name w:val="Table Grid"/>
    <w:basedOn w:val="a1"/>
    <w:uiPriority w:val="59"/>
    <w:rsid w:val="00D00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224C4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24C41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Hyperlink"/>
    <w:basedOn w:val="a0"/>
    <w:uiPriority w:val="99"/>
    <w:unhideWhenUsed/>
    <w:rsid w:val="001149FA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1149FA"/>
    <w:pPr>
      <w:tabs>
        <w:tab w:val="clear" w:pos="0"/>
      </w:tabs>
      <w:ind w:left="480"/>
      <w:jc w:val="left"/>
    </w:pPr>
    <w:rPr>
      <w:rFonts w:asciiTheme="minorHAnsi" w:hAnsiTheme="minorHAnsi"/>
      <w:iCs w:val="0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1149FA"/>
    <w:pPr>
      <w:tabs>
        <w:tab w:val="clear" w:pos="0"/>
      </w:tabs>
      <w:ind w:left="720"/>
      <w:jc w:val="left"/>
    </w:pPr>
    <w:rPr>
      <w:rFonts w:asciiTheme="minorHAnsi" w:hAnsiTheme="minorHAnsi"/>
      <w:iCs w:val="0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1149FA"/>
    <w:pPr>
      <w:tabs>
        <w:tab w:val="clear" w:pos="0"/>
      </w:tabs>
      <w:ind w:left="960"/>
      <w:jc w:val="left"/>
    </w:pPr>
    <w:rPr>
      <w:rFonts w:asciiTheme="minorHAnsi" w:hAnsiTheme="minorHAnsi"/>
      <w:iCs w:val="0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1149FA"/>
    <w:pPr>
      <w:tabs>
        <w:tab w:val="clear" w:pos="0"/>
      </w:tabs>
      <w:ind w:left="1200"/>
      <w:jc w:val="left"/>
    </w:pPr>
    <w:rPr>
      <w:rFonts w:asciiTheme="minorHAnsi" w:hAnsiTheme="minorHAnsi"/>
      <w:iCs w:val="0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1149FA"/>
    <w:pPr>
      <w:tabs>
        <w:tab w:val="clear" w:pos="0"/>
      </w:tabs>
      <w:ind w:left="1440"/>
      <w:jc w:val="left"/>
    </w:pPr>
    <w:rPr>
      <w:rFonts w:asciiTheme="minorHAnsi" w:hAnsiTheme="minorHAnsi"/>
      <w:iCs w:val="0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1149FA"/>
    <w:pPr>
      <w:tabs>
        <w:tab w:val="clear" w:pos="0"/>
      </w:tabs>
      <w:ind w:left="1680"/>
      <w:jc w:val="left"/>
    </w:pPr>
    <w:rPr>
      <w:rFonts w:asciiTheme="minorHAnsi" w:hAnsiTheme="minorHAnsi"/>
      <w:iCs w:val="0"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1149FA"/>
    <w:pPr>
      <w:tabs>
        <w:tab w:val="clear" w:pos="0"/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1149FA"/>
    <w:rPr>
      <w:rFonts w:ascii="Times New Roman" w:hAnsi="Times New Roman"/>
      <w:iCs/>
      <w:snapToGrid w:val="0"/>
      <w:color w:val="000000"/>
      <w:sz w:val="24"/>
      <w:szCs w:val="24"/>
    </w:rPr>
  </w:style>
  <w:style w:type="character" w:styleId="afb">
    <w:name w:val="annotation reference"/>
    <w:basedOn w:val="a0"/>
    <w:uiPriority w:val="99"/>
    <w:semiHidden/>
    <w:unhideWhenUsed/>
    <w:rsid w:val="002C3526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2C3526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rsid w:val="002C3526"/>
    <w:rPr>
      <w:rFonts w:ascii="Times New Roman" w:hAnsi="Times New Roman"/>
      <w:iCs/>
      <w:snapToGrid w:val="0"/>
      <w:color w:val="00000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2C3526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2C3526"/>
    <w:rPr>
      <w:rFonts w:ascii="Times New Roman" w:hAnsi="Times New Roman"/>
      <w:b/>
      <w:bCs/>
      <w:iCs/>
      <w:snapToGrid w:val="0"/>
      <w:color w:val="000000"/>
    </w:rPr>
  </w:style>
  <w:style w:type="paragraph" w:styleId="aff0">
    <w:name w:val="Revision"/>
    <w:hidden/>
    <w:uiPriority w:val="99"/>
    <w:semiHidden/>
    <w:rsid w:val="004C2BB3"/>
    <w:rPr>
      <w:rFonts w:ascii="Times New Roman" w:hAnsi="Times New Roman"/>
      <w:iCs/>
      <w:snapToGrid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omments" Target="commen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98FC2-2C79-46D3-AD16-D6E9F5376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760735-7059-4F4B-8E7C-6B467E9952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F4D22-93F2-43C2-9140-7E44D6B00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6B6AEF-B3B1-4AE0-BE26-D8B63CCB7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3573</Words>
  <Characters>20371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564 + 568 ОСА + материалы+бюллетень)</vt:lpstr>
    </vt:vector>
  </TitlesOfParts>
  <Company>Hewlett-Packard Company</Company>
  <LinksUpToDate>false</LinksUpToDate>
  <CharactersWithSpaces>23897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564 + 568 ОСА + материалы+бюллетень)</dc:title>
  <dc:creator>Изм.53.2_Вакалюк_</dc:creator>
  <cp:lastModifiedBy>Pervova 21.1</cp:lastModifiedBy>
  <cp:revision>2</cp:revision>
  <dcterms:created xsi:type="dcterms:W3CDTF">2020-04-01T12:00:00Z</dcterms:created>
  <dcterms:modified xsi:type="dcterms:W3CDTF">2020-04-01T12:00:00Z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