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499EB" w14:textId="77777777" w:rsidR="004251E0" w:rsidRPr="009A3D0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67812" w14:textId="178ABFBB" w:rsidR="004251E0" w:rsidRPr="00BD77F6" w:rsidRDefault="00BD77F6" w:rsidP="004251E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BD77F6">
        <w:rPr>
          <w:rFonts w:ascii="Times New Roman" w:eastAsia="Calibri" w:hAnsi="Times New Roman" w:cs="Times New Roman"/>
          <w:b/>
          <w:sz w:val="32"/>
          <w:szCs w:val="24"/>
        </w:rPr>
        <w:t>Спецификацией электронных документов, используемых при проведении операций в СБП</w:t>
      </w:r>
    </w:p>
    <w:p w14:paraId="6C691CE2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85FBD8" w14:textId="6A5A8BD2" w:rsidR="005C4D16" w:rsidRDefault="005C4D16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BD77F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D27">
        <w:rPr>
          <w:rFonts w:ascii="Times New Roman" w:hAnsi="Times New Roman" w:cs="Times New Roman"/>
          <w:b/>
          <w:sz w:val="24"/>
          <w:szCs w:val="24"/>
        </w:rPr>
        <w:t>предоставляемых НРД</w:t>
      </w:r>
      <w:r w:rsidR="007929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7B3D08" w14:textId="19080B8F" w:rsidR="00C12E0A" w:rsidRPr="00C12E0A" w:rsidRDefault="00C12E0A" w:rsidP="00C12E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E0A">
        <w:rPr>
          <w:rFonts w:ascii="Times New Roman" w:hAnsi="Times New Roman" w:cs="Times New Roman"/>
          <w:sz w:val="24"/>
          <w:szCs w:val="24"/>
        </w:rPr>
        <w:t xml:space="preserve">В столбце </w:t>
      </w:r>
      <w:r w:rsidR="001E4C15">
        <w:rPr>
          <w:rFonts w:ascii="Times New Roman" w:hAnsi="Times New Roman" w:cs="Times New Roman"/>
          <w:sz w:val="24"/>
          <w:szCs w:val="24"/>
        </w:rPr>
        <w:t>«</w:t>
      </w:r>
      <w:r w:rsidRPr="00C12E0A">
        <w:rPr>
          <w:rFonts w:ascii="Times New Roman" w:hAnsi="Times New Roman" w:cs="Times New Roman"/>
          <w:sz w:val="24"/>
          <w:szCs w:val="24"/>
        </w:rPr>
        <w:t>детали вызова метода</w:t>
      </w:r>
      <w:r w:rsidR="001E4C15">
        <w:rPr>
          <w:rFonts w:ascii="Times New Roman" w:hAnsi="Times New Roman" w:cs="Times New Roman"/>
          <w:sz w:val="24"/>
          <w:szCs w:val="24"/>
        </w:rPr>
        <w:t>»</w:t>
      </w:r>
      <w:r w:rsidRPr="00C12E0A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1E4C15">
        <w:rPr>
          <w:rFonts w:ascii="Times New Roman" w:hAnsi="Times New Roman" w:cs="Times New Roman"/>
          <w:sz w:val="24"/>
          <w:szCs w:val="24"/>
        </w:rPr>
        <w:t>ы</w:t>
      </w:r>
      <w:r w:rsidRPr="00C12E0A">
        <w:rPr>
          <w:rFonts w:ascii="Times New Roman" w:hAnsi="Times New Roman" w:cs="Times New Roman"/>
          <w:sz w:val="24"/>
          <w:szCs w:val="24"/>
        </w:rPr>
        <w:t xml:space="preserve">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12E0A">
        <w:rPr>
          <w:rFonts w:ascii="Times New Roman" w:hAnsi="Times New Roman" w:cs="Times New Roman"/>
          <w:sz w:val="24"/>
          <w:szCs w:val="24"/>
        </w:rPr>
        <w:t xml:space="preserve"> глагол и окончание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12E0A">
        <w:rPr>
          <w:rFonts w:ascii="Times New Roman" w:hAnsi="Times New Roman" w:cs="Times New Roman"/>
          <w:sz w:val="24"/>
          <w:szCs w:val="24"/>
        </w:rPr>
        <w:t xml:space="preserve"> адреса для вызова метода.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0A7F2F" w:rsidRPr="009A3D0D" w14:paraId="297539F5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0A1B5D1F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024F5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0A26BBC6" w14:textId="77777777" w:rsidR="00A76894" w:rsidRPr="009A3D0D" w:rsidRDefault="00A76894" w:rsidP="005C4D16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0AFE5C92" w14:textId="57B9D5C0" w:rsidR="00A76894" w:rsidRPr="005C4D16" w:rsidRDefault="00C12E0A" w:rsidP="00C12E0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B320502" w14:textId="77777777" w:rsidR="00A76894" w:rsidRP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8F711DE" w14:textId="77777777" w:rsid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0A7F2F" w:rsidRPr="005C4D16" w14:paraId="209F8D86" w14:textId="77777777" w:rsidTr="000A7F2F">
        <w:tc>
          <w:tcPr>
            <w:tcW w:w="138" w:type="pct"/>
            <w:vAlign w:val="center"/>
          </w:tcPr>
          <w:p w14:paraId="113D2A59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E509A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Авторизация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58B70D9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Аутентификация и Авторизация клиентов для получения доступа к другим методам, описанным в Спецификации</w:t>
            </w:r>
          </w:p>
        </w:tc>
        <w:tc>
          <w:tcPr>
            <w:tcW w:w="1090" w:type="pct"/>
          </w:tcPr>
          <w:p w14:paraId="01915E8F" w14:textId="2D1359E4" w:rsidR="00A76894" w:rsidRPr="00512B99" w:rsidRDefault="00A76894" w:rsidP="00C12E0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POST </w:t>
            </w:r>
            <w:r w:rsidR="00C12E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ipsclients/connect/token</w:t>
            </w:r>
          </w:p>
        </w:tc>
        <w:tc>
          <w:tcPr>
            <w:tcW w:w="1040" w:type="pct"/>
          </w:tcPr>
          <w:p w14:paraId="40E53B5D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741" w:type="pct"/>
          </w:tcPr>
          <w:p w14:paraId="3523271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Токен авторизации </w:t>
            </w:r>
          </w:p>
        </w:tc>
      </w:tr>
      <w:tr w:rsidR="000A7F2F" w:rsidRPr="002A0D27" w14:paraId="69FA6990" w14:textId="77777777" w:rsidTr="000A7F2F">
        <w:trPr>
          <w:trHeight w:val="58"/>
        </w:trPr>
        <w:tc>
          <w:tcPr>
            <w:tcW w:w="138" w:type="pct"/>
            <w:vAlign w:val="center"/>
          </w:tcPr>
          <w:p w14:paraId="2405244C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508C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7B74FBFF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 НРД регистрирует QR код в НСПК и возвращает клиенту данные необходимые для дальнейшего использования</w:t>
            </w:r>
          </w:p>
        </w:tc>
        <w:tc>
          <w:tcPr>
            <w:tcW w:w="1090" w:type="pct"/>
          </w:tcPr>
          <w:p w14:paraId="51F470A1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</w:t>
            </w:r>
            <w:r w:rsidR="008F7F9B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/qrc-data</w:t>
            </w:r>
          </w:p>
        </w:tc>
        <w:tc>
          <w:tcPr>
            <w:tcW w:w="1040" w:type="pct"/>
          </w:tcPr>
          <w:p w14:paraId="2991A83B" w14:textId="5EED1DF0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QR-Code»</w:t>
            </w:r>
          </w:p>
          <w:p w14:paraId="53EFADCF" w14:textId="77777777" w:rsidR="002A0D27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«получение  QR Code»</w:t>
            </w:r>
          </w:p>
        </w:tc>
        <w:tc>
          <w:tcPr>
            <w:tcW w:w="741" w:type="pct"/>
          </w:tcPr>
          <w:p w14:paraId="2CEBB7E4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«получение  QR Code»</w:t>
            </w:r>
          </w:p>
        </w:tc>
      </w:tr>
      <w:tr w:rsidR="000A7F2F" w:rsidRPr="00D96B48" w14:paraId="395920E0" w14:textId="77777777" w:rsidTr="000A7F2F">
        <w:tc>
          <w:tcPr>
            <w:tcW w:w="138" w:type="pct"/>
            <w:vAlign w:val="center"/>
          </w:tcPr>
          <w:p w14:paraId="46B09AF2" w14:textId="77777777" w:rsidR="00A76894" w:rsidRPr="002A0D27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0365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Повторный запрос 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0CCFE621" w14:textId="4C96AF65" w:rsidR="00A76894" w:rsidRPr="005A0CC0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ранее зарегистрированного QR кода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его идентификатору </w:t>
            </w:r>
          </w:p>
        </w:tc>
        <w:tc>
          <w:tcPr>
            <w:tcW w:w="1090" w:type="pct"/>
          </w:tcPr>
          <w:p w14:paraId="1EBC2874" w14:textId="77777777" w:rsidR="00A76894" w:rsidRPr="00512B99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GET /qrc-data/{qrcId}/payload</w:t>
            </w:r>
          </w:p>
        </w:tc>
        <w:tc>
          <w:tcPr>
            <w:tcW w:w="1040" w:type="pct"/>
          </w:tcPr>
          <w:p w14:paraId="3368AF4B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«повторное получение  QR-Code»</w:t>
            </w:r>
          </w:p>
        </w:tc>
        <w:tc>
          <w:tcPr>
            <w:tcW w:w="741" w:type="pct"/>
          </w:tcPr>
          <w:p w14:paraId="52198D93" w14:textId="7FB4287C" w:rsidR="00A76894" w:rsidRPr="005A0CC0" w:rsidRDefault="00D96B48" w:rsidP="009F4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</w:rPr>
              <w:t>ответа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«получение  QR Code»</w:t>
            </w:r>
          </w:p>
        </w:tc>
      </w:tr>
      <w:tr w:rsidR="000A7F2F" w:rsidRPr="000A7F2F" w14:paraId="0FB95E30" w14:textId="77777777" w:rsidTr="000A7F2F">
        <w:tc>
          <w:tcPr>
            <w:tcW w:w="138" w:type="pct"/>
            <w:vAlign w:val="center"/>
          </w:tcPr>
          <w:p w14:paraId="2B4EF2B7" w14:textId="77777777" w:rsidR="00A76894" w:rsidRPr="00D96B48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18F2" w14:textId="0813F315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Запрос статуса по Dynamic QR кодам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743B3CF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запросу клиента НРД запрашивает текущее состояние зарегистрированного QRCode </w:t>
            </w:r>
          </w:p>
        </w:tc>
        <w:tc>
          <w:tcPr>
            <w:tcW w:w="1090" w:type="pct"/>
          </w:tcPr>
          <w:p w14:paraId="0B55F960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PUT /qrc-status</w:t>
            </w:r>
          </w:p>
        </w:tc>
        <w:tc>
          <w:tcPr>
            <w:tcW w:w="1040" w:type="pct"/>
          </w:tcPr>
          <w:p w14:paraId="7C4C7DEF" w14:textId="24C8AE6C" w:rsidR="00A76894" w:rsidRPr="005A0CC0" w:rsidRDefault="005D66FD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«статус операций по Dynamic QR кодам»</w:t>
            </w:r>
          </w:p>
        </w:tc>
        <w:tc>
          <w:tcPr>
            <w:tcW w:w="741" w:type="pct"/>
          </w:tcPr>
          <w:p w14:paraId="1D884485" w14:textId="04B143A6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операций по Dynamic QR кодам»</w:t>
            </w:r>
          </w:p>
        </w:tc>
      </w:tr>
      <w:tr w:rsidR="00BE3939" w:rsidRPr="000A7F2F" w14:paraId="53C604A6" w14:textId="77777777" w:rsidTr="000A7F2F">
        <w:tc>
          <w:tcPr>
            <w:tcW w:w="138" w:type="pct"/>
            <w:vAlign w:val="center"/>
          </w:tcPr>
          <w:p w14:paraId="53E26C76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D711" w14:textId="587351E3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заявки для генерации реестра платежей  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14:paraId="1AB265BE" w14:textId="7DA6C57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реестра платежей на определенную дату</w:t>
            </w:r>
          </w:p>
        </w:tc>
        <w:tc>
          <w:tcPr>
            <w:tcW w:w="1090" w:type="pct"/>
          </w:tcPr>
          <w:p w14:paraId="48F5F733" w14:textId="3BC98AB6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POST /reports/orders   </w:t>
            </w:r>
          </w:p>
        </w:tc>
        <w:tc>
          <w:tcPr>
            <w:tcW w:w="1040" w:type="pct"/>
          </w:tcPr>
          <w:p w14:paraId="1F193CD1" w14:textId="5F704C8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741" w:type="pct"/>
          </w:tcPr>
          <w:p w14:paraId="263ED6E0" w14:textId="45E934B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</w:tr>
      <w:tr w:rsidR="00BE3939" w:rsidRPr="000A7F2F" w14:paraId="622E9041" w14:textId="77777777" w:rsidTr="000A7F2F">
        <w:tc>
          <w:tcPr>
            <w:tcW w:w="138" w:type="pct"/>
            <w:vAlign w:val="center"/>
          </w:tcPr>
          <w:p w14:paraId="40CD59AE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3444" w14:textId="33E6A3D2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Toc50212133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реестра платежей  по идентификатору заявки</w:t>
            </w:r>
            <w:bookmarkEnd w:id="0"/>
          </w:p>
        </w:tc>
        <w:tc>
          <w:tcPr>
            <w:tcW w:w="1041" w:type="pct"/>
            <w:vMerge/>
            <w:shd w:val="clear" w:color="auto" w:fill="auto"/>
            <w:vAlign w:val="center"/>
          </w:tcPr>
          <w:p w14:paraId="203FD631" w14:textId="77777777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0" w:type="pct"/>
          </w:tcPr>
          <w:p w14:paraId="4C08E633" w14:textId="7E6140D5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GET /reports/orders/{orderId}</w:t>
            </w:r>
          </w:p>
        </w:tc>
        <w:tc>
          <w:tcPr>
            <w:tcW w:w="1040" w:type="pct"/>
          </w:tcPr>
          <w:p w14:paraId="0C74088C" w14:textId="1813FD2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«Идентификатор заявки»</w:t>
            </w:r>
          </w:p>
        </w:tc>
        <w:tc>
          <w:tcPr>
            <w:tcW w:w="741" w:type="pct"/>
          </w:tcPr>
          <w:p w14:paraId="5A78AA6A" w14:textId="0E158655" w:rsidR="00BE3939" w:rsidRPr="005A0CC0" w:rsidRDefault="00BE3939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</w:tr>
      <w:tr w:rsidR="00497ACC" w:rsidRPr="000A7F2F" w14:paraId="6FD42082" w14:textId="77777777" w:rsidTr="000A7F2F">
        <w:trPr>
          <w:ins w:id="1" w:author="Автор"/>
        </w:trPr>
        <w:tc>
          <w:tcPr>
            <w:tcW w:w="138" w:type="pct"/>
            <w:vAlign w:val="center"/>
          </w:tcPr>
          <w:p w14:paraId="27EAD939" w14:textId="77777777" w:rsidR="00497ACC" w:rsidRPr="00D96B48" w:rsidRDefault="00497ACC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ins w:id="2" w:author="Автор"/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35F2" w14:textId="3DEB39D6" w:rsidR="00497ACC" w:rsidRPr="005A0CC0" w:rsidRDefault="00497ACC" w:rsidP="005A0CC0">
            <w:pPr>
              <w:spacing w:after="0" w:line="240" w:lineRule="auto"/>
              <w:rPr>
                <w:ins w:id="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Запрос «привязка счета»</w:t>
              </w:r>
            </w:ins>
          </w:p>
        </w:tc>
        <w:tc>
          <w:tcPr>
            <w:tcW w:w="1041" w:type="pct"/>
            <w:shd w:val="clear" w:color="auto" w:fill="auto"/>
            <w:vAlign w:val="center"/>
          </w:tcPr>
          <w:p w14:paraId="3ECE87BD" w14:textId="4E5E6B44" w:rsidR="00497ACC" w:rsidRPr="005A0CC0" w:rsidRDefault="00254FCF" w:rsidP="00254FCF">
            <w:pPr>
              <w:spacing w:after="0" w:line="240" w:lineRule="auto"/>
              <w:rPr>
                <w:ins w:id="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6" w:author="Автор"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>По запросу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ТСП</w:t>
              </w:r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регистрирует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ся</w:t>
              </w:r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QR код в НСПК и возвращает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ТСП</w:t>
              </w:r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данные необходимые для дальнейшего использования</w:t>
              </w:r>
            </w:ins>
          </w:p>
        </w:tc>
        <w:tc>
          <w:tcPr>
            <w:tcW w:w="1090" w:type="pct"/>
          </w:tcPr>
          <w:p w14:paraId="143A3D32" w14:textId="7BEAD05A" w:rsidR="00497ACC" w:rsidRPr="005A0CC0" w:rsidRDefault="00254FCF" w:rsidP="005A0CC0">
            <w:pPr>
              <w:spacing w:after="0" w:line="240" w:lineRule="auto"/>
              <w:rPr>
                <w:ins w:id="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8" w:author="Автор"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>POST  /qrc-data</w:t>
              </w:r>
            </w:ins>
          </w:p>
        </w:tc>
        <w:tc>
          <w:tcPr>
            <w:tcW w:w="1040" w:type="pct"/>
          </w:tcPr>
          <w:p w14:paraId="60ADD127" w14:textId="77777777" w:rsidR="00254FCF" w:rsidRPr="005A0CC0" w:rsidRDefault="00254FCF" w:rsidP="00254FCF">
            <w:pPr>
              <w:spacing w:after="0" w:line="240" w:lineRule="auto"/>
              <w:rPr>
                <w:ins w:id="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0" w:author="Автор"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>Атрибуты запроса «получение QR-Code»</w:t>
              </w:r>
            </w:ins>
          </w:p>
          <w:p w14:paraId="1BE6BC88" w14:textId="77777777" w:rsidR="00254FCF" w:rsidRDefault="00254FCF" w:rsidP="005A0CC0">
            <w:pPr>
              <w:spacing w:after="0" w:line="240" w:lineRule="auto"/>
              <w:rPr>
                <w:ins w:id="11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4A7159" w14:textId="23E9F494" w:rsidR="00497ACC" w:rsidRPr="005A0CC0" w:rsidRDefault="00A16E93" w:rsidP="005A0CC0">
            <w:pPr>
              <w:spacing w:after="0" w:line="240" w:lineRule="auto"/>
              <w:rPr>
                <w:ins w:id="1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3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Тело запроса </w:t>
              </w:r>
              <w:r w:rsid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«</w:t>
              </w:r>
              <w:r w:rsidR="00B72038">
                <w:rPr>
                  <w:rFonts w:ascii="Times New Roman" w:eastAsia="Calibri" w:hAnsi="Times New Roman" w:cs="Times New Roman"/>
                  <w:sz w:val="20"/>
                  <w:szCs w:val="20"/>
                </w:rPr>
                <w:t>О</w:t>
              </w:r>
              <w:r w:rsidR="00B72038"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формления привязки счета</w:t>
              </w:r>
              <w:r w:rsid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»</w:t>
              </w:r>
            </w:ins>
          </w:p>
        </w:tc>
        <w:tc>
          <w:tcPr>
            <w:tcW w:w="741" w:type="pct"/>
          </w:tcPr>
          <w:p w14:paraId="57EB1010" w14:textId="7790202F" w:rsidR="00497ACC" w:rsidRDefault="00254FCF" w:rsidP="00CD3E8E">
            <w:pPr>
              <w:spacing w:after="0" w:line="240" w:lineRule="auto"/>
              <w:rPr>
                <w:ins w:id="1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5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ответа «результат привязки счета»</w:t>
              </w:r>
            </w:ins>
          </w:p>
        </w:tc>
      </w:tr>
      <w:tr w:rsidR="00B72038" w:rsidRPr="000A7F2F" w14:paraId="622594CB" w14:textId="77777777" w:rsidTr="00A16E93">
        <w:trPr>
          <w:trHeight w:val="713"/>
          <w:ins w:id="16" w:author="Автор"/>
        </w:trPr>
        <w:tc>
          <w:tcPr>
            <w:tcW w:w="138" w:type="pct"/>
            <w:vAlign w:val="center"/>
          </w:tcPr>
          <w:p w14:paraId="05EE5435" w14:textId="77777777" w:rsidR="00B72038" w:rsidRPr="00D96B48" w:rsidRDefault="00B72038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ins w:id="17" w:author="Автор"/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39D1" w14:textId="71BE12EB" w:rsidR="00B72038" w:rsidRDefault="00B72038" w:rsidP="005A0CC0">
            <w:pPr>
              <w:spacing w:after="0" w:line="240" w:lineRule="auto"/>
              <w:rPr>
                <w:ins w:id="18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9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Запрос «исполнение платежа по привязанному счету»</w:t>
              </w:r>
            </w:ins>
          </w:p>
        </w:tc>
        <w:tc>
          <w:tcPr>
            <w:tcW w:w="1041" w:type="pct"/>
            <w:shd w:val="clear" w:color="auto" w:fill="auto"/>
            <w:vAlign w:val="center"/>
          </w:tcPr>
          <w:p w14:paraId="4CB3C21E" w14:textId="5029A5D1" w:rsidR="00B72038" w:rsidRPr="005A0CC0" w:rsidRDefault="00B72038" w:rsidP="00C91747">
            <w:pPr>
              <w:spacing w:after="0" w:line="240" w:lineRule="auto"/>
              <w:rPr>
                <w:ins w:id="2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1" w:author="Автор"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>По запросу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ТСП</w:t>
              </w:r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>формируется запрос на исполнение платежа со счета клиента</w:t>
              </w:r>
              <w:r w:rsidR="00A16E93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090" w:type="pct"/>
          </w:tcPr>
          <w:p w14:paraId="272AE5C5" w14:textId="12DA5086" w:rsidR="00B72038" w:rsidRPr="005A0CC0" w:rsidRDefault="00A16E93" w:rsidP="005A0CC0">
            <w:pPr>
              <w:spacing w:after="0" w:line="240" w:lineRule="auto"/>
              <w:rPr>
                <w:ins w:id="2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3" w:author="Автор">
              <w:r w:rsidRPr="00A16E93">
                <w:rPr>
                  <w:rFonts w:ascii="Times New Roman" w:eastAsia="Calibri" w:hAnsi="Times New Roman" w:cs="Times New Roman"/>
                  <w:sz w:val="20"/>
                  <w:szCs w:val="20"/>
                </w:rPr>
                <w:t>POST /petition/{qrcId}</w:t>
              </w:r>
            </w:ins>
          </w:p>
        </w:tc>
        <w:tc>
          <w:tcPr>
            <w:tcW w:w="1040" w:type="pct"/>
          </w:tcPr>
          <w:p w14:paraId="0AEC4B38" w14:textId="422B99EA" w:rsidR="00B72038" w:rsidRDefault="00A16E93" w:rsidP="00254FCF">
            <w:pPr>
              <w:spacing w:after="0" w:line="240" w:lineRule="auto"/>
              <w:rPr>
                <w:ins w:id="2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5" w:author="Автор">
              <w:r w:rsidRPr="005A0CC0">
                <w:rPr>
                  <w:rFonts w:ascii="Times New Roman" w:eastAsia="Calibri" w:hAnsi="Times New Roman" w:cs="Times New Roman"/>
                  <w:sz w:val="20"/>
                  <w:szCs w:val="20"/>
                </w:rPr>
                <w:t>Атрибуты запроса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>«исполнение платежа по привязанному счету»</w:t>
              </w:r>
            </w:ins>
          </w:p>
          <w:p w14:paraId="714FE790" w14:textId="7B1E704E" w:rsidR="00A16E93" w:rsidRDefault="00A16E93" w:rsidP="00254FCF">
            <w:pPr>
              <w:spacing w:after="0" w:line="240" w:lineRule="auto"/>
              <w:rPr>
                <w:ins w:id="26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C760B0" w14:textId="4B2E8113" w:rsidR="00A16E93" w:rsidRDefault="00A16E93" w:rsidP="00254FCF">
            <w:pPr>
              <w:spacing w:after="0" w:line="240" w:lineRule="auto"/>
              <w:rPr>
                <w:ins w:id="2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8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запроса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>«исполнение платежа по привязанному счету»</w:t>
              </w:r>
            </w:ins>
          </w:p>
          <w:p w14:paraId="33BD8D7C" w14:textId="27FEB419" w:rsidR="00A16E93" w:rsidRPr="005A0CC0" w:rsidRDefault="00A16E93" w:rsidP="00254FCF">
            <w:pPr>
              <w:spacing w:after="0" w:line="240" w:lineRule="auto"/>
              <w:rPr>
                <w:ins w:id="29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</w:tcPr>
          <w:p w14:paraId="09E99C80" w14:textId="1618AC06" w:rsidR="00B72038" w:rsidRDefault="00A16E93" w:rsidP="00CD3E8E">
            <w:pPr>
              <w:spacing w:after="0" w:line="240" w:lineRule="auto"/>
              <w:rPr>
                <w:ins w:id="3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1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ответа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C91747">
                <w:rPr>
                  <w:rFonts w:ascii="Times New Roman" w:eastAsia="Calibri" w:hAnsi="Times New Roman" w:cs="Times New Roman"/>
                  <w:sz w:val="20"/>
                  <w:szCs w:val="20"/>
                </w:rPr>
                <w:t>«исполнение платежа по привязанному счету»</w:t>
              </w:r>
            </w:ins>
          </w:p>
        </w:tc>
      </w:tr>
    </w:tbl>
    <w:p w14:paraId="079B136F" w14:textId="0253A0F8" w:rsidR="00E22993" w:rsidRDefault="00E22993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2FC5F" w14:textId="77777777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FFB872" w14:textId="77777777" w:rsidR="005C4D16" w:rsidRPr="000A7F2F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54FFB" w14:textId="4D5B7CA7" w:rsidR="002A0D27" w:rsidRPr="002A0D27" w:rsidRDefault="002A0D27" w:rsidP="002A0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85272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предоставляемых потребителем услуги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предоставления доступа к системе быстрых платежей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2A0D27" w14:paraId="2E2F30E8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751A3509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86D8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634EC796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604BAB65" w14:textId="06305EB5" w:rsidR="002A0D27" w:rsidRPr="005C4D16" w:rsidRDefault="00C12E0A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1FB1CBA" w14:textId="77777777" w:rsidR="002A0D27" w:rsidRPr="00A76894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98A0003" w14:textId="77777777" w:rsidR="002A0D27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2A0D27" w:rsidRPr="005D66FD" w14:paraId="6C473CA8" w14:textId="77777777" w:rsidTr="002A0D27">
        <w:tc>
          <w:tcPr>
            <w:tcW w:w="138" w:type="pct"/>
            <w:vAlign w:val="center"/>
          </w:tcPr>
          <w:p w14:paraId="63740880" w14:textId="1679B49F" w:rsidR="002A0D27" w:rsidRPr="009A3D0D" w:rsidRDefault="00AC7CFC" w:rsidP="00AC7CFC">
            <w:pPr>
              <w:pStyle w:val="a3"/>
              <w:numPr>
                <w:ilvl w:val="0"/>
                <w:numId w:val="13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C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F6A1" w14:textId="64CE2F48" w:rsidR="002A0D27" w:rsidRPr="009A3D0D" w:rsidRDefault="005D66FD" w:rsidP="005D66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1A1DFD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апрос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6FE08069" w14:textId="448D4F3A" w:rsidR="002A0D27" w:rsidRPr="002A0D27" w:rsidRDefault="005D66FD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Передать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>клиенту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сигнал по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r w:rsidR="00A03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коду, что он был обработан</w:t>
            </w:r>
          </w:p>
          <w:p w14:paraId="12AB3B27" w14:textId="77777777" w:rsidR="002A0D27" w:rsidRPr="002A0D27" w:rsidRDefault="002A0D27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инициативе НСПК через НРД</w:t>
            </w:r>
          </w:p>
        </w:tc>
        <w:tc>
          <w:tcPr>
            <w:tcW w:w="1090" w:type="pct"/>
          </w:tcPr>
          <w:p w14:paraId="6C0E998E" w14:textId="77777777" w:rsidR="002A0D27" w:rsidRDefault="002A0D27" w:rsidP="002A0D27">
            <w:pPr>
              <w:pStyle w:val="CodeText"/>
            </w:pPr>
            <w:r>
              <w:t>Предоставляет клиент</w:t>
            </w:r>
          </w:p>
          <w:p w14:paraId="4E08F626" w14:textId="2DEAE015" w:rsidR="005D66FD" w:rsidRPr="00512B99" w:rsidRDefault="005D66FD" w:rsidP="002A0D27">
            <w:pPr>
              <w:pStyle w:val="CodeText"/>
            </w:pPr>
            <w:r w:rsidRPr="002F15A5">
              <w:rPr>
                <w:b/>
                <w:lang w:val="en-US"/>
              </w:rPr>
              <w:t>POST</w:t>
            </w:r>
            <w:r w:rsidRPr="00512B99">
              <w:rPr>
                <w:b/>
              </w:rPr>
              <w:t xml:space="preserve"> {</w:t>
            </w:r>
            <w:r w:rsidRPr="002F15A5">
              <w:rPr>
                <w:b/>
                <w:lang w:val="en-US"/>
              </w:rPr>
              <w:t>notification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base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url</w:t>
            </w:r>
            <w:r w:rsidRPr="00512B99">
              <w:rPr>
                <w:b/>
              </w:rPr>
              <w:t>}</w:t>
            </w:r>
          </w:p>
        </w:tc>
        <w:tc>
          <w:tcPr>
            <w:tcW w:w="1040" w:type="pct"/>
          </w:tcPr>
          <w:p w14:paraId="48D7E55F" w14:textId="6F3EA07C" w:rsidR="002A0D27" w:rsidRPr="005D66FD" w:rsidRDefault="005D66FD" w:rsidP="005D66FD">
            <w:pPr>
              <w:pStyle w:val="CodeText"/>
            </w:pPr>
            <w:r>
              <w:rPr>
                <w:rFonts w:ascii="Times New Roman" w:hAnsi="Times New Roman" w:cs="Times New Roman"/>
                <w:sz w:val="20"/>
              </w:rPr>
              <w:t>Тело запроса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741" w:type="pct"/>
          </w:tcPr>
          <w:p w14:paraId="1D8757FD" w14:textId="1FC46060" w:rsidR="002A0D27" w:rsidRPr="005D66FD" w:rsidRDefault="00A0347D" w:rsidP="002A0D27">
            <w:pPr>
              <w:pStyle w:val="CodeText"/>
            </w:pPr>
            <w:r w:rsidRPr="00306FAC">
              <w:rPr>
                <w:rFonts w:ascii="Times New Roman" w:hAnsi="Times New Roman" w:cs="Times New Roman"/>
                <w:sz w:val="20"/>
              </w:rPr>
              <w:t>Не ожидается.</w:t>
            </w:r>
          </w:p>
        </w:tc>
      </w:tr>
    </w:tbl>
    <w:p w14:paraId="03EED845" w14:textId="77777777" w:rsidR="005C4D16" w:rsidRPr="005D66FD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B7D72" w14:textId="77777777" w:rsidR="002A0D27" w:rsidRPr="005D66FD" w:rsidRDefault="002A0D27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868F6" w14:textId="77777777" w:rsidR="00D036CB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4D1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 w:rsidR="005C4D16">
        <w:rPr>
          <w:rFonts w:ascii="Times New Roman" w:hAnsi="Times New Roman" w:cs="Times New Roman"/>
          <w:b/>
          <w:sz w:val="24"/>
          <w:szCs w:val="24"/>
        </w:rPr>
        <w:t>сообщений</w:t>
      </w:r>
    </w:p>
    <w:p w14:paraId="1C1F8A99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4D259" w14:textId="616851FB" w:rsidR="005C4D16" w:rsidRDefault="00EB55A8" w:rsidP="00D036C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Сообщения </w:t>
      </w:r>
      <w:r w:rsidRPr="009A3D0D">
        <w:rPr>
          <w:rFonts w:ascii="Times New Roman" w:eastAsia="Times New Roman" w:hAnsi="Times New Roman" w:cs="Times New Roman"/>
        </w:rPr>
        <w:t>формируются</w:t>
      </w:r>
      <w:r w:rsidR="00EB3394" w:rsidRPr="009A3D0D">
        <w:rPr>
          <w:rFonts w:ascii="Times New Roman" w:eastAsia="Times New Roman" w:hAnsi="Times New Roman" w:cs="Times New Roman"/>
        </w:rPr>
        <w:t xml:space="preserve"> в </w:t>
      </w:r>
      <w:r w:rsidR="005C4D16">
        <w:rPr>
          <w:rFonts w:ascii="Times New Roman" w:eastAsia="Times New Roman" w:hAnsi="Times New Roman" w:cs="Times New Roman"/>
          <w:lang w:val="en-US"/>
        </w:rPr>
        <w:t>json</w:t>
      </w:r>
      <w:r w:rsidR="00EB3394" w:rsidRPr="009A3D0D">
        <w:rPr>
          <w:rFonts w:ascii="Times New Roman" w:eastAsia="Times New Roman" w:hAnsi="Times New Roman" w:cs="Times New Roman"/>
        </w:rPr>
        <w:t>-формате</w:t>
      </w:r>
      <w:r w:rsidR="005C4D16">
        <w:rPr>
          <w:rFonts w:ascii="Times New Roman" w:eastAsia="Times New Roman" w:hAnsi="Times New Roman" w:cs="Times New Roman"/>
        </w:rPr>
        <w:t xml:space="preserve"> и направляются в НРД в виде </w:t>
      </w:r>
      <w:r w:rsidR="00E22993">
        <w:rPr>
          <w:rFonts w:ascii="Times New Roman" w:eastAsia="Times New Roman" w:hAnsi="Times New Roman" w:cs="Times New Roman"/>
          <w:lang w:val="en-US"/>
        </w:rPr>
        <w:t>http</w:t>
      </w:r>
      <w:r>
        <w:rPr>
          <w:rFonts w:ascii="Times New Roman" w:eastAsia="Times New Roman" w:hAnsi="Times New Roman" w:cs="Times New Roman"/>
        </w:rPr>
        <w:t xml:space="preserve"> запросов или сообщение формируется как набор атрибутов </w:t>
      </w:r>
      <w:r>
        <w:rPr>
          <w:rFonts w:ascii="Times New Roman" w:eastAsia="Times New Roman" w:hAnsi="Times New Roman" w:cs="Times New Roman"/>
          <w:lang w:val="en-US"/>
        </w:rPr>
        <w:t>h</w:t>
      </w:r>
    </w:p>
    <w:p w14:paraId="16D64DBE" w14:textId="497AA25E" w:rsidR="00EB3394" w:rsidRPr="009A3D0D" w:rsidRDefault="00E22993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Т</w:t>
      </w:r>
      <w:r w:rsidR="005C4D16" w:rsidRPr="005C4D16">
        <w:rPr>
          <w:rFonts w:ascii="Times New Roman" w:eastAsia="Times New Roman" w:hAnsi="Times New Roman" w:cs="Times New Roman"/>
        </w:rPr>
        <w:t xml:space="preserve">ехническое описание </w:t>
      </w:r>
      <w:r w:rsidR="00EB55A8" w:rsidRPr="005C4D16">
        <w:rPr>
          <w:rFonts w:ascii="Times New Roman" w:eastAsia="Times New Roman" w:hAnsi="Times New Roman" w:cs="Times New Roman"/>
        </w:rPr>
        <w:t>сервисов -</w:t>
      </w:r>
      <w:r w:rsidR="005C4D16" w:rsidRPr="005C4D16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  <w:lang w:val="en-US"/>
        </w:rPr>
        <w:t>YAML</w:t>
      </w:r>
      <w:r w:rsidR="00EB3394" w:rsidRPr="009A3D0D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</w:rPr>
        <w:t xml:space="preserve">файл </w:t>
      </w:r>
      <w:r w:rsidR="00EB3394" w:rsidRPr="009A3D0D">
        <w:rPr>
          <w:rFonts w:ascii="Times New Roman" w:eastAsia="Times New Roman" w:hAnsi="Times New Roman" w:cs="Times New Roman"/>
        </w:rPr>
        <w:t xml:space="preserve">(Часть </w:t>
      </w:r>
      <w:r w:rsidR="00EB3394" w:rsidRPr="009A3D0D">
        <w:rPr>
          <w:rFonts w:ascii="Times New Roman" w:eastAsia="Times New Roman" w:hAnsi="Times New Roman" w:cs="Times New Roman"/>
          <w:lang w:val="en-US"/>
        </w:rPr>
        <w:t>II</w:t>
      </w:r>
      <w:r w:rsidR="00EB3394" w:rsidRPr="009A3D0D">
        <w:rPr>
          <w:rFonts w:ascii="Times New Roman" w:eastAsia="Times New Roman" w:hAnsi="Times New Roman" w:cs="Times New Roman"/>
        </w:rPr>
        <w:t>) включены в настоящие Спецификации.</w:t>
      </w:r>
      <w:r w:rsidR="00EB55A8">
        <w:rPr>
          <w:rFonts w:ascii="Times New Roman" w:eastAsia="Times New Roman" w:hAnsi="Times New Roman" w:cs="Times New Roman"/>
        </w:rPr>
        <w:t xml:space="preserve"> Коды </w:t>
      </w:r>
      <w:r w:rsidR="00EB55A8">
        <w:rPr>
          <w:rFonts w:ascii="Times New Roman" w:eastAsia="Times New Roman" w:hAnsi="Times New Roman" w:cs="Times New Roman"/>
          <w:lang w:val="en-US"/>
        </w:rPr>
        <w:t>HTTP</w:t>
      </w:r>
      <w:r w:rsidR="00EB55A8" w:rsidRPr="0074164C">
        <w:rPr>
          <w:rFonts w:ascii="Times New Roman" w:eastAsia="Times New Roman" w:hAnsi="Times New Roman" w:cs="Times New Roman"/>
        </w:rPr>
        <w:t xml:space="preserve"> </w:t>
      </w:r>
      <w:r w:rsidR="00EB55A8">
        <w:rPr>
          <w:rFonts w:ascii="Times New Roman" w:eastAsia="Times New Roman" w:hAnsi="Times New Roman" w:cs="Times New Roman"/>
        </w:rPr>
        <w:t xml:space="preserve">ответов сервисов приведены в части </w:t>
      </w:r>
      <w:r w:rsidR="00EB55A8">
        <w:rPr>
          <w:rFonts w:ascii="Times New Roman" w:eastAsia="Times New Roman" w:hAnsi="Times New Roman" w:cs="Times New Roman"/>
          <w:lang w:val="en-US"/>
        </w:rPr>
        <w:t>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3511"/>
        <w:gridCol w:w="5860"/>
        <w:gridCol w:w="4261"/>
      </w:tblGrid>
      <w:tr w:rsidR="00E22993" w:rsidRPr="009A3D0D" w14:paraId="4FA175DC" w14:textId="0C7560ED" w:rsidTr="00E22993">
        <w:trPr>
          <w:tblHeader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14:paraId="36712859" w14:textId="77777777" w:rsidR="00E22993" w:rsidRPr="009A3D0D" w:rsidRDefault="00E22993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122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B7C3" w14:textId="77777777" w:rsidR="00E22993" w:rsidRPr="009A3D0D" w:rsidRDefault="00E22993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48" w:type="pct"/>
            <w:shd w:val="clear" w:color="auto" w:fill="D9D9D9" w:themeFill="background1" w:themeFillShade="D9"/>
            <w:vAlign w:val="center"/>
          </w:tcPr>
          <w:p w14:paraId="78077254" w14:textId="77777777" w:rsidR="00E22993" w:rsidRPr="009A3D0D" w:rsidRDefault="00E22993" w:rsidP="00A7689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</w:t>
            </w:r>
          </w:p>
        </w:tc>
        <w:tc>
          <w:tcPr>
            <w:tcW w:w="1489" w:type="pct"/>
            <w:shd w:val="clear" w:color="auto" w:fill="D9D9D9" w:themeFill="background1" w:themeFillShade="D9"/>
          </w:tcPr>
          <w:p w14:paraId="07C9467A" w14:textId="77777777" w:rsidR="00E22993" w:rsidRPr="00BE0E09" w:rsidRDefault="00E22993" w:rsidP="00BE0E09">
            <w:pPr>
              <w:keepNext/>
              <w:spacing w:before="60" w:after="6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Техническое описание</w:t>
            </w:r>
          </w:p>
        </w:tc>
      </w:tr>
      <w:tr w:rsidR="00E22993" w:rsidRPr="009A3D0D" w14:paraId="3C64611E" w14:textId="21C5C162" w:rsidTr="00E22993">
        <w:tc>
          <w:tcPr>
            <w:tcW w:w="235" w:type="pct"/>
            <w:vAlign w:val="center"/>
          </w:tcPr>
          <w:p w14:paraId="003353F7" w14:textId="77777777" w:rsidR="00E22993" w:rsidRPr="009A3D0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D271" w14:textId="77777777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51E1D3B" w14:textId="77777777" w:rsidR="00E22993" w:rsidRPr="009A3D0D" w:rsidRDefault="00E22993" w:rsidP="0025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Предназначен для идентификации клиента, потребителя  услуг СПБ</w:t>
            </w:r>
          </w:p>
        </w:tc>
        <w:tc>
          <w:tcPr>
            <w:tcW w:w="1489" w:type="pct"/>
          </w:tcPr>
          <w:p w14:paraId="5E9CB1F8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</w:t>
            </w:r>
          </w:p>
        </w:tc>
      </w:tr>
      <w:tr w:rsidR="00E22993" w:rsidRPr="009A3D0D" w14:paraId="705A9126" w14:textId="7C0C21AA" w:rsidTr="00E22993">
        <w:trPr>
          <w:trHeight w:val="58"/>
        </w:trPr>
        <w:tc>
          <w:tcPr>
            <w:tcW w:w="235" w:type="pct"/>
            <w:vAlign w:val="center"/>
          </w:tcPr>
          <w:p w14:paraId="71EE968F" w14:textId="77777777" w:rsidR="00E22993" w:rsidRPr="00254282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E3E8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Токен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BE342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необходимую информацию об авторизации клиента для вызова других методов, используемых при предоставлении услуг</w:t>
            </w:r>
          </w:p>
        </w:tc>
        <w:tc>
          <w:tcPr>
            <w:tcW w:w="1489" w:type="pct"/>
          </w:tcPr>
          <w:p w14:paraId="27AB43F3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E22993" w:rsidRPr="009A3D0D" w14:paraId="56239100" w14:textId="19F90EA8" w:rsidTr="00E22993">
        <w:tc>
          <w:tcPr>
            <w:tcW w:w="235" w:type="pct"/>
            <w:vAlign w:val="center"/>
          </w:tcPr>
          <w:p w14:paraId="5D7F50C5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7A0B" w14:textId="77777777" w:rsidR="00E22993" w:rsidRPr="00D407C4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 QR-Code»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C38E816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Описывает графические параметры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</w:p>
        </w:tc>
        <w:tc>
          <w:tcPr>
            <w:tcW w:w="1489" w:type="pct"/>
          </w:tcPr>
          <w:p w14:paraId="5DB7256C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attribute</w:t>
            </w:r>
          </w:p>
        </w:tc>
      </w:tr>
      <w:tr w:rsidR="00E22993" w:rsidRPr="009A3D0D" w14:paraId="73B2E725" w14:textId="32A49131" w:rsidTr="00E22993">
        <w:tc>
          <w:tcPr>
            <w:tcW w:w="235" w:type="pct"/>
            <w:vAlign w:val="center"/>
          </w:tcPr>
          <w:p w14:paraId="2D7E9500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FF55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F1E540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Описывает счет выставляемый в систему быстрых платежей</w:t>
            </w:r>
          </w:p>
        </w:tc>
        <w:tc>
          <w:tcPr>
            <w:tcW w:w="1489" w:type="pct"/>
          </w:tcPr>
          <w:p w14:paraId="0005A5B6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9A3D0D" w14:paraId="0B01649F" w14:textId="5A675CB1" w:rsidTr="00E22993">
        <w:trPr>
          <w:trHeight w:val="58"/>
        </w:trPr>
        <w:tc>
          <w:tcPr>
            <w:tcW w:w="235" w:type="pct"/>
            <w:vAlign w:val="center"/>
          </w:tcPr>
          <w:p w14:paraId="315A60D8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1FD2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59ACF3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Сообщает пользователю услуги идентификатор счета и QR code</w:t>
            </w:r>
          </w:p>
        </w:tc>
        <w:tc>
          <w:tcPr>
            <w:tcW w:w="1489" w:type="pct"/>
          </w:tcPr>
          <w:p w14:paraId="4CA903B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E22993" w:rsidRPr="009A3D0D" w14:paraId="591E6404" w14:textId="326A8411" w:rsidTr="00E22993">
        <w:tc>
          <w:tcPr>
            <w:tcW w:w="235" w:type="pct"/>
            <w:vAlign w:val="center"/>
          </w:tcPr>
          <w:p w14:paraId="4F7DDE02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E00C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Атрибуты запроса «повторное 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E3206B9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Уникально идентифицирует ранее зарегистрированный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</w:p>
        </w:tc>
        <w:tc>
          <w:tcPr>
            <w:tcW w:w="1489" w:type="pct"/>
          </w:tcPr>
          <w:p w14:paraId="5CA8F726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attribute</w:t>
            </w:r>
          </w:p>
        </w:tc>
      </w:tr>
      <w:tr w:rsidR="00E22993" w:rsidRPr="009A3D0D" w14:paraId="123FF501" w14:textId="259CD64E" w:rsidTr="00E22993">
        <w:tc>
          <w:tcPr>
            <w:tcW w:w="235" w:type="pct"/>
            <w:vAlign w:val="center"/>
          </w:tcPr>
          <w:p w14:paraId="7DEFC6EA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FA9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«запрос 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статуса операций по Dynamic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DCF5462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Перечисление идентификатор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кодов по которым клиент желает получить  статус </w:t>
            </w:r>
          </w:p>
        </w:tc>
        <w:tc>
          <w:tcPr>
            <w:tcW w:w="1489" w:type="pct"/>
          </w:tcPr>
          <w:p w14:paraId="4E4A44D8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9A3D0D" w14:paraId="62835DE0" w14:textId="45140E0B" w:rsidTr="00E22993">
        <w:tc>
          <w:tcPr>
            <w:tcW w:w="235" w:type="pct"/>
            <w:vAlign w:val="center"/>
          </w:tcPr>
          <w:p w14:paraId="3AA6D55F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6538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по Dynamic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9BBE8AB" w14:textId="77777777" w:rsidR="00E22993" w:rsidRPr="001109CE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09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каждому запрошенному коду содержит статус операции в НСПК </w:t>
            </w:r>
          </w:p>
        </w:tc>
        <w:tc>
          <w:tcPr>
            <w:tcW w:w="1489" w:type="pct"/>
          </w:tcPr>
          <w:p w14:paraId="2F1C0F4A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E22993" w:rsidRPr="00497ACC" w14:paraId="46788944" w14:textId="453F10A7" w:rsidTr="00E22993">
        <w:tc>
          <w:tcPr>
            <w:tcW w:w="235" w:type="pct"/>
            <w:vAlign w:val="center"/>
          </w:tcPr>
          <w:p w14:paraId="64B54BF7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2AA9" w14:textId="202DB41C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«QR код обработан»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E14666" w14:textId="1DE4EB34" w:rsidR="00E22993" w:rsidRPr="009A3D0D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сведения о коде, который был обработан в НСПК и НРД</w:t>
            </w:r>
          </w:p>
        </w:tc>
        <w:tc>
          <w:tcPr>
            <w:tcW w:w="1489" w:type="pct"/>
          </w:tcPr>
          <w:p w14:paraId="3FD0C092" w14:textId="64787D76" w:rsidR="00E22993" w:rsidRPr="00C12E0A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Request body, JSON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подписью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22993" w:rsidRPr="005A0CC0" w14:paraId="63E2F606" w14:textId="13B72044" w:rsidTr="00E22993">
        <w:tc>
          <w:tcPr>
            <w:tcW w:w="235" w:type="pct"/>
            <w:vAlign w:val="center"/>
          </w:tcPr>
          <w:p w14:paraId="1936C295" w14:textId="77777777" w:rsidR="00E22993" w:rsidRPr="00A0347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8F8A" w14:textId="140A6D9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33690EE" w14:textId="6DFAAE09" w:rsidR="00E22993" w:rsidRPr="005A0CC0" w:rsidRDefault="00E229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атрибута запроса на создание реестра</w:t>
            </w:r>
          </w:p>
        </w:tc>
        <w:tc>
          <w:tcPr>
            <w:tcW w:w="1489" w:type="pct"/>
          </w:tcPr>
          <w:p w14:paraId="07C32159" w14:textId="1875BAF9" w:rsidR="00E22993" w:rsidRPr="005A0CC0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5A0CC0" w14:paraId="2FA2FBF9" w14:textId="27DAFF23" w:rsidTr="00E22993">
        <w:trPr>
          <w:trHeight w:val="653"/>
        </w:trPr>
        <w:tc>
          <w:tcPr>
            <w:tcW w:w="235" w:type="pct"/>
            <w:vAlign w:val="center"/>
          </w:tcPr>
          <w:p w14:paraId="150521D8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0E6" w14:textId="13813A5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C4E83A" w14:textId="09D7CD01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A672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дентификатор заявки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запроса на создание реестра или другого отчета </w:t>
            </w:r>
          </w:p>
        </w:tc>
        <w:tc>
          <w:tcPr>
            <w:tcW w:w="1489" w:type="pct"/>
          </w:tcPr>
          <w:p w14:paraId="65C0C719" w14:textId="69490238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 body, JSON</w:t>
            </w:r>
          </w:p>
        </w:tc>
      </w:tr>
      <w:tr w:rsidR="00E22993" w:rsidRPr="005A0CC0" w14:paraId="68D265C3" w14:textId="7D980F9E" w:rsidTr="00E22993">
        <w:tc>
          <w:tcPr>
            <w:tcW w:w="235" w:type="pct"/>
            <w:vAlign w:val="center"/>
          </w:tcPr>
          <w:p w14:paraId="1AA95CE5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8412" w14:textId="199A8DC9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A0A04D" w14:textId="45862C3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текущий статус заяви и ссылку на отчет, если он готов</w:t>
            </w:r>
          </w:p>
        </w:tc>
        <w:tc>
          <w:tcPr>
            <w:tcW w:w="1489" w:type="pct"/>
          </w:tcPr>
          <w:p w14:paraId="352F0B54" w14:textId="33743D9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 body, JSON</w:t>
            </w:r>
          </w:p>
        </w:tc>
      </w:tr>
      <w:tr w:rsidR="00497ACC" w:rsidRPr="005A0CC0" w14:paraId="6F211B76" w14:textId="77777777" w:rsidTr="00E22993">
        <w:trPr>
          <w:ins w:id="32" w:author="Автор"/>
        </w:trPr>
        <w:tc>
          <w:tcPr>
            <w:tcW w:w="235" w:type="pct"/>
            <w:vAlign w:val="center"/>
          </w:tcPr>
          <w:p w14:paraId="4050291D" w14:textId="77777777" w:rsidR="00497ACC" w:rsidRPr="005A0CC0" w:rsidRDefault="00497ACC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ins w:id="33" w:author="Автор"/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2742" w14:textId="031308D9" w:rsidR="00497ACC" w:rsidRDefault="00254FCF" w:rsidP="00D407C4">
            <w:pPr>
              <w:spacing w:after="0" w:line="240" w:lineRule="auto"/>
              <w:rPr>
                <w:ins w:id="3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5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запроса «</w:t>
              </w:r>
              <w:r w:rsidR="00B72038">
                <w:rPr>
                  <w:rFonts w:ascii="Times New Roman" w:eastAsia="Calibri" w:hAnsi="Times New Roman" w:cs="Times New Roman"/>
                  <w:sz w:val="20"/>
                  <w:szCs w:val="20"/>
                </w:rPr>
                <w:t>О</w:t>
              </w:r>
              <w:r w:rsidR="00B72038"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формления привязки счета</w:t>
              </w:r>
              <w:r w:rsidR="00497ACC">
                <w:rPr>
                  <w:rFonts w:ascii="Times New Roman" w:eastAsia="Calibri" w:hAnsi="Times New Roman" w:cs="Times New Roman"/>
                  <w:sz w:val="20"/>
                  <w:szCs w:val="20"/>
                </w:rPr>
                <w:t>»</w:t>
              </w:r>
            </w:ins>
          </w:p>
        </w:tc>
        <w:tc>
          <w:tcPr>
            <w:tcW w:w="2048" w:type="pct"/>
            <w:shd w:val="clear" w:color="auto" w:fill="auto"/>
            <w:vAlign w:val="center"/>
          </w:tcPr>
          <w:p w14:paraId="445CF421" w14:textId="7171984B" w:rsidR="00497ACC" w:rsidRPr="00D407C4" w:rsidRDefault="00254FCF" w:rsidP="00D407C4">
            <w:pPr>
              <w:spacing w:after="0" w:line="240" w:lineRule="auto"/>
              <w:rPr>
                <w:ins w:id="3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7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Содержит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параметры привязки счета для последующей оплаты </w:t>
              </w:r>
            </w:ins>
          </w:p>
        </w:tc>
        <w:tc>
          <w:tcPr>
            <w:tcW w:w="1489" w:type="pct"/>
          </w:tcPr>
          <w:p w14:paraId="3D0E7812" w14:textId="7024549F" w:rsidR="00497ACC" w:rsidRPr="00D407C4" w:rsidRDefault="00254FCF" w:rsidP="00D407C4">
            <w:pPr>
              <w:spacing w:after="0" w:line="240" w:lineRule="auto"/>
              <w:rPr>
                <w:ins w:id="38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9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Request body, JSON</w:t>
              </w:r>
            </w:ins>
          </w:p>
        </w:tc>
      </w:tr>
      <w:tr w:rsidR="00254FCF" w:rsidRPr="005A0CC0" w14:paraId="7A6C60E6" w14:textId="77777777" w:rsidTr="00E22993">
        <w:trPr>
          <w:ins w:id="40" w:author="Автор"/>
        </w:trPr>
        <w:tc>
          <w:tcPr>
            <w:tcW w:w="235" w:type="pct"/>
            <w:vAlign w:val="center"/>
          </w:tcPr>
          <w:p w14:paraId="4A693938" w14:textId="77777777" w:rsidR="00254FCF" w:rsidRPr="005A0CC0" w:rsidRDefault="00254FCF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ins w:id="41" w:author="Автор"/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F821" w14:textId="537644C6" w:rsidR="00254FCF" w:rsidRDefault="00254FCF" w:rsidP="00D407C4">
            <w:pPr>
              <w:spacing w:after="0" w:line="240" w:lineRule="auto"/>
              <w:rPr>
                <w:ins w:id="4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43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ответа «результат привязки счета»</w:t>
              </w:r>
            </w:ins>
          </w:p>
        </w:tc>
        <w:tc>
          <w:tcPr>
            <w:tcW w:w="2048" w:type="pct"/>
            <w:shd w:val="clear" w:color="auto" w:fill="auto"/>
            <w:vAlign w:val="center"/>
          </w:tcPr>
          <w:p w14:paraId="3C6FDB36" w14:textId="5672731F" w:rsidR="00254FCF" w:rsidRPr="00254FCF" w:rsidRDefault="00254FCF" w:rsidP="00D407C4">
            <w:pPr>
              <w:spacing w:after="0" w:line="240" w:lineRule="auto"/>
              <w:rPr>
                <w:ins w:id="4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45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Сообщает пользователю услуги идентификатор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привязки и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QR</w:t>
              </w:r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489" w:type="pct"/>
          </w:tcPr>
          <w:p w14:paraId="2A397C90" w14:textId="75F28DED" w:rsidR="00254FCF" w:rsidRPr="00D407C4" w:rsidRDefault="00254FCF" w:rsidP="00D407C4">
            <w:pPr>
              <w:spacing w:after="0" w:line="240" w:lineRule="auto"/>
              <w:rPr>
                <w:ins w:id="4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47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Response body, JSON</w:t>
              </w:r>
            </w:ins>
          </w:p>
        </w:tc>
      </w:tr>
      <w:tr w:rsidR="00C91747" w:rsidRPr="005A0CC0" w14:paraId="0B70D899" w14:textId="77777777" w:rsidTr="00E22993">
        <w:trPr>
          <w:ins w:id="48" w:author="Автор"/>
        </w:trPr>
        <w:tc>
          <w:tcPr>
            <w:tcW w:w="235" w:type="pct"/>
            <w:vAlign w:val="center"/>
          </w:tcPr>
          <w:p w14:paraId="495F62B8" w14:textId="17EC2FF4" w:rsidR="00C91747" w:rsidRPr="005A0CC0" w:rsidRDefault="00C91747" w:rsidP="00C91747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ins w:id="49" w:author="Автор"/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B19CA" w14:textId="19F3A277" w:rsidR="00C91747" w:rsidRDefault="00C91747" w:rsidP="00C91747">
            <w:pPr>
              <w:spacing w:after="0" w:line="240" w:lineRule="auto"/>
              <w:rPr>
                <w:ins w:id="5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51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запроса «</w:t>
              </w:r>
              <w:r w:rsid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исполнение платежа по привязанному счету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»</w:t>
              </w:r>
            </w:ins>
          </w:p>
        </w:tc>
        <w:tc>
          <w:tcPr>
            <w:tcW w:w="2048" w:type="pct"/>
            <w:shd w:val="clear" w:color="auto" w:fill="auto"/>
            <w:vAlign w:val="center"/>
          </w:tcPr>
          <w:p w14:paraId="20F93845" w14:textId="6541EA29" w:rsidR="00C91747" w:rsidRPr="00D407C4" w:rsidRDefault="00C91747" w:rsidP="003374D3">
            <w:pPr>
              <w:spacing w:after="0" w:line="240" w:lineRule="auto"/>
              <w:rPr>
                <w:ins w:id="5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53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Содержит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параметры </w:t>
              </w:r>
              <w:r w:rsid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qr</w:t>
              </w:r>
              <w:r w:rsidR="003374D3"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по которому необходим платеж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489" w:type="pct"/>
          </w:tcPr>
          <w:p w14:paraId="13F07979" w14:textId="157A827A" w:rsidR="00C91747" w:rsidRPr="00D407C4" w:rsidRDefault="00C91747" w:rsidP="00C91747">
            <w:pPr>
              <w:spacing w:after="0" w:line="240" w:lineRule="auto"/>
              <w:rPr>
                <w:ins w:id="5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55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Request body, JSON</w:t>
              </w:r>
            </w:ins>
          </w:p>
        </w:tc>
      </w:tr>
      <w:tr w:rsidR="00C91747" w:rsidRPr="005A0CC0" w14:paraId="2AA8ADE3" w14:textId="77777777" w:rsidTr="00E22993">
        <w:trPr>
          <w:ins w:id="56" w:author="Автор"/>
        </w:trPr>
        <w:tc>
          <w:tcPr>
            <w:tcW w:w="235" w:type="pct"/>
            <w:vAlign w:val="center"/>
          </w:tcPr>
          <w:p w14:paraId="24F7DC4A" w14:textId="53FC69FA" w:rsidR="00C91747" w:rsidRPr="005A0CC0" w:rsidRDefault="00C91747" w:rsidP="00C91747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ins w:id="57" w:author="Автор"/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AC904" w14:textId="1A1D28DF" w:rsidR="00C91747" w:rsidRDefault="00C91747" w:rsidP="00C91747">
            <w:pPr>
              <w:spacing w:after="0" w:line="240" w:lineRule="auto"/>
              <w:rPr>
                <w:ins w:id="58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59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Тело ответа «</w:t>
              </w:r>
              <w:r w:rsid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исполнение платежа по привязанному счету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»</w:t>
              </w:r>
            </w:ins>
          </w:p>
        </w:tc>
        <w:tc>
          <w:tcPr>
            <w:tcW w:w="2048" w:type="pct"/>
            <w:shd w:val="clear" w:color="auto" w:fill="auto"/>
            <w:vAlign w:val="center"/>
          </w:tcPr>
          <w:p w14:paraId="258E78E5" w14:textId="1AD1642C" w:rsidR="00C91747" w:rsidRPr="00D407C4" w:rsidRDefault="00C91747" w:rsidP="003374D3">
            <w:pPr>
              <w:spacing w:after="0" w:line="240" w:lineRule="auto"/>
              <w:rPr>
                <w:ins w:id="6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61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3374D3"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Содержит</w:t>
              </w:r>
              <w:r w:rsid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ответ на запрос </w:t>
              </w:r>
            </w:ins>
          </w:p>
        </w:tc>
        <w:tc>
          <w:tcPr>
            <w:tcW w:w="1489" w:type="pct"/>
          </w:tcPr>
          <w:p w14:paraId="65C0A5E2" w14:textId="4A55ADE1" w:rsidR="00C91747" w:rsidRPr="00D407C4" w:rsidRDefault="00C91747" w:rsidP="00C91747">
            <w:pPr>
              <w:spacing w:after="0" w:line="240" w:lineRule="auto"/>
              <w:rPr>
                <w:ins w:id="6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63" w:author="Автор">
              <w:r w:rsidRPr="00D407C4">
                <w:rPr>
                  <w:rFonts w:ascii="Times New Roman" w:eastAsia="Calibri" w:hAnsi="Times New Roman" w:cs="Times New Roman"/>
                  <w:sz w:val="20"/>
                  <w:szCs w:val="20"/>
                </w:rPr>
                <w:t>Response body, JSON</w:t>
              </w:r>
            </w:ins>
          </w:p>
        </w:tc>
      </w:tr>
    </w:tbl>
    <w:p w14:paraId="37F43852" w14:textId="4D100A8E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F21666D" w14:textId="59595CEE" w:rsidR="00A76894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Описание сообщений</w:t>
      </w:r>
    </w:p>
    <w:p w14:paraId="544F013C" w14:textId="3CCACED9" w:rsidR="003F0745" w:rsidRPr="003F0745" w:rsidRDefault="003F0745" w:rsidP="003F07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745">
        <w:rPr>
          <w:rFonts w:ascii="Times New Roman" w:hAnsi="Times New Roman" w:cs="Times New Roman"/>
          <w:sz w:val="24"/>
          <w:szCs w:val="24"/>
        </w:rPr>
        <w:t xml:space="preserve">Если заполнена ячейка в столбце «ожидаемые значения», то означает, что в запросе должны использоваться эти значения и другие не поддерживаются. Для ответных сообщений означает, </w:t>
      </w:r>
      <w:r w:rsidR="00570D97" w:rsidRPr="003F0745">
        <w:rPr>
          <w:rFonts w:ascii="Times New Roman" w:hAnsi="Times New Roman" w:cs="Times New Roman"/>
          <w:sz w:val="24"/>
          <w:szCs w:val="24"/>
        </w:rPr>
        <w:t xml:space="preserve">что </w:t>
      </w:r>
      <w:r w:rsidR="00570D97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ожидать </w:t>
      </w:r>
      <w:r w:rsidRPr="003F0745">
        <w:rPr>
          <w:rFonts w:ascii="Times New Roman" w:hAnsi="Times New Roman" w:cs="Times New Roman"/>
          <w:sz w:val="24"/>
          <w:szCs w:val="24"/>
        </w:rPr>
        <w:t>это значен</w:t>
      </w:r>
      <w:r>
        <w:rPr>
          <w:rFonts w:ascii="Times New Roman" w:hAnsi="Times New Roman" w:cs="Times New Roman"/>
          <w:sz w:val="24"/>
          <w:szCs w:val="24"/>
        </w:rPr>
        <w:t xml:space="preserve">ие. </w:t>
      </w:r>
      <w:r w:rsidRPr="003F07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325C3" w14:textId="4806698E" w:rsidR="00A76894" w:rsidRPr="009A3D0D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A46AE" w14:textId="695C8DC6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</w:t>
      </w:r>
      <w:r w:rsidR="00627250">
        <w:rPr>
          <w:noProof/>
        </w:rPr>
        <w:fldChar w:fldCharType="end"/>
      </w:r>
      <w:r w:rsidRPr="00512B99">
        <w:t xml:space="preserve"> </w:t>
      </w:r>
      <w:r>
        <w:t>Тело запроса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A76894" w14:paraId="2C01D787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9AC6C3B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36C0C45D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39EEB7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587AE88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3F7F41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A76894" w14:paraId="0199FC6A" w14:textId="77777777" w:rsidTr="00512B99">
        <w:tc>
          <w:tcPr>
            <w:tcW w:w="708" w:type="pct"/>
          </w:tcPr>
          <w:p w14:paraId="5DB613B5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grant_type</w:t>
            </w:r>
          </w:p>
        </w:tc>
        <w:tc>
          <w:tcPr>
            <w:tcW w:w="1276" w:type="pct"/>
          </w:tcPr>
          <w:p w14:paraId="2D1EF3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r w:rsidR="00254282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прав</w:t>
            </w:r>
          </w:p>
        </w:tc>
        <w:tc>
          <w:tcPr>
            <w:tcW w:w="907" w:type="pct"/>
          </w:tcPr>
          <w:p w14:paraId="176C786F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754EEC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059017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«client_credentials»</w:t>
            </w:r>
          </w:p>
        </w:tc>
      </w:tr>
      <w:tr w:rsidR="00A76894" w14:paraId="59569CE9" w14:textId="77777777" w:rsidTr="00512B99">
        <w:tc>
          <w:tcPr>
            <w:tcW w:w="708" w:type="pct"/>
          </w:tcPr>
          <w:p w14:paraId="0B751B3E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</w:p>
        </w:tc>
        <w:tc>
          <w:tcPr>
            <w:tcW w:w="1276" w:type="pct"/>
          </w:tcPr>
          <w:p w14:paraId="26A2DDD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Область </w:t>
            </w:r>
          </w:p>
        </w:tc>
        <w:tc>
          <w:tcPr>
            <w:tcW w:w="907" w:type="pct"/>
          </w:tcPr>
          <w:p w14:paraId="51261913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9CCF6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3CE38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«read»</w:t>
            </w:r>
          </w:p>
        </w:tc>
      </w:tr>
      <w:tr w:rsidR="00A76894" w14:paraId="48312EEF" w14:textId="77777777" w:rsidTr="00512B99">
        <w:tc>
          <w:tcPr>
            <w:tcW w:w="708" w:type="pct"/>
          </w:tcPr>
          <w:p w14:paraId="6ACE7A2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</w:p>
        </w:tc>
        <w:tc>
          <w:tcPr>
            <w:tcW w:w="1276" w:type="pct"/>
          </w:tcPr>
          <w:p w14:paraId="0E30E60A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 в НСПК. Предоставляется НРД</w:t>
            </w:r>
          </w:p>
        </w:tc>
        <w:tc>
          <w:tcPr>
            <w:tcW w:w="907" w:type="pct"/>
          </w:tcPr>
          <w:p w14:paraId="04F5C635" w14:textId="3A107DC2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3C1980C" w14:textId="612338D5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4F2F86D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6894" w14:paraId="4200B7BD" w14:textId="77777777" w:rsidTr="00512B99">
        <w:tc>
          <w:tcPr>
            <w:tcW w:w="708" w:type="pct"/>
          </w:tcPr>
          <w:p w14:paraId="21E26FA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client_secret</w:t>
            </w:r>
          </w:p>
        </w:tc>
        <w:tc>
          <w:tcPr>
            <w:tcW w:w="1276" w:type="pct"/>
          </w:tcPr>
          <w:p w14:paraId="06E21191" w14:textId="77777777" w:rsidR="00254282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Пароль клиента</w:t>
            </w:r>
          </w:p>
          <w:p w14:paraId="29C8AE7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Предоставляется НРД</w:t>
            </w:r>
          </w:p>
        </w:tc>
        <w:tc>
          <w:tcPr>
            <w:tcW w:w="907" w:type="pct"/>
          </w:tcPr>
          <w:p w14:paraId="12DA977A" w14:textId="6C287486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6F1E149" w14:textId="42742CE8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85C8FA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2B99" w14:paraId="554DA6F7" w14:textId="77777777" w:rsidTr="00512B99">
        <w:tc>
          <w:tcPr>
            <w:tcW w:w="5000" w:type="pct"/>
            <w:gridSpan w:val="5"/>
          </w:tcPr>
          <w:p w14:paraId="40E96828" w14:textId="1F7102BB" w:rsidR="00512B99" w:rsidRPr="00512B99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12B99" w:rsidRPr="00497ACC" w14:paraId="2D9678DF" w14:textId="77777777" w:rsidTr="00512B99">
        <w:tc>
          <w:tcPr>
            <w:tcW w:w="5000" w:type="pct"/>
            <w:gridSpan w:val="5"/>
          </w:tcPr>
          <w:p w14:paraId="3FE77594" w14:textId="237469CF" w:rsidR="00512B99" w:rsidRPr="00C12E0A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grant_type=client_credentials&amp;scope=read&amp;client_id=LA0000000012&amp;client_secret=qwe123</w:t>
            </w:r>
          </w:p>
        </w:tc>
      </w:tr>
    </w:tbl>
    <w:p w14:paraId="78A686E7" w14:textId="79CA9849" w:rsidR="00254282" w:rsidRPr="00512B99" w:rsidRDefault="00254282" w:rsidP="00254282">
      <w:pPr>
        <w:spacing w:after="0"/>
        <w:jc w:val="center"/>
        <w:rPr>
          <w:lang w:val="en-US"/>
        </w:rPr>
      </w:pPr>
    </w:p>
    <w:p w14:paraId="06680CAF" w14:textId="0CE346C7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2</w:t>
      </w:r>
      <w:r w:rsidR="00627250">
        <w:rPr>
          <w:noProof/>
        </w:rPr>
        <w:fldChar w:fldCharType="end"/>
      </w:r>
      <w:r w:rsidRPr="00512B99">
        <w:t xml:space="preserve"> </w:t>
      </w:r>
      <w:r>
        <w:t>Токен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97"/>
        <w:gridCol w:w="3584"/>
        <w:gridCol w:w="2617"/>
        <w:gridCol w:w="3231"/>
        <w:gridCol w:w="2776"/>
      </w:tblGrid>
      <w:tr w:rsidR="00D407C4" w14:paraId="7F2E641A" w14:textId="77777777" w:rsidTr="00D407C4">
        <w:tc>
          <w:tcPr>
            <w:tcW w:w="721" w:type="pct"/>
            <w:shd w:val="clear" w:color="auto" w:fill="D9D9D9" w:themeFill="background1" w:themeFillShade="D9"/>
          </w:tcPr>
          <w:p w14:paraId="279236C4" w14:textId="37E68F7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14:paraId="2F4BD7F1" w14:textId="607D9DC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11" w:type="pct"/>
            <w:shd w:val="clear" w:color="auto" w:fill="D9D9D9" w:themeFill="background1" w:themeFillShade="D9"/>
          </w:tcPr>
          <w:p w14:paraId="0BA8111F" w14:textId="6CB8A3A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5" w:type="pct"/>
            <w:shd w:val="clear" w:color="auto" w:fill="D9D9D9" w:themeFill="background1" w:themeFillShade="D9"/>
          </w:tcPr>
          <w:p w14:paraId="49A57A33" w14:textId="78AA1C8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14:paraId="6C4DC93F" w14:textId="1786A56E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70D535B2" w14:textId="77777777" w:rsidTr="00D407C4">
        <w:tc>
          <w:tcPr>
            <w:tcW w:w="721" w:type="pct"/>
          </w:tcPr>
          <w:p w14:paraId="31C3412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</w:p>
        </w:tc>
        <w:tc>
          <w:tcPr>
            <w:tcW w:w="1264" w:type="pct"/>
          </w:tcPr>
          <w:p w14:paraId="2AA6DA1F" w14:textId="16D2E9B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Токен. Json сообщение с данными аутентификации и подписью сервера Аут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нтификации и авторизации.  Описание дано в стандарте OAuth2 </w:t>
            </w:r>
            <w:hyperlink r:id="rId11" w:tgtFrame="_blank" w:history="1">
              <w:r w:rsidRPr="00512B99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</w:rPr>
                <w:t>RFC 6749</w:t>
              </w:r>
            </w:hyperlink>
          </w:p>
        </w:tc>
        <w:tc>
          <w:tcPr>
            <w:tcW w:w="911" w:type="pct"/>
          </w:tcPr>
          <w:p w14:paraId="5E0A9B2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57EECA0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EC89A5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47C0D6" w14:textId="77777777" w:rsidTr="00D407C4">
        <w:tc>
          <w:tcPr>
            <w:tcW w:w="721" w:type="pct"/>
          </w:tcPr>
          <w:p w14:paraId="3E79DBE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expires_in</w:t>
            </w:r>
          </w:p>
        </w:tc>
        <w:tc>
          <w:tcPr>
            <w:tcW w:w="1264" w:type="pct"/>
          </w:tcPr>
          <w:p w14:paraId="63F54E6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Период действия токена.</w:t>
            </w:r>
          </w:p>
          <w:p w14:paraId="54CED04A" w14:textId="3A76F27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истечения периода действия 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окен станет не действительным и необходимо будет повторить запрос авторизации для продолжения использования сервис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14:paraId="1D198A2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35" w:type="pct"/>
          </w:tcPr>
          <w:p w14:paraId="77D63A9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092515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55CADF9" w14:textId="77777777" w:rsidTr="00D407C4">
        <w:tc>
          <w:tcPr>
            <w:tcW w:w="721" w:type="pct"/>
          </w:tcPr>
          <w:p w14:paraId="33BDB52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token_type</w:t>
            </w:r>
          </w:p>
        </w:tc>
        <w:tc>
          <w:tcPr>
            <w:tcW w:w="1264" w:type="pct"/>
          </w:tcPr>
          <w:p w14:paraId="0FDC344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токена </w:t>
            </w:r>
          </w:p>
        </w:tc>
        <w:tc>
          <w:tcPr>
            <w:tcW w:w="911" w:type="pct"/>
          </w:tcPr>
          <w:p w14:paraId="0DCD37D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14E5177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33C2059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Bearer</w:t>
            </w:r>
          </w:p>
        </w:tc>
      </w:tr>
      <w:tr w:rsidR="00D407C4" w14:paraId="4640CC1F" w14:textId="77777777" w:rsidTr="0054416D">
        <w:tc>
          <w:tcPr>
            <w:tcW w:w="5000" w:type="pct"/>
            <w:gridSpan w:val="5"/>
          </w:tcPr>
          <w:p w14:paraId="1B988C08" w14:textId="0C7FF87F" w:rsidR="00D407C4" w:rsidRPr="00866665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</w:t>
            </w:r>
          </w:p>
        </w:tc>
      </w:tr>
      <w:tr w:rsidR="00D407C4" w14:paraId="297EAA0A" w14:textId="77777777" w:rsidTr="0054416D">
        <w:tc>
          <w:tcPr>
            <w:tcW w:w="5000" w:type="pct"/>
            <w:gridSpan w:val="5"/>
          </w:tcPr>
          <w:p w14:paraId="533FFD42" w14:textId="79644E8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ccess_token":"eyJhbGciOiJSUzI1NiIsImtpZCI6IjE5RTY3Q0VCMjM3N0Y2MzMzMURDNTE3MjY0NDBCQkZFM0E1QzMxMzEiLCJ4NXQiOiJHZVo4NnlOMzlqTXgzRkZ5WkVDN19qcGNNVEUiLCJ0eXAiOiJKV1QifQ.eyJuYmYiOjE1OTQwNDc2NjIsImV4cCI6MTU5NDA1MTI2MiwiaXNzIjoiaHR0cHM6Ly9pcHMtbWVyY2hhbnQtZGV2LmVrYXNzaXIuY29tL2FtL2MyYmNsaWVudHMiLCJhdWQiOiJodHRwczovL2lwcy1tZXJjaGFudC1kZXYuZWthc3Npci5jb20vYW0vYzJiY2xpZW50cy9yZXNvdXJjZXMiLCJjbGllbnRfaWQiOiJMQTAwMDAwMDAwMTIiLCJzY29wZSI6InJlYWQifQ.EaMX2yFER7uNaeyTUqGcpsNAtcFRDfoKyq3pyp4gbkn0SRZYZHnqDGnX2SY7cKldr8L-1pReNKgFjL15JGMqqtgL4HJgjigDWJe-_vvrh92iXy6AIP3Tet7vLgEoJxIA1Mp1OeGGmOBmdEj2_NKLEuSYkM7trU0Ss_qhEUTVEn8P2x0U9uhgdRBhwPeZ4PwuhPzOGM4zaY9_goH3yMw3pEi4zTSf9N2Ews0HcW92Pk3ZJE194B6bO4GW91FqAXDCRUqL0NCfHZLoA7FnWuwIk3Vjz1GMyhnUwpUvdqbpAzfS2oGZLJwG3r1klEJHXgLZdCxmyCBHS19cgSf1oc6l8O83j3bC5PaL8YZ9mUNuykqUY96amb8aW4cj87sPuFgIkTBoS6Kck5iRKMX66d_W8hwWOKkVT2nwT9efqMDAnQ0YanXrboQGGjcstE4-0ubNHrENBLT6hdor1LhzpEFwLlZYaK-KtIstX3BhkYQuKlDVUqX1xXAVy7ZDZtZr5cYLDobo8Xe3w4djxcEyEe0FC8Clo7Lwdh7htTuTKGyj2-b2tbmlfBA9vyLpaa47Ccc7hyUo-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aroOnleP9X9X6OblWImAjGiFusjWFdqAxJ6DWYgxxRMAVzCZMFaNLqD1sXUKmNEGlD1n6VgqB2n9iiVPybXUTph-dPfLnt3KV7O0h8","expires_in":3600,"token_type":"Bearer"}</w:t>
            </w:r>
          </w:p>
          <w:p w14:paraId="4820B2F8" w14:textId="4392FF9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C719ABD" w14:textId="712C22EA" w:rsidR="00254282" w:rsidRDefault="00254282" w:rsidP="003406E2">
      <w:pPr>
        <w:spacing w:after="0"/>
      </w:pPr>
    </w:p>
    <w:p w14:paraId="71EDA09F" w14:textId="7F32B11A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3</w:t>
      </w:r>
      <w:r w:rsidR="00627250">
        <w:rPr>
          <w:noProof/>
        </w:rPr>
        <w:fldChar w:fldCharType="end"/>
      </w:r>
      <w:r w:rsidR="0054416D" w:rsidRPr="0054416D">
        <w:t xml:space="preserve"> </w:t>
      </w:r>
      <w:r w:rsidR="0054416D">
        <w:t>Описание полей объекта «Токен»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43"/>
        <w:gridCol w:w="3636"/>
        <w:gridCol w:w="2601"/>
        <w:gridCol w:w="3255"/>
        <w:gridCol w:w="2770"/>
      </w:tblGrid>
      <w:tr w:rsidR="00D407C4" w14:paraId="41BDF53A" w14:textId="77777777" w:rsidTr="00D407C4">
        <w:trPr>
          <w:trHeight w:val="491"/>
        </w:trPr>
        <w:tc>
          <w:tcPr>
            <w:tcW w:w="712" w:type="pct"/>
            <w:shd w:val="clear" w:color="auto" w:fill="D9D9D9" w:themeFill="background1" w:themeFillShade="D9"/>
          </w:tcPr>
          <w:p w14:paraId="4D4A077F" w14:textId="13C57445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3" w:type="pct"/>
            <w:shd w:val="clear" w:color="auto" w:fill="D9D9D9" w:themeFill="background1" w:themeFillShade="D9"/>
          </w:tcPr>
          <w:p w14:paraId="2C0E6DE0" w14:textId="3AC18CF7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8" w:type="pct"/>
            <w:shd w:val="clear" w:color="auto" w:fill="D9D9D9" w:themeFill="background1" w:themeFillShade="D9"/>
          </w:tcPr>
          <w:p w14:paraId="409A02F1" w14:textId="5C1C1653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14:paraId="6F6FA5D9" w14:textId="2D3E848A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93A6EEB" w14:textId="19FC70BE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60DA5751" w14:textId="77777777" w:rsidTr="00D407C4">
        <w:tc>
          <w:tcPr>
            <w:tcW w:w="712" w:type="pct"/>
          </w:tcPr>
          <w:p w14:paraId="2F75935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alg</w:t>
            </w:r>
          </w:p>
        </w:tc>
        <w:tc>
          <w:tcPr>
            <w:tcW w:w="1273" w:type="pct"/>
          </w:tcPr>
          <w:p w14:paraId="4CA1CE8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алгоритма подписи</w:t>
            </w:r>
          </w:p>
        </w:tc>
        <w:tc>
          <w:tcPr>
            <w:tcW w:w="908" w:type="pct"/>
          </w:tcPr>
          <w:p w14:paraId="767C5EF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9" w:type="pct"/>
          </w:tcPr>
          <w:p w14:paraId="1C55033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046990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RS256</w:t>
            </w:r>
          </w:p>
        </w:tc>
      </w:tr>
      <w:tr w:rsidR="00D407C4" w14:paraId="0EDCA65D" w14:textId="77777777" w:rsidTr="00D407C4">
        <w:tc>
          <w:tcPr>
            <w:tcW w:w="712" w:type="pct"/>
          </w:tcPr>
          <w:p w14:paraId="3354BB2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kid</w:t>
            </w:r>
          </w:p>
        </w:tc>
        <w:tc>
          <w:tcPr>
            <w:tcW w:w="1273" w:type="pct"/>
          </w:tcPr>
          <w:p w14:paraId="549DBE1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42930F5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1EBF536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2CF0042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B182706" w14:textId="77777777" w:rsidTr="00D407C4">
        <w:tc>
          <w:tcPr>
            <w:tcW w:w="712" w:type="pct"/>
          </w:tcPr>
          <w:p w14:paraId="41E6EED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x5t</w:t>
            </w:r>
          </w:p>
        </w:tc>
        <w:tc>
          <w:tcPr>
            <w:tcW w:w="1273" w:type="pct"/>
          </w:tcPr>
          <w:p w14:paraId="53666D2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1B7634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0DB436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16B64F9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19ED6467" w14:textId="77777777" w:rsidTr="00D407C4">
        <w:tc>
          <w:tcPr>
            <w:tcW w:w="712" w:type="pct"/>
          </w:tcPr>
          <w:p w14:paraId="189E02D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nbf</w:t>
            </w:r>
          </w:p>
        </w:tc>
        <w:tc>
          <w:tcPr>
            <w:tcW w:w="1273" w:type="pct"/>
          </w:tcPr>
          <w:p w14:paraId="00E0077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2D8A2DE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90FC51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5D0813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10071F" w14:textId="77777777" w:rsidTr="00D407C4">
        <w:tc>
          <w:tcPr>
            <w:tcW w:w="712" w:type="pct"/>
          </w:tcPr>
          <w:p w14:paraId="43317E0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</w:t>
            </w:r>
          </w:p>
        </w:tc>
        <w:tc>
          <w:tcPr>
            <w:tcW w:w="1273" w:type="pct"/>
          </w:tcPr>
          <w:p w14:paraId="5CBC1493" w14:textId="1E4F79AD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срока действия токена</w:t>
            </w:r>
          </w:p>
        </w:tc>
        <w:tc>
          <w:tcPr>
            <w:tcW w:w="908" w:type="pct"/>
          </w:tcPr>
          <w:p w14:paraId="366E434A" w14:textId="73E2AD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исло</w:t>
            </w:r>
          </w:p>
        </w:tc>
        <w:tc>
          <w:tcPr>
            <w:tcW w:w="1139" w:type="pct"/>
          </w:tcPr>
          <w:p w14:paraId="3F183956" w14:textId="773FD1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F5C6EB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2851EF64" w14:textId="77777777" w:rsidTr="00D407C4">
        <w:tc>
          <w:tcPr>
            <w:tcW w:w="712" w:type="pct"/>
          </w:tcPr>
          <w:p w14:paraId="1368D6B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iss</w:t>
            </w:r>
          </w:p>
        </w:tc>
        <w:tc>
          <w:tcPr>
            <w:tcW w:w="1273" w:type="pct"/>
          </w:tcPr>
          <w:p w14:paraId="38028F89" w14:textId="74478463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фициальный URL  сервиса СБП в НРД</w:t>
            </w:r>
          </w:p>
        </w:tc>
        <w:tc>
          <w:tcPr>
            <w:tcW w:w="908" w:type="pct"/>
          </w:tcPr>
          <w:p w14:paraId="55495F2C" w14:textId="14E8326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7AD5041B" w14:textId="635113D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90B79F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3406E2" w14:paraId="67166430" w14:textId="77777777" w:rsidTr="00D407C4">
        <w:tc>
          <w:tcPr>
            <w:tcW w:w="712" w:type="pct"/>
          </w:tcPr>
          <w:p w14:paraId="6A5984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aud</w:t>
            </w:r>
          </w:p>
        </w:tc>
        <w:tc>
          <w:tcPr>
            <w:tcW w:w="1273" w:type="pct"/>
          </w:tcPr>
          <w:p w14:paraId="35304031" w14:textId="5C58692C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token endpoint Access Manager. </w:t>
            </w:r>
          </w:p>
          <w:p w14:paraId="07498705" w14:textId="77777777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8" w:type="pct"/>
          </w:tcPr>
          <w:p w14:paraId="2ACD81AA" w14:textId="6B6B2D2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8F42F1A" w14:textId="60C08698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ABFB1D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40FFF0FD" w14:textId="77777777" w:rsidTr="00D407C4">
        <w:tc>
          <w:tcPr>
            <w:tcW w:w="712" w:type="pct"/>
          </w:tcPr>
          <w:p w14:paraId="610E72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</w:p>
        </w:tc>
        <w:tc>
          <w:tcPr>
            <w:tcW w:w="1273" w:type="pct"/>
          </w:tcPr>
          <w:p w14:paraId="024CB73B" w14:textId="16810FA2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клиента, идентификатор в НСПК</w:t>
            </w:r>
          </w:p>
        </w:tc>
        <w:tc>
          <w:tcPr>
            <w:tcW w:w="908" w:type="pct"/>
          </w:tcPr>
          <w:p w14:paraId="541E1485" w14:textId="4734BD8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106141A" w14:textId="02234FE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13DF58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F6666FF" w14:textId="77777777" w:rsidTr="00D407C4">
        <w:tc>
          <w:tcPr>
            <w:tcW w:w="712" w:type="pct"/>
          </w:tcPr>
          <w:p w14:paraId="35CCEA4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</w:p>
        </w:tc>
        <w:tc>
          <w:tcPr>
            <w:tcW w:w="1273" w:type="pct"/>
          </w:tcPr>
          <w:p w14:paraId="1145BA2F" w14:textId="35B86BEF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908" w:type="pct"/>
          </w:tcPr>
          <w:p w14:paraId="3B045C9D" w14:textId="3D203FF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Массив строк</w:t>
            </w:r>
          </w:p>
        </w:tc>
        <w:tc>
          <w:tcPr>
            <w:tcW w:w="1139" w:type="pct"/>
          </w:tcPr>
          <w:p w14:paraId="3161CE13" w14:textId="327E64D0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68" w:type="pct"/>
          </w:tcPr>
          <w:p w14:paraId="102B7C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117FA10" w14:textId="77777777" w:rsidTr="00D407C4">
        <w:tc>
          <w:tcPr>
            <w:tcW w:w="712" w:type="pct"/>
          </w:tcPr>
          <w:p w14:paraId="468A3F3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273" w:type="pct"/>
          </w:tcPr>
          <w:p w14:paraId="4731B0D2" w14:textId="0C40F07A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 JWT токена с использованием ключа длиной RSA 2048 байт и хэш-алгоритма SHA-256.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Для подписи токена используется приватный ключ НРД.</w:t>
            </w:r>
          </w:p>
          <w:p w14:paraId="40A8277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0DFF4EE3" w14:textId="38B7F1AE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16820C98" w14:textId="5B5B44A6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629EA8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5CB2CE22" w14:textId="77777777" w:rsidTr="0054416D">
        <w:tc>
          <w:tcPr>
            <w:tcW w:w="5000" w:type="pct"/>
            <w:gridSpan w:val="5"/>
          </w:tcPr>
          <w:p w14:paraId="009E8722" w14:textId="55711633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D407C4" w14:paraId="35CF83BA" w14:textId="77777777" w:rsidTr="0054416D">
        <w:tc>
          <w:tcPr>
            <w:tcW w:w="5000" w:type="pct"/>
            <w:gridSpan w:val="5"/>
          </w:tcPr>
          <w:p w14:paraId="751806F3" w14:textId="12749FD5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lg":"RS256","kid":"19E67CEB2377F63331DC51726440BBFE3A5C3131","x5t":"GeZ86yN39jMx3FFyZEC7_jpcMTE","typ":"JWT"}.{"nbf":1594047662,"exp":1594051262,"iss":"https://ips-merchant-dev.ekassir.com/am/c2bclients","aud":"https://ips-merchant-dev.ekassir.com/am/c2bclients/resources","client_id":"LA0000000012","scope":"read"}.(Подпись)</w:t>
            </w:r>
          </w:p>
        </w:tc>
      </w:tr>
    </w:tbl>
    <w:p w14:paraId="499D24E0" w14:textId="77777777" w:rsidR="002A0D27" w:rsidRPr="0054416D" w:rsidRDefault="002A0D27" w:rsidP="000A7F2F"/>
    <w:p w14:paraId="2C9C91DF" w14:textId="47008DFA" w:rsidR="002A0D27" w:rsidRPr="002A0D27" w:rsidRDefault="002A0D27" w:rsidP="002A0D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8547AB3" w14:textId="4D3D7C91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4</w:t>
      </w:r>
      <w:r w:rsidR="00627250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513A0B13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D94F274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262608D6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2DB22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018C67B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8332A0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A0D27" w:rsidRPr="00497ACC" w14:paraId="32246636" w14:textId="77777777" w:rsidTr="00512B99">
        <w:tc>
          <w:tcPr>
            <w:tcW w:w="708" w:type="pct"/>
          </w:tcPr>
          <w:p w14:paraId="3AC7C7E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mediaType</w:t>
            </w:r>
          </w:p>
        </w:tc>
        <w:tc>
          <w:tcPr>
            <w:tcW w:w="1276" w:type="pct"/>
          </w:tcPr>
          <w:p w14:paraId="1D4D716B" w14:textId="6CBAA5DF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ормат изображения QR кода </w:t>
            </w:r>
          </w:p>
        </w:tc>
        <w:tc>
          <w:tcPr>
            <w:tcW w:w="907" w:type="pct"/>
          </w:tcPr>
          <w:p w14:paraId="3F04D0B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Строка, перечисление</w:t>
            </w:r>
          </w:p>
        </w:tc>
        <w:tc>
          <w:tcPr>
            <w:tcW w:w="1141" w:type="pct"/>
          </w:tcPr>
          <w:p w14:paraId="36C6E055" w14:textId="1B9FFBE3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698E20B" w14:textId="77777777" w:rsidR="002A0D27" w:rsidRPr="00C12E0A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“image/png», «image/svg+xml»</w:t>
            </w:r>
          </w:p>
        </w:tc>
      </w:tr>
      <w:tr w:rsidR="002A0D27" w14:paraId="7FB8C3B8" w14:textId="77777777" w:rsidTr="00512B99">
        <w:tc>
          <w:tcPr>
            <w:tcW w:w="708" w:type="pct"/>
          </w:tcPr>
          <w:p w14:paraId="3971F185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width</w:t>
            </w:r>
          </w:p>
        </w:tc>
        <w:tc>
          <w:tcPr>
            <w:tcW w:w="1276" w:type="pct"/>
          </w:tcPr>
          <w:p w14:paraId="634B553B" w14:textId="4C983DBD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ирина изображения в пикселях QR кода</w:t>
            </w:r>
          </w:p>
        </w:tc>
        <w:tc>
          <w:tcPr>
            <w:tcW w:w="907" w:type="pct"/>
          </w:tcPr>
          <w:p w14:paraId="5C11911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28F75B2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3471759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0D27" w14:paraId="713EB0D1" w14:textId="77777777" w:rsidTr="00512B99">
        <w:tc>
          <w:tcPr>
            <w:tcW w:w="708" w:type="pct"/>
          </w:tcPr>
          <w:p w14:paraId="6E396DF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height</w:t>
            </w:r>
          </w:p>
        </w:tc>
        <w:tc>
          <w:tcPr>
            <w:tcW w:w="1276" w:type="pct"/>
          </w:tcPr>
          <w:p w14:paraId="2C3B9962" w14:textId="1E2687B5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ысота изображения в пикселях QR кода</w:t>
            </w:r>
          </w:p>
        </w:tc>
        <w:tc>
          <w:tcPr>
            <w:tcW w:w="907" w:type="pct"/>
          </w:tcPr>
          <w:p w14:paraId="05780E8F" w14:textId="77777777" w:rsidR="002A0D27" w:rsidRPr="00512B99" w:rsidRDefault="001109CE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69D3422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689D2FC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14:paraId="5C25CFC0" w14:textId="77777777" w:rsidTr="0054416D">
        <w:tc>
          <w:tcPr>
            <w:tcW w:w="5000" w:type="pct"/>
            <w:gridSpan w:val="5"/>
          </w:tcPr>
          <w:p w14:paraId="7A63A7B5" w14:textId="54ECAE92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Пример</w:t>
            </w:r>
          </w:p>
        </w:tc>
      </w:tr>
      <w:tr w:rsidR="0054416D" w14:paraId="758C7FE5" w14:textId="77777777" w:rsidTr="0054416D">
        <w:tc>
          <w:tcPr>
            <w:tcW w:w="5000" w:type="pct"/>
            <w:gridSpan w:val="5"/>
          </w:tcPr>
          <w:p w14:paraId="47324A02" w14:textId="77777777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1B8364" w14:textId="537B95E5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4FAC1DD" w14:textId="77777777" w:rsidR="002A0D27" w:rsidRDefault="002A0D27" w:rsidP="002A0D27">
      <w:pPr>
        <w:spacing w:after="0" w:line="240" w:lineRule="auto"/>
        <w:jc w:val="center"/>
      </w:pPr>
    </w:p>
    <w:p w14:paraId="31D87F68" w14:textId="7810F88E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5</w:t>
      </w:r>
      <w:r w:rsidR="00627250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020A7369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52EC448E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4D0ECC6F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4BC597C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65CF593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6745F665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:rsidRPr="00497ACC" w14:paraId="4479C10E" w14:textId="77777777" w:rsidTr="00512B99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5FA3A2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MerchantId </w:t>
            </w:r>
          </w:p>
        </w:tc>
        <w:tc>
          <w:tcPr>
            <w:tcW w:w="1276" w:type="pct"/>
          </w:tcPr>
          <w:p w14:paraId="4B955D5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3C2B5A9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3EB688" w14:textId="04AEBCC5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EED6649" w14:textId="77777777" w:rsidR="00BE0E09" w:rsidRPr="00C12E0A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“image/png», «image/svg+xml»</w:t>
            </w:r>
          </w:p>
        </w:tc>
      </w:tr>
      <w:tr w:rsidR="00BE0E09" w:rsidRPr="00BE0E09" w14:paraId="0D1A7932" w14:textId="77777777" w:rsidTr="00512B99">
        <w:tc>
          <w:tcPr>
            <w:tcW w:w="708" w:type="pct"/>
          </w:tcPr>
          <w:p w14:paraId="0DF01B5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</w:p>
        </w:tc>
        <w:tc>
          <w:tcPr>
            <w:tcW w:w="1276" w:type="pct"/>
          </w:tcPr>
          <w:p w14:paraId="4F54B51D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Версия payload QR-кода (01 – Версия 1)</w:t>
            </w:r>
          </w:p>
        </w:tc>
        <w:tc>
          <w:tcPr>
            <w:tcW w:w="907" w:type="pct"/>
          </w:tcPr>
          <w:p w14:paraId="7FB4E65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9F5520C" w14:textId="01CEB0BC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3598A46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BE0E09" w:rsidRPr="00BE0E09" w14:paraId="77BAEF91" w14:textId="77777777" w:rsidTr="00512B99">
        <w:tc>
          <w:tcPr>
            <w:tcW w:w="708" w:type="pct"/>
          </w:tcPr>
          <w:p w14:paraId="4BA83DD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</w:p>
        </w:tc>
        <w:tc>
          <w:tcPr>
            <w:tcW w:w="1276" w:type="pct"/>
          </w:tcPr>
          <w:p w14:paraId="105A4B2A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QR-кода (02 – QR-dynamic, на кассе)</w:t>
            </w:r>
          </w:p>
        </w:tc>
        <w:tc>
          <w:tcPr>
            <w:tcW w:w="907" w:type="pct"/>
          </w:tcPr>
          <w:p w14:paraId="730231B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63B3BA9" w14:textId="5E1A6196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96CA32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‘02’</w:t>
            </w:r>
          </w:p>
        </w:tc>
      </w:tr>
      <w:tr w:rsidR="00BE0E09" w:rsidRPr="002A0D27" w14:paraId="2E527EA0" w14:textId="77777777" w:rsidTr="00512B99">
        <w:tc>
          <w:tcPr>
            <w:tcW w:w="708" w:type="pct"/>
          </w:tcPr>
          <w:p w14:paraId="598591EC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1276" w:type="pct"/>
          </w:tcPr>
          <w:p w14:paraId="743BFB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3C2C45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09731DD7" w14:textId="387D9BA0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04C688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2A0D27" w14:paraId="0AD6D7F5" w14:textId="77777777" w:rsidTr="00512B99">
        <w:tc>
          <w:tcPr>
            <w:tcW w:w="708" w:type="pct"/>
          </w:tcPr>
          <w:p w14:paraId="2DD07E7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Currency</w:t>
            </w:r>
          </w:p>
        </w:tc>
        <w:tc>
          <w:tcPr>
            <w:tcW w:w="1276" w:type="pct"/>
          </w:tcPr>
          <w:p w14:paraId="329079DE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6B9FFCEF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B73B02" w14:textId="661DB0C8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75FA20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</w:t>
            </w:r>
            <w:r w:rsidRPr="00512B99">
              <w:rPr>
                <w:rFonts w:ascii="Times New Roman" w:hAnsi="Times New Roman" w:cs="Times New Roman"/>
                <w:sz w:val="20"/>
                <w:szCs w:val="20"/>
              </w:rPr>
              <w:t>RUB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</w:p>
        </w:tc>
      </w:tr>
      <w:tr w:rsidR="009F41D9" w:rsidRPr="002A0D27" w14:paraId="41AE7297" w14:textId="77777777" w:rsidTr="00512B99">
        <w:tc>
          <w:tcPr>
            <w:tcW w:w="708" w:type="pct"/>
          </w:tcPr>
          <w:p w14:paraId="545F80B1" w14:textId="2EF1FB70" w:rsidR="009F41D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</w:p>
        </w:tc>
        <w:tc>
          <w:tcPr>
            <w:tcW w:w="1276" w:type="pct"/>
          </w:tcPr>
          <w:p w14:paraId="6ED8DCFE" w14:textId="68A89E7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10A2DC2F" w14:textId="290C064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2E5BDBB" w14:textId="63CC4249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2AC93C9" w14:textId="45E20F77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BE0E09" w14:paraId="2FFA62E5" w14:textId="77777777" w:rsidTr="00512B99">
        <w:tc>
          <w:tcPr>
            <w:tcW w:w="708" w:type="pct"/>
          </w:tcPr>
          <w:p w14:paraId="6F27927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</w:p>
        </w:tc>
        <w:tc>
          <w:tcPr>
            <w:tcW w:w="1276" w:type="pct"/>
          </w:tcPr>
          <w:p w14:paraId="5C29DAF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4CC2B89B" w14:textId="47B86D34" w:rsidR="00BE0E09" w:rsidRPr="00512B99" w:rsidRDefault="00BE0E09" w:rsidP="00ED28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r w:rsidR="00ED28A1">
              <w:rPr>
                <w:rFonts w:ascii="Times New Roman" w:eastAsia="Calibri" w:hAnsi="Times New Roman" w:cs="Times New Roman"/>
                <w:sz w:val="20"/>
                <w:szCs w:val="20"/>
              </w:rPr>
              <w:t>140 символов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653101F3" w14:textId="455B6A85" w:rsidR="00BE0E09" w:rsidRPr="00512B99" w:rsidRDefault="00ED28A1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68" w:type="pct"/>
          </w:tcPr>
          <w:p w14:paraId="2424B9D8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BE0E09" w14:paraId="16E99EE3" w14:textId="77777777" w:rsidTr="0054416D">
        <w:tc>
          <w:tcPr>
            <w:tcW w:w="5000" w:type="pct"/>
            <w:gridSpan w:val="5"/>
          </w:tcPr>
          <w:p w14:paraId="4945D42D" w14:textId="2662A881" w:rsidR="0054416D" w:rsidRPr="00866665" w:rsidRDefault="0054416D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497ACC" w14:paraId="4F89C9B8" w14:textId="77777777" w:rsidTr="0054416D">
        <w:tc>
          <w:tcPr>
            <w:tcW w:w="5000" w:type="pct"/>
            <w:gridSpan w:val="5"/>
          </w:tcPr>
          <w:p w14:paraId="17B68144" w14:textId="2A688DB5" w:rsidR="0054416D" w:rsidRPr="00C12E0A" w:rsidRDefault="0054416D" w:rsidP="009F41D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{"MerchantId":"MA0000000011","TemplateVersion":"01","QrcType":"02","Amount":1000,"Currency":"RUB","PaymentPurpose":"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</w:t>
            </w:r>
          </w:p>
        </w:tc>
      </w:tr>
    </w:tbl>
    <w:p w14:paraId="1CDD341A" w14:textId="4952F475" w:rsidR="00BE0E09" w:rsidRPr="00512B99" w:rsidRDefault="00BE0E09" w:rsidP="00176108">
      <w:pPr>
        <w:rPr>
          <w:lang w:val="en-US"/>
        </w:rPr>
      </w:pPr>
    </w:p>
    <w:p w14:paraId="6D2489F5" w14:textId="77777777" w:rsidR="00BE0E09" w:rsidRPr="00512B99" w:rsidRDefault="00BE0E09" w:rsidP="000A7F2F">
      <w:pPr>
        <w:rPr>
          <w:lang w:val="en-US"/>
        </w:rPr>
      </w:pPr>
    </w:p>
    <w:p w14:paraId="2DCD64E8" w14:textId="06794F92" w:rsidR="00BE0E09" w:rsidRPr="00EB55A8" w:rsidRDefault="00BE0E09" w:rsidP="00BE0E09">
      <w:pPr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6379784A" w14:textId="7DB24129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6</w:t>
      </w:r>
      <w:r w:rsidR="00627250">
        <w:rPr>
          <w:noProof/>
        </w:rPr>
        <w:fldChar w:fldCharType="end"/>
      </w:r>
      <w:r w:rsidR="0054416D" w:rsidRP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hAnsi="Times New Roman" w:cs="Times New Roman"/>
          <w:sz w:val="20"/>
          <w:szCs w:val="20"/>
        </w:rPr>
        <w:t xml:space="preserve">Тело </w:t>
      </w:r>
      <w:r w:rsidR="0054416D" w:rsidRPr="00BE0E09">
        <w:t>ответа</w:t>
      </w:r>
      <w:r w:rsid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BE0E09" w14:paraId="5722C962" w14:textId="77777777" w:rsidTr="00E2299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3BA4D72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DDE8F7E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1E33A194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DCA653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1899962C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14:paraId="2921D49E" w14:textId="77777777" w:rsidTr="00512B99">
        <w:tc>
          <w:tcPr>
            <w:tcW w:w="708" w:type="pct"/>
          </w:tcPr>
          <w:p w14:paraId="6C94A5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</w:p>
        </w:tc>
        <w:tc>
          <w:tcPr>
            <w:tcW w:w="1640" w:type="pct"/>
          </w:tcPr>
          <w:p w14:paraId="1DA46EA2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3" w:type="pct"/>
          </w:tcPr>
          <w:p w14:paraId="48350AB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</w:p>
        </w:tc>
        <w:tc>
          <w:tcPr>
            <w:tcW w:w="1141" w:type="pct"/>
          </w:tcPr>
          <w:p w14:paraId="35E86A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  <w:tc>
          <w:tcPr>
            <w:tcW w:w="968" w:type="pct"/>
          </w:tcPr>
          <w:p w14:paraId="3050DC5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F7F9B" w14:paraId="737EB51C" w14:textId="77777777" w:rsidTr="00512B99">
        <w:tc>
          <w:tcPr>
            <w:tcW w:w="708" w:type="pct"/>
          </w:tcPr>
          <w:p w14:paraId="11E6712A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</w:p>
        </w:tc>
        <w:tc>
          <w:tcPr>
            <w:tcW w:w="1640" w:type="pct"/>
          </w:tcPr>
          <w:p w14:paraId="509021D6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 кода – URL с параметрами (qr.nspk.ru/идентификатор зарегистрированного QR-кода?Тип QR-кода&amp;Идентификатор Банка Получателя (ТСП) (Member_ID&amp;)Сумма в копейках&amp;Валюта операции&amp;Значение контрольной суммы)</w:t>
            </w:r>
          </w:p>
        </w:tc>
        <w:tc>
          <w:tcPr>
            <w:tcW w:w="543" w:type="pct"/>
          </w:tcPr>
          <w:p w14:paraId="446EF6D1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41" w:type="pct"/>
          </w:tcPr>
          <w:p w14:paraId="6FFF953A" w14:textId="53392262" w:rsidR="008F7F9B" w:rsidRPr="00512B99" w:rsidRDefault="00B67677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8F7F9B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B0CC217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A6F78DB" w14:textId="77777777" w:rsidTr="00B83086">
        <w:tc>
          <w:tcPr>
            <w:tcW w:w="5000" w:type="pct"/>
            <w:gridSpan w:val="5"/>
          </w:tcPr>
          <w:p w14:paraId="1FC9593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438C3BC2" w14:textId="77777777" w:rsidTr="00B83086">
        <w:tc>
          <w:tcPr>
            <w:tcW w:w="5000" w:type="pct"/>
            <w:gridSpan w:val="5"/>
          </w:tcPr>
          <w:p w14:paraId="717C2B0B" w14:textId="4F68E668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EF6DB52" w14:textId="77777777" w:rsidR="00BE0E09" w:rsidRPr="0054416D" w:rsidRDefault="00BE0E09" w:rsidP="00BE0E09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3F48C536" w14:textId="7075BDBB" w:rsidR="00BE0E09" w:rsidRDefault="00BE0E09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FDA5B94" w14:textId="787F35BC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7</w:t>
      </w:r>
      <w:r w:rsidR="00627250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«повторное 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D96B48" w:rsidRPr="00D407C4" w14:paraId="40CE7046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65C27C16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711F3F2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56C73308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2FD8EA7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45660D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96B48" w14:paraId="79EAAD3C" w14:textId="77777777" w:rsidTr="00512B99">
        <w:tc>
          <w:tcPr>
            <w:tcW w:w="708" w:type="pct"/>
          </w:tcPr>
          <w:p w14:paraId="4AB6088B" w14:textId="77777777" w:rsidR="00D96B48" w:rsidRPr="00512B99" w:rsidRDefault="00D96B48" w:rsidP="00D96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{qrcId}</w:t>
            </w:r>
          </w:p>
        </w:tc>
        <w:tc>
          <w:tcPr>
            <w:tcW w:w="1640" w:type="pct"/>
          </w:tcPr>
          <w:p w14:paraId="4472918A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 URL указывается идентификатор кода полученный при регистрации</w:t>
            </w:r>
          </w:p>
        </w:tc>
        <w:tc>
          <w:tcPr>
            <w:tcW w:w="543" w:type="pct"/>
          </w:tcPr>
          <w:p w14:paraId="7A463B30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599B64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FAB4E61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5024AD5C" w14:textId="77777777" w:rsidTr="00B83086">
        <w:tc>
          <w:tcPr>
            <w:tcW w:w="5000" w:type="pct"/>
            <w:gridSpan w:val="5"/>
          </w:tcPr>
          <w:p w14:paraId="7A775C8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7B91E6F9" w14:textId="77777777" w:rsidTr="00B83086">
        <w:tc>
          <w:tcPr>
            <w:tcW w:w="5000" w:type="pct"/>
            <w:gridSpan w:val="5"/>
          </w:tcPr>
          <w:p w14:paraId="2A1B7CDD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B04DA5F" w14:textId="77777777" w:rsidR="00D96B48" w:rsidRDefault="00D96B48" w:rsidP="00D96B48">
      <w:pPr>
        <w:jc w:val="center"/>
      </w:pPr>
    </w:p>
    <w:p w14:paraId="443A46DA" w14:textId="5EE39FC9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083717B" w14:textId="2DCB1EDB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8</w:t>
      </w:r>
      <w:r w:rsidR="00627250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Тело запроса «запрос 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статуса операций по Dynamic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1109CE" w14:paraId="617035F2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ABCF8F5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787BA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C0EB14D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6AB4C2CB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33A1CE32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1109CE" w14:paraId="7E44E6B6" w14:textId="77777777" w:rsidTr="00512B99">
        <w:tc>
          <w:tcPr>
            <w:tcW w:w="708" w:type="pct"/>
          </w:tcPr>
          <w:p w14:paraId="28D26054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qrcIds</w:t>
            </w:r>
          </w:p>
        </w:tc>
        <w:tc>
          <w:tcPr>
            <w:tcW w:w="1640" w:type="pct"/>
          </w:tcPr>
          <w:p w14:paraId="29C64112" w14:textId="3AFB000D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перечисленные через разделитель  идентификаторы QR code</w:t>
            </w:r>
            <w:r w:rsidR="006B4F00">
              <w:rPr>
                <w:rFonts w:ascii="Times New Roman" w:eastAsia="Calibri" w:hAnsi="Times New Roman" w:cs="Times New Roman"/>
                <w:sz w:val="20"/>
                <w:szCs w:val="20"/>
              </w:rPr>
              <w:t>. Разделитель Запятая.</w:t>
            </w:r>
          </w:p>
        </w:tc>
        <w:tc>
          <w:tcPr>
            <w:tcW w:w="543" w:type="pct"/>
          </w:tcPr>
          <w:p w14:paraId="35BB1F1D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A571A0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7404FC03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66F8E4EA" w14:textId="77777777" w:rsidTr="00B83086">
        <w:tc>
          <w:tcPr>
            <w:tcW w:w="5000" w:type="pct"/>
            <w:gridSpan w:val="5"/>
          </w:tcPr>
          <w:p w14:paraId="71B5CFFC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51467784" w14:textId="77777777" w:rsidTr="00B83086">
        <w:tc>
          <w:tcPr>
            <w:tcW w:w="5000" w:type="pct"/>
            <w:gridSpan w:val="5"/>
          </w:tcPr>
          <w:p w14:paraId="7572D446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2D0EE0E" w14:textId="77777777" w:rsidR="00852725" w:rsidRDefault="00852725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453DC6A" w14:textId="7E3EA5C5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793763" w14:textId="50FB86BB" w:rsidR="00852725" w:rsidRDefault="00852725" w:rsidP="00852725">
      <w:pPr>
        <w:rPr>
          <w:rFonts w:ascii="Times New Roman" w:eastAsia="Calibri" w:hAnsi="Times New Roman" w:cs="Times New Roman"/>
          <w:sz w:val="20"/>
          <w:szCs w:val="20"/>
        </w:rPr>
      </w:pPr>
    </w:p>
    <w:p w14:paraId="1596FB91" w14:textId="64C9A2E7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9</w:t>
      </w:r>
      <w:r w:rsidR="00627250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ответа «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</w:t>
      </w:r>
      <w:r w:rsidR="0054416D">
        <w:rPr>
          <w:rFonts w:ascii="Times New Roman" w:eastAsia="Calibri" w:hAnsi="Times New Roman" w:cs="Times New Roman"/>
          <w:sz w:val="20"/>
          <w:szCs w:val="20"/>
        </w:rPr>
        <w:t>ы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операций по Dynamic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188"/>
        <w:gridCol w:w="4509"/>
        <w:gridCol w:w="1808"/>
        <w:gridCol w:w="3139"/>
        <w:gridCol w:w="2661"/>
      </w:tblGrid>
      <w:tr w:rsidR="00852725" w14:paraId="518A0084" w14:textId="77777777" w:rsidTr="00D407C4">
        <w:tc>
          <w:tcPr>
            <w:tcW w:w="765" w:type="pct"/>
            <w:shd w:val="clear" w:color="auto" w:fill="D9D9D9" w:themeFill="background1" w:themeFillShade="D9"/>
          </w:tcPr>
          <w:p w14:paraId="4CB9432C" w14:textId="3779BD74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76" w:type="pct"/>
            <w:shd w:val="clear" w:color="auto" w:fill="D9D9D9" w:themeFill="background1" w:themeFillShade="D9"/>
          </w:tcPr>
          <w:p w14:paraId="7A52DB07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57A998E6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097" w:type="pct"/>
            <w:shd w:val="clear" w:color="auto" w:fill="D9D9D9" w:themeFill="background1" w:themeFillShade="D9"/>
          </w:tcPr>
          <w:p w14:paraId="205B850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720C00D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54416D" w:rsidRPr="00512B99" w14:paraId="6D6CAEE0" w14:textId="77777777" w:rsidTr="0054416D">
        <w:tc>
          <w:tcPr>
            <w:tcW w:w="5000" w:type="pct"/>
            <w:gridSpan w:val="5"/>
          </w:tcPr>
          <w:p w14:paraId="57442C84" w14:textId="1CCB2E6F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содержит массив элементов с общей структурой ниже. Массив может быть пустым, если в НСПК не найдены запрошенный коды.</w:t>
            </w:r>
          </w:p>
        </w:tc>
      </w:tr>
      <w:tr w:rsidR="00852725" w:rsidRPr="00512B99" w14:paraId="0B92A5A6" w14:textId="77777777" w:rsidTr="00512B99">
        <w:tc>
          <w:tcPr>
            <w:tcW w:w="765" w:type="pct"/>
          </w:tcPr>
          <w:p w14:paraId="714300F2" w14:textId="5A9F7749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</w:p>
        </w:tc>
        <w:tc>
          <w:tcPr>
            <w:tcW w:w="1576" w:type="pct"/>
          </w:tcPr>
          <w:p w14:paraId="32882E3D" w14:textId="57094893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632" w:type="pct"/>
          </w:tcPr>
          <w:p w14:paraId="2D62AA69" w14:textId="50129A45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3D30463A" w14:textId="279134C3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0002EEE0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78CDC6D8" w14:textId="77777777" w:rsidTr="00512B99">
        <w:tc>
          <w:tcPr>
            <w:tcW w:w="765" w:type="pct"/>
          </w:tcPr>
          <w:p w14:paraId="2DCF6D23" w14:textId="25135B78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</w:p>
        </w:tc>
        <w:tc>
          <w:tcPr>
            <w:tcW w:w="1576" w:type="pct"/>
          </w:tcPr>
          <w:p w14:paraId="099AABB7" w14:textId="70E47FCE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 на запрос статуса QR кода</w:t>
            </w:r>
          </w:p>
        </w:tc>
        <w:tc>
          <w:tcPr>
            <w:tcW w:w="632" w:type="pct"/>
          </w:tcPr>
          <w:p w14:paraId="0DBA3059" w14:textId="11DABE77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3ADD87E5" w14:textId="22C96B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5FB3338E" w14:textId="115E81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RQ00000</w:t>
            </w:r>
          </w:p>
        </w:tc>
      </w:tr>
      <w:tr w:rsidR="00852725" w:rsidRPr="00512B99" w14:paraId="7B3B1B15" w14:textId="77777777" w:rsidTr="00512B99">
        <w:tc>
          <w:tcPr>
            <w:tcW w:w="765" w:type="pct"/>
          </w:tcPr>
          <w:p w14:paraId="7F3F6D41" w14:textId="13EB2996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Message</w:t>
            </w:r>
          </w:p>
        </w:tc>
        <w:tc>
          <w:tcPr>
            <w:tcW w:w="1576" w:type="pct"/>
          </w:tcPr>
          <w:p w14:paraId="3F4F4DC0" w14:textId="253E398E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 на запрос (Запрос обработан успешно)</w:t>
            </w:r>
          </w:p>
        </w:tc>
        <w:tc>
          <w:tcPr>
            <w:tcW w:w="632" w:type="pct"/>
          </w:tcPr>
          <w:p w14:paraId="60669165" w14:textId="08E8E070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852725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59E4B6F1" w14:textId="7ABD2891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364B20EE" w14:textId="3C30B1E0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2D650A44" w14:textId="77777777" w:rsidTr="00512B99">
        <w:tc>
          <w:tcPr>
            <w:tcW w:w="765" w:type="pct"/>
          </w:tcPr>
          <w:p w14:paraId="53236CC9" w14:textId="0A854DB8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</w:p>
        </w:tc>
        <w:tc>
          <w:tcPr>
            <w:tcW w:w="1576" w:type="pct"/>
          </w:tcPr>
          <w:p w14:paraId="11112F2B" w14:textId="0D83468A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Статус операции, инициированной Dynamic QR кодом (NTST - NOT_STARTED операции по QR коду не существует)</w:t>
            </w:r>
          </w:p>
        </w:tc>
        <w:tc>
          <w:tcPr>
            <w:tcW w:w="632" w:type="pct"/>
          </w:tcPr>
          <w:p w14:paraId="5B4B376C" w14:textId="59C6A694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перечисление </w:t>
            </w:r>
          </w:p>
        </w:tc>
        <w:tc>
          <w:tcPr>
            <w:tcW w:w="1097" w:type="pct"/>
          </w:tcPr>
          <w:p w14:paraId="6F9A09EA" w14:textId="1B67C16D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</w:tcPr>
          <w:p w14:paraId="037B547E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60D8DCC0" w14:textId="77777777" w:rsidTr="00512B99">
        <w:tc>
          <w:tcPr>
            <w:tcW w:w="765" w:type="pct"/>
          </w:tcPr>
          <w:p w14:paraId="3C2A7661" w14:textId="3E8F9B32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</w:p>
        </w:tc>
        <w:tc>
          <w:tcPr>
            <w:tcW w:w="1576" w:type="pct"/>
          </w:tcPr>
          <w:p w14:paraId="440C31CB" w14:textId="26082430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операции, инициированной Dynamic QR кодом</w:t>
            </w:r>
          </w:p>
        </w:tc>
        <w:tc>
          <w:tcPr>
            <w:tcW w:w="632" w:type="pct"/>
          </w:tcPr>
          <w:p w14:paraId="22DF0852" w14:textId="07A288D4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097" w:type="pct"/>
          </w:tcPr>
          <w:p w14:paraId="614F07E1" w14:textId="679A0169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2FEE37A1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0F152751" w14:textId="77777777" w:rsidTr="00512B99">
        <w:tc>
          <w:tcPr>
            <w:tcW w:w="765" w:type="pct"/>
          </w:tcPr>
          <w:p w14:paraId="084FC377" w14:textId="4E6A4A3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1576" w:type="pct"/>
          </w:tcPr>
          <w:p w14:paraId="770A5211" w14:textId="5EAD3236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операции в копейках </w:t>
            </w:r>
          </w:p>
        </w:tc>
        <w:tc>
          <w:tcPr>
            <w:tcW w:w="632" w:type="pct"/>
          </w:tcPr>
          <w:p w14:paraId="61FB4BF6" w14:textId="7323D4ED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097" w:type="pct"/>
          </w:tcPr>
          <w:p w14:paraId="009E0AE4" w14:textId="3D3F6B2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4A147D3B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3065ACE5" w14:textId="77777777" w:rsidTr="00512B99">
        <w:tc>
          <w:tcPr>
            <w:tcW w:w="765" w:type="pct"/>
          </w:tcPr>
          <w:p w14:paraId="02B8765E" w14:textId="356C177C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</w:p>
        </w:tc>
        <w:tc>
          <w:tcPr>
            <w:tcW w:w="1576" w:type="pct"/>
          </w:tcPr>
          <w:p w14:paraId="79A19E1B" w14:textId="0ECDD009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632" w:type="pct"/>
          </w:tcPr>
          <w:p w14:paraId="483B6739" w14:textId="42E126F1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</w:p>
        </w:tc>
        <w:tc>
          <w:tcPr>
            <w:tcW w:w="1097" w:type="pct"/>
          </w:tcPr>
          <w:p w14:paraId="29F3D864" w14:textId="2E428FC6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0AC13046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54BAB9F" w14:textId="77777777" w:rsidTr="00B83086">
        <w:tc>
          <w:tcPr>
            <w:tcW w:w="5000" w:type="pct"/>
            <w:gridSpan w:val="5"/>
          </w:tcPr>
          <w:p w14:paraId="7AC57CA4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497ACC" w14:paraId="00DBE381" w14:textId="77777777" w:rsidTr="00B83086">
        <w:tc>
          <w:tcPr>
            <w:tcW w:w="5000" w:type="pct"/>
            <w:gridSpan w:val="5"/>
          </w:tcPr>
          <w:p w14:paraId="4303B8F8" w14:textId="29206DD3" w:rsidR="0054416D" w:rsidRPr="00C12E0A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{"data":[{"qrcId":"AD4E53BB8A3F4F2DA3C22929A168B730","code":"RQ00000","message":"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обработан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успешно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","status":ACWP, operationId 100000123, "trxId":"E76FD3C8BD3D4D5AB79D9529425160EB","amount": 100000,"operationTimestamp": "2020-01-31T08:55:24.225Z"}]}</w:t>
            </w:r>
          </w:p>
        </w:tc>
      </w:tr>
    </w:tbl>
    <w:p w14:paraId="6A77D110" w14:textId="5391D16D" w:rsidR="00852725" w:rsidRPr="0054416D" w:rsidRDefault="00852725" w:rsidP="009C3DA8">
      <w:pPr>
        <w:rPr>
          <w:sz w:val="18"/>
          <w:szCs w:val="18"/>
          <w:lang w:val="en-US"/>
        </w:rPr>
      </w:pPr>
    </w:p>
    <w:p w14:paraId="1658A7D7" w14:textId="16911DFF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10</w:t>
      </w:r>
      <w:r w:rsidR="00627250">
        <w:rPr>
          <w:noProof/>
        </w:rPr>
        <w:fldChar w:fldCharType="end"/>
      </w:r>
      <w:r w:rsidR="0054416D" w:rsidRPr="0054416D">
        <w:t xml:space="preserve"> </w:t>
      </w:r>
      <w:r w:rsidR="0054416D">
        <w:t xml:space="preserve">Список поддерживаемых значений </w:t>
      </w:r>
      <w:r w:rsidR="0054416D">
        <w:rPr>
          <w:lang w:val="en-US"/>
        </w:rPr>
        <w:t>status</w:t>
      </w:r>
      <w:r w:rsidR="0054416D">
        <w:t xml:space="preserve"> </w:t>
      </w:r>
      <w:r w:rsidR="0054416D">
        <w:rPr>
          <w:lang w:val="en-US"/>
        </w:rPr>
        <w:t>QR</w:t>
      </w:r>
      <w:r w:rsidR="0054416D" w:rsidRPr="009C3DA8">
        <w:t>-</w:t>
      </w:r>
      <w:r w:rsidR="0054416D">
        <w:rPr>
          <w:lang w:val="en-US"/>
        </w:rPr>
        <w:t>code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024"/>
        <w:gridCol w:w="3871"/>
        <w:gridCol w:w="7410"/>
      </w:tblGrid>
      <w:tr w:rsidR="00586282" w14:paraId="54048497" w14:textId="77777777" w:rsidTr="00D407C4">
        <w:tc>
          <w:tcPr>
            <w:tcW w:w="1057" w:type="pct"/>
            <w:shd w:val="clear" w:color="auto" w:fill="D9D9D9" w:themeFill="background1" w:themeFillShade="D9"/>
          </w:tcPr>
          <w:p w14:paraId="4EED1550" w14:textId="6FF954A1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статуса в сообщении</w:t>
            </w:r>
          </w:p>
        </w:tc>
        <w:tc>
          <w:tcPr>
            <w:tcW w:w="1353" w:type="pct"/>
            <w:shd w:val="clear" w:color="auto" w:fill="D9D9D9" w:themeFill="background1" w:themeFillShade="D9"/>
          </w:tcPr>
          <w:p w14:paraId="1E9FAF8E" w14:textId="0883009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2590" w:type="pct"/>
            <w:shd w:val="clear" w:color="auto" w:fill="D9D9D9" w:themeFill="background1" w:themeFillShade="D9"/>
          </w:tcPr>
          <w:p w14:paraId="6F1E916E" w14:textId="6CD4E4D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86282" w:rsidRPr="00512B99" w14:paraId="4F438290" w14:textId="77777777" w:rsidTr="00512B99">
        <w:tc>
          <w:tcPr>
            <w:tcW w:w="1057" w:type="pct"/>
          </w:tcPr>
          <w:p w14:paraId="50D5F11D" w14:textId="087FBEA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NTST</w:t>
            </w:r>
          </w:p>
        </w:tc>
        <w:tc>
          <w:tcPr>
            <w:tcW w:w="1353" w:type="pct"/>
          </w:tcPr>
          <w:p w14:paraId="4C5F7AE9" w14:textId="633E3351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NOT_STARTED</w:t>
            </w:r>
          </w:p>
        </w:tc>
        <w:tc>
          <w:tcPr>
            <w:tcW w:w="2590" w:type="pct"/>
          </w:tcPr>
          <w:p w14:paraId="05FB1643" w14:textId="7DF3D10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QR коду не существует</w:t>
            </w:r>
          </w:p>
        </w:tc>
      </w:tr>
      <w:tr w:rsidR="00586282" w:rsidRPr="00512B99" w14:paraId="50CAB9E4" w14:textId="77777777" w:rsidTr="00512B99">
        <w:tc>
          <w:tcPr>
            <w:tcW w:w="1057" w:type="pct"/>
          </w:tcPr>
          <w:p w14:paraId="36B0A2EE" w14:textId="39C7303F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ACTC</w:t>
            </w:r>
          </w:p>
        </w:tc>
        <w:tc>
          <w:tcPr>
            <w:tcW w:w="1353" w:type="pct"/>
          </w:tcPr>
          <w:p w14:paraId="6BF49B69" w14:textId="4752FCE6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IN_PROGRESS</w:t>
            </w:r>
          </w:p>
        </w:tc>
        <w:tc>
          <w:tcPr>
            <w:tcW w:w="2590" w:type="pct"/>
          </w:tcPr>
          <w:p w14:paraId="21FB07D4" w14:textId="791D4163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в обработке</w:t>
            </w:r>
          </w:p>
        </w:tc>
      </w:tr>
      <w:tr w:rsidR="00586282" w:rsidRPr="00512B99" w14:paraId="2EFD2CAE" w14:textId="77777777" w:rsidTr="00512B99">
        <w:tc>
          <w:tcPr>
            <w:tcW w:w="1057" w:type="pct"/>
          </w:tcPr>
          <w:p w14:paraId="626366A1" w14:textId="645269D9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ACWP</w:t>
            </w:r>
          </w:p>
        </w:tc>
        <w:tc>
          <w:tcPr>
            <w:tcW w:w="1353" w:type="pct"/>
          </w:tcPr>
          <w:p w14:paraId="0C4A42D0" w14:textId="2E2E9008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ACCEPTED</w:t>
            </w:r>
          </w:p>
        </w:tc>
        <w:tc>
          <w:tcPr>
            <w:tcW w:w="2590" w:type="pct"/>
          </w:tcPr>
          <w:p w14:paraId="17F1D705" w14:textId="41652420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</w:p>
        </w:tc>
      </w:tr>
      <w:tr w:rsidR="00586282" w:rsidRPr="00512B99" w14:paraId="28C341AE" w14:textId="77777777" w:rsidTr="00512B99">
        <w:tc>
          <w:tcPr>
            <w:tcW w:w="1057" w:type="pct"/>
          </w:tcPr>
          <w:p w14:paraId="2EC317FF" w14:textId="7CB546F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RJCT</w:t>
            </w:r>
          </w:p>
        </w:tc>
        <w:tc>
          <w:tcPr>
            <w:tcW w:w="1353" w:type="pct"/>
          </w:tcPr>
          <w:p w14:paraId="0D7C675C" w14:textId="753B0AD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REJECTED</w:t>
            </w:r>
          </w:p>
        </w:tc>
        <w:tc>
          <w:tcPr>
            <w:tcW w:w="2590" w:type="pct"/>
          </w:tcPr>
          <w:p w14:paraId="7895E01A" w14:textId="66956C3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7B4C7462" w14:textId="77777777" w:rsidR="00627250" w:rsidRDefault="00627250" w:rsidP="00A0347D">
      <w:pPr>
        <w:jc w:val="center"/>
        <w:rPr>
          <w:rFonts w:ascii="Times New Roman" w:hAnsi="Times New Roman" w:cs="Times New Roman"/>
          <w:sz w:val="20"/>
        </w:rPr>
        <w:sectPr w:rsidR="00627250" w:rsidSect="00A16E93">
          <w:footerReference w:type="default" r:id="rId12"/>
          <w:pgSz w:w="16838" w:h="11906" w:orient="landscape"/>
          <w:pgMar w:top="426" w:right="822" w:bottom="567" w:left="1134" w:header="709" w:footer="709" w:gutter="567"/>
          <w:cols w:space="708"/>
          <w:docGrid w:linePitch="360"/>
        </w:sectPr>
      </w:pPr>
    </w:p>
    <w:p w14:paraId="281ACF0F" w14:textId="237C86CF" w:rsidR="00A0347D" w:rsidRDefault="00A0347D" w:rsidP="00A0347D">
      <w:pPr>
        <w:jc w:val="center"/>
        <w:rPr>
          <w:rFonts w:ascii="Times New Roman" w:hAnsi="Times New Roman" w:cs="Times New Roman"/>
          <w:sz w:val="20"/>
        </w:rPr>
      </w:pPr>
    </w:p>
    <w:p w14:paraId="0BD9B106" w14:textId="7282F367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11</w:t>
      </w:r>
      <w:r w:rsidR="00627250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>
        <w:rPr>
          <w:rFonts w:ascii="Times New Roman" w:hAnsi="Times New Roman" w:cs="Times New Roman"/>
          <w:sz w:val="20"/>
        </w:rPr>
        <w:t xml:space="preserve"> «</w:t>
      </w:r>
      <w:r w:rsidR="0054416D">
        <w:rPr>
          <w:rFonts w:ascii="Times New Roman" w:hAnsi="Times New Roman" w:cs="Times New Roman"/>
          <w:sz w:val="20"/>
          <w:lang w:val="en-US"/>
        </w:rPr>
        <w:t>QR</w:t>
      </w:r>
      <w:r w:rsidR="0054416D" w:rsidRPr="005D66FD">
        <w:rPr>
          <w:rFonts w:ascii="Times New Roman" w:hAnsi="Times New Roman" w:cs="Times New Roman"/>
          <w:sz w:val="20"/>
        </w:rPr>
        <w:t xml:space="preserve"> </w:t>
      </w:r>
      <w:r w:rsidR="0054416D">
        <w:rPr>
          <w:rFonts w:ascii="Times New Roman" w:hAnsi="Times New Roman" w:cs="Times New Roman"/>
          <w:sz w:val="20"/>
        </w:rPr>
        <w:t>код обработан»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4580"/>
        <w:gridCol w:w="4137"/>
        <w:gridCol w:w="1299"/>
        <w:gridCol w:w="1923"/>
        <w:gridCol w:w="2366"/>
      </w:tblGrid>
      <w:tr w:rsidR="00D4197A" w14:paraId="3098EDEF" w14:textId="77777777" w:rsidTr="00D4197A">
        <w:trPr>
          <w:tblHeader/>
        </w:trPr>
        <w:tc>
          <w:tcPr>
            <w:tcW w:w="1237" w:type="pct"/>
            <w:shd w:val="clear" w:color="auto" w:fill="D9D9D9" w:themeFill="background1" w:themeFillShade="D9"/>
          </w:tcPr>
          <w:p w14:paraId="12BBAF06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37" w:type="pct"/>
            <w:shd w:val="clear" w:color="auto" w:fill="D9D9D9" w:themeFill="background1" w:themeFillShade="D9"/>
          </w:tcPr>
          <w:p w14:paraId="4536289C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49C0C1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14:paraId="02D34E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18" w:type="pct"/>
            <w:shd w:val="clear" w:color="auto" w:fill="D9D9D9" w:themeFill="background1" w:themeFillShade="D9"/>
          </w:tcPr>
          <w:p w14:paraId="7F7E6FEE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197A" w14:paraId="7C02DD2B" w14:textId="77777777" w:rsidTr="00D4197A">
        <w:tc>
          <w:tcPr>
            <w:tcW w:w="1237" w:type="pct"/>
          </w:tcPr>
          <w:p w14:paraId="64159CB3" w14:textId="5AE8D11E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</w:p>
        </w:tc>
        <w:tc>
          <w:tcPr>
            <w:tcW w:w="1537" w:type="pct"/>
          </w:tcPr>
          <w:p w14:paraId="2C296275" w14:textId="64AC76B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5" w:type="pct"/>
          </w:tcPr>
          <w:p w14:paraId="4AB2FDC4" w14:textId="769ED7F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FBE2B2F" w14:textId="0CBEA19C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8" w:type="pct"/>
          </w:tcPr>
          <w:p w14:paraId="4D8B81E4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83D467F" w14:textId="77777777" w:rsidTr="00D4197A">
        <w:tc>
          <w:tcPr>
            <w:tcW w:w="1237" w:type="pct"/>
          </w:tcPr>
          <w:p w14:paraId="44E427CF" w14:textId="30AB568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</w:p>
        </w:tc>
        <w:tc>
          <w:tcPr>
            <w:tcW w:w="1537" w:type="pct"/>
          </w:tcPr>
          <w:p w14:paraId="7FD811E7" w14:textId="4752C41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 в ОПКЦ СБП</w:t>
            </w:r>
          </w:p>
        </w:tc>
        <w:tc>
          <w:tcPr>
            <w:tcW w:w="545" w:type="pct"/>
          </w:tcPr>
          <w:p w14:paraId="1F33C5BA" w14:textId="266C6B5B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20353F52" w14:textId="033F6D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35CB02F5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7AEF10EF" w14:textId="77777777" w:rsidTr="00D4197A">
        <w:tc>
          <w:tcPr>
            <w:tcW w:w="1237" w:type="pct"/>
          </w:tcPr>
          <w:p w14:paraId="193B148B" w14:textId="3823185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1537" w:type="pct"/>
          </w:tcPr>
          <w:p w14:paraId="0A8FDA96" w14:textId="4D3A558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операции в копейках</w:t>
            </w:r>
          </w:p>
        </w:tc>
        <w:tc>
          <w:tcPr>
            <w:tcW w:w="545" w:type="pct"/>
          </w:tcPr>
          <w:p w14:paraId="4BC167E9" w14:textId="13878E31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763" w:type="pct"/>
          </w:tcPr>
          <w:p w14:paraId="55BC310E" w14:textId="6651AFB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2FB2D701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63AF9C3B" w14:textId="77777777" w:rsidTr="00D4197A">
        <w:tc>
          <w:tcPr>
            <w:tcW w:w="1237" w:type="pct"/>
          </w:tcPr>
          <w:p w14:paraId="13F21567" w14:textId="356A7EC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operationId</w:t>
            </w:r>
          </w:p>
        </w:tc>
        <w:tc>
          <w:tcPr>
            <w:tcW w:w="1537" w:type="pct"/>
          </w:tcPr>
          <w:p w14:paraId="492BBCB3" w14:textId="51EF7FA5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Номер операции в платежной системе банка, возвращается для успешной операции</w:t>
            </w:r>
          </w:p>
        </w:tc>
        <w:tc>
          <w:tcPr>
            <w:tcW w:w="545" w:type="pct"/>
          </w:tcPr>
          <w:p w14:paraId="2DF30648" w14:textId="5C4B82C8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763" w:type="pct"/>
          </w:tcPr>
          <w:p w14:paraId="5F44B72B" w14:textId="1D9C0365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18" w:type="pct"/>
          </w:tcPr>
          <w:p w14:paraId="6A33E39B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0E21EDC8" w14:textId="77777777" w:rsidTr="00D4197A">
        <w:tc>
          <w:tcPr>
            <w:tcW w:w="1237" w:type="pct"/>
          </w:tcPr>
          <w:p w14:paraId="7F9A0ADE" w14:textId="46ABBED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</w:p>
        </w:tc>
        <w:tc>
          <w:tcPr>
            <w:tcW w:w="1537" w:type="pct"/>
          </w:tcPr>
          <w:p w14:paraId="539FEE58" w14:textId="6C00BCD9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545" w:type="pct"/>
          </w:tcPr>
          <w:p w14:paraId="39877E03" w14:textId="500F9F2F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</w:t>
            </w:r>
          </w:p>
        </w:tc>
        <w:tc>
          <w:tcPr>
            <w:tcW w:w="763" w:type="pct"/>
          </w:tcPr>
          <w:p w14:paraId="1DF9FCFA" w14:textId="2D70E8FB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8" w:type="pct"/>
          </w:tcPr>
          <w:p w14:paraId="1A6ACC07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A5C9CD6" w14:textId="77777777" w:rsidTr="00D4197A">
        <w:tc>
          <w:tcPr>
            <w:tcW w:w="1237" w:type="pct"/>
          </w:tcPr>
          <w:p w14:paraId="4019FDF6" w14:textId="4B73556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</w:p>
        </w:tc>
        <w:tc>
          <w:tcPr>
            <w:tcW w:w="1537" w:type="pct"/>
          </w:tcPr>
          <w:p w14:paraId="40308F1F" w14:textId="6C89B498" w:rsidR="00D43A27" w:rsidRPr="00512B99" w:rsidRDefault="00D43A2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Cтатус сообщает, 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финальном состоянии 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>операции</w:t>
            </w:r>
          </w:p>
        </w:tc>
        <w:tc>
          <w:tcPr>
            <w:tcW w:w="545" w:type="pct"/>
          </w:tcPr>
          <w:p w14:paraId="63EACD77" w14:textId="27697780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  <w:p w14:paraId="74DBD9F8" w14:textId="7BFA08D0" w:rsidR="005A067F" w:rsidRP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</w:p>
          <w:p w14:paraId="00C4EF87" w14:textId="77777777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</w:p>
          <w:p w14:paraId="21EF806A" w14:textId="309CA2E2" w:rsidR="00D43A27" w:rsidRPr="00512B99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‘Rejected’</w:t>
            </w:r>
          </w:p>
        </w:tc>
        <w:tc>
          <w:tcPr>
            <w:tcW w:w="763" w:type="pct"/>
          </w:tcPr>
          <w:p w14:paraId="7C1E286A" w14:textId="46753825" w:rsidR="00D43A27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2C015668" w14:textId="3F7AFAE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E1F3639" w14:textId="77777777" w:rsidTr="00D4197A">
        <w:tc>
          <w:tcPr>
            <w:tcW w:w="1237" w:type="pct"/>
          </w:tcPr>
          <w:p w14:paraId="06AA3D6B" w14:textId="244A7BEF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paymentData</w:t>
            </w:r>
          </w:p>
        </w:tc>
        <w:tc>
          <w:tcPr>
            <w:tcW w:w="1537" w:type="pct"/>
          </w:tcPr>
          <w:p w14:paraId="4C02DA8F" w14:textId="16668F9C" w:rsidR="00C25A9A" w:rsidRPr="00C25A9A" w:rsidRDefault="00C25A9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545" w:type="pct"/>
          </w:tcPr>
          <w:p w14:paraId="24876BA1" w14:textId="69679009" w:rsidR="00C25A9A" w:rsidRP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7A38C47E" w14:textId="00C11D5A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18" w:type="pct"/>
          </w:tcPr>
          <w:p w14:paraId="6ED72123" w14:textId="77777777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16F5C368" w14:textId="77777777" w:rsidTr="00D4197A">
        <w:tc>
          <w:tcPr>
            <w:tcW w:w="1237" w:type="pct"/>
          </w:tcPr>
          <w:p w14:paraId="0E525D10" w14:textId="4235769B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parameters</w:t>
            </w:r>
          </w:p>
        </w:tc>
        <w:tc>
          <w:tcPr>
            <w:tcW w:w="1537" w:type="pct"/>
          </w:tcPr>
          <w:p w14:paraId="08C8ECB5" w14:textId="32F6BF4E" w:rsidR="00C25A9A" w:rsidRPr="00512B99" w:rsidRDefault="00C25A9A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Массив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типизированных пар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«ключ – значений» с   информацией 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исходном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pct"/>
          </w:tcPr>
          <w:p w14:paraId="1F2D9095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</w:tcPr>
          <w:p w14:paraId="321059C7" w14:textId="09072723" w:rsidR="00C25A9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3851033B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31B2D170" w14:textId="77777777" w:rsidTr="00D4197A">
        <w:tc>
          <w:tcPr>
            <w:tcW w:w="1237" w:type="pct"/>
          </w:tcPr>
          <w:p w14:paraId="53CB801B" w14:textId="2E518844" w:rsidR="00C25A9A" w:rsidRDefault="00D4197A" w:rsidP="00D4197A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PaymentParameter</w:t>
            </w:r>
          </w:p>
        </w:tc>
        <w:tc>
          <w:tcPr>
            <w:tcW w:w="1537" w:type="pct"/>
          </w:tcPr>
          <w:p w14:paraId="40FE772E" w14:textId="63E425AD" w:rsidR="00C25A9A" w:rsidRPr="00512B99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пары ключ  значение </w:t>
            </w:r>
          </w:p>
        </w:tc>
        <w:tc>
          <w:tcPr>
            <w:tcW w:w="545" w:type="pct"/>
          </w:tcPr>
          <w:p w14:paraId="7D2F04B6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</w:tcPr>
          <w:p w14:paraId="0FD4B4A1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</w:tcPr>
          <w:p w14:paraId="6E22375D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26DC1AF9" w14:textId="77777777" w:rsidTr="00D4197A">
        <w:tc>
          <w:tcPr>
            <w:tcW w:w="1237" w:type="pct"/>
          </w:tcPr>
          <w:p w14:paraId="72652F3E" w14:textId="4DB38872" w:rsidR="00C25A9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name</w:t>
            </w:r>
          </w:p>
        </w:tc>
        <w:tc>
          <w:tcPr>
            <w:tcW w:w="1537" w:type="pct"/>
          </w:tcPr>
          <w:p w14:paraId="2ED256E9" w14:textId="1BCFCF57" w:rsidR="00C25A9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Ключ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поля из платежа</w:t>
            </w:r>
          </w:p>
        </w:tc>
        <w:tc>
          <w:tcPr>
            <w:tcW w:w="545" w:type="pct"/>
          </w:tcPr>
          <w:p w14:paraId="565CE603" w14:textId="1AD00E72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4F0D1DD" w14:textId="6C83D0B6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65AFDDC7" w14:textId="77777777" w:rsidR="00C25A9A" w:rsidRPr="00D4197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23E28A05" w14:textId="77777777" w:rsidTr="00D4197A">
        <w:tc>
          <w:tcPr>
            <w:tcW w:w="1237" w:type="pct"/>
          </w:tcPr>
          <w:p w14:paraId="3CBD488A" w14:textId="3B040E5E" w:rsidR="00C25A9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value</w:t>
            </w:r>
          </w:p>
        </w:tc>
        <w:tc>
          <w:tcPr>
            <w:tcW w:w="1537" w:type="pct"/>
          </w:tcPr>
          <w:p w14:paraId="4494B84A" w14:textId="2179E0C7" w:rsidR="00C25A9A" w:rsidRPr="00B964E1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поля из платежа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pct"/>
          </w:tcPr>
          <w:p w14:paraId="186EC6C7" w14:textId="7A499594" w:rsidR="00C25A9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6CCC763D" w14:textId="63A3074B" w:rsidR="00C25A9A" w:rsidRPr="00426287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18" w:type="pct"/>
          </w:tcPr>
          <w:p w14:paraId="7AE0F9F8" w14:textId="77777777" w:rsidR="00C25A9A" w:rsidRPr="00D4197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3297D01" w14:textId="77777777" w:rsidTr="00D4197A">
        <w:tc>
          <w:tcPr>
            <w:tcW w:w="1237" w:type="pct"/>
          </w:tcPr>
          <w:p w14:paraId="7B17993C" w14:textId="48C290A1" w:rsidR="00D4197A" w:rsidRPr="00D4197A" w:rsidRDefault="00D4197A" w:rsidP="00D4197A">
            <w:pPr>
              <w:ind w:left="708"/>
              <w:rPr>
                <w:lang w:val="en-US"/>
              </w:rPr>
            </w:pPr>
            <w:r w:rsidRPr="00D4197A">
              <w:t>параметры платежа</w:t>
            </w:r>
            <w:r>
              <w:rPr>
                <w:lang w:val="en-US"/>
              </w:rPr>
              <w:t>\ name</w:t>
            </w:r>
          </w:p>
        </w:tc>
        <w:tc>
          <w:tcPr>
            <w:tcW w:w="1537" w:type="pct"/>
          </w:tcPr>
          <w:p w14:paraId="535E92A0" w14:textId="77777777" w:rsid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45" w:type="pct"/>
          </w:tcPr>
          <w:p w14:paraId="6E2BD977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</w:tcPr>
          <w:p w14:paraId="2342A62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4EED5D84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5D305FDA" w14:textId="77777777" w:rsidTr="00D4197A">
        <w:tc>
          <w:tcPr>
            <w:tcW w:w="1237" w:type="pct"/>
          </w:tcPr>
          <w:p w14:paraId="34BE1E5A" w14:textId="09351201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</w:t>
            </w:r>
          </w:p>
        </w:tc>
        <w:tc>
          <w:tcPr>
            <w:tcW w:w="1537" w:type="pct"/>
          </w:tcPr>
          <w:p w14:paraId="7C9F3C02" w14:textId="632947A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 плательщика</w:t>
            </w:r>
          </w:p>
        </w:tc>
        <w:tc>
          <w:tcPr>
            <w:tcW w:w="545" w:type="pct"/>
          </w:tcPr>
          <w:p w14:paraId="03CE065A" w14:textId="5366B48C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11D65449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666C20BA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0DB1E9B6" w14:textId="77777777" w:rsidTr="00D4197A">
        <w:tc>
          <w:tcPr>
            <w:tcW w:w="1237" w:type="pct"/>
          </w:tcPr>
          <w:p w14:paraId="3C346199" w14:textId="63BA26E7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lang w:val="en-US" w:eastAsia="ru-RU"/>
              </w:rPr>
              <w:t>ips_50_sender_first_name</w:t>
            </w:r>
          </w:p>
        </w:tc>
        <w:tc>
          <w:tcPr>
            <w:tcW w:w="1537" w:type="pct"/>
          </w:tcPr>
          <w:p w14:paraId="40911162" w14:textId="48E650E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отправителя</w:t>
            </w:r>
          </w:p>
        </w:tc>
        <w:tc>
          <w:tcPr>
            <w:tcW w:w="545" w:type="pct"/>
          </w:tcPr>
          <w:p w14:paraId="1854BE89" w14:textId="48DF3FC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061E50C2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540CE4C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36F35B4" w14:textId="77777777" w:rsidTr="00D4197A">
        <w:tc>
          <w:tcPr>
            <w:tcW w:w="1237" w:type="pct"/>
          </w:tcPr>
          <w:p w14:paraId="494AF4BA" w14:textId="17AA91E3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lang w:val="en-US" w:eastAsia="ru-RU"/>
              </w:rPr>
              <w:t>ips_50_sender_last_name</w:t>
            </w:r>
          </w:p>
        </w:tc>
        <w:tc>
          <w:tcPr>
            <w:tcW w:w="1537" w:type="pct"/>
          </w:tcPr>
          <w:p w14:paraId="5B9B5624" w14:textId="3DC1A493" w:rsidR="00D4197A" w:rsidRPr="00D4197A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Фамилия отправителя</w:t>
            </w:r>
          </w:p>
        </w:tc>
        <w:tc>
          <w:tcPr>
            <w:tcW w:w="545" w:type="pct"/>
          </w:tcPr>
          <w:p w14:paraId="7144835C" w14:textId="64F29E3D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6C7049EB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2AD0B2F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FDB46E4" w14:textId="77777777" w:rsidTr="00D4197A">
        <w:tc>
          <w:tcPr>
            <w:tcW w:w="1237" w:type="pct"/>
          </w:tcPr>
          <w:p w14:paraId="30AA4FF0" w14:textId="79E91269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</w:p>
        </w:tc>
        <w:tc>
          <w:tcPr>
            <w:tcW w:w="1537" w:type="pct"/>
          </w:tcPr>
          <w:p w14:paraId="10C98454" w14:textId="1D902063" w:rsidR="00D4197A" w:rsidRPr="00426287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545" w:type="pct"/>
          </w:tcPr>
          <w:p w14:paraId="1DE651B3" w14:textId="28D06A9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27D908EF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4C38888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D006E51" w14:textId="77777777" w:rsidTr="00D4197A">
        <w:tc>
          <w:tcPr>
            <w:tcW w:w="1237" w:type="pct"/>
          </w:tcPr>
          <w:p w14:paraId="3543F15D" w14:textId="7DF0BFAA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</w:p>
        </w:tc>
        <w:tc>
          <w:tcPr>
            <w:tcW w:w="1537" w:type="pct"/>
          </w:tcPr>
          <w:p w14:paraId="0A8F40E6" w14:textId="3C9EDA5C" w:rsidR="00D4197A" w:rsidRP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БИК плательщика</w:t>
            </w:r>
          </w:p>
        </w:tc>
        <w:tc>
          <w:tcPr>
            <w:tcW w:w="545" w:type="pct"/>
          </w:tcPr>
          <w:p w14:paraId="34B96F4D" w14:textId="3281C785" w:rsidR="00D4197A" w:rsidRPr="00D4197A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48EFBC35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301411ED" w14:textId="0CA2C66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8E3787F" w14:textId="77777777" w:rsidTr="00D4197A">
        <w:tc>
          <w:tcPr>
            <w:tcW w:w="1237" w:type="pct"/>
          </w:tcPr>
          <w:p w14:paraId="5BCBA7C4" w14:textId="7B7C2E43" w:rsidR="00D4197A" w:rsidRPr="00413505" w:rsidRDefault="00413505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9FF">
              <w:rPr>
                <w:rFonts w:ascii="Calibri" w:hAnsi="Calibri" w:cs="Calibri"/>
                <w:lang w:val="en-US"/>
              </w:rPr>
              <w:t>ips_30_sender_account_number</w:t>
            </w:r>
          </w:p>
        </w:tc>
        <w:tc>
          <w:tcPr>
            <w:tcW w:w="1537" w:type="pct"/>
          </w:tcPr>
          <w:p w14:paraId="2EF00277" w14:textId="34A1D08B" w:rsidR="00D4197A" w:rsidRPr="00413505" w:rsidRDefault="0041350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Счет плательщика</w:t>
            </w:r>
          </w:p>
        </w:tc>
        <w:tc>
          <w:tcPr>
            <w:tcW w:w="545" w:type="pct"/>
          </w:tcPr>
          <w:p w14:paraId="489B5729" w14:textId="3CA67205" w:rsidR="00D4197A" w:rsidRPr="00413505" w:rsidRDefault="0041350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763" w:type="pct"/>
          </w:tcPr>
          <w:p w14:paraId="0A6BA820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8" w:type="pct"/>
          </w:tcPr>
          <w:p w14:paraId="5F1D7A23" w14:textId="44D4F254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3FB30583" w14:textId="77777777" w:rsidTr="00B83086">
        <w:tc>
          <w:tcPr>
            <w:tcW w:w="5000" w:type="pct"/>
            <w:gridSpan w:val="5"/>
          </w:tcPr>
          <w:p w14:paraId="0B00FB3D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D4197A" w:rsidRPr="00C25A9A" w14:paraId="31C7E57F" w14:textId="77777777" w:rsidTr="00B83086">
        <w:tc>
          <w:tcPr>
            <w:tcW w:w="5000" w:type="pct"/>
            <w:gridSpan w:val="5"/>
          </w:tcPr>
          <w:p w14:paraId="756EF840" w14:textId="7EE5A28D" w:rsid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2755353" w14:textId="77777777" w:rsid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2E58F0D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{"qrcId":"649634e3a6974351a2d480ef21069e85",</w:t>
            </w:r>
          </w:p>
          <w:p w14:paraId="3BAD8CD6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"trxId":"X1A2S3D5F6G7H8J9K0C4S5C6D7V5D1K2",</w:t>
            </w:r>
          </w:p>
          <w:p w14:paraId="0C00C08B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lastRenderedPageBreak/>
              <w:t>  "amount":1000,</w:t>
            </w:r>
          </w:p>
          <w:p w14:paraId="13E753F7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"operationId":100000123,</w:t>
            </w:r>
          </w:p>
          <w:p w14:paraId="2C8CD870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"operationTimestamp":"2018-12-10T13:49:51.141Z",</w:t>
            </w:r>
          </w:p>
          <w:p w14:paraId="325812E3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"status":"completed",</w:t>
            </w:r>
          </w:p>
          <w:p w14:paraId="77D94BE7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"paymentData":"поле назначения платежа",</w:t>
            </w:r>
          </w:p>
          <w:p w14:paraId="6641DB05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  "parameters":[</w:t>
            </w:r>
          </w:p>
          <w:p w14:paraId="077C43A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","value":"452354325435"}},</w:t>
            </w:r>
          </w:p>
          <w:p w14:paraId="453B5825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{"PaymentParameter":{"name":"</w:t>
            </w:r>
            <w:r w:rsidRPr="00426287">
              <w:rPr>
                <w:color w:val="212121"/>
                <w:lang w:val="en-US" w:eastAsia="ru-RU"/>
              </w:rPr>
              <w:t>ips_50_sender_first_name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ПЕТР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10B1696C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{"PaymentParameter":{"name":"</w:t>
            </w:r>
            <w:r w:rsidRPr="00426287">
              <w:rPr>
                <w:color w:val="212121"/>
                <w:lang w:val="en-US" w:eastAsia="ru-RU"/>
              </w:rPr>
              <w:t>ips_50_sender_last_name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ИВАВНОВ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01260FE2" w14:textId="350ADD5D" w:rsid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{"PaymentParameter":{"name":"</w:t>
            </w:r>
            <w:r w:rsidRPr="00426287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  "value":"</w:t>
            </w:r>
            <w:r>
              <w:rPr>
                <w:color w:val="000000"/>
                <w:sz w:val="24"/>
                <w:szCs w:val="24"/>
                <w:lang w:eastAsia="ru-RU"/>
              </w:rPr>
              <w:t>СЕРГЕЕВИЧ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7CDB13AB" w14:textId="68A97658" w:rsidR="00413505" w:rsidRPr="00426287" w:rsidRDefault="00413505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{"PaymentParameter":{"name":"</w:t>
            </w:r>
            <w:r w:rsidRPr="009629FF">
              <w:rPr>
                <w:rFonts w:ascii="Calibri" w:hAnsi="Calibri" w:cs="Calibri"/>
                <w:lang w:val="en-US"/>
              </w:rPr>
              <w:t xml:space="preserve"> ips_30_sender_account_number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 ",  "value":"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40817810000000000001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2C3BF4B2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  {"PaymentParameter":{"name":"</w:t>
            </w:r>
            <w:r w:rsidRPr="00426287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 "value":"214023412"}}</w:t>
            </w:r>
          </w:p>
          <w:p w14:paraId="13270EDC" w14:textId="77777777" w:rsidR="00426287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    </w:t>
            </w:r>
            <w:r>
              <w:rPr>
                <w:color w:val="000000"/>
                <w:sz w:val="24"/>
                <w:szCs w:val="24"/>
                <w:lang w:eastAsia="ru-RU"/>
              </w:rPr>
              <w:t>]</w:t>
            </w:r>
          </w:p>
          <w:p w14:paraId="51E74ED3" w14:textId="0FF0BC1C" w:rsidR="00426287" w:rsidRPr="00426287" w:rsidRDefault="00426287" w:rsidP="00D4197A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}</w:t>
            </w:r>
          </w:p>
        </w:tc>
      </w:tr>
    </w:tbl>
    <w:p w14:paraId="1A3141BF" w14:textId="5E50D887" w:rsidR="00A0347D" w:rsidRDefault="00A0347D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1E3EEF74" w14:textId="30E0CC57" w:rsidR="005A067F" w:rsidRDefault="005A067F" w:rsidP="005A067F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12</w:t>
      </w:r>
      <w:r w:rsidR="00627250">
        <w:rPr>
          <w:noProof/>
        </w:rPr>
        <w:fldChar w:fldCharType="end"/>
      </w:r>
      <w:r>
        <w:t xml:space="preserve"> Финальные статусы операции 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682"/>
        <w:gridCol w:w="10623"/>
      </w:tblGrid>
      <w:tr w:rsidR="005A067F" w:rsidRPr="00D407C4" w14:paraId="0FC787FA" w14:textId="77777777" w:rsidTr="005A067F">
        <w:tc>
          <w:tcPr>
            <w:tcW w:w="1287" w:type="pct"/>
            <w:shd w:val="clear" w:color="auto" w:fill="D9D9D9" w:themeFill="background1" w:themeFillShade="D9"/>
          </w:tcPr>
          <w:p w14:paraId="7A08AD28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3713" w:type="pct"/>
            <w:shd w:val="clear" w:color="auto" w:fill="D9D9D9" w:themeFill="background1" w:themeFillShade="D9"/>
          </w:tcPr>
          <w:p w14:paraId="39E7E1A0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A067F" w:rsidRPr="00512B99" w14:paraId="02D8FC98" w14:textId="77777777" w:rsidTr="005A067F">
        <w:tc>
          <w:tcPr>
            <w:tcW w:w="1287" w:type="pct"/>
          </w:tcPr>
          <w:p w14:paraId="1CD5F323" w14:textId="26C8C6BC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</w:p>
        </w:tc>
        <w:tc>
          <w:tcPr>
            <w:tcW w:w="3713" w:type="pct"/>
          </w:tcPr>
          <w:p w14:paraId="56DD4CD2" w14:textId="0D1B3BA2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счет оплачен в указанном объеме</w:t>
            </w:r>
          </w:p>
        </w:tc>
      </w:tr>
      <w:tr w:rsidR="005A067F" w:rsidRPr="00512B99" w14:paraId="2C2F3862" w14:textId="77777777" w:rsidTr="005A067F">
        <w:tc>
          <w:tcPr>
            <w:tcW w:w="1287" w:type="pct"/>
          </w:tcPr>
          <w:p w14:paraId="595F00B3" w14:textId="66E3679E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Rejected</w:t>
            </w:r>
          </w:p>
        </w:tc>
        <w:tc>
          <w:tcPr>
            <w:tcW w:w="3713" w:type="pct"/>
          </w:tcPr>
          <w:p w14:paraId="2CAAB6B0" w14:textId="77777777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5E8F8EAE" w14:textId="77777777" w:rsidR="005A067F" w:rsidRDefault="005A067F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3DAB2D30" w14:textId="635E8BBA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13</w:t>
      </w:r>
      <w:r w:rsidR="00627250">
        <w:rPr>
          <w:noProof/>
        </w:rPr>
        <w:fldChar w:fldCharType="end"/>
      </w:r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запроса «запрос реестра платежей»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7AC165AF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214CCB9A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1A2B9E8D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166E4544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F640477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5B0C1D0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BCBE51D" w14:textId="77777777" w:rsidTr="00512B99">
        <w:tc>
          <w:tcPr>
            <w:tcW w:w="723" w:type="pct"/>
          </w:tcPr>
          <w:p w14:paraId="6866DEDC" w14:textId="01DD600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ReportType</w:t>
            </w:r>
          </w:p>
        </w:tc>
        <w:tc>
          <w:tcPr>
            <w:tcW w:w="1592" w:type="pct"/>
          </w:tcPr>
          <w:p w14:paraId="4D809A87" w14:textId="60F8852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отчета (TSCA - реестр успешных входящих платежей)  </w:t>
            </w:r>
          </w:p>
        </w:tc>
        <w:tc>
          <w:tcPr>
            <w:tcW w:w="639" w:type="pct"/>
          </w:tcPr>
          <w:p w14:paraId="59B5098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13A7940" w14:textId="5EB5B24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0B4A487F" w14:textId="283740E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TSCA</w:t>
            </w:r>
          </w:p>
        </w:tc>
      </w:tr>
      <w:tr w:rsidR="00CD3E8E" w14:paraId="25DBD5D2" w14:textId="77777777" w:rsidTr="00512B99">
        <w:tc>
          <w:tcPr>
            <w:tcW w:w="723" w:type="pct"/>
          </w:tcPr>
          <w:p w14:paraId="18214D20" w14:textId="07AF260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ReportDate</w:t>
            </w:r>
          </w:p>
        </w:tc>
        <w:tc>
          <w:tcPr>
            <w:tcW w:w="1592" w:type="pct"/>
          </w:tcPr>
          <w:p w14:paraId="509871F5" w14:textId="3918C2DE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платежей, входящих в реестр.  </w:t>
            </w:r>
          </w:p>
        </w:tc>
        <w:tc>
          <w:tcPr>
            <w:tcW w:w="639" w:type="pct"/>
          </w:tcPr>
          <w:p w14:paraId="035899BA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790E2040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DF8337C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620FE15" w14:textId="77777777" w:rsidTr="00B83086">
        <w:tc>
          <w:tcPr>
            <w:tcW w:w="5000" w:type="pct"/>
            <w:gridSpan w:val="5"/>
          </w:tcPr>
          <w:p w14:paraId="3C00CF64" w14:textId="0E30A435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76E946D0" w14:textId="77777777" w:rsidTr="00B83086">
        <w:tc>
          <w:tcPr>
            <w:tcW w:w="5000" w:type="pct"/>
            <w:gridSpan w:val="5"/>
          </w:tcPr>
          <w:p w14:paraId="3AC01B6F" w14:textId="18C7270F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{"ReportType":"TSCA","ReportDate":"2020-06-23"}</w:t>
            </w:r>
          </w:p>
        </w:tc>
      </w:tr>
    </w:tbl>
    <w:p w14:paraId="4D405CF1" w14:textId="5401FCD8" w:rsidR="00CD3E8E" w:rsidRDefault="00D407C4" w:rsidP="00D407C4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</w:p>
    <w:p w14:paraId="33D8B229" w14:textId="32C1FFCA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14</w:t>
      </w:r>
      <w:r w:rsidR="00627250">
        <w:rPr>
          <w:noProof/>
        </w:rPr>
        <w:fldChar w:fldCharType="end"/>
      </w:r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ответа «идентификатор заявки»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6F60C3E9" w14:textId="77777777" w:rsidTr="00D407C4">
        <w:trPr>
          <w:cantSplit/>
          <w:tblHeader/>
        </w:trPr>
        <w:tc>
          <w:tcPr>
            <w:tcW w:w="723" w:type="pct"/>
            <w:shd w:val="clear" w:color="auto" w:fill="D9D9D9" w:themeFill="background1" w:themeFillShade="D9"/>
          </w:tcPr>
          <w:p w14:paraId="30A67822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7D5B8B16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3BF3C9E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296313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6E9B8B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8282DB3" w14:textId="77777777" w:rsidTr="00D407C4">
        <w:trPr>
          <w:cantSplit/>
          <w:tblHeader/>
        </w:trPr>
        <w:tc>
          <w:tcPr>
            <w:tcW w:w="723" w:type="pct"/>
          </w:tcPr>
          <w:p w14:paraId="6E48A3A6" w14:textId="0CA366EC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</w:p>
        </w:tc>
        <w:tc>
          <w:tcPr>
            <w:tcW w:w="1592" w:type="pct"/>
          </w:tcPr>
          <w:p w14:paraId="73BB079F" w14:textId="290D040D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заявки для получения реестра платежей.</w:t>
            </w:r>
          </w:p>
        </w:tc>
        <w:tc>
          <w:tcPr>
            <w:tcW w:w="639" w:type="pct"/>
          </w:tcPr>
          <w:p w14:paraId="69204363" w14:textId="77777777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5C62B12" w14:textId="666EBF7B" w:rsidR="00CD3E8E" w:rsidRPr="00512B99" w:rsidRDefault="002F1C32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6E6F1FE9" w14:textId="05C6100B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18E0669" w14:textId="77777777" w:rsidTr="00B83086">
        <w:tc>
          <w:tcPr>
            <w:tcW w:w="5000" w:type="pct"/>
            <w:gridSpan w:val="5"/>
          </w:tcPr>
          <w:p w14:paraId="3FF6FE7E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3C423326" w14:textId="77777777" w:rsidTr="00B83086">
        <w:tc>
          <w:tcPr>
            <w:tcW w:w="5000" w:type="pct"/>
            <w:gridSpan w:val="5"/>
          </w:tcPr>
          <w:p w14:paraId="4098AD6E" w14:textId="59D4DDFE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FDD8A6" w14:textId="0D7600CE" w:rsidR="00CD3E8E" w:rsidRDefault="00CD3E8E" w:rsidP="00A0347D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E25A28E" w14:textId="2B5F23CD" w:rsidR="00512B99" w:rsidRDefault="00512B99" w:rsidP="00512B99">
      <w:pPr>
        <w:pStyle w:val="af3"/>
        <w:keepNext/>
      </w:pPr>
      <w:r>
        <w:t xml:space="preserve">Таблица </w:t>
      </w:r>
      <w:r w:rsidR="00627250">
        <w:fldChar w:fldCharType="begin"/>
      </w:r>
      <w:r w:rsidR="00627250">
        <w:instrText xml:space="preserve"> SEQ Таблица \* ARABIC </w:instrText>
      </w:r>
      <w:r w:rsidR="00627250">
        <w:fldChar w:fldCharType="separate"/>
      </w:r>
      <w:r w:rsidR="005F48F3">
        <w:rPr>
          <w:noProof/>
        </w:rPr>
        <w:t>15</w:t>
      </w:r>
      <w:r w:rsidR="00627250">
        <w:rPr>
          <w:noProof/>
        </w:rPr>
        <w:fldChar w:fldCharType="end"/>
      </w:r>
      <w:r w:rsidRPr="00512B9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Тело ответа «Статус создания отчета»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3F662A98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50C5DE4F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1EE602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40EAAD4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605533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1556D64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10A528DA" w14:textId="77777777" w:rsidTr="00512B99">
        <w:tc>
          <w:tcPr>
            <w:tcW w:w="723" w:type="pct"/>
          </w:tcPr>
          <w:p w14:paraId="63CC565E" w14:textId="2AA97D04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status </w:t>
            </w:r>
          </w:p>
        </w:tc>
        <w:tc>
          <w:tcPr>
            <w:tcW w:w="1592" w:type="pct"/>
          </w:tcPr>
          <w:p w14:paraId="45E1B513" w14:textId="4429614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обработки заявки, если заявка найдена. Статусы </w:t>
            </w:r>
          </w:p>
          <w:p w14:paraId="0285CB32" w14:textId="57357DD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Processing  - в обработке </w:t>
            </w:r>
          </w:p>
          <w:p w14:paraId="3A2A5669" w14:textId="5553832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Created - завершено</w:t>
            </w:r>
          </w:p>
          <w:p w14:paraId="311A4BF6" w14:textId="6581F6B0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14:paraId="58E0E0DA" w14:textId="1A0A67E2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461EE5C9" w14:textId="64870F43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A621AA6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E8E" w14:paraId="6CCE7B30" w14:textId="77777777" w:rsidTr="00512B99">
        <w:tc>
          <w:tcPr>
            <w:tcW w:w="723" w:type="pct"/>
          </w:tcPr>
          <w:p w14:paraId="46E25111" w14:textId="432DBD6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 </w:t>
            </w:r>
          </w:p>
        </w:tc>
        <w:tc>
          <w:tcPr>
            <w:tcW w:w="1592" w:type="pct"/>
          </w:tcPr>
          <w:p w14:paraId="0DBE7CB4" w14:textId="77777777" w:rsidR="00B34CD9" w:rsidRPr="00512B99" w:rsidRDefault="00B34CD9" w:rsidP="00B34C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URL-адрес для получения реестра платежей. Отсюда необходимо загрузить файл с реестром. </w:t>
            </w:r>
          </w:p>
          <w:p w14:paraId="71DBCCA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4CE31F" w14:textId="222D44D0" w:rsidR="00B34CD9" w:rsidRPr="00512B99" w:rsidRDefault="00B34CD9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Для загрузки файла с реестром необходимо отправить авторизованный запрос на полученный URL. В запрос необходимо добавить заголовок Authorization с токеном доступа access_token, полученным при авторизации API</w:t>
            </w:r>
          </w:p>
        </w:tc>
        <w:tc>
          <w:tcPr>
            <w:tcW w:w="639" w:type="pct"/>
          </w:tcPr>
          <w:p w14:paraId="67B21651" w14:textId="0926BA5F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360F1D95" w14:textId="76D7399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9" w:type="pct"/>
          </w:tcPr>
          <w:p w14:paraId="7CEEB624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3E31321A" w14:textId="77777777" w:rsidTr="00B83086">
        <w:tc>
          <w:tcPr>
            <w:tcW w:w="5000" w:type="pct"/>
            <w:gridSpan w:val="5"/>
          </w:tcPr>
          <w:p w14:paraId="78144F40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5FACF73A" w14:textId="77777777" w:rsidTr="00B83086">
        <w:tc>
          <w:tcPr>
            <w:tcW w:w="5000" w:type="pct"/>
            <w:gridSpan w:val="5"/>
          </w:tcPr>
          <w:p w14:paraId="005BDFFF" w14:textId="4834AB30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{"status":"processing"} </w:t>
            </w:r>
          </w:p>
        </w:tc>
      </w:tr>
      <w:tr w:rsidR="00D407C4" w:rsidRPr="00D407C4" w14:paraId="39CBB64F" w14:textId="77777777" w:rsidTr="00B83086">
        <w:tc>
          <w:tcPr>
            <w:tcW w:w="5000" w:type="pct"/>
            <w:gridSpan w:val="5"/>
          </w:tcPr>
          <w:p w14:paraId="6426A66E" w14:textId="0B93FDFF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{"status":"created","url":</w:t>
            </w:r>
            <w:hyperlink r:id="rId13" w:history="1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>https://****************************/reports/0137227aa24649608e6c89fb7a3a7ff1.zip</w:t>
              </w:r>
            </w:hyperlink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20FA5CAA" w14:textId="10325597" w:rsidR="00254FCF" w:rsidRDefault="00254FCF" w:rsidP="00254FCF">
      <w:pPr>
        <w:pStyle w:val="af3"/>
        <w:keepNext/>
        <w:rPr>
          <w:ins w:id="64" w:author="Автор"/>
        </w:rPr>
      </w:pPr>
    </w:p>
    <w:p w14:paraId="391FCD2F" w14:textId="6129B2D3" w:rsidR="00254FCF" w:rsidRDefault="00254FCF" w:rsidP="00254FCF">
      <w:pPr>
        <w:pStyle w:val="af3"/>
        <w:keepNext/>
        <w:rPr>
          <w:ins w:id="65" w:author="Автор"/>
        </w:rPr>
      </w:pPr>
      <w:ins w:id="66" w:author="Автор">
        <w:r>
          <w:t xml:space="preserve">Таблица </w:t>
        </w:r>
        <w:r>
          <w:fldChar w:fldCharType="begin"/>
        </w:r>
        <w:r>
          <w:instrText xml:space="preserve"> SEQ Таблица \* ARABIC </w:instrText>
        </w:r>
      </w:ins>
      <w:r>
        <w:fldChar w:fldCharType="separate"/>
      </w:r>
      <w:ins w:id="67" w:author="Автор">
        <w:r w:rsidR="005F48F3">
          <w:rPr>
            <w:noProof/>
          </w:rPr>
          <w:t>16</w:t>
        </w:r>
        <w:r>
          <w:fldChar w:fldCharType="end"/>
        </w:r>
        <w:r>
          <w:t xml:space="preserve"> Тело запроса «</w:t>
        </w:r>
        <w:r w:rsidR="00B72038">
          <w:rPr>
            <w:rFonts w:ascii="Times New Roman" w:eastAsia="Calibri" w:hAnsi="Times New Roman" w:cs="Times New Roman"/>
            <w:sz w:val="20"/>
            <w:szCs w:val="20"/>
          </w:rPr>
          <w:t>О</w:t>
        </w:r>
        <w:r w:rsidR="00B72038" w:rsidRPr="00254FCF">
          <w:rPr>
            <w:rFonts w:ascii="Times New Roman" w:eastAsia="Calibri" w:hAnsi="Times New Roman" w:cs="Times New Roman"/>
            <w:sz w:val="20"/>
            <w:szCs w:val="20"/>
          </w:rPr>
          <w:t>формления привязки счета</w:t>
        </w:r>
        <w:r>
          <w:t>»</w:t>
        </w:r>
      </w:ins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54FCF" w14:paraId="63CA48B5" w14:textId="77777777" w:rsidTr="00DC4EAC">
        <w:trPr>
          <w:ins w:id="68" w:author="Автор"/>
        </w:trPr>
        <w:tc>
          <w:tcPr>
            <w:tcW w:w="708" w:type="pct"/>
            <w:shd w:val="clear" w:color="auto" w:fill="D9D9D9" w:themeFill="background1" w:themeFillShade="D9"/>
          </w:tcPr>
          <w:p w14:paraId="3FC1B6D5" w14:textId="77777777" w:rsidR="00254FCF" w:rsidRPr="00D407C4" w:rsidRDefault="00254FCF" w:rsidP="00DC4EAC">
            <w:pPr>
              <w:keepNext/>
              <w:spacing w:before="60" w:after="60" w:line="276" w:lineRule="auto"/>
              <w:jc w:val="center"/>
              <w:rPr>
                <w:ins w:id="69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70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Поле</w:t>
              </w:r>
            </w:ins>
          </w:p>
        </w:tc>
        <w:tc>
          <w:tcPr>
            <w:tcW w:w="1276" w:type="pct"/>
            <w:shd w:val="clear" w:color="auto" w:fill="D9D9D9" w:themeFill="background1" w:themeFillShade="D9"/>
          </w:tcPr>
          <w:p w14:paraId="058FDCE4" w14:textId="77777777" w:rsidR="00254FCF" w:rsidRPr="00D407C4" w:rsidRDefault="00254FCF" w:rsidP="00DC4EAC">
            <w:pPr>
              <w:keepNext/>
              <w:spacing w:before="60" w:after="60" w:line="276" w:lineRule="auto"/>
              <w:jc w:val="center"/>
              <w:rPr>
                <w:ins w:id="71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72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 xml:space="preserve">Описание поля </w:t>
              </w:r>
            </w:ins>
          </w:p>
        </w:tc>
        <w:tc>
          <w:tcPr>
            <w:tcW w:w="907" w:type="pct"/>
            <w:shd w:val="clear" w:color="auto" w:fill="D9D9D9" w:themeFill="background1" w:themeFillShade="D9"/>
          </w:tcPr>
          <w:p w14:paraId="7B19C7FA" w14:textId="77777777" w:rsidR="00254FCF" w:rsidRPr="00D407C4" w:rsidRDefault="00254FCF" w:rsidP="00DC4EAC">
            <w:pPr>
              <w:keepNext/>
              <w:spacing w:before="60" w:after="60" w:line="276" w:lineRule="auto"/>
              <w:jc w:val="center"/>
              <w:rPr>
                <w:ins w:id="73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74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Тип</w:t>
              </w:r>
            </w:ins>
          </w:p>
        </w:tc>
        <w:tc>
          <w:tcPr>
            <w:tcW w:w="1141" w:type="pct"/>
            <w:shd w:val="clear" w:color="auto" w:fill="D9D9D9" w:themeFill="background1" w:themeFillShade="D9"/>
          </w:tcPr>
          <w:p w14:paraId="2719C805" w14:textId="77777777" w:rsidR="00254FCF" w:rsidRPr="00D407C4" w:rsidRDefault="00254FCF" w:rsidP="00DC4EAC">
            <w:pPr>
              <w:keepNext/>
              <w:spacing w:before="60" w:after="60" w:line="276" w:lineRule="auto"/>
              <w:jc w:val="center"/>
              <w:rPr>
                <w:ins w:id="75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76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Обязательность наличия значения</w:t>
              </w:r>
            </w:ins>
          </w:p>
        </w:tc>
        <w:tc>
          <w:tcPr>
            <w:tcW w:w="968" w:type="pct"/>
            <w:shd w:val="clear" w:color="auto" w:fill="D9D9D9" w:themeFill="background1" w:themeFillShade="D9"/>
          </w:tcPr>
          <w:p w14:paraId="231B2795" w14:textId="77777777" w:rsidR="00254FCF" w:rsidRPr="00D407C4" w:rsidRDefault="00254FCF" w:rsidP="00DC4EAC">
            <w:pPr>
              <w:keepNext/>
              <w:spacing w:before="60" w:after="60" w:line="276" w:lineRule="auto"/>
              <w:jc w:val="center"/>
              <w:rPr>
                <w:ins w:id="77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78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 xml:space="preserve">Ожидаемые значения </w:t>
              </w:r>
            </w:ins>
          </w:p>
        </w:tc>
      </w:tr>
      <w:tr w:rsidR="00254FCF" w:rsidRPr="00497ACC" w14:paraId="572056F2" w14:textId="77777777" w:rsidTr="00DC4EAC">
        <w:trPr>
          <w:ins w:id="79" w:author="Автор"/>
        </w:trPr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2542FD4" w14:textId="77777777" w:rsidR="00254FCF" w:rsidRPr="00512B99" w:rsidRDefault="00254FCF" w:rsidP="00DC4EAC">
            <w:pPr>
              <w:rPr>
                <w:ins w:id="8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81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MerchantId </w:t>
              </w:r>
            </w:ins>
          </w:p>
        </w:tc>
        <w:tc>
          <w:tcPr>
            <w:tcW w:w="1276" w:type="pct"/>
          </w:tcPr>
          <w:p w14:paraId="52BBBD51" w14:textId="77777777" w:rsidR="00254FCF" w:rsidRPr="00512B99" w:rsidRDefault="00254FCF" w:rsidP="00DC4EAC">
            <w:pPr>
              <w:rPr>
                <w:ins w:id="8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83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Идентификатор ТСП</w:t>
              </w:r>
            </w:ins>
          </w:p>
        </w:tc>
        <w:tc>
          <w:tcPr>
            <w:tcW w:w="907" w:type="pct"/>
          </w:tcPr>
          <w:p w14:paraId="075ABC73" w14:textId="77777777" w:rsidR="00254FCF" w:rsidRPr="00512B99" w:rsidRDefault="00254FCF" w:rsidP="00DC4EAC">
            <w:pPr>
              <w:rPr>
                <w:ins w:id="8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85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</w:ins>
          </w:p>
        </w:tc>
        <w:tc>
          <w:tcPr>
            <w:tcW w:w="1141" w:type="pct"/>
          </w:tcPr>
          <w:p w14:paraId="3EFC2A18" w14:textId="77777777" w:rsidR="00254FCF" w:rsidRPr="00512B99" w:rsidRDefault="00254FCF" w:rsidP="00DC4EAC">
            <w:pPr>
              <w:rPr>
                <w:ins w:id="8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87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</w:t>
              </w:r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а</w:t>
              </w:r>
            </w:ins>
          </w:p>
        </w:tc>
        <w:tc>
          <w:tcPr>
            <w:tcW w:w="968" w:type="pct"/>
          </w:tcPr>
          <w:p w14:paraId="6AE7BBE6" w14:textId="77777777" w:rsidR="00254FCF" w:rsidRPr="00C12E0A" w:rsidRDefault="00254FCF" w:rsidP="00DC4EAC">
            <w:pPr>
              <w:rPr>
                <w:ins w:id="88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89" w:author="Автор"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“image/png», «image/svg+xml»</w:t>
              </w:r>
            </w:ins>
          </w:p>
        </w:tc>
      </w:tr>
      <w:tr w:rsidR="00254FCF" w:rsidRPr="00BE0E09" w14:paraId="0A2A509B" w14:textId="77777777" w:rsidTr="00DC4EAC">
        <w:trPr>
          <w:ins w:id="90" w:author="Автор"/>
        </w:trPr>
        <w:tc>
          <w:tcPr>
            <w:tcW w:w="708" w:type="pct"/>
          </w:tcPr>
          <w:p w14:paraId="0EB46D71" w14:textId="77777777" w:rsidR="00254FCF" w:rsidRPr="00512B99" w:rsidRDefault="00254FCF" w:rsidP="00DC4EAC">
            <w:pPr>
              <w:rPr>
                <w:ins w:id="9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92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TemplateVersion</w:t>
              </w:r>
            </w:ins>
          </w:p>
        </w:tc>
        <w:tc>
          <w:tcPr>
            <w:tcW w:w="1276" w:type="pct"/>
          </w:tcPr>
          <w:p w14:paraId="3AD72E44" w14:textId="77777777" w:rsidR="00254FCF" w:rsidRPr="00512B99" w:rsidRDefault="00254FCF" w:rsidP="00DC4EAC">
            <w:pPr>
              <w:rPr>
                <w:ins w:id="9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94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Версия payload QR-кода (01 – Версия 1)</w:t>
              </w:r>
            </w:ins>
          </w:p>
        </w:tc>
        <w:tc>
          <w:tcPr>
            <w:tcW w:w="907" w:type="pct"/>
          </w:tcPr>
          <w:p w14:paraId="6C16B29A" w14:textId="77777777" w:rsidR="00254FCF" w:rsidRPr="00512B99" w:rsidRDefault="00254FCF" w:rsidP="00DC4EAC">
            <w:pPr>
              <w:rPr>
                <w:ins w:id="9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96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</w:ins>
          </w:p>
        </w:tc>
        <w:tc>
          <w:tcPr>
            <w:tcW w:w="1141" w:type="pct"/>
          </w:tcPr>
          <w:p w14:paraId="3DCEBE39" w14:textId="77777777" w:rsidR="00254FCF" w:rsidRPr="00512B99" w:rsidRDefault="00254FCF" w:rsidP="00DC4EAC">
            <w:pPr>
              <w:rPr>
                <w:ins w:id="9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98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</w:t>
              </w:r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а</w:t>
              </w:r>
            </w:ins>
          </w:p>
        </w:tc>
        <w:tc>
          <w:tcPr>
            <w:tcW w:w="968" w:type="pct"/>
          </w:tcPr>
          <w:p w14:paraId="3F646959" w14:textId="77777777" w:rsidR="00254FCF" w:rsidRPr="00512B99" w:rsidRDefault="00254FCF" w:rsidP="00DC4EAC">
            <w:pPr>
              <w:rPr>
                <w:ins w:id="9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00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‘01’</w:t>
              </w:r>
            </w:ins>
          </w:p>
        </w:tc>
      </w:tr>
      <w:tr w:rsidR="00254FCF" w:rsidRPr="00BE0E09" w14:paraId="0B135020" w14:textId="77777777" w:rsidTr="00DC4EAC">
        <w:trPr>
          <w:ins w:id="101" w:author="Автор"/>
        </w:trPr>
        <w:tc>
          <w:tcPr>
            <w:tcW w:w="708" w:type="pct"/>
          </w:tcPr>
          <w:p w14:paraId="1462F28C" w14:textId="77777777" w:rsidR="00254FCF" w:rsidRPr="00512B99" w:rsidRDefault="00254FCF" w:rsidP="00DC4EAC">
            <w:pPr>
              <w:rPr>
                <w:ins w:id="10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03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QrcType</w:t>
              </w:r>
            </w:ins>
          </w:p>
        </w:tc>
        <w:tc>
          <w:tcPr>
            <w:tcW w:w="1276" w:type="pct"/>
          </w:tcPr>
          <w:p w14:paraId="32FFAD17" w14:textId="2DA07112" w:rsidR="00254FCF" w:rsidRPr="00512B99" w:rsidRDefault="00254FCF" w:rsidP="00254FCF">
            <w:pPr>
              <w:rPr>
                <w:ins w:id="10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05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Тип QR-кода </w:t>
              </w:r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QR-Subscription (QR для оформления привязки счета)</w:t>
              </w:r>
            </w:ins>
          </w:p>
        </w:tc>
        <w:tc>
          <w:tcPr>
            <w:tcW w:w="907" w:type="pct"/>
          </w:tcPr>
          <w:p w14:paraId="15A02918" w14:textId="77777777" w:rsidR="00254FCF" w:rsidRPr="00512B99" w:rsidRDefault="00254FCF" w:rsidP="00DC4EAC">
            <w:pPr>
              <w:rPr>
                <w:ins w:id="10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07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</w:ins>
          </w:p>
        </w:tc>
        <w:tc>
          <w:tcPr>
            <w:tcW w:w="1141" w:type="pct"/>
          </w:tcPr>
          <w:p w14:paraId="3C553A1D" w14:textId="77777777" w:rsidR="00254FCF" w:rsidRPr="00512B99" w:rsidRDefault="00254FCF" w:rsidP="00DC4EAC">
            <w:pPr>
              <w:rPr>
                <w:ins w:id="108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09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</w:t>
              </w:r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а</w:t>
              </w:r>
            </w:ins>
          </w:p>
        </w:tc>
        <w:tc>
          <w:tcPr>
            <w:tcW w:w="968" w:type="pct"/>
          </w:tcPr>
          <w:p w14:paraId="2CA32D73" w14:textId="1504FC74" w:rsidR="00254FCF" w:rsidRPr="00512B99" w:rsidRDefault="00254FCF" w:rsidP="00DC4EAC">
            <w:pPr>
              <w:rPr>
                <w:ins w:id="11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11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‘03</w:t>
              </w:r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’</w:t>
              </w:r>
              <w:r w:rsidR="00E72379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для привязки </w:t>
              </w:r>
            </w:ins>
          </w:p>
        </w:tc>
      </w:tr>
      <w:tr w:rsidR="00254FCF" w:rsidRPr="002A0D27" w14:paraId="434A5738" w14:textId="77777777" w:rsidTr="00DC4EAC">
        <w:trPr>
          <w:ins w:id="112" w:author="Автор"/>
        </w:trPr>
        <w:tc>
          <w:tcPr>
            <w:tcW w:w="708" w:type="pct"/>
          </w:tcPr>
          <w:p w14:paraId="7EF589B4" w14:textId="77777777" w:rsidR="00254FCF" w:rsidRPr="00512B99" w:rsidRDefault="00254FCF" w:rsidP="00DC4EAC">
            <w:pPr>
              <w:rPr>
                <w:ins w:id="11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14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Amount</w:t>
              </w:r>
            </w:ins>
          </w:p>
        </w:tc>
        <w:tc>
          <w:tcPr>
            <w:tcW w:w="1276" w:type="pct"/>
          </w:tcPr>
          <w:p w14:paraId="2CB0B36E" w14:textId="77777777" w:rsidR="00254FCF" w:rsidRPr="00512B99" w:rsidRDefault="00254FCF" w:rsidP="00DC4EAC">
            <w:pPr>
              <w:rPr>
                <w:ins w:id="11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16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Сумма в копейках</w:t>
              </w:r>
            </w:ins>
          </w:p>
        </w:tc>
        <w:tc>
          <w:tcPr>
            <w:tcW w:w="907" w:type="pct"/>
          </w:tcPr>
          <w:p w14:paraId="11E05250" w14:textId="01B53D18" w:rsidR="00254FCF" w:rsidRPr="00512B99" w:rsidRDefault="00254FCF" w:rsidP="00DC4EAC">
            <w:pPr>
              <w:rPr>
                <w:ins w:id="11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18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Число </w:t>
              </w:r>
              <w:r w:rsidR="00B47D26">
                <w:rPr>
                  <w:rFonts w:ascii="Times New Roman" w:eastAsia="Calibri" w:hAnsi="Times New Roman" w:cs="Times New Roman"/>
                  <w:sz w:val="20"/>
                  <w:szCs w:val="20"/>
                </w:rPr>
                <w:t>(</w:t>
              </w:r>
              <w:r w:rsidR="00B47D26"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Строка  </w:t>
              </w:r>
              <w:r w:rsidR="00B47D26">
                <w:rPr>
                  <w:rFonts w:ascii="Times New Roman" w:eastAsia="Calibri" w:hAnsi="Times New Roman" w:cs="Times New Roman"/>
                  <w:sz w:val="20"/>
                  <w:szCs w:val="20"/>
                </w:rPr>
                <w:t>20)</w:t>
              </w:r>
            </w:ins>
          </w:p>
        </w:tc>
        <w:tc>
          <w:tcPr>
            <w:tcW w:w="1141" w:type="pct"/>
          </w:tcPr>
          <w:p w14:paraId="65C28840" w14:textId="3F16E4AC" w:rsidR="00254FCF" w:rsidRPr="00512B99" w:rsidRDefault="00254FCF" w:rsidP="00DC4EAC">
            <w:pPr>
              <w:rPr>
                <w:ins w:id="11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20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Нет</w:t>
              </w:r>
            </w:ins>
          </w:p>
        </w:tc>
        <w:tc>
          <w:tcPr>
            <w:tcW w:w="968" w:type="pct"/>
          </w:tcPr>
          <w:p w14:paraId="72F1DA23" w14:textId="77777777" w:rsidR="00254FCF" w:rsidRPr="00512B99" w:rsidRDefault="00254FCF" w:rsidP="00DC4EAC">
            <w:pPr>
              <w:rPr>
                <w:ins w:id="121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3F208A37" w14:textId="77777777" w:rsidTr="00DC4EAC">
        <w:trPr>
          <w:ins w:id="122" w:author="Автор"/>
        </w:trPr>
        <w:tc>
          <w:tcPr>
            <w:tcW w:w="708" w:type="pct"/>
          </w:tcPr>
          <w:p w14:paraId="1600C568" w14:textId="77777777" w:rsidR="00254FCF" w:rsidRPr="00512B99" w:rsidRDefault="00254FCF" w:rsidP="00DC4EAC">
            <w:pPr>
              <w:rPr>
                <w:ins w:id="12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24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lastRenderedPageBreak/>
                <w:t>Currency</w:t>
              </w:r>
            </w:ins>
          </w:p>
        </w:tc>
        <w:tc>
          <w:tcPr>
            <w:tcW w:w="1276" w:type="pct"/>
          </w:tcPr>
          <w:p w14:paraId="36A1D3E4" w14:textId="77777777" w:rsidR="00254FCF" w:rsidRPr="00512B99" w:rsidRDefault="00254FCF" w:rsidP="00DC4EAC">
            <w:pPr>
              <w:rPr>
                <w:ins w:id="12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26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Валюта операции </w:t>
              </w:r>
            </w:ins>
          </w:p>
        </w:tc>
        <w:tc>
          <w:tcPr>
            <w:tcW w:w="907" w:type="pct"/>
          </w:tcPr>
          <w:p w14:paraId="794A92A3" w14:textId="77777777" w:rsidR="00254FCF" w:rsidRPr="00512B99" w:rsidRDefault="00254FCF" w:rsidP="00DC4EAC">
            <w:pPr>
              <w:rPr>
                <w:ins w:id="12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28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</w:ins>
          </w:p>
        </w:tc>
        <w:tc>
          <w:tcPr>
            <w:tcW w:w="1141" w:type="pct"/>
          </w:tcPr>
          <w:p w14:paraId="3CE87BFD" w14:textId="1E2070AD" w:rsidR="00254FCF" w:rsidRPr="00512B99" w:rsidRDefault="00254FCF" w:rsidP="00DC4EAC">
            <w:pPr>
              <w:rPr>
                <w:ins w:id="12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30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Нет</w:t>
              </w:r>
            </w:ins>
          </w:p>
        </w:tc>
        <w:tc>
          <w:tcPr>
            <w:tcW w:w="968" w:type="pct"/>
          </w:tcPr>
          <w:p w14:paraId="3DE96DA8" w14:textId="3F00E22D" w:rsidR="00254FCF" w:rsidRPr="00512B99" w:rsidRDefault="00254FCF" w:rsidP="00DC4EAC">
            <w:pPr>
              <w:rPr>
                <w:ins w:id="131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2855E863" w14:textId="77777777" w:rsidTr="00DC4EAC">
        <w:trPr>
          <w:ins w:id="132" w:author="Автор"/>
        </w:trPr>
        <w:tc>
          <w:tcPr>
            <w:tcW w:w="708" w:type="pct"/>
          </w:tcPr>
          <w:p w14:paraId="5E63450F" w14:textId="77777777" w:rsidR="00254FCF" w:rsidRPr="00512B99" w:rsidRDefault="00254FCF" w:rsidP="00DC4EAC">
            <w:pPr>
              <w:rPr>
                <w:ins w:id="13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3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A</w:t>
              </w:r>
              <w:r w:rsidRPr="009F41D9">
                <w:rPr>
                  <w:rFonts w:ascii="Times New Roman" w:eastAsia="Calibri" w:hAnsi="Times New Roman" w:cs="Times New Roman"/>
                  <w:sz w:val="20"/>
                  <w:szCs w:val="20"/>
                </w:rPr>
                <w:t>ccount</w:t>
              </w:r>
            </w:ins>
          </w:p>
        </w:tc>
        <w:tc>
          <w:tcPr>
            <w:tcW w:w="1276" w:type="pct"/>
          </w:tcPr>
          <w:p w14:paraId="215D2B90" w14:textId="77777777" w:rsidR="00254FCF" w:rsidRPr="00512B99" w:rsidRDefault="00254FCF" w:rsidP="00DC4EAC">
            <w:pPr>
              <w:rPr>
                <w:ins w:id="13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36" w:author="Автор">
              <w:r w:rsidRPr="009F41D9">
                <w:rPr>
                  <w:rFonts w:ascii="Times New Roman" w:eastAsia="Calibri" w:hAnsi="Times New Roman" w:cs="Times New Roman"/>
                  <w:sz w:val="20"/>
                  <w:szCs w:val="20"/>
                </w:rPr>
                <w:t>Номер счета юридического лица</w:t>
              </w:r>
            </w:ins>
          </w:p>
        </w:tc>
        <w:tc>
          <w:tcPr>
            <w:tcW w:w="907" w:type="pct"/>
          </w:tcPr>
          <w:p w14:paraId="0E5D085C" w14:textId="77777777" w:rsidR="00254FCF" w:rsidRPr="00512B99" w:rsidRDefault="00254FCF" w:rsidP="00DC4EAC">
            <w:pPr>
              <w:rPr>
                <w:ins w:id="13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38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</w:ins>
          </w:p>
        </w:tc>
        <w:tc>
          <w:tcPr>
            <w:tcW w:w="1141" w:type="pct"/>
          </w:tcPr>
          <w:p w14:paraId="22166B1E" w14:textId="77777777" w:rsidR="00254FCF" w:rsidRPr="00512B99" w:rsidRDefault="00254FCF" w:rsidP="00DC4EAC">
            <w:pPr>
              <w:rPr>
                <w:ins w:id="13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40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Нет</w:t>
              </w:r>
            </w:ins>
          </w:p>
        </w:tc>
        <w:tc>
          <w:tcPr>
            <w:tcW w:w="968" w:type="pct"/>
          </w:tcPr>
          <w:p w14:paraId="5118327E" w14:textId="77777777" w:rsidR="00254FCF" w:rsidRPr="00512B99" w:rsidRDefault="00254FCF" w:rsidP="00DC4EAC">
            <w:pPr>
              <w:rPr>
                <w:ins w:id="141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64862891" w14:textId="77777777" w:rsidTr="00DC4EAC">
        <w:trPr>
          <w:ins w:id="142" w:author="Автор"/>
        </w:trPr>
        <w:tc>
          <w:tcPr>
            <w:tcW w:w="708" w:type="pct"/>
          </w:tcPr>
          <w:p w14:paraId="7351D9DF" w14:textId="0B45766E" w:rsidR="00254FCF" w:rsidRDefault="00254FCF" w:rsidP="00DC4EAC">
            <w:pPr>
              <w:rPr>
                <w:ins w:id="143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144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qrcTtl</w:t>
              </w:r>
            </w:ins>
          </w:p>
        </w:tc>
        <w:tc>
          <w:tcPr>
            <w:tcW w:w="1276" w:type="pct"/>
          </w:tcPr>
          <w:p w14:paraId="480BAEE8" w14:textId="77777777" w:rsidR="00254FCF" w:rsidRDefault="00254FCF" w:rsidP="00DC4EAC">
            <w:pPr>
              <w:rPr>
                <w:ins w:id="14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46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Срок жизни Функциональной ссылки СБП в минутах.</w:t>
              </w:r>
            </w:ins>
          </w:p>
          <w:p w14:paraId="1B255E28" w14:textId="498FC265" w:rsidR="00B24A14" w:rsidRPr="00B24A14" w:rsidRDefault="00B24A14" w:rsidP="00B24A14">
            <w:pPr>
              <w:rPr>
                <w:ins w:id="14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48" w:author="Автор">
              <w:r w:rsidRPr="00B24A14">
                <w:rPr>
                  <w:rFonts w:ascii="Times New Roman" w:eastAsia="Calibri" w:hAnsi="Times New Roman" w:cs="Times New Roman"/>
                  <w:sz w:val="20"/>
                  <w:szCs w:val="20"/>
                </w:rPr>
                <w:t>Минимальное допустим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ое значение  </w:t>
              </w:r>
              <w:r w:rsidRPr="00B24A14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"1".</w:t>
              </w:r>
            </w:ins>
          </w:p>
          <w:p w14:paraId="26203CEB" w14:textId="0399F036" w:rsidR="00B24A14" w:rsidRPr="009F41D9" w:rsidRDefault="00B24A14" w:rsidP="00B24A14">
            <w:pPr>
              <w:rPr>
                <w:ins w:id="14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50" w:author="Автор">
              <w:r w:rsidRPr="00B24A14">
                <w:rPr>
                  <w:rFonts w:ascii="Times New Roman" w:eastAsia="Calibri" w:hAnsi="Times New Roman" w:cs="Times New Roman"/>
                  <w:sz w:val="20"/>
                  <w:szCs w:val="20"/>
                </w:rPr>
                <w:t>Максимальное допустимое значение - "129 600" (90 дней).</w:t>
              </w:r>
            </w:ins>
          </w:p>
        </w:tc>
        <w:tc>
          <w:tcPr>
            <w:tcW w:w="907" w:type="pct"/>
          </w:tcPr>
          <w:p w14:paraId="3DCDD56B" w14:textId="50D16F8E" w:rsidR="00254FCF" w:rsidRDefault="005F6E49" w:rsidP="00DC4EAC">
            <w:pPr>
              <w:rPr>
                <w:ins w:id="15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52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число</w:t>
              </w:r>
            </w:ins>
          </w:p>
        </w:tc>
        <w:tc>
          <w:tcPr>
            <w:tcW w:w="1141" w:type="pct"/>
          </w:tcPr>
          <w:p w14:paraId="1C813FBE" w14:textId="3432B74F" w:rsidR="00254FCF" w:rsidRDefault="005F6E49" w:rsidP="00DC4EAC">
            <w:pPr>
              <w:rPr>
                <w:ins w:id="15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5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нет</w:t>
              </w:r>
            </w:ins>
          </w:p>
        </w:tc>
        <w:tc>
          <w:tcPr>
            <w:tcW w:w="968" w:type="pct"/>
          </w:tcPr>
          <w:p w14:paraId="257715A5" w14:textId="77777777" w:rsidR="00254FCF" w:rsidRPr="00512B99" w:rsidRDefault="00254FCF" w:rsidP="00DC4EAC">
            <w:pPr>
              <w:rPr>
                <w:ins w:id="155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55C7C6BA" w14:textId="77777777" w:rsidTr="00DC4EAC">
        <w:trPr>
          <w:ins w:id="156" w:author="Автор"/>
        </w:trPr>
        <w:tc>
          <w:tcPr>
            <w:tcW w:w="708" w:type="pct"/>
          </w:tcPr>
          <w:p w14:paraId="02C0E4ED" w14:textId="77777777" w:rsidR="00254FCF" w:rsidRPr="00512B99" w:rsidRDefault="00254FCF" w:rsidP="00DC4EAC">
            <w:pPr>
              <w:rPr>
                <w:ins w:id="15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58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PaymentPurpose</w:t>
              </w:r>
            </w:ins>
          </w:p>
        </w:tc>
        <w:tc>
          <w:tcPr>
            <w:tcW w:w="1276" w:type="pct"/>
          </w:tcPr>
          <w:p w14:paraId="3D1B0C19" w14:textId="77777777" w:rsidR="00254FCF" w:rsidRPr="00512B99" w:rsidRDefault="00254FCF" w:rsidP="00DC4EAC">
            <w:pPr>
              <w:rPr>
                <w:ins w:id="15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60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Дополнительная информация от ТСП, длят отображения плательщику</w:t>
              </w:r>
            </w:ins>
          </w:p>
        </w:tc>
        <w:tc>
          <w:tcPr>
            <w:tcW w:w="907" w:type="pct"/>
          </w:tcPr>
          <w:p w14:paraId="51ABF72C" w14:textId="77777777" w:rsidR="00254FCF" w:rsidRPr="00512B99" w:rsidRDefault="00254FCF" w:rsidP="00DC4EAC">
            <w:pPr>
              <w:rPr>
                <w:ins w:id="16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62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  (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140 символов</w:t>
              </w:r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1141" w:type="pct"/>
          </w:tcPr>
          <w:p w14:paraId="4D362687" w14:textId="7C1067B6" w:rsidR="00254FCF" w:rsidRPr="00512B99" w:rsidRDefault="00254FCF" w:rsidP="00DC4EAC">
            <w:pPr>
              <w:rPr>
                <w:ins w:id="16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6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нет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968" w:type="pct"/>
          </w:tcPr>
          <w:p w14:paraId="3170F730" w14:textId="77777777" w:rsidR="00254FCF" w:rsidRPr="00512B99" w:rsidRDefault="00254FCF" w:rsidP="00DC4EAC">
            <w:pPr>
              <w:rPr>
                <w:ins w:id="165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4FBE5D62" w14:textId="77777777" w:rsidTr="00DC4EAC">
        <w:trPr>
          <w:ins w:id="166" w:author="Автор"/>
        </w:trPr>
        <w:tc>
          <w:tcPr>
            <w:tcW w:w="708" w:type="pct"/>
          </w:tcPr>
          <w:p w14:paraId="5278D012" w14:textId="20821066" w:rsidR="00254FCF" w:rsidRPr="00512B99" w:rsidRDefault="00254FCF" w:rsidP="00DC4EAC">
            <w:pPr>
              <w:rPr>
                <w:ins w:id="16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68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subscriptionPurpose</w:t>
              </w:r>
            </w:ins>
          </w:p>
        </w:tc>
        <w:tc>
          <w:tcPr>
            <w:tcW w:w="1276" w:type="pct"/>
          </w:tcPr>
          <w:p w14:paraId="7FD32DE8" w14:textId="22547C21" w:rsidR="00254FCF" w:rsidRPr="00512B99" w:rsidRDefault="00254FCF" w:rsidP="00254FCF">
            <w:pPr>
              <w:rPr>
                <w:ins w:id="16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70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Информация от ТСП, детализирующая цель привязк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и</w:t>
              </w:r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счета.</w:t>
              </w:r>
            </w:ins>
          </w:p>
        </w:tc>
        <w:tc>
          <w:tcPr>
            <w:tcW w:w="907" w:type="pct"/>
          </w:tcPr>
          <w:p w14:paraId="639528A5" w14:textId="110E7CF9" w:rsidR="00254FCF" w:rsidRPr="00512B99" w:rsidRDefault="00254FCF" w:rsidP="00DC4EAC">
            <w:pPr>
              <w:rPr>
                <w:ins w:id="17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72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(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140 символов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1141" w:type="pct"/>
          </w:tcPr>
          <w:p w14:paraId="6C453C72" w14:textId="3BCF5A2A" w:rsidR="00254FCF" w:rsidRDefault="000A2BBF" w:rsidP="00DC4EAC">
            <w:pPr>
              <w:rPr>
                <w:ins w:id="17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7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</w:t>
              </w:r>
              <w:r w:rsid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а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для привязки</w:t>
              </w:r>
            </w:ins>
          </w:p>
        </w:tc>
        <w:tc>
          <w:tcPr>
            <w:tcW w:w="968" w:type="pct"/>
          </w:tcPr>
          <w:p w14:paraId="372CE0F1" w14:textId="77777777" w:rsidR="00254FCF" w:rsidRPr="00512B99" w:rsidRDefault="00254FCF" w:rsidP="00DC4EAC">
            <w:pPr>
              <w:rPr>
                <w:ins w:id="175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5EC543DB" w14:textId="77777777" w:rsidTr="00DC4EAC">
        <w:trPr>
          <w:ins w:id="176" w:author="Автор"/>
        </w:trPr>
        <w:tc>
          <w:tcPr>
            <w:tcW w:w="708" w:type="pct"/>
          </w:tcPr>
          <w:p w14:paraId="73FE5E10" w14:textId="5960834F" w:rsidR="00254FCF" w:rsidRPr="00254FCF" w:rsidRDefault="00254FCF" w:rsidP="00254FCF">
            <w:pPr>
              <w:rPr>
                <w:ins w:id="17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78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redirectUrl</w:t>
              </w:r>
            </w:ins>
          </w:p>
        </w:tc>
        <w:tc>
          <w:tcPr>
            <w:tcW w:w="1276" w:type="pct"/>
          </w:tcPr>
          <w:p w14:paraId="006B7382" w14:textId="0F4D3B78" w:rsidR="00254FCF" w:rsidRPr="00254FCF" w:rsidRDefault="00254FCF" w:rsidP="00254FCF">
            <w:pPr>
              <w:rPr>
                <w:ins w:id="17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80" w:author="Автор"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Содержит ссылку для автоматического возврата Плательщика из приложения Банка в приложение или на сайт ТСП</w:t>
              </w:r>
            </w:ins>
          </w:p>
        </w:tc>
        <w:tc>
          <w:tcPr>
            <w:tcW w:w="907" w:type="pct"/>
          </w:tcPr>
          <w:p w14:paraId="353AF58E" w14:textId="75F84A6E" w:rsidR="00254FCF" w:rsidRDefault="00254FCF" w:rsidP="00254FCF">
            <w:pPr>
              <w:rPr>
                <w:ins w:id="18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82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 (</w:t>
              </w:r>
              <w:r w:rsidRPr="00254FCF">
                <w:rPr>
                  <w:rFonts w:ascii="Times New Roman" w:eastAsia="Calibri" w:hAnsi="Times New Roman" w:cs="Times New Roman"/>
                  <w:sz w:val="20"/>
                  <w:szCs w:val="20"/>
                </w:rPr>
                <w:t>1024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символов)</w:t>
              </w:r>
            </w:ins>
          </w:p>
        </w:tc>
        <w:tc>
          <w:tcPr>
            <w:tcW w:w="1141" w:type="pct"/>
          </w:tcPr>
          <w:p w14:paraId="31EB0C53" w14:textId="373AD8F9" w:rsidR="00254FCF" w:rsidRDefault="00254FCF" w:rsidP="00254FCF">
            <w:pPr>
              <w:rPr>
                <w:ins w:id="18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8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нет</w:t>
              </w:r>
            </w:ins>
          </w:p>
        </w:tc>
        <w:tc>
          <w:tcPr>
            <w:tcW w:w="968" w:type="pct"/>
          </w:tcPr>
          <w:p w14:paraId="214492ED" w14:textId="77777777" w:rsidR="00254FCF" w:rsidRPr="00512B99" w:rsidRDefault="00254FCF" w:rsidP="00254FCF">
            <w:pPr>
              <w:rPr>
                <w:ins w:id="185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14B120F8" w14:textId="77777777" w:rsidTr="00DC4EAC">
        <w:trPr>
          <w:ins w:id="186" w:author="Автор"/>
        </w:trPr>
        <w:tc>
          <w:tcPr>
            <w:tcW w:w="5000" w:type="pct"/>
            <w:gridSpan w:val="5"/>
          </w:tcPr>
          <w:p w14:paraId="6C1FA2B0" w14:textId="77777777" w:rsidR="00254FCF" w:rsidRPr="00866665" w:rsidRDefault="00254FCF" w:rsidP="00254FCF">
            <w:pPr>
              <w:rPr>
                <w:ins w:id="18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188" w:author="Автор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Пример  </w:t>
              </w:r>
            </w:ins>
          </w:p>
        </w:tc>
      </w:tr>
      <w:tr w:rsidR="00254FCF" w:rsidRPr="00497ACC" w14:paraId="455BABBF" w14:textId="77777777" w:rsidTr="00DC4EAC">
        <w:trPr>
          <w:ins w:id="189" w:author="Автор"/>
        </w:trPr>
        <w:tc>
          <w:tcPr>
            <w:tcW w:w="5000" w:type="pct"/>
            <w:gridSpan w:val="5"/>
          </w:tcPr>
          <w:p w14:paraId="6A4A7447" w14:textId="432407B5" w:rsidR="00254FCF" w:rsidRPr="00C12E0A" w:rsidRDefault="00254FCF" w:rsidP="00CF77AC">
            <w:pPr>
              <w:rPr>
                <w:ins w:id="190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191" w:author="Автор"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{"MerchantId":"MA0000000011","TemplateVersion":"01","QrcType":"0</w:t>
              </w:r>
              <w:r w:rsidR="00AB1998" w:rsidRPr="00CF77AC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3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","</w:t>
              </w:r>
              <w:r w:rsidR="00CF77AC" w:rsidRPr="00CF77AC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subscriptionPurpose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":"</w:t>
              </w:r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>покупка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</w:t>
              </w:r>
              <w:r w:rsidRPr="009F41D9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, 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</w:t>
              </w:r>
              <w:r w:rsidRPr="009F41D9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account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: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</w:t>
              </w:r>
              <w:r w:rsidRPr="009F41D9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40702810100010000001</w:t>
              </w:r>
              <w:r w:rsidRPr="00C12E0A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"}</w:t>
              </w:r>
            </w:ins>
          </w:p>
        </w:tc>
      </w:tr>
    </w:tbl>
    <w:p w14:paraId="55023F23" w14:textId="391ADFEC" w:rsidR="00254FCF" w:rsidRPr="00EB55A8" w:rsidRDefault="00254FCF" w:rsidP="005F48F3">
      <w:pPr>
        <w:rPr>
          <w:ins w:id="192" w:author="Автор"/>
          <w:rFonts w:ascii="Times New Roman" w:eastAsia="Calibri" w:hAnsi="Times New Roman" w:cs="Times New Roman"/>
          <w:sz w:val="20"/>
          <w:szCs w:val="20"/>
          <w:lang w:val="en-US"/>
        </w:rPr>
      </w:pPr>
    </w:p>
    <w:p w14:paraId="523D04C5" w14:textId="2D851F79" w:rsidR="00254FCF" w:rsidRDefault="00254FCF" w:rsidP="00254FCF">
      <w:pPr>
        <w:pStyle w:val="af3"/>
        <w:keepNext/>
        <w:rPr>
          <w:ins w:id="193" w:author="Автор"/>
        </w:rPr>
      </w:pPr>
      <w:ins w:id="194" w:author="Автор">
        <w:r>
          <w:t xml:space="preserve">Таблица </w:t>
        </w:r>
        <w:r>
          <w:fldChar w:fldCharType="begin"/>
        </w:r>
        <w:r>
          <w:instrText xml:space="preserve"> SEQ Таблица \* ARABIC </w:instrText>
        </w:r>
        <w:r>
          <w:fldChar w:fldCharType="separate"/>
        </w:r>
        <w:r w:rsidR="005F48F3">
          <w:rPr>
            <w:noProof/>
          </w:rPr>
          <w:t>17</w:t>
        </w:r>
        <w:r>
          <w:rPr>
            <w:noProof/>
          </w:rPr>
          <w:fldChar w:fldCharType="end"/>
        </w:r>
        <w:r w:rsidRPr="0054416D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Тело </w:t>
        </w:r>
        <w:r w:rsidRPr="00BE0E09">
          <w:t>ответа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eastAsia="Calibri" w:hAnsi="Times New Roman" w:cs="Times New Roman"/>
            <w:sz w:val="20"/>
            <w:szCs w:val="20"/>
          </w:rPr>
          <w:t>«</w:t>
        </w:r>
        <w:r w:rsidR="003374D3">
          <w:rPr>
            <w:rFonts w:ascii="Times New Roman" w:eastAsia="Calibri" w:hAnsi="Times New Roman" w:cs="Times New Roman"/>
            <w:sz w:val="20"/>
            <w:szCs w:val="20"/>
          </w:rPr>
          <w:t>результат привязки счета</w:t>
        </w:r>
        <w:r>
          <w:rPr>
            <w:rFonts w:ascii="Times New Roman" w:eastAsia="Calibri" w:hAnsi="Times New Roman" w:cs="Times New Roman"/>
            <w:sz w:val="20"/>
            <w:szCs w:val="20"/>
          </w:rPr>
          <w:t>»</w:t>
        </w:r>
      </w:ins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965"/>
        <w:gridCol w:w="4555"/>
        <w:gridCol w:w="1511"/>
        <w:gridCol w:w="6274"/>
      </w:tblGrid>
      <w:tr w:rsidR="00BE3CAA" w14:paraId="3BE94C1D" w14:textId="77777777" w:rsidTr="00BE3CAA">
        <w:trPr>
          <w:tblHeader/>
          <w:ins w:id="195" w:author="Автор"/>
        </w:trPr>
        <w:tc>
          <w:tcPr>
            <w:tcW w:w="687" w:type="pct"/>
            <w:shd w:val="clear" w:color="auto" w:fill="D9D9D9" w:themeFill="background1" w:themeFillShade="D9"/>
          </w:tcPr>
          <w:p w14:paraId="09ECD85B" w14:textId="77777777" w:rsidR="00BE3CAA" w:rsidRPr="00D407C4" w:rsidRDefault="00BE3CAA" w:rsidP="00DC4EAC">
            <w:pPr>
              <w:keepNext/>
              <w:spacing w:before="60" w:after="60" w:line="276" w:lineRule="auto"/>
              <w:jc w:val="center"/>
              <w:rPr>
                <w:ins w:id="196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197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Поле</w:t>
              </w:r>
            </w:ins>
          </w:p>
        </w:tc>
        <w:tc>
          <w:tcPr>
            <w:tcW w:w="1592" w:type="pct"/>
            <w:shd w:val="clear" w:color="auto" w:fill="D9D9D9" w:themeFill="background1" w:themeFillShade="D9"/>
          </w:tcPr>
          <w:p w14:paraId="5E34C5EB" w14:textId="77777777" w:rsidR="00BE3CAA" w:rsidRPr="00D407C4" w:rsidRDefault="00BE3CAA" w:rsidP="00DC4EAC">
            <w:pPr>
              <w:keepNext/>
              <w:spacing w:before="60" w:after="60" w:line="276" w:lineRule="auto"/>
              <w:jc w:val="center"/>
              <w:rPr>
                <w:ins w:id="198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199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 xml:space="preserve">Описание поля </w:t>
              </w:r>
            </w:ins>
          </w:p>
        </w:tc>
        <w:tc>
          <w:tcPr>
            <w:tcW w:w="528" w:type="pct"/>
            <w:shd w:val="clear" w:color="auto" w:fill="D9D9D9" w:themeFill="background1" w:themeFillShade="D9"/>
          </w:tcPr>
          <w:p w14:paraId="29999E51" w14:textId="77777777" w:rsidR="00BE3CAA" w:rsidRPr="00D407C4" w:rsidRDefault="00BE3CAA" w:rsidP="00DC4EAC">
            <w:pPr>
              <w:keepNext/>
              <w:spacing w:before="60" w:after="60" w:line="276" w:lineRule="auto"/>
              <w:jc w:val="center"/>
              <w:rPr>
                <w:ins w:id="200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01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Тип</w:t>
              </w:r>
            </w:ins>
          </w:p>
        </w:tc>
        <w:tc>
          <w:tcPr>
            <w:tcW w:w="2193" w:type="pct"/>
            <w:shd w:val="clear" w:color="auto" w:fill="D9D9D9" w:themeFill="background1" w:themeFillShade="D9"/>
          </w:tcPr>
          <w:p w14:paraId="055B4A05" w14:textId="77777777" w:rsidR="00BE3CAA" w:rsidRPr="00D407C4" w:rsidRDefault="00BE3CAA" w:rsidP="00DC4EAC">
            <w:pPr>
              <w:keepNext/>
              <w:spacing w:before="60" w:after="60" w:line="276" w:lineRule="auto"/>
              <w:jc w:val="center"/>
              <w:rPr>
                <w:ins w:id="202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03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Обязательность наличия значения</w:t>
              </w:r>
            </w:ins>
          </w:p>
        </w:tc>
      </w:tr>
      <w:tr w:rsidR="00BE3CAA" w14:paraId="68F4C250" w14:textId="77777777" w:rsidTr="00BE3CAA">
        <w:trPr>
          <w:ins w:id="204" w:author="Автор"/>
        </w:trPr>
        <w:tc>
          <w:tcPr>
            <w:tcW w:w="687" w:type="pct"/>
          </w:tcPr>
          <w:p w14:paraId="0019B79A" w14:textId="77777777" w:rsidR="00BE3CAA" w:rsidRPr="00512B99" w:rsidRDefault="00BE3CAA" w:rsidP="00DC4EAC">
            <w:pPr>
              <w:rPr>
                <w:ins w:id="20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06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qrcId</w:t>
              </w:r>
            </w:ins>
          </w:p>
        </w:tc>
        <w:tc>
          <w:tcPr>
            <w:tcW w:w="1592" w:type="pct"/>
          </w:tcPr>
          <w:p w14:paraId="75A531DC" w14:textId="77777777" w:rsidR="00BE3CAA" w:rsidRPr="00512B99" w:rsidRDefault="00BE3CAA" w:rsidP="00DC4EAC">
            <w:pPr>
              <w:rPr>
                <w:ins w:id="20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08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Идентификатор зарегистрированного QR кода в СБП</w:t>
              </w:r>
            </w:ins>
          </w:p>
        </w:tc>
        <w:tc>
          <w:tcPr>
            <w:tcW w:w="528" w:type="pct"/>
          </w:tcPr>
          <w:p w14:paraId="5D76B77D" w14:textId="0A9C7CC5" w:rsidR="00BE3CAA" w:rsidRPr="00512B99" w:rsidRDefault="00BE3CAA" w:rsidP="00DC4EAC">
            <w:pPr>
              <w:rPr>
                <w:ins w:id="20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10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Стока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32</w:t>
              </w:r>
            </w:ins>
          </w:p>
        </w:tc>
        <w:tc>
          <w:tcPr>
            <w:tcW w:w="2193" w:type="pct"/>
          </w:tcPr>
          <w:p w14:paraId="2E6A138C" w14:textId="77777777" w:rsidR="00BE3CAA" w:rsidRPr="00512B99" w:rsidRDefault="00BE3CAA" w:rsidP="00DC4EAC">
            <w:pPr>
              <w:rPr>
                <w:ins w:id="21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12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Да, при успешном ответе</w:t>
              </w:r>
            </w:ins>
          </w:p>
        </w:tc>
      </w:tr>
      <w:tr w:rsidR="00BE3CAA" w14:paraId="0F3C2F82" w14:textId="77777777" w:rsidTr="00BE3CAA">
        <w:trPr>
          <w:ins w:id="213" w:author="Автор"/>
        </w:trPr>
        <w:tc>
          <w:tcPr>
            <w:tcW w:w="687" w:type="pct"/>
          </w:tcPr>
          <w:p w14:paraId="10CF55C6" w14:textId="77777777" w:rsidR="00BE3CAA" w:rsidRPr="00512B99" w:rsidRDefault="00BE3CAA" w:rsidP="00DC4EAC">
            <w:pPr>
              <w:rPr>
                <w:ins w:id="21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15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Payload</w:t>
              </w:r>
            </w:ins>
          </w:p>
        </w:tc>
        <w:tc>
          <w:tcPr>
            <w:tcW w:w="1592" w:type="pct"/>
          </w:tcPr>
          <w:p w14:paraId="7D1A572E" w14:textId="77777777" w:rsidR="00BE3CAA" w:rsidRPr="00512B99" w:rsidRDefault="00BE3CAA" w:rsidP="00DC4EAC">
            <w:pPr>
              <w:rPr>
                <w:ins w:id="21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17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Payload кода – URL с параметрами (qr.nspk.ru/идентификатор зарегистрированного QR-кода?Тип QR-кода&amp;Идентификатор Банка Получателя (ТСП) (Member_ID&amp;)Сумма в копейках&amp;Валюта операции&amp;Значение контрольной суммы)</w:t>
              </w:r>
            </w:ins>
          </w:p>
        </w:tc>
        <w:tc>
          <w:tcPr>
            <w:tcW w:w="528" w:type="pct"/>
          </w:tcPr>
          <w:p w14:paraId="768F8023" w14:textId="16159DC0" w:rsidR="00BE3CAA" w:rsidRPr="00512B99" w:rsidRDefault="00BE3CAA" w:rsidP="00DC4EAC">
            <w:pPr>
              <w:rPr>
                <w:ins w:id="218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19" w:author="Автор"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Строка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999</w:t>
              </w:r>
            </w:ins>
          </w:p>
        </w:tc>
        <w:tc>
          <w:tcPr>
            <w:tcW w:w="2193" w:type="pct"/>
          </w:tcPr>
          <w:p w14:paraId="7A33A570" w14:textId="77777777" w:rsidR="00BE3CAA" w:rsidRPr="00512B99" w:rsidRDefault="00BE3CAA" w:rsidP="00DC4EAC">
            <w:pPr>
              <w:rPr>
                <w:ins w:id="22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21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</w:t>
              </w:r>
              <w:r w:rsidRPr="00512B99">
                <w:rPr>
                  <w:rFonts w:ascii="Times New Roman" w:eastAsia="Calibri" w:hAnsi="Times New Roman" w:cs="Times New Roman"/>
                  <w:sz w:val="20"/>
                  <w:szCs w:val="20"/>
                </w:rPr>
                <w:t>а</w:t>
              </w:r>
            </w:ins>
          </w:p>
        </w:tc>
      </w:tr>
      <w:tr w:rsidR="00BE3CAA" w14:paraId="793A6155" w14:textId="77777777" w:rsidTr="00BE3CAA">
        <w:trPr>
          <w:ins w:id="222" w:author="Автор"/>
        </w:trPr>
        <w:tc>
          <w:tcPr>
            <w:tcW w:w="687" w:type="pct"/>
          </w:tcPr>
          <w:p w14:paraId="0B8DB59F" w14:textId="497389F5" w:rsidR="00BE3CAA" w:rsidRPr="00512B99" w:rsidRDefault="00BE3CAA" w:rsidP="00DC4EAC">
            <w:pPr>
              <w:rPr>
                <w:ins w:id="22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24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image</w:t>
              </w:r>
            </w:ins>
          </w:p>
        </w:tc>
        <w:tc>
          <w:tcPr>
            <w:tcW w:w="1592" w:type="pct"/>
          </w:tcPr>
          <w:p w14:paraId="567D40E5" w14:textId="77777777" w:rsidR="00BE3CAA" w:rsidRPr="00512B99" w:rsidRDefault="00BE3CAA" w:rsidP="00DC4EAC">
            <w:pPr>
              <w:rPr>
                <w:ins w:id="225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14:paraId="1E2F6A82" w14:textId="77777777" w:rsidR="00BE3CAA" w:rsidRPr="00512B99" w:rsidRDefault="00BE3CAA" w:rsidP="00DC4EAC">
            <w:pPr>
              <w:rPr>
                <w:ins w:id="226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3" w:type="pct"/>
          </w:tcPr>
          <w:p w14:paraId="1C15C47C" w14:textId="77777777" w:rsidR="00BE3CAA" w:rsidRDefault="00BE3CAA" w:rsidP="00DC4EAC">
            <w:pPr>
              <w:rPr>
                <w:ins w:id="227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CAA" w14:paraId="6D85459B" w14:textId="77777777" w:rsidTr="00BE3CAA">
        <w:trPr>
          <w:ins w:id="228" w:author="Автор"/>
        </w:trPr>
        <w:tc>
          <w:tcPr>
            <w:tcW w:w="687" w:type="pct"/>
          </w:tcPr>
          <w:p w14:paraId="48E3CC9F" w14:textId="44883C0F" w:rsidR="00BE3CAA" w:rsidRDefault="00BE3CAA" w:rsidP="003374D3">
            <w:pPr>
              <w:ind w:left="708"/>
              <w:rPr>
                <w:ins w:id="22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30" w:author="Автор">
              <w:r>
                <w:rPr>
                  <w:rFonts w:ascii="Courier New" w:hAnsi="Courier New" w:cs="Courier New"/>
                  <w:color w:val="3B4151"/>
                  <w:sz w:val="18"/>
                  <w:szCs w:val="18"/>
                </w:rPr>
                <w:t>mediaType</w:t>
              </w:r>
            </w:ins>
          </w:p>
        </w:tc>
        <w:tc>
          <w:tcPr>
            <w:tcW w:w="1592" w:type="pct"/>
          </w:tcPr>
          <w:p w14:paraId="662DD3CA" w14:textId="6F5651C3" w:rsidR="00BE3CAA" w:rsidRPr="00512B99" w:rsidRDefault="00BE3CAA" w:rsidP="00DC4EAC">
            <w:pPr>
              <w:rPr>
                <w:ins w:id="23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32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Формат получаемого файла: image/png - png, image/svg+xml - xml of svg</w:t>
              </w:r>
            </w:ins>
          </w:p>
        </w:tc>
        <w:tc>
          <w:tcPr>
            <w:tcW w:w="528" w:type="pct"/>
          </w:tcPr>
          <w:p w14:paraId="0722D908" w14:textId="0FC0EAE8" w:rsidR="00BE3CAA" w:rsidRPr="003374D3" w:rsidRDefault="00BE3CAA" w:rsidP="00DC4EAC">
            <w:pPr>
              <w:rPr>
                <w:ins w:id="23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3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</w:t>
              </w:r>
            </w:ins>
          </w:p>
        </w:tc>
        <w:tc>
          <w:tcPr>
            <w:tcW w:w="2193" w:type="pct"/>
          </w:tcPr>
          <w:p w14:paraId="5EECC9EB" w14:textId="77777777" w:rsidR="00BE3CAA" w:rsidRDefault="00BE3CAA" w:rsidP="00DC4EAC">
            <w:pPr>
              <w:rPr>
                <w:ins w:id="235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CAA" w14:paraId="1A39C0F3" w14:textId="77777777" w:rsidTr="00BE3CAA">
        <w:trPr>
          <w:ins w:id="236" w:author="Автор"/>
        </w:trPr>
        <w:tc>
          <w:tcPr>
            <w:tcW w:w="687" w:type="pct"/>
          </w:tcPr>
          <w:p w14:paraId="7755E76E" w14:textId="2BD5BF89" w:rsidR="00BE3CAA" w:rsidRDefault="00BE3CAA" w:rsidP="003374D3">
            <w:pPr>
              <w:ind w:left="708"/>
              <w:rPr>
                <w:ins w:id="23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38" w:author="Автор">
              <w:r w:rsidRPr="003374D3">
                <w:rPr>
                  <w:rFonts w:ascii="Courier New" w:hAnsi="Courier New" w:cs="Courier New"/>
                  <w:color w:val="3B4151"/>
                  <w:sz w:val="18"/>
                  <w:szCs w:val="18"/>
                </w:rPr>
                <w:t>content</w:t>
              </w:r>
            </w:ins>
          </w:p>
        </w:tc>
        <w:tc>
          <w:tcPr>
            <w:tcW w:w="1592" w:type="pct"/>
          </w:tcPr>
          <w:p w14:paraId="359C4E23" w14:textId="3BF60A6F" w:rsidR="00BE3CAA" w:rsidRPr="003374D3" w:rsidRDefault="00BE3CAA" w:rsidP="003374D3">
            <w:pPr>
              <w:rPr>
                <w:ins w:id="239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40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изображение закодированное в 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base</w:t>
              </w:r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64</w:t>
              </w:r>
            </w:ins>
          </w:p>
        </w:tc>
        <w:tc>
          <w:tcPr>
            <w:tcW w:w="528" w:type="pct"/>
          </w:tcPr>
          <w:p w14:paraId="486E7333" w14:textId="00131C22" w:rsidR="00BE3CAA" w:rsidRPr="00512B99" w:rsidRDefault="00BE3CAA" w:rsidP="00DC4EAC">
            <w:pPr>
              <w:rPr>
                <w:ins w:id="24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42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стрка</w:t>
              </w:r>
            </w:ins>
          </w:p>
        </w:tc>
        <w:tc>
          <w:tcPr>
            <w:tcW w:w="2193" w:type="pct"/>
          </w:tcPr>
          <w:p w14:paraId="5046473D" w14:textId="77777777" w:rsidR="00BE3CAA" w:rsidRDefault="00BE3CAA" w:rsidP="00DC4EAC">
            <w:pPr>
              <w:rPr>
                <w:ins w:id="243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54416D" w14:paraId="35386A30" w14:textId="77777777" w:rsidTr="00BE3CAA">
        <w:trPr>
          <w:ins w:id="244" w:author="Автор"/>
        </w:trPr>
        <w:tc>
          <w:tcPr>
            <w:tcW w:w="5000" w:type="pct"/>
            <w:gridSpan w:val="4"/>
          </w:tcPr>
          <w:p w14:paraId="12F75304" w14:textId="77777777" w:rsidR="00254FCF" w:rsidRPr="00866665" w:rsidRDefault="00254FCF" w:rsidP="00DC4EAC">
            <w:pPr>
              <w:rPr>
                <w:ins w:id="24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46" w:author="Автор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Пример  </w:t>
              </w:r>
            </w:ins>
          </w:p>
        </w:tc>
      </w:tr>
      <w:tr w:rsidR="00254FCF" w:rsidRPr="0054416D" w14:paraId="718E82F4" w14:textId="77777777" w:rsidTr="00BE3CAA">
        <w:trPr>
          <w:ins w:id="247" w:author="Автор"/>
        </w:trPr>
        <w:tc>
          <w:tcPr>
            <w:tcW w:w="5000" w:type="pct"/>
            <w:gridSpan w:val="4"/>
          </w:tcPr>
          <w:p w14:paraId="1D5F1ADF" w14:textId="77777777" w:rsidR="003374D3" w:rsidRPr="003374D3" w:rsidRDefault="003374D3" w:rsidP="003374D3">
            <w:pPr>
              <w:rPr>
                <w:ins w:id="248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249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{</w:t>
              </w:r>
            </w:ins>
          </w:p>
          <w:p w14:paraId="6496A551" w14:textId="77777777" w:rsidR="003374D3" w:rsidRPr="003374D3" w:rsidRDefault="003374D3" w:rsidP="003374D3">
            <w:pPr>
              <w:rPr>
                <w:ins w:id="250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251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  "qrcId": "649634e3a6974351a2d480ef21069e85",</w:t>
              </w:r>
            </w:ins>
          </w:p>
          <w:p w14:paraId="0250F922" w14:textId="77777777" w:rsidR="003374D3" w:rsidRPr="003374D3" w:rsidRDefault="003374D3" w:rsidP="003374D3">
            <w:pPr>
              <w:rPr>
                <w:ins w:id="252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253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  "payload": "0002010103IPS0220550e8400e29b41d4a7164466554400000302010410000C12345678910163041234",</w:t>
              </w:r>
            </w:ins>
          </w:p>
          <w:p w14:paraId="7772459F" w14:textId="77777777" w:rsidR="003374D3" w:rsidRPr="003374D3" w:rsidRDefault="003374D3" w:rsidP="003374D3">
            <w:pPr>
              <w:rPr>
                <w:ins w:id="254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255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  "image": {</w:t>
              </w:r>
            </w:ins>
          </w:p>
          <w:p w14:paraId="75E5CE69" w14:textId="77777777" w:rsidR="003374D3" w:rsidRPr="003374D3" w:rsidRDefault="003374D3" w:rsidP="003374D3">
            <w:pPr>
              <w:rPr>
                <w:ins w:id="256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257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    "mediaType": "image/png",</w:t>
              </w:r>
            </w:ins>
          </w:p>
          <w:p w14:paraId="0C2C8769" w14:textId="77777777" w:rsidR="003374D3" w:rsidRPr="003374D3" w:rsidRDefault="003374D3" w:rsidP="003374D3">
            <w:pPr>
              <w:rPr>
                <w:ins w:id="258" w:author="Автор"/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ins w:id="259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lastRenderedPageBreak/>
                <w:t xml:space="preserve">    "content": "iVBORw0KGgoAAAANSUhEUgAABEoAAARKCAIAAADXJAK3AAAABmJLR0QA/wD...YII="</w:t>
              </w:r>
            </w:ins>
          </w:p>
          <w:p w14:paraId="235384F6" w14:textId="77777777" w:rsidR="003374D3" w:rsidRPr="003374D3" w:rsidRDefault="003374D3" w:rsidP="003374D3">
            <w:pPr>
              <w:rPr>
                <w:ins w:id="26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61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 xml:space="preserve">  </w:t>
              </w:r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}</w:t>
              </w:r>
            </w:ins>
          </w:p>
          <w:p w14:paraId="504E93F2" w14:textId="5620A596" w:rsidR="00254FCF" w:rsidRPr="00866665" w:rsidRDefault="003374D3" w:rsidP="003374D3">
            <w:pPr>
              <w:rPr>
                <w:ins w:id="26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63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}</w:t>
              </w:r>
            </w:ins>
          </w:p>
        </w:tc>
      </w:tr>
    </w:tbl>
    <w:p w14:paraId="0235EFA7" w14:textId="2FB67F0E" w:rsidR="00254FCF" w:rsidRDefault="00254FCF" w:rsidP="00CD3E8E">
      <w:pPr>
        <w:rPr>
          <w:ins w:id="264" w:author="Автор"/>
        </w:rPr>
      </w:pPr>
    </w:p>
    <w:p w14:paraId="1F79C535" w14:textId="77777777" w:rsidR="003374D3" w:rsidRDefault="003374D3" w:rsidP="003374D3">
      <w:pPr>
        <w:rPr>
          <w:ins w:id="265" w:author="Автор"/>
        </w:rPr>
      </w:pPr>
    </w:p>
    <w:p w14:paraId="1D8F4FA8" w14:textId="4EAFC631" w:rsidR="003374D3" w:rsidRDefault="003374D3" w:rsidP="003374D3">
      <w:pPr>
        <w:pStyle w:val="af3"/>
        <w:keepNext/>
        <w:rPr>
          <w:ins w:id="266" w:author="Автор"/>
        </w:rPr>
      </w:pPr>
      <w:ins w:id="267" w:author="Автор">
        <w:r>
          <w:t xml:space="preserve">Таблица </w:t>
        </w:r>
        <w:r>
          <w:fldChar w:fldCharType="begin"/>
        </w:r>
        <w:r>
          <w:instrText xml:space="preserve"> SEQ Таблица \* ARABIC </w:instrText>
        </w:r>
        <w:r>
          <w:fldChar w:fldCharType="separate"/>
        </w:r>
        <w:r w:rsidR="005F48F3">
          <w:rPr>
            <w:noProof/>
          </w:rPr>
          <w:t>18</w:t>
        </w:r>
        <w:r>
          <w:rPr>
            <w:noProof/>
          </w:rPr>
          <w:fldChar w:fldCharType="end"/>
        </w:r>
        <w:r w:rsidRPr="0054416D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Тело </w:t>
        </w:r>
        <w:r>
          <w:rPr>
            <w:rFonts w:ascii="Times New Roman" w:hAnsi="Times New Roman" w:cs="Times New Roman"/>
            <w:sz w:val="20"/>
            <w:szCs w:val="20"/>
          </w:rPr>
          <w:t>запроса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>«</w:t>
        </w:r>
        <w:r w:rsidR="00B9715C">
          <w:rPr>
            <w:rFonts w:ascii="Times New Roman" w:eastAsia="Calibri" w:hAnsi="Times New Roman" w:cs="Times New Roman"/>
            <w:sz w:val="20"/>
            <w:szCs w:val="20"/>
          </w:rPr>
          <w:t>исполнение платежа по привязанному счету</w:t>
        </w:r>
        <w:r>
          <w:rPr>
            <w:rFonts w:ascii="Times New Roman" w:eastAsia="Calibri" w:hAnsi="Times New Roman" w:cs="Times New Roman"/>
            <w:sz w:val="20"/>
            <w:szCs w:val="20"/>
          </w:rPr>
          <w:t>»</w:t>
        </w:r>
      </w:ins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3374D3" w14:paraId="32A9ECF3" w14:textId="77777777" w:rsidTr="00DC4EAC">
        <w:trPr>
          <w:tblHeader/>
          <w:ins w:id="268" w:author="Автор"/>
        </w:trPr>
        <w:tc>
          <w:tcPr>
            <w:tcW w:w="708" w:type="pct"/>
            <w:shd w:val="clear" w:color="auto" w:fill="D9D9D9" w:themeFill="background1" w:themeFillShade="D9"/>
          </w:tcPr>
          <w:p w14:paraId="1DEFABDC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269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70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Поле</w:t>
              </w:r>
            </w:ins>
          </w:p>
        </w:tc>
        <w:tc>
          <w:tcPr>
            <w:tcW w:w="1640" w:type="pct"/>
            <w:shd w:val="clear" w:color="auto" w:fill="D9D9D9" w:themeFill="background1" w:themeFillShade="D9"/>
          </w:tcPr>
          <w:p w14:paraId="0EA0E9DF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271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72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 xml:space="preserve">Описание поля </w:t>
              </w:r>
            </w:ins>
          </w:p>
        </w:tc>
        <w:tc>
          <w:tcPr>
            <w:tcW w:w="543" w:type="pct"/>
            <w:shd w:val="clear" w:color="auto" w:fill="D9D9D9" w:themeFill="background1" w:themeFillShade="D9"/>
          </w:tcPr>
          <w:p w14:paraId="4E38C669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273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74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Тип</w:t>
              </w:r>
            </w:ins>
          </w:p>
        </w:tc>
        <w:tc>
          <w:tcPr>
            <w:tcW w:w="1141" w:type="pct"/>
            <w:shd w:val="clear" w:color="auto" w:fill="D9D9D9" w:themeFill="background1" w:themeFillShade="D9"/>
          </w:tcPr>
          <w:p w14:paraId="73207F09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275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76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Обязательность наличия значения</w:t>
              </w:r>
            </w:ins>
          </w:p>
        </w:tc>
        <w:tc>
          <w:tcPr>
            <w:tcW w:w="968" w:type="pct"/>
            <w:shd w:val="clear" w:color="auto" w:fill="D9D9D9" w:themeFill="background1" w:themeFillShade="D9"/>
          </w:tcPr>
          <w:p w14:paraId="40B674C1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277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278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 xml:space="preserve">Ожидаемые значения </w:t>
              </w:r>
            </w:ins>
          </w:p>
        </w:tc>
      </w:tr>
      <w:tr w:rsidR="003374D3" w14:paraId="63832766" w14:textId="77777777" w:rsidTr="00DC4EAC">
        <w:trPr>
          <w:ins w:id="279" w:author="Автор"/>
        </w:trPr>
        <w:tc>
          <w:tcPr>
            <w:tcW w:w="708" w:type="pct"/>
          </w:tcPr>
          <w:p w14:paraId="3BF40224" w14:textId="700C9E39" w:rsidR="003374D3" w:rsidRPr="00512B99" w:rsidRDefault="003374D3" w:rsidP="00DC4EAC">
            <w:pPr>
              <w:rPr>
                <w:ins w:id="28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81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subscriptionToken</w:t>
              </w:r>
            </w:ins>
          </w:p>
        </w:tc>
        <w:tc>
          <w:tcPr>
            <w:tcW w:w="1640" w:type="pct"/>
          </w:tcPr>
          <w:p w14:paraId="1B02ED15" w14:textId="42DC4C3A" w:rsidR="003374D3" w:rsidRPr="00512B99" w:rsidRDefault="003374D3" w:rsidP="00DC4EAC">
            <w:pPr>
              <w:rPr>
                <w:ins w:id="28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83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Токен, </w:t>
              </w:r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полученный при оформлении привязки счета</w:t>
              </w:r>
            </w:ins>
          </w:p>
        </w:tc>
        <w:tc>
          <w:tcPr>
            <w:tcW w:w="543" w:type="pct"/>
          </w:tcPr>
          <w:p w14:paraId="5A4DF57A" w14:textId="181B30E8" w:rsidR="003374D3" w:rsidRPr="00512B99" w:rsidRDefault="003374D3" w:rsidP="00DC4EAC">
            <w:pPr>
              <w:rPr>
                <w:ins w:id="28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85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 32</w:t>
              </w:r>
            </w:ins>
          </w:p>
        </w:tc>
        <w:tc>
          <w:tcPr>
            <w:tcW w:w="1141" w:type="pct"/>
          </w:tcPr>
          <w:p w14:paraId="7BCF21A8" w14:textId="6CF1C2EB" w:rsidR="003374D3" w:rsidRPr="00512B99" w:rsidRDefault="003374D3" w:rsidP="00DC4EAC">
            <w:pPr>
              <w:rPr>
                <w:ins w:id="28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87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Да</w:t>
              </w:r>
            </w:ins>
          </w:p>
        </w:tc>
        <w:tc>
          <w:tcPr>
            <w:tcW w:w="968" w:type="pct"/>
          </w:tcPr>
          <w:p w14:paraId="544B3027" w14:textId="77777777" w:rsidR="003374D3" w:rsidRPr="00512B99" w:rsidRDefault="003374D3" w:rsidP="00DC4EAC">
            <w:pPr>
              <w:rPr>
                <w:ins w:id="288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74D3" w14:paraId="502305B6" w14:textId="77777777" w:rsidTr="00DC4EAC">
        <w:trPr>
          <w:ins w:id="289" w:author="Автор"/>
        </w:trPr>
        <w:tc>
          <w:tcPr>
            <w:tcW w:w="708" w:type="pct"/>
          </w:tcPr>
          <w:p w14:paraId="398B6F16" w14:textId="2D2B1C00" w:rsidR="003374D3" w:rsidRPr="00512B99" w:rsidRDefault="003374D3" w:rsidP="00DC4EAC">
            <w:pPr>
              <w:rPr>
                <w:ins w:id="29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91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memberId</w:t>
              </w:r>
            </w:ins>
          </w:p>
        </w:tc>
        <w:tc>
          <w:tcPr>
            <w:tcW w:w="1640" w:type="pct"/>
          </w:tcPr>
          <w:p w14:paraId="35318293" w14:textId="50A0D42D" w:rsidR="003374D3" w:rsidRPr="00512B99" w:rsidRDefault="003374D3" w:rsidP="00DC4EAC">
            <w:pPr>
              <w:rPr>
                <w:ins w:id="29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93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Идентификатор Банка Плательщика</w:t>
              </w:r>
            </w:ins>
          </w:p>
        </w:tc>
        <w:tc>
          <w:tcPr>
            <w:tcW w:w="543" w:type="pct"/>
          </w:tcPr>
          <w:p w14:paraId="476B043D" w14:textId="224DFD59" w:rsidR="003374D3" w:rsidRPr="00512B99" w:rsidRDefault="003374D3" w:rsidP="00DC4EAC">
            <w:pPr>
              <w:rPr>
                <w:ins w:id="29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95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 12</w:t>
              </w:r>
            </w:ins>
          </w:p>
        </w:tc>
        <w:tc>
          <w:tcPr>
            <w:tcW w:w="1141" w:type="pct"/>
          </w:tcPr>
          <w:p w14:paraId="6F8E72E5" w14:textId="48C6C70C" w:rsidR="003374D3" w:rsidRPr="00512B99" w:rsidRDefault="003374D3" w:rsidP="00DC4EAC">
            <w:pPr>
              <w:rPr>
                <w:ins w:id="296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297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Да</w:t>
              </w:r>
            </w:ins>
          </w:p>
        </w:tc>
        <w:tc>
          <w:tcPr>
            <w:tcW w:w="968" w:type="pct"/>
          </w:tcPr>
          <w:p w14:paraId="46DABA1F" w14:textId="77777777" w:rsidR="003374D3" w:rsidRPr="00512B99" w:rsidRDefault="003374D3" w:rsidP="00DC4EAC">
            <w:pPr>
              <w:rPr>
                <w:ins w:id="298" w:author="Автор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74D3" w:rsidRPr="0054416D" w14:paraId="6F944CE8" w14:textId="77777777" w:rsidTr="00DC4EAC">
        <w:trPr>
          <w:ins w:id="299" w:author="Автор"/>
        </w:trPr>
        <w:tc>
          <w:tcPr>
            <w:tcW w:w="5000" w:type="pct"/>
            <w:gridSpan w:val="5"/>
          </w:tcPr>
          <w:p w14:paraId="6A9EF7C6" w14:textId="77777777" w:rsidR="003374D3" w:rsidRPr="00866665" w:rsidRDefault="003374D3" w:rsidP="00DC4EAC">
            <w:pPr>
              <w:rPr>
                <w:ins w:id="30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01" w:author="Автор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Пример  </w:t>
              </w:r>
            </w:ins>
          </w:p>
        </w:tc>
      </w:tr>
      <w:tr w:rsidR="003374D3" w:rsidRPr="0054416D" w14:paraId="5996DAD6" w14:textId="77777777" w:rsidTr="00DC4EAC">
        <w:trPr>
          <w:ins w:id="302" w:author="Автор"/>
        </w:trPr>
        <w:tc>
          <w:tcPr>
            <w:tcW w:w="5000" w:type="pct"/>
            <w:gridSpan w:val="5"/>
          </w:tcPr>
          <w:p w14:paraId="2757424A" w14:textId="6EDABA21" w:rsidR="003374D3" w:rsidRPr="00866665" w:rsidRDefault="003374D3" w:rsidP="003374D3">
            <w:pPr>
              <w:rPr>
                <w:ins w:id="30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04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{  "subscriptionToken": "70LSS7DN18SJQRS10006DNPKLJL24B05",  "memberId": "100000000001"}</w:t>
              </w:r>
            </w:ins>
          </w:p>
        </w:tc>
      </w:tr>
    </w:tbl>
    <w:p w14:paraId="0B56284D" w14:textId="77777777" w:rsidR="003374D3" w:rsidRDefault="003374D3" w:rsidP="003374D3">
      <w:pPr>
        <w:rPr>
          <w:ins w:id="305" w:author="Автор"/>
        </w:rPr>
      </w:pPr>
    </w:p>
    <w:p w14:paraId="10047B33" w14:textId="503E4EE9" w:rsidR="003374D3" w:rsidRDefault="003374D3" w:rsidP="003374D3">
      <w:pPr>
        <w:pStyle w:val="af3"/>
        <w:keepNext/>
        <w:rPr>
          <w:ins w:id="306" w:author="Автор"/>
        </w:rPr>
      </w:pPr>
      <w:ins w:id="307" w:author="Автор">
        <w:r>
          <w:t xml:space="preserve">Таблица </w:t>
        </w:r>
        <w:r>
          <w:fldChar w:fldCharType="begin"/>
        </w:r>
        <w:r>
          <w:instrText xml:space="preserve"> SEQ Таблица \* ARABIC </w:instrText>
        </w:r>
      </w:ins>
      <w:r>
        <w:fldChar w:fldCharType="separate"/>
      </w:r>
      <w:ins w:id="308" w:author="Автор">
        <w:r w:rsidR="005F48F3">
          <w:rPr>
            <w:noProof/>
          </w:rPr>
          <w:t>19</w:t>
        </w:r>
        <w:r>
          <w:fldChar w:fldCharType="end"/>
        </w:r>
        <w:r w:rsidRPr="003374D3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Тело </w:t>
        </w:r>
        <w:r w:rsidRPr="00BE0E09">
          <w:t>ответа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eastAsia="Calibri" w:hAnsi="Times New Roman" w:cs="Times New Roman"/>
            <w:sz w:val="20"/>
            <w:szCs w:val="20"/>
          </w:rPr>
          <w:t>«</w:t>
        </w:r>
        <w:r w:rsidR="00B31512">
          <w:rPr>
            <w:rFonts w:ascii="Times New Roman" w:eastAsia="Calibri" w:hAnsi="Times New Roman" w:cs="Times New Roman"/>
            <w:sz w:val="20"/>
            <w:szCs w:val="20"/>
          </w:rPr>
          <w:t>исполнение платежа по привязанному счету</w:t>
        </w:r>
        <w:r>
          <w:rPr>
            <w:rFonts w:ascii="Times New Roman" w:eastAsia="Calibri" w:hAnsi="Times New Roman" w:cs="Times New Roman"/>
            <w:sz w:val="20"/>
            <w:szCs w:val="20"/>
          </w:rPr>
          <w:t>»</w:t>
        </w:r>
      </w:ins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3625"/>
        <w:gridCol w:w="3962"/>
      </w:tblGrid>
      <w:tr w:rsidR="003374D3" w14:paraId="1ABF9A60" w14:textId="77777777" w:rsidTr="003374D3">
        <w:trPr>
          <w:tblHeader/>
          <w:ins w:id="309" w:author="Автор"/>
        </w:trPr>
        <w:tc>
          <w:tcPr>
            <w:tcW w:w="708" w:type="pct"/>
            <w:shd w:val="clear" w:color="auto" w:fill="D9D9D9" w:themeFill="background1" w:themeFillShade="D9"/>
          </w:tcPr>
          <w:p w14:paraId="0B680483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310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311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Поле</w:t>
              </w:r>
            </w:ins>
          </w:p>
        </w:tc>
        <w:tc>
          <w:tcPr>
            <w:tcW w:w="1640" w:type="pct"/>
            <w:shd w:val="clear" w:color="auto" w:fill="D9D9D9" w:themeFill="background1" w:themeFillShade="D9"/>
          </w:tcPr>
          <w:p w14:paraId="3081CD1D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312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313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 xml:space="preserve">Описание поля </w:t>
              </w:r>
            </w:ins>
          </w:p>
        </w:tc>
        <w:tc>
          <w:tcPr>
            <w:tcW w:w="1267" w:type="pct"/>
            <w:shd w:val="clear" w:color="auto" w:fill="D9D9D9" w:themeFill="background1" w:themeFillShade="D9"/>
          </w:tcPr>
          <w:p w14:paraId="7EA69BDC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314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315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Тип</w:t>
              </w:r>
            </w:ins>
          </w:p>
        </w:tc>
        <w:tc>
          <w:tcPr>
            <w:tcW w:w="1385" w:type="pct"/>
            <w:shd w:val="clear" w:color="auto" w:fill="D9D9D9" w:themeFill="background1" w:themeFillShade="D9"/>
          </w:tcPr>
          <w:p w14:paraId="58B64E51" w14:textId="77777777" w:rsidR="003374D3" w:rsidRPr="00D407C4" w:rsidRDefault="003374D3" w:rsidP="00DC4EAC">
            <w:pPr>
              <w:keepNext/>
              <w:spacing w:before="60" w:after="60" w:line="276" w:lineRule="auto"/>
              <w:jc w:val="center"/>
              <w:rPr>
                <w:ins w:id="316" w:author="Автор"/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ins w:id="317" w:author="Автор">
              <w:r w:rsidRPr="00D407C4">
                <w:rPr>
                  <w:rFonts w:ascii="Times New Roman" w:eastAsia="Calibri" w:hAnsi="Times New Roman" w:cs="Times New Roman"/>
                  <w:b/>
                  <w:bCs/>
                  <w:sz w:val="16"/>
                  <w:szCs w:val="16"/>
                </w:rPr>
                <w:t>Обязательность наличия значения</w:t>
              </w:r>
            </w:ins>
          </w:p>
        </w:tc>
      </w:tr>
      <w:tr w:rsidR="003374D3" w14:paraId="0CBC18CF" w14:textId="77777777" w:rsidTr="003374D3">
        <w:trPr>
          <w:ins w:id="318" w:author="Автор"/>
        </w:trPr>
        <w:tc>
          <w:tcPr>
            <w:tcW w:w="708" w:type="pct"/>
          </w:tcPr>
          <w:p w14:paraId="43921C95" w14:textId="3B840313" w:rsidR="003374D3" w:rsidRPr="003374D3" w:rsidRDefault="003374D3" w:rsidP="003374D3">
            <w:pPr>
              <w:rPr>
                <w:ins w:id="319" w:author="Автор"/>
              </w:rPr>
            </w:pPr>
            <w:ins w:id="320" w:author="Автор">
              <w:r w:rsidRPr="003374D3">
                <w:t>code</w:t>
              </w:r>
            </w:ins>
          </w:p>
        </w:tc>
        <w:tc>
          <w:tcPr>
            <w:tcW w:w="1640" w:type="pct"/>
          </w:tcPr>
          <w:p w14:paraId="575F5373" w14:textId="692254BD" w:rsidR="003374D3" w:rsidRPr="00512B99" w:rsidRDefault="003374D3" w:rsidP="00DC4EAC">
            <w:pPr>
              <w:rPr>
                <w:ins w:id="321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22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Код ответа</w:t>
              </w:r>
            </w:ins>
          </w:p>
        </w:tc>
        <w:tc>
          <w:tcPr>
            <w:tcW w:w="1267" w:type="pct"/>
          </w:tcPr>
          <w:p w14:paraId="7F113C03" w14:textId="39047E5A" w:rsidR="003374D3" w:rsidRPr="00512B99" w:rsidRDefault="003374D3" w:rsidP="00DC4EAC">
            <w:pPr>
              <w:rPr>
                <w:ins w:id="323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24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  7</w:t>
              </w:r>
            </w:ins>
          </w:p>
        </w:tc>
        <w:tc>
          <w:tcPr>
            <w:tcW w:w="1385" w:type="pct"/>
          </w:tcPr>
          <w:p w14:paraId="53384C1B" w14:textId="16CAD1C3" w:rsidR="003374D3" w:rsidRPr="00512B99" w:rsidRDefault="003374D3" w:rsidP="00DC4EAC">
            <w:pPr>
              <w:rPr>
                <w:ins w:id="325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26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да</w:t>
              </w:r>
            </w:ins>
          </w:p>
        </w:tc>
      </w:tr>
      <w:tr w:rsidR="003374D3" w14:paraId="2C11B3F2" w14:textId="77777777" w:rsidTr="003374D3">
        <w:trPr>
          <w:ins w:id="327" w:author="Автор"/>
        </w:trPr>
        <w:tc>
          <w:tcPr>
            <w:tcW w:w="708" w:type="pct"/>
          </w:tcPr>
          <w:p w14:paraId="27107685" w14:textId="791F7244" w:rsidR="003374D3" w:rsidRPr="003374D3" w:rsidRDefault="003374D3" w:rsidP="003374D3">
            <w:pPr>
              <w:rPr>
                <w:ins w:id="328" w:author="Автор"/>
              </w:rPr>
            </w:pPr>
            <w:ins w:id="329" w:author="Автор">
              <w:r w:rsidRPr="003374D3">
                <w:t>message</w:t>
              </w:r>
            </w:ins>
          </w:p>
        </w:tc>
        <w:tc>
          <w:tcPr>
            <w:tcW w:w="1640" w:type="pct"/>
          </w:tcPr>
          <w:p w14:paraId="3D9FA46F" w14:textId="231D239B" w:rsidR="003374D3" w:rsidRPr="00512B99" w:rsidRDefault="003374D3" w:rsidP="00DC4EAC">
            <w:pPr>
              <w:rPr>
                <w:ins w:id="33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31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Описание кода ответа</w:t>
              </w:r>
            </w:ins>
          </w:p>
        </w:tc>
        <w:tc>
          <w:tcPr>
            <w:tcW w:w="1267" w:type="pct"/>
          </w:tcPr>
          <w:p w14:paraId="3074012E" w14:textId="4526C60A" w:rsidR="003374D3" w:rsidRPr="00512B99" w:rsidRDefault="003374D3" w:rsidP="00DC4EAC">
            <w:pPr>
              <w:rPr>
                <w:ins w:id="332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33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Строка 255</w:t>
              </w:r>
            </w:ins>
          </w:p>
        </w:tc>
        <w:tc>
          <w:tcPr>
            <w:tcW w:w="1385" w:type="pct"/>
          </w:tcPr>
          <w:p w14:paraId="6D5E06CB" w14:textId="02853A12" w:rsidR="003374D3" w:rsidRPr="00512B99" w:rsidRDefault="003374D3" w:rsidP="00DC4EAC">
            <w:pPr>
              <w:rPr>
                <w:ins w:id="334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35" w:author="Автор"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да</w:t>
              </w:r>
            </w:ins>
          </w:p>
        </w:tc>
      </w:tr>
      <w:tr w:rsidR="003374D3" w:rsidRPr="0054416D" w14:paraId="799BE87D" w14:textId="77777777" w:rsidTr="003374D3">
        <w:trPr>
          <w:ins w:id="336" w:author="Автор"/>
        </w:trPr>
        <w:tc>
          <w:tcPr>
            <w:tcW w:w="5000" w:type="pct"/>
            <w:gridSpan w:val="4"/>
          </w:tcPr>
          <w:p w14:paraId="3E31050F" w14:textId="77777777" w:rsidR="003374D3" w:rsidRPr="00866665" w:rsidRDefault="003374D3" w:rsidP="00DC4EAC">
            <w:pPr>
              <w:rPr>
                <w:ins w:id="337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38" w:author="Автор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Пример  </w:t>
              </w:r>
            </w:ins>
          </w:p>
        </w:tc>
      </w:tr>
      <w:tr w:rsidR="003374D3" w:rsidRPr="0054416D" w14:paraId="55D435C0" w14:textId="77777777" w:rsidTr="003374D3">
        <w:trPr>
          <w:ins w:id="339" w:author="Автор"/>
        </w:trPr>
        <w:tc>
          <w:tcPr>
            <w:tcW w:w="5000" w:type="pct"/>
            <w:gridSpan w:val="4"/>
          </w:tcPr>
          <w:p w14:paraId="6D32EDA8" w14:textId="7DF84540" w:rsidR="003374D3" w:rsidRPr="00866665" w:rsidRDefault="003374D3" w:rsidP="003374D3">
            <w:pPr>
              <w:rPr>
                <w:ins w:id="340" w:author="Автор"/>
                <w:rFonts w:ascii="Times New Roman" w:eastAsia="Calibri" w:hAnsi="Times New Roman" w:cs="Times New Roman"/>
                <w:sz w:val="20"/>
                <w:szCs w:val="20"/>
              </w:rPr>
            </w:pPr>
            <w:ins w:id="341" w:author="Автор"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{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 "code": "RQ00000",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</w:t>
              </w:r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 xml:space="preserve">  "messa</w:t>
              </w:r>
              <w:r>
                <w:rPr>
                  <w:rFonts w:ascii="Times New Roman" w:eastAsia="Calibri" w:hAnsi="Times New Roman" w:cs="Times New Roman"/>
                  <w:sz w:val="20"/>
                  <w:szCs w:val="20"/>
                </w:rPr>
                <w:t>ge": "Запрос обработан успешно"</w:t>
              </w:r>
              <w:r w:rsidRPr="003374D3">
                <w:rPr>
                  <w:rFonts w:ascii="Times New Roman" w:eastAsia="Calibri" w:hAnsi="Times New Roman" w:cs="Times New Roman"/>
                  <w:sz w:val="20"/>
                  <w:szCs w:val="20"/>
                </w:rPr>
                <w:t>}</w:t>
              </w:r>
            </w:ins>
          </w:p>
        </w:tc>
      </w:tr>
    </w:tbl>
    <w:p w14:paraId="1D733605" w14:textId="6DF0DE9B" w:rsidR="00B24A14" w:rsidRDefault="00B24A14" w:rsidP="00B24A14">
      <w:pPr>
        <w:rPr>
          <w:ins w:id="342" w:author="Автор"/>
        </w:rPr>
      </w:pPr>
    </w:p>
    <w:p w14:paraId="0AF98AFE" w14:textId="02F4F275" w:rsidR="005F48F3" w:rsidRDefault="005F48F3" w:rsidP="005F48F3">
      <w:pPr>
        <w:pStyle w:val="af3"/>
        <w:keepNext/>
        <w:rPr>
          <w:ins w:id="343" w:author="Автор"/>
        </w:rPr>
      </w:pPr>
      <w:ins w:id="344" w:author="Автор">
        <w:r>
          <w:t xml:space="preserve">Таблица </w:t>
        </w:r>
        <w:r>
          <w:fldChar w:fldCharType="begin"/>
        </w:r>
        <w:r>
          <w:instrText xml:space="preserve"> SEQ Таблица \* ARABIC </w:instrText>
        </w:r>
      </w:ins>
      <w:r>
        <w:fldChar w:fldCharType="separate"/>
      </w:r>
      <w:ins w:id="345" w:author="Автор">
        <w:r>
          <w:rPr>
            <w:noProof/>
          </w:rPr>
          <w:t>20</w:t>
        </w:r>
        <w:r>
          <w:fldChar w:fldCharType="end"/>
        </w:r>
        <w:r>
          <w:t xml:space="preserve"> Коды</w:t>
        </w:r>
        <w:r w:rsidR="008B7900">
          <w:t xml:space="preserve"> и описание </w:t>
        </w:r>
        <w:bookmarkStart w:id="346" w:name="_GoBack"/>
        <w:bookmarkEnd w:id="346"/>
        <w:r>
          <w:t xml:space="preserve"> ошибок</w:t>
        </w:r>
      </w:ins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31"/>
        <w:gridCol w:w="13074"/>
      </w:tblGrid>
      <w:tr w:rsidR="00B24A14" w14:paraId="39D4456B" w14:textId="77777777" w:rsidTr="005F48F3">
        <w:trPr>
          <w:ins w:id="347" w:author="Автор"/>
        </w:trPr>
        <w:tc>
          <w:tcPr>
            <w:tcW w:w="1231" w:type="dxa"/>
          </w:tcPr>
          <w:p w14:paraId="0AAA5CCE" w14:textId="0AAC6E8C" w:rsidR="00B24A14" w:rsidRDefault="00B24A14" w:rsidP="00B24A14">
            <w:pPr>
              <w:rPr>
                <w:ins w:id="348" w:author="Автор"/>
              </w:rPr>
            </w:pPr>
            <w:ins w:id="349" w:author="Автор">
              <w:r>
                <w:t>Код результата обработки</w:t>
              </w:r>
            </w:ins>
          </w:p>
        </w:tc>
        <w:tc>
          <w:tcPr>
            <w:tcW w:w="13074" w:type="dxa"/>
          </w:tcPr>
          <w:p w14:paraId="44B6F4A5" w14:textId="6014E60B" w:rsidR="00B24A14" w:rsidRDefault="00B24A14" w:rsidP="00B24A14">
            <w:pPr>
              <w:rPr>
                <w:ins w:id="350" w:author="Автор"/>
              </w:rPr>
            </w:pPr>
            <w:ins w:id="351" w:author="Автор">
              <w:r>
                <w:t>Описание ошибки</w:t>
              </w:r>
            </w:ins>
          </w:p>
        </w:tc>
      </w:tr>
      <w:tr w:rsidR="00B24A14" w14:paraId="1284FD2D" w14:textId="77777777" w:rsidTr="005F48F3">
        <w:trPr>
          <w:ins w:id="352" w:author="Автор"/>
        </w:trPr>
        <w:tc>
          <w:tcPr>
            <w:tcW w:w="1231" w:type="dxa"/>
          </w:tcPr>
          <w:p w14:paraId="7B38D95D" w14:textId="749082C7" w:rsidR="00B24A14" w:rsidRDefault="00B24A14" w:rsidP="00B24A14">
            <w:pPr>
              <w:rPr>
                <w:ins w:id="353" w:author="Автор"/>
              </w:rPr>
            </w:pPr>
            <w:ins w:id="354" w:author="Автор">
              <w:r>
                <w:t>RQ07999</w:t>
              </w:r>
            </w:ins>
          </w:p>
        </w:tc>
        <w:tc>
          <w:tcPr>
            <w:tcW w:w="13074" w:type="dxa"/>
          </w:tcPr>
          <w:p w14:paraId="4EF7C673" w14:textId="66F6017B" w:rsidR="00B24A14" w:rsidRDefault="00B24A14" w:rsidP="00B24A14">
            <w:pPr>
              <w:rPr>
                <w:ins w:id="355" w:author="Автор"/>
              </w:rPr>
            </w:pPr>
            <w:ins w:id="356" w:author="Автор">
              <w:r>
                <w:t>Техническая ошибка</w:t>
              </w:r>
            </w:ins>
          </w:p>
        </w:tc>
      </w:tr>
      <w:tr w:rsidR="00B24A14" w14:paraId="74FF9768" w14:textId="77777777" w:rsidTr="005F48F3">
        <w:trPr>
          <w:ins w:id="357" w:author="Автор"/>
        </w:trPr>
        <w:tc>
          <w:tcPr>
            <w:tcW w:w="1231" w:type="dxa"/>
          </w:tcPr>
          <w:p w14:paraId="1F77EDCB" w14:textId="46D3FC8A" w:rsidR="00B24A14" w:rsidRDefault="00B24A14" w:rsidP="00B24A14">
            <w:pPr>
              <w:rPr>
                <w:ins w:id="358" w:author="Автор"/>
              </w:rPr>
            </w:pPr>
            <w:ins w:id="359" w:author="Автор">
              <w:r>
                <w:t>RQ05035</w:t>
              </w:r>
            </w:ins>
          </w:p>
        </w:tc>
        <w:tc>
          <w:tcPr>
            <w:tcW w:w="13074" w:type="dxa"/>
          </w:tcPr>
          <w:p w14:paraId="56EA4901" w14:textId="666F0F66" w:rsidR="00B24A14" w:rsidRDefault="00B24A14" w:rsidP="00B24A14">
            <w:pPr>
              <w:rPr>
                <w:ins w:id="360" w:author="Автор"/>
              </w:rPr>
            </w:pPr>
            <w:ins w:id="361" w:author="Автор">
              <w:r>
                <w:t>Истекло время ожидания уведомления от Банка Плательщика</w:t>
              </w:r>
            </w:ins>
          </w:p>
        </w:tc>
      </w:tr>
      <w:tr w:rsidR="00B24A14" w14:paraId="1A8A76C3" w14:textId="77777777" w:rsidTr="005F48F3">
        <w:trPr>
          <w:ins w:id="362" w:author="Автор"/>
        </w:trPr>
        <w:tc>
          <w:tcPr>
            <w:tcW w:w="1231" w:type="dxa"/>
          </w:tcPr>
          <w:p w14:paraId="0C606E24" w14:textId="196B3BCE" w:rsidR="00B24A14" w:rsidRDefault="00B24A14" w:rsidP="00B24A14">
            <w:pPr>
              <w:rPr>
                <w:ins w:id="363" w:author="Автор"/>
              </w:rPr>
            </w:pPr>
            <w:ins w:id="364" w:author="Автор">
              <w:r>
                <w:t>RQ05034</w:t>
              </w:r>
            </w:ins>
          </w:p>
        </w:tc>
        <w:tc>
          <w:tcPr>
            <w:tcW w:w="13074" w:type="dxa"/>
          </w:tcPr>
          <w:p w14:paraId="6A6E0A35" w14:textId="1103224A" w:rsidR="00B24A14" w:rsidRDefault="00B24A14" w:rsidP="00B24A14">
            <w:pPr>
              <w:rPr>
                <w:ins w:id="365" w:author="Автор"/>
              </w:rPr>
            </w:pPr>
            <w:ins w:id="366" w:author="Автор">
              <w:r>
                <w:t>Сценарий не поддерживается Банком Плательщика</w:t>
              </w:r>
            </w:ins>
          </w:p>
        </w:tc>
      </w:tr>
      <w:tr w:rsidR="00B24A14" w14:paraId="3458873A" w14:textId="77777777" w:rsidTr="005F48F3">
        <w:trPr>
          <w:ins w:id="367" w:author="Автор"/>
        </w:trPr>
        <w:tc>
          <w:tcPr>
            <w:tcW w:w="1231" w:type="dxa"/>
          </w:tcPr>
          <w:p w14:paraId="4CFAD2B5" w14:textId="4FC39C6C" w:rsidR="00B24A14" w:rsidRDefault="00B24A14" w:rsidP="00B24A14">
            <w:pPr>
              <w:rPr>
                <w:ins w:id="368" w:author="Автор"/>
              </w:rPr>
            </w:pPr>
            <w:ins w:id="369" w:author="Автор">
              <w:r>
                <w:t>RQ05033</w:t>
              </w:r>
            </w:ins>
          </w:p>
        </w:tc>
        <w:tc>
          <w:tcPr>
            <w:tcW w:w="13074" w:type="dxa"/>
          </w:tcPr>
          <w:p w14:paraId="4D72489D" w14:textId="337EA689" w:rsidR="00B24A14" w:rsidRDefault="00B24A14" w:rsidP="00B24A14">
            <w:pPr>
              <w:rPr>
                <w:ins w:id="370" w:author="Автор"/>
              </w:rPr>
            </w:pPr>
            <w:ins w:id="371" w:author="Автор">
              <w:r>
                <w:t>Отказано в повторном платеже по данному QR-коду</w:t>
              </w:r>
            </w:ins>
          </w:p>
        </w:tc>
      </w:tr>
      <w:tr w:rsidR="00B24A14" w14:paraId="0EE80385" w14:textId="77777777" w:rsidTr="005F48F3">
        <w:trPr>
          <w:ins w:id="372" w:author="Автор"/>
        </w:trPr>
        <w:tc>
          <w:tcPr>
            <w:tcW w:w="1231" w:type="dxa"/>
          </w:tcPr>
          <w:p w14:paraId="43488DE4" w14:textId="25425146" w:rsidR="00B24A14" w:rsidRDefault="00B24A14" w:rsidP="00B24A14">
            <w:pPr>
              <w:rPr>
                <w:ins w:id="373" w:author="Автор"/>
              </w:rPr>
            </w:pPr>
            <w:ins w:id="374" w:author="Автор">
              <w:r>
                <w:t>RQ05032</w:t>
              </w:r>
            </w:ins>
          </w:p>
        </w:tc>
        <w:tc>
          <w:tcPr>
            <w:tcW w:w="13074" w:type="dxa"/>
          </w:tcPr>
          <w:p w14:paraId="51784B27" w14:textId="0F31CE01" w:rsidR="00B24A14" w:rsidRDefault="00B24A14" w:rsidP="00B24A14">
            <w:pPr>
              <w:rPr>
                <w:ins w:id="375" w:author="Автор"/>
              </w:rPr>
            </w:pPr>
            <w:ins w:id="376" w:author="Автор">
              <w:r>
                <w:t>Отказ в проведении платежа</w:t>
              </w:r>
            </w:ins>
          </w:p>
        </w:tc>
      </w:tr>
      <w:tr w:rsidR="00B24A14" w14:paraId="4045E2B9" w14:textId="77777777" w:rsidTr="005F48F3">
        <w:trPr>
          <w:ins w:id="377" w:author="Автор"/>
        </w:trPr>
        <w:tc>
          <w:tcPr>
            <w:tcW w:w="1231" w:type="dxa"/>
          </w:tcPr>
          <w:p w14:paraId="75DBAB74" w14:textId="2433CB16" w:rsidR="00B24A14" w:rsidRDefault="00B24A14" w:rsidP="00B24A14">
            <w:pPr>
              <w:rPr>
                <w:ins w:id="378" w:author="Автор"/>
              </w:rPr>
            </w:pPr>
            <w:ins w:id="379" w:author="Автор">
              <w:r>
                <w:lastRenderedPageBreak/>
                <w:t>RQ05031</w:t>
              </w:r>
            </w:ins>
          </w:p>
        </w:tc>
        <w:tc>
          <w:tcPr>
            <w:tcW w:w="13074" w:type="dxa"/>
          </w:tcPr>
          <w:p w14:paraId="074D6C71" w14:textId="64DC4918" w:rsidR="00B24A14" w:rsidRDefault="00B24A14" w:rsidP="00B24A14">
            <w:pPr>
              <w:rPr>
                <w:ins w:id="380" w:author="Автор"/>
              </w:rPr>
            </w:pPr>
            <w:ins w:id="381" w:author="Автор">
              <w:r>
                <w:t>Привязка счета не найдена</w:t>
              </w:r>
            </w:ins>
          </w:p>
        </w:tc>
      </w:tr>
      <w:tr w:rsidR="00B24A14" w14:paraId="1EA56E30" w14:textId="77777777" w:rsidTr="005F48F3">
        <w:trPr>
          <w:ins w:id="382" w:author="Автор"/>
        </w:trPr>
        <w:tc>
          <w:tcPr>
            <w:tcW w:w="1231" w:type="dxa"/>
          </w:tcPr>
          <w:p w14:paraId="60C767E8" w14:textId="121C24AC" w:rsidR="00B24A14" w:rsidRDefault="00B24A14" w:rsidP="00B24A14">
            <w:pPr>
              <w:rPr>
                <w:ins w:id="383" w:author="Автор"/>
              </w:rPr>
            </w:pPr>
            <w:ins w:id="384" w:author="Автор">
              <w:r>
                <w:t>RQ05030</w:t>
              </w:r>
            </w:ins>
          </w:p>
        </w:tc>
        <w:tc>
          <w:tcPr>
            <w:tcW w:w="13074" w:type="dxa"/>
          </w:tcPr>
          <w:p w14:paraId="5CEA2BF6" w14:textId="38E890FE" w:rsidR="00B24A14" w:rsidRDefault="00B24A14" w:rsidP="00B24A14">
            <w:pPr>
              <w:rPr>
                <w:ins w:id="385" w:author="Автор"/>
              </w:rPr>
            </w:pPr>
            <w:ins w:id="386" w:author="Автор">
              <w:r>
                <w:t>Плательщик отказался от оформления привязки счета</w:t>
              </w:r>
            </w:ins>
          </w:p>
        </w:tc>
      </w:tr>
      <w:tr w:rsidR="00B24A14" w14:paraId="380D1C9D" w14:textId="77777777" w:rsidTr="005F48F3">
        <w:trPr>
          <w:ins w:id="387" w:author="Автор"/>
        </w:trPr>
        <w:tc>
          <w:tcPr>
            <w:tcW w:w="1231" w:type="dxa"/>
          </w:tcPr>
          <w:p w14:paraId="4BF04E8C" w14:textId="4B8EA363" w:rsidR="00B24A14" w:rsidRDefault="00B24A14" w:rsidP="00B24A14">
            <w:pPr>
              <w:rPr>
                <w:ins w:id="388" w:author="Автор"/>
              </w:rPr>
            </w:pPr>
            <w:ins w:id="389" w:author="Автор">
              <w:r>
                <w:t>RQ05024</w:t>
              </w:r>
            </w:ins>
          </w:p>
        </w:tc>
        <w:tc>
          <w:tcPr>
            <w:tcW w:w="13074" w:type="dxa"/>
          </w:tcPr>
          <w:p w14:paraId="5D02308B" w14:textId="4888118F" w:rsidR="00B24A14" w:rsidRDefault="00B24A14" w:rsidP="00B24A14">
            <w:pPr>
              <w:rPr>
                <w:ins w:id="390" w:author="Автор"/>
              </w:rPr>
            </w:pPr>
            <w:ins w:id="391" w:author="Автор">
              <w:r>
                <w:t>Некорректный формат поля redirectUrl</w:t>
              </w:r>
            </w:ins>
          </w:p>
        </w:tc>
      </w:tr>
      <w:tr w:rsidR="00B24A14" w14:paraId="285AC22F" w14:textId="77777777" w:rsidTr="005F48F3">
        <w:trPr>
          <w:ins w:id="392" w:author="Автор"/>
        </w:trPr>
        <w:tc>
          <w:tcPr>
            <w:tcW w:w="1231" w:type="dxa"/>
          </w:tcPr>
          <w:p w14:paraId="681A5F4D" w14:textId="624F971E" w:rsidR="00B24A14" w:rsidRDefault="00B24A14" w:rsidP="00B24A14">
            <w:pPr>
              <w:rPr>
                <w:ins w:id="393" w:author="Автор"/>
              </w:rPr>
            </w:pPr>
            <w:ins w:id="394" w:author="Автор">
              <w:r>
                <w:t>RQ05023</w:t>
              </w:r>
            </w:ins>
          </w:p>
        </w:tc>
        <w:tc>
          <w:tcPr>
            <w:tcW w:w="13074" w:type="dxa"/>
          </w:tcPr>
          <w:p w14:paraId="56C6EC0E" w14:textId="3565AB1E" w:rsidR="00B24A14" w:rsidRDefault="00B24A14" w:rsidP="00B24A14">
            <w:pPr>
              <w:rPr>
                <w:ins w:id="395" w:author="Автор"/>
              </w:rPr>
            </w:pPr>
            <w:ins w:id="396" w:author="Автор">
              <w:r>
                <w:t>Период использования Кассовой ссылки в поле qrTtl выходит за допустимый диапазон от {min value} до {max value} минут</w:t>
              </w:r>
            </w:ins>
          </w:p>
        </w:tc>
      </w:tr>
      <w:tr w:rsidR="00B24A14" w14:paraId="522D921A" w14:textId="77777777" w:rsidTr="005F48F3">
        <w:trPr>
          <w:ins w:id="397" w:author="Автор"/>
        </w:trPr>
        <w:tc>
          <w:tcPr>
            <w:tcW w:w="1231" w:type="dxa"/>
          </w:tcPr>
          <w:p w14:paraId="2200DF22" w14:textId="55058C31" w:rsidR="00B24A14" w:rsidRDefault="00B24A14" w:rsidP="00B24A14">
            <w:pPr>
              <w:rPr>
                <w:ins w:id="398" w:author="Автор"/>
              </w:rPr>
            </w:pPr>
            <w:ins w:id="399" w:author="Автор">
              <w:r>
                <w:t>RQ05022</w:t>
              </w:r>
            </w:ins>
          </w:p>
        </w:tc>
        <w:tc>
          <w:tcPr>
            <w:tcW w:w="13074" w:type="dxa"/>
          </w:tcPr>
          <w:p w14:paraId="167CF0C6" w14:textId="62555B23" w:rsidR="00B24A14" w:rsidRDefault="00B24A14" w:rsidP="00B24A14">
            <w:pPr>
              <w:rPr>
                <w:ins w:id="400" w:author="Автор"/>
              </w:rPr>
            </w:pPr>
            <w:ins w:id="401" w:author="Автор">
              <w:r>
                <w:t>Невозможно деактивировать Кассовую ссылку</w:t>
              </w:r>
            </w:ins>
          </w:p>
        </w:tc>
      </w:tr>
      <w:tr w:rsidR="00B24A14" w14:paraId="3FB97E7C" w14:textId="77777777" w:rsidTr="005F48F3">
        <w:trPr>
          <w:ins w:id="402" w:author="Автор"/>
        </w:trPr>
        <w:tc>
          <w:tcPr>
            <w:tcW w:w="1231" w:type="dxa"/>
          </w:tcPr>
          <w:p w14:paraId="3AD78D80" w14:textId="50C73B93" w:rsidR="00B24A14" w:rsidRDefault="00B24A14" w:rsidP="00B24A14">
            <w:pPr>
              <w:rPr>
                <w:ins w:id="403" w:author="Автор"/>
              </w:rPr>
            </w:pPr>
            <w:ins w:id="404" w:author="Автор">
              <w:r>
                <w:t>RQ05021</w:t>
              </w:r>
            </w:ins>
          </w:p>
        </w:tc>
        <w:tc>
          <w:tcPr>
            <w:tcW w:w="13074" w:type="dxa"/>
          </w:tcPr>
          <w:p w14:paraId="7A5C3DBD" w14:textId="2157ECEE" w:rsidR="00B24A14" w:rsidRDefault="00B24A14" w:rsidP="00B24A14">
            <w:pPr>
              <w:rPr>
                <w:ins w:id="405" w:author="Автор"/>
              </w:rPr>
            </w:pPr>
            <w:ins w:id="406" w:author="Автор">
              <w:r>
                <w:t>Некорректный формат поля subscriptionToken</w:t>
              </w:r>
            </w:ins>
          </w:p>
        </w:tc>
      </w:tr>
      <w:tr w:rsidR="00B24A14" w14:paraId="5E96E9B5" w14:textId="77777777" w:rsidTr="005F48F3">
        <w:trPr>
          <w:ins w:id="407" w:author="Автор"/>
        </w:trPr>
        <w:tc>
          <w:tcPr>
            <w:tcW w:w="1231" w:type="dxa"/>
          </w:tcPr>
          <w:p w14:paraId="47F703AF" w14:textId="3F3F52F7" w:rsidR="00B24A14" w:rsidRDefault="00B24A14" w:rsidP="00B24A14">
            <w:pPr>
              <w:rPr>
                <w:ins w:id="408" w:author="Автор"/>
              </w:rPr>
            </w:pPr>
            <w:ins w:id="409" w:author="Автор">
              <w:r>
                <w:t>RQ05020</w:t>
              </w:r>
            </w:ins>
          </w:p>
        </w:tc>
        <w:tc>
          <w:tcPr>
            <w:tcW w:w="13074" w:type="dxa"/>
          </w:tcPr>
          <w:p w14:paraId="6A551F19" w14:textId="785ABBCB" w:rsidR="00B24A14" w:rsidRDefault="00B24A14" w:rsidP="00B24A14">
            <w:pPr>
              <w:rPr>
                <w:ins w:id="410" w:author="Автор"/>
              </w:rPr>
            </w:pPr>
            <w:ins w:id="411" w:author="Автор">
              <w:r>
                <w:t>Период использования динамической платежной ссылки в поле qrTtl выходит за допустимый диапазон от {min value} до {max value} минут</w:t>
              </w:r>
            </w:ins>
          </w:p>
        </w:tc>
      </w:tr>
      <w:tr w:rsidR="00B24A14" w14:paraId="267E1C8B" w14:textId="77777777" w:rsidTr="005F48F3">
        <w:trPr>
          <w:ins w:id="412" w:author="Автор"/>
        </w:trPr>
        <w:tc>
          <w:tcPr>
            <w:tcW w:w="1231" w:type="dxa"/>
          </w:tcPr>
          <w:p w14:paraId="10E7457E" w14:textId="7CA12DE4" w:rsidR="00B24A14" w:rsidRDefault="00B24A14" w:rsidP="00B24A14">
            <w:pPr>
              <w:rPr>
                <w:ins w:id="413" w:author="Автор"/>
              </w:rPr>
            </w:pPr>
            <w:ins w:id="414" w:author="Автор">
              <w:r>
                <w:t>RQ05019</w:t>
              </w:r>
            </w:ins>
          </w:p>
        </w:tc>
        <w:tc>
          <w:tcPr>
            <w:tcW w:w="13074" w:type="dxa"/>
          </w:tcPr>
          <w:p w14:paraId="1361B58A" w14:textId="351AC735" w:rsidR="00B24A14" w:rsidRDefault="00B24A14" w:rsidP="00B24A14">
            <w:pPr>
              <w:rPr>
                <w:ins w:id="415" w:author="Автор"/>
              </w:rPr>
            </w:pPr>
            <w:ins w:id="416" w:author="Автор">
              <w:r>
                <w:t>Отсутствует поле amount при активации Кассовой ссылки</w:t>
              </w:r>
            </w:ins>
          </w:p>
        </w:tc>
      </w:tr>
      <w:tr w:rsidR="00B24A14" w14:paraId="50477604" w14:textId="77777777" w:rsidTr="005F48F3">
        <w:trPr>
          <w:ins w:id="417" w:author="Автор"/>
        </w:trPr>
        <w:tc>
          <w:tcPr>
            <w:tcW w:w="1231" w:type="dxa"/>
          </w:tcPr>
          <w:p w14:paraId="5A367F1D" w14:textId="37BE7C28" w:rsidR="00B24A14" w:rsidRDefault="00B24A14" w:rsidP="00B24A14">
            <w:pPr>
              <w:rPr>
                <w:ins w:id="418" w:author="Автор"/>
              </w:rPr>
            </w:pPr>
            <w:ins w:id="419" w:author="Автор">
              <w:r>
                <w:t>RQ05018</w:t>
              </w:r>
            </w:ins>
          </w:p>
        </w:tc>
        <w:tc>
          <w:tcPr>
            <w:tcW w:w="13074" w:type="dxa"/>
          </w:tcPr>
          <w:p w14:paraId="77B75BBE" w14:textId="1341BD83" w:rsidR="00B24A14" w:rsidRDefault="00B24A14" w:rsidP="00B24A14">
            <w:pPr>
              <w:rPr>
                <w:ins w:id="420" w:author="Автор"/>
              </w:rPr>
            </w:pPr>
            <w:ins w:id="421" w:author="Автор">
              <w:r>
                <w:t>Некорректный формат поля subscriptionPurpose</w:t>
              </w:r>
            </w:ins>
          </w:p>
        </w:tc>
      </w:tr>
      <w:tr w:rsidR="00B24A14" w14:paraId="1693FAA1" w14:textId="77777777" w:rsidTr="005F48F3">
        <w:trPr>
          <w:ins w:id="422" w:author="Автор"/>
        </w:trPr>
        <w:tc>
          <w:tcPr>
            <w:tcW w:w="1231" w:type="dxa"/>
          </w:tcPr>
          <w:p w14:paraId="6F8BB72B" w14:textId="0243CD80" w:rsidR="00B24A14" w:rsidRDefault="00B24A14" w:rsidP="00B24A14">
            <w:pPr>
              <w:rPr>
                <w:ins w:id="423" w:author="Автор"/>
              </w:rPr>
            </w:pPr>
            <w:ins w:id="424" w:author="Автор">
              <w:r>
                <w:t>RQ05017</w:t>
              </w:r>
            </w:ins>
          </w:p>
        </w:tc>
        <w:tc>
          <w:tcPr>
            <w:tcW w:w="13074" w:type="dxa"/>
          </w:tcPr>
          <w:p w14:paraId="5DFEE494" w14:textId="4635D7DD" w:rsidR="00B24A14" w:rsidRDefault="00B24A14" w:rsidP="00B24A14">
            <w:pPr>
              <w:rPr>
                <w:ins w:id="425" w:author="Автор"/>
              </w:rPr>
            </w:pPr>
            <w:ins w:id="426" w:author="Автор">
              <w:r>
                <w:t>Некорректный формат поля payment purpose</w:t>
              </w:r>
            </w:ins>
          </w:p>
        </w:tc>
      </w:tr>
      <w:tr w:rsidR="00B24A14" w14:paraId="38198508" w14:textId="77777777" w:rsidTr="005F48F3">
        <w:trPr>
          <w:ins w:id="427" w:author="Автор"/>
        </w:trPr>
        <w:tc>
          <w:tcPr>
            <w:tcW w:w="1231" w:type="dxa"/>
          </w:tcPr>
          <w:p w14:paraId="27B5AC7B" w14:textId="09586AD1" w:rsidR="00B24A14" w:rsidRDefault="00B24A14" w:rsidP="00B24A14">
            <w:pPr>
              <w:rPr>
                <w:ins w:id="428" w:author="Автор"/>
              </w:rPr>
            </w:pPr>
            <w:ins w:id="429" w:author="Автор">
              <w:r>
                <w:t>RQ05016</w:t>
              </w:r>
            </w:ins>
          </w:p>
        </w:tc>
        <w:tc>
          <w:tcPr>
            <w:tcW w:w="13074" w:type="dxa"/>
          </w:tcPr>
          <w:p w14:paraId="7FA6ABCB" w14:textId="6A068B2E" w:rsidR="00B24A14" w:rsidRDefault="00B24A14" w:rsidP="00B24A14">
            <w:pPr>
              <w:rPr>
                <w:ins w:id="430" w:author="Автор"/>
              </w:rPr>
            </w:pPr>
            <w:ins w:id="431" w:author="Автор">
              <w:r>
                <w:t>Неверный формат идентификатора QRC</w:t>
              </w:r>
            </w:ins>
          </w:p>
        </w:tc>
      </w:tr>
      <w:tr w:rsidR="00B24A14" w14:paraId="5D15280F" w14:textId="77777777" w:rsidTr="005F48F3">
        <w:trPr>
          <w:trHeight w:val="208"/>
          <w:ins w:id="432" w:author="Автор"/>
        </w:trPr>
        <w:tc>
          <w:tcPr>
            <w:tcW w:w="1231" w:type="dxa"/>
          </w:tcPr>
          <w:p w14:paraId="6924ED27" w14:textId="27BD5D7A" w:rsidR="00B24A14" w:rsidRDefault="00B24A14" w:rsidP="00B24A14">
            <w:pPr>
              <w:rPr>
                <w:ins w:id="433" w:author="Автор"/>
              </w:rPr>
            </w:pPr>
            <w:ins w:id="434" w:author="Автор">
              <w:r>
                <w:t>RQ05015</w:t>
              </w:r>
            </w:ins>
          </w:p>
        </w:tc>
        <w:tc>
          <w:tcPr>
            <w:tcW w:w="13074" w:type="dxa"/>
          </w:tcPr>
          <w:p w14:paraId="48AAD75F" w14:textId="6AB293B5" w:rsidR="00B24A14" w:rsidRDefault="00B24A14" w:rsidP="00B24A14">
            <w:pPr>
              <w:rPr>
                <w:ins w:id="435" w:author="Автор"/>
              </w:rPr>
            </w:pPr>
            <w:ins w:id="436" w:author="Автор">
              <w:r>
                <w:t>Превышено допустимое - %value% значение элементов в запросе</w:t>
              </w:r>
            </w:ins>
          </w:p>
        </w:tc>
      </w:tr>
      <w:tr w:rsidR="00B24A14" w14:paraId="2DBF3AD3" w14:textId="77777777" w:rsidTr="005F48F3">
        <w:trPr>
          <w:ins w:id="437" w:author="Автор"/>
        </w:trPr>
        <w:tc>
          <w:tcPr>
            <w:tcW w:w="1231" w:type="dxa"/>
          </w:tcPr>
          <w:p w14:paraId="0C5A88EE" w14:textId="5FD524F9" w:rsidR="00B24A14" w:rsidRDefault="00B24A14" w:rsidP="00B24A14">
            <w:pPr>
              <w:rPr>
                <w:ins w:id="438" w:author="Автор"/>
              </w:rPr>
            </w:pPr>
            <w:ins w:id="439" w:author="Автор">
              <w:r>
                <w:t>RQ05014</w:t>
              </w:r>
            </w:ins>
          </w:p>
        </w:tc>
        <w:tc>
          <w:tcPr>
            <w:tcW w:w="13074" w:type="dxa"/>
          </w:tcPr>
          <w:p w14:paraId="0843D7EC" w14:textId="197F4AB0" w:rsidR="00B24A14" w:rsidRDefault="00B24A14" w:rsidP="00B24A14">
            <w:pPr>
              <w:rPr>
                <w:ins w:id="440" w:author="Автор"/>
              </w:rPr>
            </w:pPr>
            <w:ins w:id="441" w:author="Автор">
              <w:r>
                <w:t>QR с указанным идентификатором не найден</w:t>
              </w:r>
            </w:ins>
          </w:p>
        </w:tc>
      </w:tr>
      <w:tr w:rsidR="00B24A14" w14:paraId="3E26791A" w14:textId="77777777" w:rsidTr="005F48F3">
        <w:trPr>
          <w:ins w:id="442" w:author="Автор"/>
        </w:trPr>
        <w:tc>
          <w:tcPr>
            <w:tcW w:w="1231" w:type="dxa"/>
          </w:tcPr>
          <w:p w14:paraId="62D3B2D1" w14:textId="4332D686" w:rsidR="00B24A14" w:rsidRDefault="00B24A14" w:rsidP="00B24A14">
            <w:pPr>
              <w:rPr>
                <w:ins w:id="443" w:author="Автор"/>
              </w:rPr>
            </w:pPr>
            <w:ins w:id="444" w:author="Автор">
              <w:r>
                <w:t>RQ05013</w:t>
              </w:r>
            </w:ins>
          </w:p>
        </w:tc>
        <w:tc>
          <w:tcPr>
            <w:tcW w:w="13074" w:type="dxa"/>
          </w:tcPr>
          <w:p w14:paraId="6E7FF6A8" w14:textId="276D4DB1" w:rsidR="00B24A14" w:rsidRDefault="00B24A14" w:rsidP="00B24A14">
            <w:pPr>
              <w:rPr>
                <w:ins w:id="445" w:author="Автор"/>
              </w:rPr>
            </w:pPr>
            <w:ins w:id="446" w:author="Автор">
              <w:r>
                <w:t>Отсутствует сумма в запросе на QRC Dynamic</w:t>
              </w:r>
            </w:ins>
          </w:p>
        </w:tc>
      </w:tr>
      <w:tr w:rsidR="00B24A14" w14:paraId="2BCB86A1" w14:textId="77777777" w:rsidTr="005F48F3">
        <w:trPr>
          <w:ins w:id="447" w:author="Автор"/>
        </w:trPr>
        <w:tc>
          <w:tcPr>
            <w:tcW w:w="1231" w:type="dxa"/>
          </w:tcPr>
          <w:p w14:paraId="21943CA8" w14:textId="0B163A71" w:rsidR="00B24A14" w:rsidRDefault="00B24A14" w:rsidP="00B24A14">
            <w:pPr>
              <w:rPr>
                <w:ins w:id="448" w:author="Автор"/>
              </w:rPr>
            </w:pPr>
            <w:ins w:id="449" w:author="Автор">
              <w:r>
                <w:t>RQ05012</w:t>
              </w:r>
            </w:ins>
          </w:p>
        </w:tc>
        <w:tc>
          <w:tcPr>
            <w:tcW w:w="13074" w:type="dxa"/>
          </w:tcPr>
          <w:p w14:paraId="4EE7C05D" w14:textId="27C760D0" w:rsidR="00B24A14" w:rsidRDefault="00B24A14" w:rsidP="00B24A14">
            <w:pPr>
              <w:rPr>
                <w:ins w:id="450" w:author="Автор"/>
              </w:rPr>
            </w:pPr>
            <w:ins w:id="451" w:author="Автор">
              <w:r>
                <w:t>Отсутствует код валюты в запросе на QRC Dynamic</w:t>
              </w:r>
            </w:ins>
          </w:p>
        </w:tc>
      </w:tr>
      <w:tr w:rsidR="00B24A14" w14:paraId="5536837F" w14:textId="77777777" w:rsidTr="005F48F3">
        <w:trPr>
          <w:ins w:id="452" w:author="Автор"/>
        </w:trPr>
        <w:tc>
          <w:tcPr>
            <w:tcW w:w="1231" w:type="dxa"/>
          </w:tcPr>
          <w:p w14:paraId="24EA235B" w14:textId="67BDE040" w:rsidR="00B24A14" w:rsidRDefault="00B24A14" w:rsidP="00B24A14">
            <w:pPr>
              <w:rPr>
                <w:ins w:id="453" w:author="Автор"/>
              </w:rPr>
            </w:pPr>
            <w:ins w:id="454" w:author="Автор">
              <w:r>
                <w:t>RQ05011</w:t>
              </w:r>
            </w:ins>
          </w:p>
        </w:tc>
        <w:tc>
          <w:tcPr>
            <w:tcW w:w="13074" w:type="dxa"/>
          </w:tcPr>
          <w:p w14:paraId="455B28BC" w14:textId="56F0E43B" w:rsidR="00B24A14" w:rsidRDefault="00B24A14" w:rsidP="00B24A14">
            <w:pPr>
              <w:rPr>
                <w:ins w:id="455" w:author="Автор"/>
              </w:rPr>
            </w:pPr>
            <w:ins w:id="456" w:author="Автор">
              <w:r>
                <w:t>Сумма и код валюты должны одновременно присутствовать или одновременно отсутствовать в запросе на QRC Static</w:t>
              </w:r>
            </w:ins>
          </w:p>
        </w:tc>
      </w:tr>
      <w:tr w:rsidR="00B24A14" w14:paraId="3EA0BB06" w14:textId="77777777" w:rsidTr="005F48F3">
        <w:trPr>
          <w:ins w:id="457" w:author="Автор"/>
        </w:trPr>
        <w:tc>
          <w:tcPr>
            <w:tcW w:w="1231" w:type="dxa"/>
          </w:tcPr>
          <w:p w14:paraId="3592D544" w14:textId="7000E0E7" w:rsidR="00B24A14" w:rsidRDefault="00B24A14" w:rsidP="00B24A14">
            <w:pPr>
              <w:rPr>
                <w:ins w:id="458" w:author="Автор"/>
              </w:rPr>
            </w:pPr>
            <w:ins w:id="459" w:author="Автор">
              <w:r>
                <w:t>RQ05010</w:t>
              </w:r>
            </w:ins>
          </w:p>
        </w:tc>
        <w:tc>
          <w:tcPr>
            <w:tcW w:w="13074" w:type="dxa"/>
          </w:tcPr>
          <w:p w14:paraId="5D0C5EE1" w14:textId="2FD6E690" w:rsidR="00B24A14" w:rsidRDefault="00B24A14" w:rsidP="00B24A14">
            <w:pPr>
              <w:rPr>
                <w:ins w:id="460" w:author="Автор"/>
              </w:rPr>
            </w:pPr>
            <w:ins w:id="461" w:author="Автор">
              <w:r>
                <w:t>Сумма операции больше максимально допустимой</w:t>
              </w:r>
            </w:ins>
          </w:p>
        </w:tc>
      </w:tr>
      <w:tr w:rsidR="00B24A14" w14:paraId="3766F83D" w14:textId="77777777" w:rsidTr="005F48F3">
        <w:trPr>
          <w:ins w:id="462" w:author="Автор"/>
        </w:trPr>
        <w:tc>
          <w:tcPr>
            <w:tcW w:w="1231" w:type="dxa"/>
          </w:tcPr>
          <w:p w14:paraId="77839414" w14:textId="7340A211" w:rsidR="00B24A14" w:rsidRDefault="00B24A14" w:rsidP="00B24A14">
            <w:pPr>
              <w:rPr>
                <w:ins w:id="463" w:author="Автор"/>
              </w:rPr>
            </w:pPr>
            <w:ins w:id="464" w:author="Автор">
              <w:r>
                <w:t>RQ05009</w:t>
              </w:r>
            </w:ins>
          </w:p>
        </w:tc>
        <w:tc>
          <w:tcPr>
            <w:tcW w:w="13074" w:type="dxa"/>
          </w:tcPr>
          <w:p w14:paraId="0DD4CA71" w14:textId="46EA3777" w:rsidR="00B24A14" w:rsidRDefault="00B24A14" w:rsidP="00B24A14">
            <w:pPr>
              <w:rPr>
                <w:ins w:id="465" w:author="Автор"/>
              </w:rPr>
            </w:pPr>
            <w:ins w:id="466" w:author="Автор">
              <w:r>
                <w:t>Сумма операции меньше минимально допустимой</w:t>
              </w:r>
            </w:ins>
          </w:p>
        </w:tc>
      </w:tr>
      <w:tr w:rsidR="00B24A14" w14:paraId="37C3DBC9" w14:textId="77777777" w:rsidTr="005F48F3">
        <w:trPr>
          <w:ins w:id="467" w:author="Автор"/>
        </w:trPr>
        <w:tc>
          <w:tcPr>
            <w:tcW w:w="1231" w:type="dxa"/>
          </w:tcPr>
          <w:p w14:paraId="1CDA0919" w14:textId="0041BD9A" w:rsidR="00B24A14" w:rsidRDefault="00B24A14" w:rsidP="00B24A14">
            <w:pPr>
              <w:rPr>
                <w:ins w:id="468" w:author="Автор"/>
              </w:rPr>
            </w:pPr>
            <w:ins w:id="469" w:author="Автор">
              <w:r>
                <w:t>RQ05008</w:t>
              </w:r>
            </w:ins>
          </w:p>
        </w:tc>
        <w:tc>
          <w:tcPr>
            <w:tcW w:w="13074" w:type="dxa"/>
          </w:tcPr>
          <w:p w14:paraId="739BB6E1" w14:textId="67FDB3FF" w:rsidR="00B24A14" w:rsidRDefault="00B24A14" w:rsidP="00B24A14">
            <w:pPr>
              <w:rPr>
                <w:ins w:id="470" w:author="Автор"/>
              </w:rPr>
            </w:pPr>
            <w:ins w:id="471" w:author="Автор">
              <w:r>
                <w:t>Неверный тип QRC</w:t>
              </w:r>
            </w:ins>
          </w:p>
        </w:tc>
      </w:tr>
      <w:tr w:rsidR="00B24A14" w14:paraId="38AEDA21" w14:textId="77777777" w:rsidTr="005F48F3">
        <w:trPr>
          <w:ins w:id="472" w:author="Автор"/>
        </w:trPr>
        <w:tc>
          <w:tcPr>
            <w:tcW w:w="1231" w:type="dxa"/>
          </w:tcPr>
          <w:p w14:paraId="50F292D6" w14:textId="3DADB1AE" w:rsidR="00B24A14" w:rsidRDefault="00B24A14" w:rsidP="00B24A14">
            <w:pPr>
              <w:rPr>
                <w:ins w:id="473" w:author="Автор"/>
              </w:rPr>
            </w:pPr>
            <w:ins w:id="474" w:author="Автор">
              <w:r>
                <w:t>RQ05007</w:t>
              </w:r>
            </w:ins>
          </w:p>
        </w:tc>
        <w:tc>
          <w:tcPr>
            <w:tcW w:w="13074" w:type="dxa"/>
          </w:tcPr>
          <w:p w14:paraId="04F7FCEE" w14:textId="4B45B389" w:rsidR="00B24A14" w:rsidRDefault="00B24A14" w:rsidP="00B24A14">
            <w:pPr>
              <w:rPr>
                <w:ins w:id="475" w:author="Автор"/>
              </w:rPr>
            </w:pPr>
            <w:ins w:id="476" w:author="Автор">
              <w:r>
                <w:t>Неверная версия шаблона QRC</w:t>
              </w:r>
            </w:ins>
          </w:p>
        </w:tc>
      </w:tr>
      <w:tr w:rsidR="00B24A14" w14:paraId="1E5CCE9D" w14:textId="77777777" w:rsidTr="005F48F3">
        <w:trPr>
          <w:ins w:id="477" w:author="Автор"/>
        </w:trPr>
        <w:tc>
          <w:tcPr>
            <w:tcW w:w="1231" w:type="dxa"/>
          </w:tcPr>
          <w:p w14:paraId="036C25BA" w14:textId="2BBE7739" w:rsidR="00B24A14" w:rsidRDefault="00B24A14" w:rsidP="00B24A14">
            <w:pPr>
              <w:rPr>
                <w:ins w:id="478" w:author="Автор"/>
              </w:rPr>
            </w:pPr>
            <w:ins w:id="479" w:author="Автор">
              <w:r>
                <w:t>RQ05006</w:t>
              </w:r>
            </w:ins>
          </w:p>
        </w:tc>
        <w:tc>
          <w:tcPr>
            <w:tcW w:w="13074" w:type="dxa"/>
          </w:tcPr>
          <w:p w14:paraId="66EFF37C" w14:textId="35190675" w:rsidR="00B24A14" w:rsidRDefault="00B24A14" w:rsidP="00B24A14">
            <w:pPr>
              <w:rPr>
                <w:ins w:id="480" w:author="Автор"/>
              </w:rPr>
            </w:pPr>
            <w:ins w:id="481" w:author="Автор">
              <w:r>
                <w:t>Неверный код валюты</w:t>
              </w:r>
            </w:ins>
          </w:p>
        </w:tc>
      </w:tr>
      <w:tr w:rsidR="00B24A14" w14:paraId="3F656D86" w14:textId="77777777" w:rsidTr="005F48F3">
        <w:trPr>
          <w:ins w:id="482" w:author="Автор"/>
        </w:trPr>
        <w:tc>
          <w:tcPr>
            <w:tcW w:w="1231" w:type="dxa"/>
          </w:tcPr>
          <w:p w14:paraId="30D2D19C" w14:textId="5326392A" w:rsidR="00B24A14" w:rsidRDefault="00B24A14" w:rsidP="00B24A14">
            <w:pPr>
              <w:rPr>
                <w:ins w:id="483" w:author="Автор"/>
              </w:rPr>
            </w:pPr>
            <w:ins w:id="484" w:author="Автор">
              <w:r>
                <w:t>RQ05005</w:t>
              </w:r>
            </w:ins>
          </w:p>
        </w:tc>
        <w:tc>
          <w:tcPr>
            <w:tcW w:w="13074" w:type="dxa"/>
          </w:tcPr>
          <w:p w14:paraId="22C01EAC" w14:textId="6C26071A" w:rsidR="00B24A14" w:rsidRDefault="00B24A14" w:rsidP="00B24A14">
            <w:pPr>
              <w:rPr>
                <w:ins w:id="485" w:author="Автор"/>
              </w:rPr>
            </w:pPr>
            <w:ins w:id="486" w:author="Автор">
              <w:r>
                <w:t>ТСП с указанным идентификатором не зарегистрировано в СБП</w:t>
              </w:r>
            </w:ins>
          </w:p>
        </w:tc>
      </w:tr>
      <w:tr w:rsidR="00B24A14" w14:paraId="33D7FA28" w14:textId="77777777" w:rsidTr="005F48F3">
        <w:trPr>
          <w:ins w:id="487" w:author="Автор"/>
        </w:trPr>
        <w:tc>
          <w:tcPr>
            <w:tcW w:w="1231" w:type="dxa"/>
          </w:tcPr>
          <w:p w14:paraId="06D70B2F" w14:textId="3F062DFB" w:rsidR="00B24A14" w:rsidRDefault="00B24A14" w:rsidP="00B24A14">
            <w:pPr>
              <w:rPr>
                <w:ins w:id="488" w:author="Автор"/>
              </w:rPr>
            </w:pPr>
            <w:ins w:id="489" w:author="Автор">
              <w:r>
                <w:t>RQ05003</w:t>
              </w:r>
            </w:ins>
          </w:p>
        </w:tc>
        <w:tc>
          <w:tcPr>
            <w:tcW w:w="13074" w:type="dxa"/>
          </w:tcPr>
          <w:p w14:paraId="02D4AC05" w14:textId="779CC4F5" w:rsidR="00B24A14" w:rsidRDefault="00B24A14" w:rsidP="00B24A14">
            <w:pPr>
              <w:rPr>
                <w:ins w:id="490" w:author="Автор"/>
              </w:rPr>
            </w:pPr>
            <w:ins w:id="491" w:author="Автор">
              <w:r>
                <w:t>Юридическое лицо с указанным идентификатором не найдено</w:t>
              </w:r>
            </w:ins>
          </w:p>
        </w:tc>
      </w:tr>
      <w:tr w:rsidR="00B24A14" w14:paraId="70441182" w14:textId="77777777" w:rsidTr="005F48F3">
        <w:trPr>
          <w:ins w:id="492" w:author="Автор"/>
        </w:trPr>
        <w:tc>
          <w:tcPr>
            <w:tcW w:w="1231" w:type="dxa"/>
          </w:tcPr>
          <w:p w14:paraId="6F43C179" w14:textId="4828AAFE" w:rsidR="00B24A14" w:rsidRDefault="00B24A14" w:rsidP="00B24A14">
            <w:pPr>
              <w:rPr>
                <w:ins w:id="493" w:author="Автор"/>
              </w:rPr>
            </w:pPr>
            <w:ins w:id="494" w:author="Автор">
              <w:r>
                <w:t>RQ05002</w:t>
              </w:r>
            </w:ins>
          </w:p>
        </w:tc>
        <w:tc>
          <w:tcPr>
            <w:tcW w:w="13074" w:type="dxa"/>
          </w:tcPr>
          <w:p w14:paraId="15621ECB" w14:textId="25BAF1B5" w:rsidR="00B24A14" w:rsidRDefault="00B24A14" w:rsidP="00B24A14">
            <w:pPr>
              <w:rPr>
                <w:ins w:id="495" w:author="Автор"/>
              </w:rPr>
            </w:pPr>
            <w:ins w:id="496" w:author="Автор">
              <w:r>
                <w:t>Участник с указанным идентификатором не найден</w:t>
              </w:r>
            </w:ins>
          </w:p>
        </w:tc>
      </w:tr>
      <w:tr w:rsidR="00B24A14" w14:paraId="3B49506B" w14:textId="77777777" w:rsidTr="005F48F3">
        <w:trPr>
          <w:ins w:id="497" w:author="Автор"/>
        </w:trPr>
        <w:tc>
          <w:tcPr>
            <w:tcW w:w="1231" w:type="dxa"/>
          </w:tcPr>
          <w:p w14:paraId="70E9CB8D" w14:textId="0A1E7A7D" w:rsidR="00B24A14" w:rsidRDefault="00B24A14" w:rsidP="00B24A14">
            <w:pPr>
              <w:rPr>
                <w:ins w:id="498" w:author="Автор"/>
              </w:rPr>
            </w:pPr>
            <w:ins w:id="499" w:author="Автор">
              <w:r>
                <w:t>RQ05001</w:t>
              </w:r>
            </w:ins>
          </w:p>
        </w:tc>
        <w:tc>
          <w:tcPr>
            <w:tcW w:w="13074" w:type="dxa"/>
          </w:tcPr>
          <w:p w14:paraId="5432C8AC" w14:textId="74E35987" w:rsidR="00B24A14" w:rsidRDefault="00B24A14" w:rsidP="00B24A14">
            <w:pPr>
              <w:rPr>
                <w:ins w:id="500" w:author="Автор"/>
              </w:rPr>
            </w:pPr>
            <w:ins w:id="501" w:author="Автор">
              <w:r>
                <w:t>Агент с указанным идентификатором не найден</w:t>
              </w:r>
            </w:ins>
          </w:p>
        </w:tc>
      </w:tr>
      <w:tr w:rsidR="00B24A14" w14:paraId="373C02EB" w14:textId="77777777" w:rsidTr="005F48F3">
        <w:trPr>
          <w:ins w:id="502" w:author="Автор"/>
        </w:trPr>
        <w:tc>
          <w:tcPr>
            <w:tcW w:w="1231" w:type="dxa"/>
          </w:tcPr>
          <w:p w14:paraId="07D6AAC5" w14:textId="3314A21A" w:rsidR="00B24A14" w:rsidRDefault="00B24A14" w:rsidP="00B24A14">
            <w:pPr>
              <w:rPr>
                <w:ins w:id="503" w:author="Автор"/>
              </w:rPr>
            </w:pPr>
            <w:ins w:id="504" w:author="Автор">
              <w:r>
                <w:t>RQ03001</w:t>
              </w:r>
            </w:ins>
          </w:p>
        </w:tc>
        <w:tc>
          <w:tcPr>
            <w:tcW w:w="13074" w:type="dxa"/>
          </w:tcPr>
          <w:p w14:paraId="5161FD37" w14:textId="2331B21F" w:rsidR="00B24A14" w:rsidRDefault="00B24A14" w:rsidP="00B24A14">
            <w:pPr>
              <w:rPr>
                <w:ins w:id="505" w:author="Автор"/>
              </w:rPr>
            </w:pPr>
            <w:ins w:id="506" w:author="Автор">
              <w:r>
                <w:t>Ошибка валидации. Не верный формат запроса</w:t>
              </w:r>
            </w:ins>
          </w:p>
        </w:tc>
      </w:tr>
      <w:tr w:rsidR="00B24A14" w14:paraId="5430E57F" w14:textId="77777777" w:rsidTr="005F48F3">
        <w:trPr>
          <w:ins w:id="507" w:author="Автор"/>
        </w:trPr>
        <w:tc>
          <w:tcPr>
            <w:tcW w:w="1231" w:type="dxa"/>
          </w:tcPr>
          <w:p w14:paraId="4661076A" w14:textId="166663A1" w:rsidR="00B24A14" w:rsidRDefault="00B24A14" w:rsidP="00B24A14">
            <w:pPr>
              <w:rPr>
                <w:ins w:id="508" w:author="Автор"/>
              </w:rPr>
            </w:pPr>
            <w:ins w:id="509" w:author="Автор">
              <w:r>
                <w:t>RQ02034</w:t>
              </w:r>
            </w:ins>
          </w:p>
        </w:tc>
        <w:tc>
          <w:tcPr>
            <w:tcW w:w="13074" w:type="dxa"/>
          </w:tcPr>
          <w:p w14:paraId="13663CA3" w14:textId="29ED82DF" w:rsidR="00B24A14" w:rsidRDefault="00B24A14" w:rsidP="00B24A14">
            <w:pPr>
              <w:rPr>
                <w:ins w:id="510" w:author="Автор"/>
              </w:rPr>
            </w:pPr>
            <w:ins w:id="511" w:author="Автор">
              <w:r>
                <w:t>Некорректное значение поля code</w:t>
              </w:r>
            </w:ins>
          </w:p>
        </w:tc>
      </w:tr>
      <w:tr w:rsidR="00B24A14" w14:paraId="7DDBBE2B" w14:textId="77777777" w:rsidTr="005F48F3">
        <w:trPr>
          <w:ins w:id="512" w:author="Автор"/>
        </w:trPr>
        <w:tc>
          <w:tcPr>
            <w:tcW w:w="1231" w:type="dxa"/>
          </w:tcPr>
          <w:p w14:paraId="67816E4E" w14:textId="48A67B10" w:rsidR="00B24A14" w:rsidRDefault="00B24A14" w:rsidP="00B24A14">
            <w:pPr>
              <w:rPr>
                <w:ins w:id="513" w:author="Автор"/>
              </w:rPr>
            </w:pPr>
            <w:ins w:id="514" w:author="Автор">
              <w:r>
                <w:t>RQ00030</w:t>
              </w:r>
            </w:ins>
          </w:p>
        </w:tc>
        <w:tc>
          <w:tcPr>
            <w:tcW w:w="13074" w:type="dxa"/>
          </w:tcPr>
          <w:p w14:paraId="6B718A83" w14:textId="426FF760" w:rsidR="00B24A14" w:rsidRDefault="00B24A14" w:rsidP="00B24A14">
            <w:pPr>
              <w:rPr>
                <w:ins w:id="515" w:author="Автор"/>
              </w:rPr>
            </w:pPr>
            <w:ins w:id="516" w:author="Автор">
              <w:r>
                <w:t>Согласие Банка Плательщика на проведение платежа</w:t>
              </w:r>
            </w:ins>
          </w:p>
        </w:tc>
      </w:tr>
      <w:tr w:rsidR="00B24A14" w14:paraId="60950AE9" w14:textId="77777777" w:rsidTr="005F48F3">
        <w:trPr>
          <w:ins w:id="517" w:author="Автор"/>
        </w:trPr>
        <w:tc>
          <w:tcPr>
            <w:tcW w:w="1231" w:type="dxa"/>
          </w:tcPr>
          <w:p w14:paraId="6386CD6B" w14:textId="683DB06B" w:rsidR="00B24A14" w:rsidRDefault="00B24A14" w:rsidP="00B24A14">
            <w:pPr>
              <w:rPr>
                <w:ins w:id="518" w:author="Автор"/>
              </w:rPr>
            </w:pPr>
            <w:ins w:id="519" w:author="Автор">
              <w:r>
                <w:t>RQ00000</w:t>
              </w:r>
            </w:ins>
          </w:p>
        </w:tc>
        <w:tc>
          <w:tcPr>
            <w:tcW w:w="13074" w:type="dxa"/>
          </w:tcPr>
          <w:p w14:paraId="45837E67" w14:textId="1768C0FD" w:rsidR="00B24A14" w:rsidRDefault="00B24A14" w:rsidP="00B24A14">
            <w:pPr>
              <w:rPr>
                <w:ins w:id="520" w:author="Автор"/>
              </w:rPr>
            </w:pPr>
            <w:ins w:id="521" w:author="Автор">
              <w:r>
                <w:t>Запрос обработан успешно</w:t>
              </w:r>
            </w:ins>
          </w:p>
        </w:tc>
      </w:tr>
      <w:tr w:rsidR="00B24A14" w14:paraId="6A62F56E" w14:textId="77777777" w:rsidTr="005F48F3">
        <w:trPr>
          <w:ins w:id="522" w:author="Автор"/>
        </w:trPr>
        <w:tc>
          <w:tcPr>
            <w:tcW w:w="1231" w:type="dxa"/>
          </w:tcPr>
          <w:p w14:paraId="08810599" w14:textId="77777777" w:rsidR="00B24A14" w:rsidRDefault="00B24A14" w:rsidP="00B24A14">
            <w:pPr>
              <w:rPr>
                <w:ins w:id="523" w:author="Автор"/>
              </w:rPr>
            </w:pPr>
          </w:p>
        </w:tc>
        <w:tc>
          <w:tcPr>
            <w:tcW w:w="13074" w:type="dxa"/>
          </w:tcPr>
          <w:p w14:paraId="58C0755A" w14:textId="77777777" w:rsidR="00B24A14" w:rsidRDefault="00B24A14" w:rsidP="00B24A14">
            <w:pPr>
              <w:rPr>
                <w:ins w:id="524" w:author="Автор"/>
              </w:rPr>
            </w:pPr>
          </w:p>
        </w:tc>
      </w:tr>
    </w:tbl>
    <w:p w14:paraId="6AA8B5ED" w14:textId="155949DC" w:rsidR="003374D3" w:rsidRPr="00C12E0A" w:rsidRDefault="003374D3" w:rsidP="00B24A14"/>
    <w:sectPr w:rsidR="003374D3" w:rsidRPr="00C12E0A" w:rsidSect="00D407C4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B3862" w14:textId="77777777" w:rsidR="00497ACC" w:rsidRDefault="00497ACC" w:rsidP="00457169">
      <w:pPr>
        <w:spacing w:after="0" w:line="240" w:lineRule="auto"/>
      </w:pPr>
      <w:r>
        <w:separator/>
      </w:r>
    </w:p>
  </w:endnote>
  <w:endnote w:type="continuationSeparator" w:id="0">
    <w:p w14:paraId="7C3F96AA" w14:textId="77777777" w:rsidR="00497ACC" w:rsidRDefault="00497ACC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Content>
      <w:p w14:paraId="2C95E28B" w14:textId="37CDED90" w:rsidR="00497ACC" w:rsidRDefault="00497AC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900">
          <w:rPr>
            <w:noProof/>
          </w:rPr>
          <w:t>13</w:t>
        </w:r>
        <w:r>
          <w:fldChar w:fldCharType="end"/>
        </w:r>
      </w:p>
    </w:sdtContent>
  </w:sdt>
  <w:p w14:paraId="0D20C3B1" w14:textId="77777777" w:rsidR="00497ACC" w:rsidRPr="00670F0C" w:rsidRDefault="00497ACC" w:rsidP="00670F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63F90" w14:textId="77777777" w:rsidR="00497ACC" w:rsidRDefault="00497ACC" w:rsidP="00457169">
      <w:pPr>
        <w:spacing w:after="0" w:line="240" w:lineRule="auto"/>
      </w:pPr>
      <w:r>
        <w:separator/>
      </w:r>
    </w:p>
  </w:footnote>
  <w:footnote w:type="continuationSeparator" w:id="0">
    <w:p w14:paraId="55BAE30D" w14:textId="77777777" w:rsidR="00497ACC" w:rsidRDefault="00497ACC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579BC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5CF4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6BF"/>
    <w:multiLevelType w:val="hybridMultilevel"/>
    <w:tmpl w:val="CBDEB108"/>
    <w:lvl w:ilvl="0" w:tplc="10F84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20A0A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6"/>
  </w:num>
  <w:num w:numId="14">
    <w:abstractNumId w:val="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oNotTrackFormatting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1B96"/>
    <w:rsid w:val="00007956"/>
    <w:rsid w:val="000146E6"/>
    <w:rsid w:val="000169C7"/>
    <w:rsid w:val="00017628"/>
    <w:rsid w:val="00034AF0"/>
    <w:rsid w:val="00043AE1"/>
    <w:rsid w:val="000751A5"/>
    <w:rsid w:val="000819C0"/>
    <w:rsid w:val="000876D6"/>
    <w:rsid w:val="000A2BBF"/>
    <w:rsid w:val="000A513D"/>
    <w:rsid w:val="000A5CA5"/>
    <w:rsid w:val="000A69E8"/>
    <w:rsid w:val="000A7F2F"/>
    <w:rsid w:val="000D6820"/>
    <w:rsid w:val="000E4F3B"/>
    <w:rsid w:val="001109CE"/>
    <w:rsid w:val="00115066"/>
    <w:rsid w:val="00115DB7"/>
    <w:rsid w:val="00141D4E"/>
    <w:rsid w:val="00146EC2"/>
    <w:rsid w:val="00151AA9"/>
    <w:rsid w:val="0015263F"/>
    <w:rsid w:val="0015779F"/>
    <w:rsid w:val="001577BA"/>
    <w:rsid w:val="0016161C"/>
    <w:rsid w:val="0016574F"/>
    <w:rsid w:val="001676B5"/>
    <w:rsid w:val="00176108"/>
    <w:rsid w:val="00187A67"/>
    <w:rsid w:val="001A1DFD"/>
    <w:rsid w:val="001A4E73"/>
    <w:rsid w:val="001B774B"/>
    <w:rsid w:val="001C3043"/>
    <w:rsid w:val="001C3096"/>
    <w:rsid w:val="001C5318"/>
    <w:rsid w:val="001E4C15"/>
    <w:rsid w:val="001E626D"/>
    <w:rsid w:val="002219FE"/>
    <w:rsid w:val="00222C46"/>
    <w:rsid w:val="00235C3B"/>
    <w:rsid w:val="00240A2A"/>
    <w:rsid w:val="0024755E"/>
    <w:rsid w:val="00254282"/>
    <w:rsid w:val="00254FCF"/>
    <w:rsid w:val="00262FC9"/>
    <w:rsid w:val="00273282"/>
    <w:rsid w:val="00283BF4"/>
    <w:rsid w:val="002A0D27"/>
    <w:rsid w:val="002E13D2"/>
    <w:rsid w:val="002F1C32"/>
    <w:rsid w:val="002F584E"/>
    <w:rsid w:val="00300DB8"/>
    <w:rsid w:val="0030230B"/>
    <w:rsid w:val="00306FAC"/>
    <w:rsid w:val="00321F26"/>
    <w:rsid w:val="00322ACE"/>
    <w:rsid w:val="003241A6"/>
    <w:rsid w:val="003374D3"/>
    <w:rsid w:val="003406E2"/>
    <w:rsid w:val="00341BB5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3F0745"/>
    <w:rsid w:val="00413505"/>
    <w:rsid w:val="004219A9"/>
    <w:rsid w:val="00422373"/>
    <w:rsid w:val="004238A9"/>
    <w:rsid w:val="004251E0"/>
    <w:rsid w:val="00426287"/>
    <w:rsid w:val="00436D2E"/>
    <w:rsid w:val="00442181"/>
    <w:rsid w:val="004530B7"/>
    <w:rsid w:val="00457169"/>
    <w:rsid w:val="00480112"/>
    <w:rsid w:val="00493B98"/>
    <w:rsid w:val="00497ACC"/>
    <w:rsid w:val="004B0298"/>
    <w:rsid w:val="004B5BE8"/>
    <w:rsid w:val="004D73B5"/>
    <w:rsid w:val="004F0966"/>
    <w:rsid w:val="004F362B"/>
    <w:rsid w:val="00502CA2"/>
    <w:rsid w:val="005106DB"/>
    <w:rsid w:val="00512B99"/>
    <w:rsid w:val="00513BD4"/>
    <w:rsid w:val="0052043F"/>
    <w:rsid w:val="00521AEF"/>
    <w:rsid w:val="005256DE"/>
    <w:rsid w:val="005275D5"/>
    <w:rsid w:val="00530794"/>
    <w:rsid w:val="0053410B"/>
    <w:rsid w:val="00534C0D"/>
    <w:rsid w:val="0054416D"/>
    <w:rsid w:val="00570D97"/>
    <w:rsid w:val="00573BEE"/>
    <w:rsid w:val="00580AB3"/>
    <w:rsid w:val="00580E3A"/>
    <w:rsid w:val="00586282"/>
    <w:rsid w:val="005A067F"/>
    <w:rsid w:val="005A0CC0"/>
    <w:rsid w:val="005A4AE0"/>
    <w:rsid w:val="005B0AFC"/>
    <w:rsid w:val="005C1036"/>
    <w:rsid w:val="005C12B6"/>
    <w:rsid w:val="005C4A71"/>
    <w:rsid w:val="005C4D16"/>
    <w:rsid w:val="005D66FD"/>
    <w:rsid w:val="005E38B3"/>
    <w:rsid w:val="005F48F3"/>
    <w:rsid w:val="005F57CE"/>
    <w:rsid w:val="005F5A06"/>
    <w:rsid w:val="005F6432"/>
    <w:rsid w:val="005F6E49"/>
    <w:rsid w:val="006104E3"/>
    <w:rsid w:val="006242C7"/>
    <w:rsid w:val="00624D22"/>
    <w:rsid w:val="00624E2C"/>
    <w:rsid w:val="00627250"/>
    <w:rsid w:val="0063057B"/>
    <w:rsid w:val="00644F68"/>
    <w:rsid w:val="0065024D"/>
    <w:rsid w:val="006704E1"/>
    <w:rsid w:val="00670F0C"/>
    <w:rsid w:val="00680324"/>
    <w:rsid w:val="0068326B"/>
    <w:rsid w:val="00694115"/>
    <w:rsid w:val="006A290B"/>
    <w:rsid w:val="006A4476"/>
    <w:rsid w:val="006B28DA"/>
    <w:rsid w:val="006B4F00"/>
    <w:rsid w:val="006B79E4"/>
    <w:rsid w:val="006C3078"/>
    <w:rsid w:val="006D0F4D"/>
    <w:rsid w:val="006D2E20"/>
    <w:rsid w:val="006D5B9A"/>
    <w:rsid w:val="006E12CA"/>
    <w:rsid w:val="006E17D4"/>
    <w:rsid w:val="006E5426"/>
    <w:rsid w:val="006E544E"/>
    <w:rsid w:val="00703860"/>
    <w:rsid w:val="00710C7E"/>
    <w:rsid w:val="007119F7"/>
    <w:rsid w:val="007147FF"/>
    <w:rsid w:val="00717670"/>
    <w:rsid w:val="007234AE"/>
    <w:rsid w:val="00726632"/>
    <w:rsid w:val="00734B17"/>
    <w:rsid w:val="0074164C"/>
    <w:rsid w:val="00750FC9"/>
    <w:rsid w:val="00756D8C"/>
    <w:rsid w:val="00762450"/>
    <w:rsid w:val="0076505A"/>
    <w:rsid w:val="007656C0"/>
    <w:rsid w:val="00787399"/>
    <w:rsid w:val="00792990"/>
    <w:rsid w:val="007B2DC6"/>
    <w:rsid w:val="007C7F9A"/>
    <w:rsid w:val="007D728A"/>
    <w:rsid w:val="00852725"/>
    <w:rsid w:val="0085774C"/>
    <w:rsid w:val="00863499"/>
    <w:rsid w:val="00866665"/>
    <w:rsid w:val="00886835"/>
    <w:rsid w:val="008927F3"/>
    <w:rsid w:val="00895FD1"/>
    <w:rsid w:val="008B7900"/>
    <w:rsid w:val="008C10FA"/>
    <w:rsid w:val="008D21F4"/>
    <w:rsid w:val="008D63B7"/>
    <w:rsid w:val="008E19D4"/>
    <w:rsid w:val="008F448A"/>
    <w:rsid w:val="008F4E49"/>
    <w:rsid w:val="008F7F9B"/>
    <w:rsid w:val="009102F1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A71F0"/>
    <w:rsid w:val="009B1C1A"/>
    <w:rsid w:val="009C3DA8"/>
    <w:rsid w:val="009D0882"/>
    <w:rsid w:val="009D240E"/>
    <w:rsid w:val="009E3260"/>
    <w:rsid w:val="009F2A67"/>
    <w:rsid w:val="009F41D9"/>
    <w:rsid w:val="00A0183C"/>
    <w:rsid w:val="00A0347D"/>
    <w:rsid w:val="00A04C80"/>
    <w:rsid w:val="00A1632B"/>
    <w:rsid w:val="00A16E93"/>
    <w:rsid w:val="00A250FB"/>
    <w:rsid w:val="00A45499"/>
    <w:rsid w:val="00A46A9C"/>
    <w:rsid w:val="00A53464"/>
    <w:rsid w:val="00A76894"/>
    <w:rsid w:val="00A77DDB"/>
    <w:rsid w:val="00A8207F"/>
    <w:rsid w:val="00A831B8"/>
    <w:rsid w:val="00AB1998"/>
    <w:rsid w:val="00AB7026"/>
    <w:rsid w:val="00AC7CFC"/>
    <w:rsid w:val="00AD209C"/>
    <w:rsid w:val="00AE1B21"/>
    <w:rsid w:val="00AF0CD8"/>
    <w:rsid w:val="00AF35D7"/>
    <w:rsid w:val="00AF7913"/>
    <w:rsid w:val="00B16CAD"/>
    <w:rsid w:val="00B222AB"/>
    <w:rsid w:val="00B2495C"/>
    <w:rsid w:val="00B24A14"/>
    <w:rsid w:val="00B31512"/>
    <w:rsid w:val="00B32044"/>
    <w:rsid w:val="00B34CD9"/>
    <w:rsid w:val="00B43012"/>
    <w:rsid w:val="00B43784"/>
    <w:rsid w:val="00B4547B"/>
    <w:rsid w:val="00B4685F"/>
    <w:rsid w:val="00B47D26"/>
    <w:rsid w:val="00B577CD"/>
    <w:rsid w:val="00B601FE"/>
    <w:rsid w:val="00B67677"/>
    <w:rsid w:val="00B72038"/>
    <w:rsid w:val="00B83086"/>
    <w:rsid w:val="00B94AD1"/>
    <w:rsid w:val="00B95783"/>
    <w:rsid w:val="00B964E1"/>
    <w:rsid w:val="00B9715C"/>
    <w:rsid w:val="00BA6723"/>
    <w:rsid w:val="00BB2FE8"/>
    <w:rsid w:val="00BB36E1"/>
    <w:rsid w:val="00BB754C"/>
    <w:rsid w:val="00BD615A"/>
    <w:rsid w:val="00BD7082"/>
    <w:rsid w:val="00BD77F6"/>
    <w:rsid w:val="00BE0E09"/>
    <w:rsid w:val="00BE3939"/>
    <w:rsid w:val="00BE3CAA"/>
    <w:rsid w:val="00BE7602"/>
    <w:rsid w:val="00BF001E"/>
    <w:rsid w:val="00BF53DD"/>
    <w:rsid w:val="00BF5654"/>
    <w:rsid w:val="00BF6AA3"/>
    <w:rsid w:val="00C06A13"/>
    <w:rsid w:val="00C12E0A"/>
    <w:rsid w:val="00C15F85"/>
    <w:rsid w:val="00C25A9A"/>
    <w:rsid w:val="00C3454B"/>
    <w:rsid w:val="00C34824"/>
    <w:rsid w:val="00C5208C"/>
    <w:rsid w:val="00C64DC2"/>
    <w:rsid w:val="00C86F70"/>
    <w:rsid w:val="00C91747"/>
    <w:rsid w:val="00C97978"/>
    <w:rsid w:val="00CA5807"/>
    <w:rsid w:val="00CC02D2"/>
    <w:rsid w:val="00CC603A"/>
    <w:rsid w:val="00CC6974"/>
    <w:rsid w:val="00CD3E8E"/>
    <w:rsid w:val="00CD3FDA"/>
    <w:rsid w:val="00CF2821"/>
    <w:rsid w:val="00CF741A"/>
    <w:rsid w:val="00CF77AC"/>
    <w:rsid w:val="00D012CA"/>
    <w:rsid w:val="00D036CB"/>
    <w:rsid w:val="00D0682E"/>
    <w:rsid w:val="00D407C4"/>
    <w:rsid w:val="00D4197A"/>
    <w:rsid w:val="00D43A27"/>
    <w:rsid w:val="00D461CA"/>
    <w:rsid w:val="00D57B4A"/>
    <w:rsid w:val="00D75857"/>
    <w:rsid w:val="00D86825"/>
    <w:rsid w:val="00D96B48"/>
    <w:rsid w:val="00DA05E8"/>
    <w:rsid w:val="00DA32F0"/>
    <w:rsid w:val="00DA5CB7"/>
    <w:rsid w:val="00DA642A"/>
    <w:rsid w:val="00DD259A"/>
    <w:rsid w:val="00DF77F7"/>
    <w:rsid w:val="00DF795A"/>
    <w:rsid w:val="00E019AB"/>
    <w:rsid w:val="00E033A3"/>
    <w:rsid w:val="00E07E03"/>
    <w:rsid w:val="00E22993"/>
    <w:rsid w:val="00E237A8"/>
    <w:rsid w:val="00E308EE"/>
    <w:rsid w:val="00E550C6"/>
    <w:rsid w:val="00E57CF5"/>
    <w:rsid w:val="00E72379"/>
    <w:rsid w:val="00E74941"/>
    <w:rsid w:val="00E76C7D"/>
    <w:rsid w:val="00E930DB"/>
    <w:rsid w:val="00E94177"/>
    <w:rsid w:val="00EA2027"/>
    <w:rsid w:val="00EB3394"/>
    <w:rsid w:val="00EB55A8"/>
    <w:rsid w:val="00EC7816"/>
    <w:rsid w:val="00ED030D"/>
    <w:rsid w:val="00ED28A1"/>
    <w:rsid w:val="00ED2E94"/>
    <w:rsid w:val="00EE43EC"/>
    <w:rsid w:val="00F008C8"/>
    <w:rsid w:val="00F136EB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7E4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5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2C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2C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2CA2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7169"/>
  </w:style>
  <w:style w:type="paragraph" w:styleId="af">
    <w:name w:val="footer"/>
    <w:basedOn w:val="a"/>
    <w:link w:val="af0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7169"/>
  </w:style>
  <w:style w:type="table" w:styleId="af1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Text">
    <w:name w:val="CodeText"/>
    <w:basedOn w:val="a"/>
    <w:link w:val="CodeText0"/>
    <w:qFormat/>
    <w:rsid w:val="005C4D16"/>
    <w:pPr>
      <w:shd w:val="clear" w:color="auto" w:fill="F2F2F2" w:themeFill="background1" w:themeFillShade="F2"/>
      <w:spacing w:after="0" w:line="240" w:lineRule="auto"/>
    </w:pPr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customStyle="1" w:styleId="CodeText0">
    <w:name w:val="CodeText Знак"/>
    <w:basedOn w:val="a0"/>
    <w:link w:val="CodeText"/>
    <w:rsid w:val="005C4D16"/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styleId="af2">
    <w:name w:val="Strong"/>
    <w:basedOn w:val="a0"/>
    <w:uiPriority w:val="22"/>
    <w:qFormat/>
    <w:rsid w:val="000A7F2F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2A0D27"/>
    <w:rPr>
      <w:lang w:eastAsia="ru-RU"/>
    </w:rPr>
  </w:style>
  <w:style w:type="paragraph" w:customStyle="1" w:styleId="body1">
    <w:name w:val="body1"/>
    <w:basedOn w:val="a"/>
    <w:next w:val="a"/>
    <w:link w:val="body10"/>
    <w:qFormat/>
    <w:rsid w:val="00BE0E09"/>
    <w:pPr>
      <w:spacing w:before="160" w:after="120" w:line="240" w:lineRule="auto"/>
      <w:jc w:val="both"/>
    </w:pPr>
    <w:rPr>
      <w:rFonts w:ascii="Segoe UI" w:eastAsiaTheme="minorEastAsia" w:hAnsi="Segoe UI"/>
      <w:lang w:eastAsia="ru-RU"/>
    </w:rPr>
  </w:style>
  <w:style w:type="character" w:customStyle="1" w:styleId="body10">
    <w:name w:val="body1 Знак"/>
    <w:basedOn w:val="a0"/>
    <w:link w:val="body1"/>
    <w:rsid w:val="00BE0E09"/>
    <w:rPr>
      <w:rFonts w:ascii="Segoe UI" w:eastAsiaTheme="minorEastAsia" w:hAnsi="Segoe UI"/>
      <w:lang w:eastAsia="ru-RU"/>
    </w:rPr>
  </w:style>
  <w:style w:type="paragraph" w:customStyle="1" w:styleId="code">
    <w:name w:val="code"/>
    <w:basedOn w:val="a"/>
    <w:link w:val="code0"/>
    <w:rsid w:val="00BE0E09"/>
    <w:pPr>
      <w:spacing w:after="0" w:line="240" w:lineRule="auto"/>
      <w:jc w:val="both"/>
    </w:pPr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paragraph" w:customStyle="1" w:styleId="Code1">
    <w:name w:val="Code"/>
    <w:basedOn w:val="a"/>
    <w:qFormat/>
    <w:rsid w:val="00BE0E09"/>
    <w:pPr>
      <w:spacing w:after="0" w:line="240" w:lineRule="auto"/>
    </w:pPr>
    <w:rPr>
      <w:rFonts w:ascii="Consolas" w:eastAsia="Times New Roman" w:hAnsi="Consolas" w:cs="Segoe UI"/>
      <w:color w:val="172B4D"/>
      <w:sz w:val="18"/>
      <w:szCs w:val="18"/>
      <w:shd w:val="clear" w:color="auto" w:fill="F2F2F2" w:themeFill="background1" w:themeFillShade="F2"/>
      <w:lang w:val="en-US" w:eastAsia="ru-RU"/>
    </w:rPr>
  </w:style>
  <w:style w:type="character" w:customStyle="1" w:styleId="code0">
    <w:name w:val="code Знак"/>
    <w:basedOn w:val="a0"/>
    <w:link w:val="code"/>
    <w:rsid w:val="00BE0E09"/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character" w:styleId="HTML">
    <w:name w:val="HTML Code"/>
    <w:basedOn w:val="a0"/>
    <w:uiPriority w:val="99"/>
    <w:semiHidden/>
    <w:unhideWhenUsed/>
    <w:rsid w:val="00A0347D"/>
    <w:rPr>
      <w:rFonts w:ascii="Courier New" w:eastAsia="Times New Roman" w:hAnsi="Courier New" w:cs="Courier New"/>
      <w:sz w:val="20"/>
      <w:szCs w:val="20"/>
    </w:rPr>
  </w:style>
  <w:style w:type="table" w:customStyle="1" w:styleId="ScrollTableNormal">
    <w:name w:val="Scroll Table Normal"/>
    <w:basedOn w:val="a1"/>
    <w:uiPriority w:val="99"/>
    <w:qFormat/>
    <w:rsid w:val="005106D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af3">
    <w:name w:val="caption"/>
    <w:basedOn w:val="a"/>
    <w:next w:val="a"/>
    <w:uiPriority w:val="35"/>
    <w:unhideWhenUsed/>
    <w:qFormat/>
    <w:rsid w:val="00512B9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Revision"/>
    <w:hidden/>
    <w:uiPriority w:val="99"/>
    <w:semiHidden/>
    <w:rsid w:val="009A7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****************************/reports/0137227aa24649608e6c89fb7a3a7ff1.zi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6947C-BCEF-4FEB-A18F-05CA84B82524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0B07D2-EC0D-49BE-867B-ED856DE5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3073</Words>
  <Characters>17520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2021-12-23T10:58:00Z</dcterms:created>
  <dcterms:modified xsi:type="dcterms:W3CDTF">2023-06-20T17:57:00Z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