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499EB" w14:textId="77777777" w:rsidR="004251E0" w:rsidRPr="009A3D0D" w:rsidRDefault="004251E0" w:rsidP="004251E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14:paraId="12EDBA44" w14:textId="77777777" w:rsidR="00BB4438" w:rsidRDefault="00BB4438" w:rsidP="004251E0">
      <w:pPr>
        <w:spacing w:after="0"/>
        <w:jc w:val="center"/>
        <w:rPr>
          <w:ins w:id="1" w:author="Автор"/>
          <w:rFonts w:ascii="Times New Roman" w:eastAsia="Calibri" w:hAnsi="Times New Roman" w:cs="Times New Roman"/>
          <w:b/>
          <w:sz w:val="32"/>
          <w:szCs w:val="24"/>
        </w:rPr>
      </w:pPr>
    </w:p>
    <w:p w14:paraId="4AF67812" w14:textId="4364F3E7" w:rsidR="004251E0" w:rsidRPr="00BD77F6" w:rsidRDefault="00BD77F6" w:rsidP="004251E0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  <w:r w:rsidRPr="00BD77F6">
        <w:rPr>
          <w:rFonts w:ascii="Times New Roman" w:eastAsia="Calibri" w:hAnsi="Times New Roman" w:cs="Times New Roman"/>
          <w:b/>
          <w:sz w:val="32"/>
          <w:szCs w:val="24"/>
        </w:rPr>
        <w:t>Спецификацией электронных документов, используемых при проведении операций в СБП</w:t>
      </w:r>
    </w:p>
    <w:p w14:paraId="6C691CE2" w14:textId="77777777" w:rsidR="00EB3394" w:rsidRPr="009A3D0D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2D953C" w14:textId="77777777" w:rsidR="00BB4438" w:rsidRDefault="00BB4438" w:rsidP="005C4D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7D8E69" w14:textId="77777777" w:rsidR="00BB4438" w:rsidRPr="005A1883" w:rsidRDefault="00BB4438" w:rsidP="00BB4438">
      <w:pPr>
        <w:pStyle w:val="2"/>
        <w:numPr>
          <w:ilvl w:val="0"/>
          <w:numId w:val="0"/>
        </w:numPr>
        <w:jc w:val="center"/>
      </w:pPr>
      <w:bookmarkStart w:id="2" w:name="_Toc150247235"/>
      <w:r w:rsidRPr="007A00D3">
        <w:t>Перечень</w:t>
      </w:r>
      <w:r w:rsidRPr="005A1883">
        <w:t xml:space="preserve"> </w:t>
      </w:r>
      <w:r w:rsidRPr="007A00D3">
        <w:t>изменений</w:t>
      </w:r>
      <w:bookmarkEnd w:id="2"/>
    </w:p>
    <w:p w14:paraId="5FCCFD87" w14:textId="77777777" w:rsidR="00BB4438" w:rsidRPr="005A1883" w:rsidRDefault="00BB4438" w:rsidP="00BB4438">
      <w:pPr>
        <w:spacing w:after="0" w:line="240" w:lineRule="auto"/>
        <w:rPr>
          <w:sz w:val="20"/>
          <w:szCs w:val="20"/>
        </w:rPr>
      </w:pPr>
    </w:p>
    <w:tbl>
      <w:tblPr>
        <w:tblStyle w:val="af1"/>
        <w:tblW w:w="13462" w:type="dxa"/>
        <w:tblLayout w:type="fixed"/>
        <w:tblLook w:val="04A0" w:firstRow="1" w:lastRow="0" w:firstColumn="1" w:lastColumn="0" w:noHBand="0" w:noVBand="1"/>
      </w:tblPr>
      <w:tblGrid>
        <w:gridCol w:w="988"/>
        <w:gridCol w:w="12474"/>
      </w:tblGrid>
      <w:tr w:rsidR="00BB4438" w:rsidRPr="00344549" w14:paraId="7283D85F" w14:textId="77777777" w:rsidTr="006B6672">
        <w:trPr>
          <w:tblHeader/>
        </w:trPr>
        <w:tc>
          <w:tcPr>
            <w:tcW w:w="988" w:type="dxa"/>
            <w:shd w:val="clear" w:color="auto" w:fill="EEECE1" w:themeFill="background2"/>
          </w:tcPr>
          <w:p w14:paraId="136DB9CF" w14:textId="77777777" w:rsidR="00BB4438" w:rsidRPr="006B6672" w:rsidRDefault="00BB4438" w:rsidP="00BB4438">
            <w:pPr>
              <w:pStyle w:val="af5"/>
              <w:rPr>
                <w:rFonts w:eastAsia="Calibri"/>
                <w:snapToGrid w:val="0"/>
              </w:rPr>
            </w:pPr>
            <w:r w:rsidRPr="006B6672">
              <w:rPr>
                <w:rFonts w:eastAsia="Calibri"/>
                <w:snapToGrid w:val="0"/>
              </w:rPr>
              <w:t>Версия</w:t>
            </w:r>
          </w:p>
        </w:tc>
        <w:tc>
          <w:tcPr>
            <w:tcW w:w="12474" w:type="dxa"/>
            <w:shd w:val="clear" w:color="auto" w:fill="EEECE1" w:themeFill="background2"/>
          </w:tcPr>
          <w:p w14:paraId="755C5709" w14:textId="77777777" w:rsidR="00BB4438" w:rsidRPr="006B6672" w:rsidRDefault="00BB4438" w:rsidP="00BB4438">
            <w:pPr>
              <w:pStyle w:val="af5"/>
              <w:rPr>
                <w:rFonts w:eastAsia="Calibri"/>
                <w:snapToGrid w:val="0"/>
                <w:lang w:val="en-US"/>
              </w:rPr>
            </w:pPr>
            <w:r w:rsidRPr="006B6672">
              <w:rPr>
                <w:rFonts w:eastAsia="Calibri"/>
                <w:snapToGrid w:val="0"/>
              </w:rPr>
              <w:t>Описание</w:t>
            </w:r>
            <w:r w:rsidRPr="006B6672">
              <w:rPr>
                <w:rFonts w:eastAsia="Calibri"/>
                <w:snapToGrid w:val="0"/>
                <w:lang w:val="en-US"/>
              </w:rPr>
              <w:t xml:space="preserve"> </w:t>
            </w:r>
            <w:r w:rsidRPr="006B6672">
              <w:rPr>
                <w:rFonts w:eastAsia="Calibri"/>
                <w:snapToGrid w:val="0"/>
              </w:rPr>
              <w:t>изменения</w:t>
            </w:r>
          </w:p>
        </w:tc>
      </w:tr>
      <w:tr w:rsidR="00BB4438" w:rsidRPr="007F5965" w14:paraId="58973CAB" w14:textId="77777777" w:rsidTr="006B6672">
        <w:tc>
          <w:tcPr>
            <w:tcW w:w="988" w:type="dxa"/>
          </w:tcPr>
          <w:p w14:paraId="4710A820" w14:textId="1D96B2E9" w:rsidR="00BB4438" w:rsidRPr="006B6672" w:rsidRDefault="006B6672" w:rsidP="00BB44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6672">
              <w:rPr>
                <w:rFonts w:ascii="Times New Roman" w:hAnsi="Times New Roman" w:cs="Times New Roman"/>
                <w:sz w:val="24"/>
                <w:szCs w:val="24"/>
              </w:rPr>
              <w:t>84.1</w:t>
            </w:r>
          </w:p>
        </w:tc>
        <w:tc>
          <w:tcPr>
            <w:tcW w:w="12474" w:type="dxa"/>
          </w:tcPr>
          <w:p w14:paraId="0DACCAD1" w14:textId="6F310DC7" w:rsidR="00923F2E" w:rsidRDefault="006B6672" w:rsidP="00BB4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6B6672">
              <w:rPr>
                <w:rFonts w:ascii="Times New Roman" w:hAnsi="Times New Roman" w:cs="Times New Roman"/>
                <w:sz w:val="24"/>
                <w:szCs w:val="24"/>
              </w:rPr>
              <w:t>Часть III. Описание сообщений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таблице 10</w:t>
            </w:r>
            <w:r w:rsidR="00923F2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923F2E" w:rsidRPr="00923F2E">
              <w:rPr>
                <w:rFonts w:ascii="Times New Roman" w:hAnsi="Times New Roman" w:cs="Times New Roman"/>
                <w:sz w:val="24"/>
                <w:szCs w:val="24"/>
              </w:rPr>
              <w:t xml:space="preserve">Список поддерживаемых значений </w:t>
            </w:r>
            <w:proofErr w:type="spellStart"/>
            <w:r w:rsidR="00923F2E" w:rsidRPr="00923F2E">
              <w:rPr>
                <w:rFonts w:ascii="Times New Roman" w:hAnsi="Times New Roman" w:cs="Times New Roman"/>
                <w:sz w:val="24"/>
                <w:szCs w:val="24"/>
              </w:rPr>
              <w:t>status</w:t>
            </w:r>
            <w:proofErr w:type="spellEnd"/>
            <w:r w:rsidR="00923F2E" w:rsidRPr="00923F2E">
              <w:rPr>
                <w:rFonts w:ascii="Times New Roman" w:hAnsi="Times New Roman" w:cs="Times New Roman"/>
                <w:sz w:val="24"/>
                <w:szCs w:val="24"/>
              </w:rPr>
              <w:t xml:space="preserve"> QR-</w:t>
            </w:r>
            <w:proofErr w:type="spellStart"/>
            <w:r w:rsidR="00923F2E" w:rsidRPr="00923F2E">
              <w:rPr>
                <w:rFonts w:ascii="Times New Roman" w:hAnsi="Times New Roman" w:cs="Times New Roman"/>
                <w:sz w:val="24"/>
                <w:szCs w:val="24"/>
              </w:rPr>
              <w:t>code</w:t>
            </w:r>
            <w:proofErr w:type="spellEnd"/>
            <w:r w:rsidR="00923F2E">
              <w:rPr>
                <w:rFonts w:ascii="Times New Roman" w:hAnsi="Times New Roman" w:cs="Times New Roman"/>
                <w:sz w:val="24"/>
                <w:szCs w:val="24"/>
              </w:rPr>
              <w:t xml:space="preserve">» значение </w:t>
            </w:r>
            <w:r w:rsidR="00B26C2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23F2E">
              <w:rPr>
                <w:rFonts w:ascii="Times New Roman" w:hAnsi="Times New Roman" w:cs="Times New Roman"/>
                <w:sz w:val="24"/>
                <w:szCs w:val="24"/>
              </w:rPr>
              <w:t xml:space="preserve">ода статуса </w:t>
            </w:r>
            <w:r w:rsidR="00B26C2A">
              <w:rPr>
                <w:rFonts w:ascii="Times New Roman" w:hAnsi="Times New Roman" w:cs="Times New Roman"/>
                <w:sz w:val="24"/>
                <w:szCs w:val="24"/>
              </w:rPr>
              <w:t>сообщения «</w:t>
            </w:r>
            <w:r w:rsidR="00923F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ACTC</w:t>
            </w:r>
            <w:r w:rsidR="00923F2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26C2A">
              <w:rPr>
                <w:rFonts w:ascii="Times New Roman" w:hAnsi="Times New Roman" w:cs="Times New Roman"/>
                <w:sz w:val="24"/>
                <w:szCs w:val="24"/>
              </w:rPr>
              <w:t xml:space="preserve"> заменено на</w:t>
            </w:r>
            <w:r w:rsidR="0092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6C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23F2E" w:rsidRPr="00923F2E">
              <w:rPr>
                <w:rFonts w:ascii="Times New Roman" w:hAnsi="Times New Roman" w:cs="Times New Roman"/>
                <w:sz w:val="24"/>
                <w:szCs w:val="24"/>
              </w:rPr>
              <w:t>RCVD</w:t>
            </w:r>
            <w:r w:rsidR="00B26C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B70A103" w14:textId="7A0ADC27" w:rsidR="00BB4438" w:rsidRPr="006B6672" w:rsidRDefault="00923F2E" w:rsidP="00BB4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DDC338" w14:textId="77777777" w:rsidR="00BB4438" w:rsidRPr="006B6672" w:rsidRDefault="00BB4438" w:rsidP="00BB4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85FBD8" w14:textId="08147087" w:rsidR="005C4D16" w:rsidRDefault="005C4D16" w:rsidP="005C4D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D0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9A3D0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A3D0D">
        <w:rPr>
          <w:rFonts w:ascii="Times New Roman" w:hAnsi="Times New Roman" w:cs="Times New Roman"/>
          <w:b/>
          <w:sz w:val="24"/>
          <w:szCs w:val="24"/>
        </w:rPr>
        <w:t xml:space="preserve">. Перечень </w:t>
      </w:r>
      <w:r>
        <w:rPr>
          <w:rFonts w:ascii="Times New Roman" w:hAnsi="Times New Roman" w:cs="Times New Roman"/>
          <w:b/>
          <w:sz w:val="24"/>
          <w:szCs w:val="24"/>
        </w:rPr>
        <w:t>методов</w:t>
      </w:r>
      <w:r w:rsidR="00BD77F6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0D27">
        <w:rPr>
          <w:rFonts w:ascii="Times New Roman" w:hAnsi="Times New Roman" w:cs="Times New Roman"/>
          <w:b/>
          <w:sz w:val="24"/>
          <w:szCs w:val="24"/>
        </w:rPr>
        <w:t>предоставляемых НРД</w:t>
      </w:r>
      <w:r w:rsidR="007929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D7B3D08" w14:textId="19080B8F" w:rsidR="00C12E0A" w:rsidRPr="00C12E0A" w:rsidRDefault="00C12E0A" w:rsidP="00C12E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2E0A">
        <w:rPr>
          <w:rFonts w:ascii="Times New Roman" w:hAnsi="Times New Roman" w:cs="Times New Roman"/>
          <w:sz w:val="24"/>
          <w:szCs w:val="24"/>
        </w:rPr>
        <w:t xml:space="preserve">В столбце </w:t>
      </w:r>
      <w:r w:rsidR="001E4C15">
        <w:rPr>
          <w:rFonts w:ascii="Times New Roman" w:hAnsi="Times New Roman" w:cs="Times New Roman"/>
          <w:sz w:val="24"/>
          <w:szCs w:val="24"/>
        </w:rPr>
        <w:t>«</w:t>
      </w:r>
      <w:r w:rsidRPr="00C12E0A">
        <w:rPr>
          <w:rFonts w:ascii="Times New Roman" w:hAnsi="Times New Roman" w:cs="Times New Roman"/>
          <w:sz w:val="24"/>
          <w:szCs w:val="24"/>
        </w:rPr>
        <w:t>детали вызова метода</w:t>
      </w:r>
      <w:r w:rsidR="001E4C15">
        <w:rPr>
          <w:rFonts w:ascii="Times New Roman" w:hAnsi="Times New Roman" w:cs="Times New Roman"/>
          <w:sz w:val="24"/>
          <w:szCs w:val="24"/>
        </w:rPr>
        <w:t>»</w:t>
      </w:r>
      <w:r w:rsidRPr="00C12E0A">
        <w:rPr>
          <w:rFonts w:ascii="Times New Roman" w:hAnsi="Times New Roman" w:cs="Times New Roman"/>
          <w:sz w:val="24"/>
          <w:szCs w:val="24"/>
        </w:rPr>
        <w:t xml:space="preserve"> указан</w:t>
      </w:r>
      <w:r w:rsidR="001E4C15">
        <w:rPr>
          <w:rFonts w:ascii="Times New Roman" w:hAnsi="Times New Roman" w:cs="Times New Roman"/>
          <w:sz w:val="24"/>
          <w:szCs w:val="24"/>
        </w:rPr>
        <w:t>ы</w:t>
      </w:r>
      <w:r w:rsidRPr="00C12E0A">
        <w:rPr>
          <w:rFonts w:ascii="Times New Roman" w:hAnsi="Times New Roman" w:cs="Times New Roman"/>
          <w:sz w:val="24"/>
          <w:szCs w:val="24"/>
        </w:rPr>
        <w:t xml:space="preserve"> </w:t>
      </w:r>
      <w:r w:rsidRPr="00C12E0A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C12E0A">
        <w:rPr>
          <w:rFonts w:ascii="Times New Roman" w:hAnsi="Times New Roman" w:cs="Times New Roman"/>
          <w:sz w:val="24"/>
          <w:szCs w:val="24"/>
        </w:rPr>
        <w:t xml:space="preserve"> глагол и окончание </w:t>
      </w:r>
      <w:r w:rsidRPr="00C12E0A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C12E0A">
        <w:rPr>
          <w:rFonts w:ascii="Times New Roman" w:hAnsi="Times New Roman" w:cs="Times New Roman"/>
          <w:sz w:val="24"/>
          <w:szCs w:val="24"/>
        </w:rPr>
        <w:t xml:space="preserve"> адреса для вызова метода.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2718"/>
        <w:gridCol w:w="2978"/>
        <w:gridCol w:w="3118"/>
        <w:gridCol w:w="2975"/>
        <w:gridCol w:w="2120"/>
      </w:tblGrid>
      <w:tr w:rsidR="000A7F2F" w:rsidRPr="009A3D0D" w14:paraId="297539F5" w14:textId="77777777" w:rsidTr="00D407C4">
        <w:trPr>
          <w:tblHeader/>
        </w:trPr>
        <w:tc>
          <w:tcPr>
            <w:tcW w:w="138" w:type="pct"/>
            <w:shd w:val="clear" w:color="auto" w:fill="D9D9D9" w:themeFill="background1" w:themeFillShade="D9"/>
            <w:vAlign w:val="center"/>
          </w:tcPr>
          <w:p w14:paraId="0A1B5D1F" w14:textId="77777777" w:rsidR="00A76894" w:rsidRPr="009A3D0D" w:rsidRDefault="00A76894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№№ п/п</w:t>
            </w:r>
          </w:p>
        </w:tc>
        <w:tc>
          <w:tcPr>
            <w:tcW w:w="950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024F5" w14:textId="77777777" w:rsidR="00A76894" w:rsidRPr="009A3D0D" w:rsidRDefault="00A76894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041" w:type="pct"/>
            <w:shd w:val="clear" w:color="auto" w:fill="D9D9D9" w:themeFill="background1" w:themeFillShade="D9"/>
            <w:vAlign w:val="center"/>
          </w:tcPr>
          <w:p w14:paraId="0A26BBC6" w14:textId="77777777" w:rsidR="00A76894" w:rsidRPr="009A3D0D" w:rsidRDefault="00A76894" w:rsidP="005C4D16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Назначение 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метода </w:t>
            </w:r>
          </w:p>
        </w:tc>
        <w:tc>
          <w:tcPr>
            <w:tcW w:w="1090" w:type="pct"/>
            <w:shd w:val="clear" w:color="auto" w:fill="D9D9D9" w:themeFill="background1" w:themeFillShade="D9"/>
          </w:tcPr>
          <w:p w14:paraId="0AFE5C92" w14:textId="57B9D5C0" w:rsidR="00A76894" w:rsidRPr="005C4D16" w:rsidRDefault="00C12E0A" w:rsidP="00C12E0A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Детали вызова метода </w:t>
            </w:r>
          </w:p>
        </w:tc>
        <w:tc>
          <w:tcPr>
            <w:tcW w:w="1040" w:type="pct"/>
            <w:shd w:val="clear" w:color="auto" w:fill="D9D9D9" w:themeFill="background1" w:themeFillShade="D9"/>
          </w:tcPr>
          <w:p w14:paraId="5B320502" w14:textId="77777777" w:rsidR="00A76894" w:rsidRPr="00A76894" w:rsidRDefault="00A76894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Сообщения в запросе </w:t>
            </w:r>
          </w:p>
        </w:tc>
        <w:tc>
          <w:tcPr>
            <w:tcW w:w="741" w:type="pct"/>
            <w:shd w:val="clear" w:color="auto" w:fill="D9D9D9" w:themeFill="background1" w:themeFillShade="D9"/>
          </w:tcPr>
          <w:p w14:paraId="28F711DE" w14:textId="77777777" w:rsidR="00A76894" w:rsidRDefault="00A76894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Сообщения в ответе</w:t>
            </w:r>
          </w:p>
        </w:tc>
      </w:tr>
      <w:tr w:rsidR="000A7F2F" w:rsidRPr="005C4D16" w14:paraId="209F8D86" w14:textId="77777777" w:rsidTr="000A7F2F">
        <w:tc>
          <w:tcPr>
            <w:tcW w:w="138" w:type="pct"/>
            <w:vAlign w:val="center"/>
          </w:tcPr>
          <w:p w14:paraId="113D2A59" w14:textId="77777777" w:rsidR="00A76894" w:rsidRPr="009A3D0D" w:rsidRDefault="00A76894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E509A" w14:textId="77777777" w:rsidR="00A76894" w:rsidRPr="005A0CC0" w:rsidRDefault="00A76894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Авторизация</w:t>
            </w:r>
          </w:p>
        </w:tc>
        <w:tc>
          <w:tcPr>
            <w:tcW w:w="1041" w:type="pct"/>
            <w:shd w:val="clear" w:color="auto" w:fill="auto"/>
            <w:vAlign w:val="center"/>
          </w:tcPr>
          <w:p w14:paraId="58B70D98" w14:textId="77777777" w:rsidR="00A76894" w:rsidRPr="005A0CC0" w:rsidRDefault="00A76894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Аутентификация и Авторизация клиентов для получения доступа к другим методам, описанным в Спецификации</w:t>
            </w:r>
          </w:p>
        </w:tc>
        <w:tc>
          <w:tcPr>
            <w:tcW w:w="1090" w:type="pct"/>
          </w:tcPr>
          <w:p w14:paraId="01915E8F" w14:textId="2D1359E4" w:rsidR="00A76894" w:rsidRPr="00512B99" w:rsidRDefault="00A76894" w:rsidP="00C12E0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POST </w:t>
            </w:r>
            <w:r w:rsidR="00C12E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ipsclients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/connect/token</w:t>
            </w:r>
          </w:p>
        </w:tc>
        <w:tc>
          <w:tcPr>
            <w:tcW w:w="1040" w:type="pct"/>
          </w:tcPr>
          <w:p w14:paraId="40E53B5D" w14:textId="77777777" w:rsidR="00A76894" w:rsidRPr="005A0CC0" w:rsidRDefault="00A76894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 авторизации</w:t>
            </w:r>
          </w:p>
        </w:tc>
        <w:tc>
          <w:tcPr>
            <w:tcW w:w="741" w:type="pct"/>
          </w:tcPr>
          <w:p w14:paraId="35232718" w14:textId="77777777" w:rsidR="00A76894" w:rsidRPr="005A0CC0" w:rsidRDefault="00A76894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Токен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авторизации </w:t>
            </w:r>
          </w:p>
        </w:tc>
      </w:tr>
      <w:tr w:rsidR="000A7F2F" w:rsidRPr="002A0D27" w14:paraId="69FA6990" w14:textId="77777777" w:rsidTr="000A7F2F">
        <w:trPr>
          <w:trHeight w:val="58"/>
        </w:trPr>
        <w:tc>
          <w:tcPr>
            <w:tcW w:w="138" w:type="pct"/>
            <w:vAlign w:val="center"/>
          </w:tcPr>
          <w:p w14:paraId="2405244C" w14:textId="77777777" w:rsidR="00A76894" w:rsidRPr="009A3D0D" w:rsidRDefault="00A76894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E508C" w14:textId="77777777" w:rsidR="00A76894" w:rsidRPr="005A0CC0" w:rsidRDefault="000A7F2F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Получение QR-кода</w:t>
            </w:r>
          </w:p>
        </w:tc>
        <w:tc>
          <w:tcPr>
            <w:tcW w:w="1041" w:type="pct"/>
            <w:shd w:val="clear" w:color="auto" w:fill="auto"/>
            <w:vAlign w:val="center"/>
          </w:tcPr>
          <w:p w14:paraId="7B74FBFF" w14:textId="77777777" w:rsidR="00A76894" w:rsidRPr="005A0CC0" w:rsidRDefault="002A0D27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По запросу НРД регистрирует QR код в НСПК и возвращает клиенту данные необходимые для дальнейшего использования</w:t>
            </w:r>
          </w:p>
        </w:tc>
        <w:tc>
          <w:tcPr>
            <w:tcW w:w="1090" w:type="pct"/>
          </w:tcPr>
          <w:p w14:paraId="51F470A1" w14:textId="77777777" w:rsidR="00A76894" w:rsidRPr="005A0CC0" w:rsidRDefault="002A0D27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POST</w:t>
            </w:r>
            <w:r w:rsidR="008F7F9B"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/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qrc-data</w:t>
            </w:r>
            <w:proofErr w:type="spellEnd"/>
          </w:p>
        </w:tc>
        <w:tc>
          <w:tcPr>
            <w:tcW w:w="1040" w:type="pct"/>
          </w:tcPr>
          <w:p w14:paraId="2991A83B" w14:textId="5EED1DF0" w:rsidR="00A76894" w:rsidRPr="005A0CC0" w:rsidRDefault="002A0D27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Атрибуты запроса «получение QR-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  <w:p w14:paraId="53EFADCF" w14:textId="77777777" w:rsidR="002A0D27" w:rsidRPr="005A0CC0" w:rsidRDefault="002A0D27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Тело запроса «получение  QR 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41" w:type="pct"/>
          </w:tcPr>
          <w:p w14:paraId="2CEBB7E4" w14:textId="77777777" w:rsidR="00A76894" w:rsidRPr="005A0CC0" w:rsidRDefault="002A0D27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Тело запроса «получение  QR 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</w:tr>
      <w:tr w:rsidR="000A7F2F" w:rsidRPr="00D96B48" w14:paraId="395920E0" w14:textId="77777777" w:rsidTr="000A7F2F">
        <w:tc>
          <w:tcPr>
            <w:tcW w:w="138" w:type="pct"/>
            <w:vAlign w:val="center"/>
          </w:tcPr>
          <w:p w14:paraId="46B09AF2" w14:textId="77777777" w:rsidR="00A76894" w:rsidRPr="002A0D27" w:rsidRDefault="00A76894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50365" w14:textId="77777777" w:rsidR="00A76894" w:rsidRPr="005A0CC0" w:rsidRDefault="000A7F2F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Повторный запрос  QR-кода</w:t>
            </w:r>
          </w:p>
        </w:tc>
        <w:tc>
          <w:tcPr>
            <w:tcW w:w="1041" w:type="pct"/>
            <w:shd w:val="clear" w:color="auto" w:fill="auto"/>
            <w:vAlign w:val="center"/>
          </w:tcPr>
          <w:p w14:paraId="0CCFE621" w14:textId="4C96AF65" w:rsidR="00A76894" w:rsidRPr="005A0CC0" w:rsidRDefault="008F7F9B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Получение ранее зарегистрированного QR кода</w:t>
            </w:r>
            <w:r w:rsidR="007416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его идентификатору </w:t>
            </w:r>
          </w:p>
        </w:tc>
        <w:tc>
          <w:tcPr>
            <w:tcW w:w="1090" w:type="pct"/>
          </w:tcPr>
          <w:p w14:paraId="1EBC2874" w14:textId="77777777" w:rsidR="00A76894" w:rsidRPr="00512B99" w:rsidRDefault="008F7F9B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GET /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qrc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-data/{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qrcId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}/payload</w:t>
            </w:r>
          </w:p>
        </w:tc>
        <w:tc>
          <w:tcPr>
            <w:tcW w:w="1040" w:type="pct"/>
          </w:tcPr>
          <w:p w14:paraId="3368AF4B" w14:textId="77777777" w:rsidR="00A76894" w:rsidRPr="005A0CC0" w:rsidRDefault="00D96B48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Атрибуты запроса «повторное получение  QR-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41" w:type="pct"/>
          </w:tcPr>
          <w:p w14:paraId="52198D93" w14:textId="7FB4287C" w:rsidR="00A76894" w:rsidRPr="005A0CC0" w:rsidRDefault="00D96B48" w:rsidP="009F4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Тело </w:t>
            </w:r>
            <w:r w:rsidR="009F41D9">
              <w:rPr>
                <w:rFonts w:ascii="Times New Roman" w:eastAsia="Calibri" w:hAnsi="Times New Roman" w:cs="Times New Roman"/>
                <w:sz w:val="20"/>
                <w:szCs w:val="20"/>
              </w:rPr>
              <w:t>ответа</w:t>
            </w: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«получение  QR 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</w:tr>
      <w:tr w:rsidR="000A7F2F" w:rsidRPr="000A7F2F" w14:paraId="0FB95E30" w14:textId="77777777" w:rsidTr="000A7F2F">
        <w:tc>
          <w:tcPr>
            <w:tcW w:w="138" w:type="pct"/>
            <w:vAlign w:val="center"/>
          </w:tcPr>
          <w:p w14:paraId="2B4EF2B7" w14:textId="77777777" w:rsidR="00A76894" w:rsidRPr="00D96B48" w:rsidRDefault="00A76894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218F2" w14:textId="0813F315" w:rsidR="00A76894" w:rsidRPr="005A0CC0" w:rsidRDefault="000A7F2F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Запрос статуса по 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Dynamic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QR кодам</w:t>
            </w:r>
          </w:p>
        </w:tc>
        <w:tc>
          <w:tcPr>
            <w:tcW w:w="1041" w:type="pct"/>
            <w:shd w:val="clear" w:color="auto" w:fill="auto"/>
            <w:vAlign w:val="center"/>
          </w:tcPr>
          <w:p w14:paraId="4743B3CF" w14:textId="77777777" w:rsidR="00A76894" w:rsidRPr="005A0CC0" w:rsidRDefault="00D96B48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запросу клиента НРД запрашивает текущее состояние зарегистрированного 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QRCode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90" w:type="pct"/>
          </w:tcPr>
          <w:p w14:paraId="0B55F960" w14:textId="77777777" w:rsidR="00A76894" w:rsidRPr="005A0CC0" w:rsidRDefault="00D96B48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PUT /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qrc-status</w:t>
            </w:r>
            <w:proofErr w:type="spellEnd"/>
          </w:p>
        </w:tc>
        <w:tc>
          <w:tcPr>
            <w:tcW w:w="1040" w:type="pct"/>
          </w:tcPr>
          <w:p w14:paraId="7C4C7DEF" w14:textId="24C8AE6C" w:rsidR="00A76894" w:rsidRPr="005A0CC0" w:rsidRDefault="005D66FD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</w:t>
            </w:r>
            <w:r w:rsidR="00D96B48"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«статус операций по </w:t>
            </w:r>
            <w:proofErr w:type="spellStart"/>
            <w:r w:rsidR="00D96B48"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Dynamic</w:t>
            </w:r>
            <w:proofErr w:type="spellEnd"/>
            <w:r w:rsidR="00D96B48"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QR кодам»</w:t>
            </w:r>
          </w:p>
        </w:tc>
        <w:tc>
          <w:tcPr>
            <w:tcW w:w="741" w:type="pct"/>
          </w:tcPr>
          <w:p w14:paraId="1D884485" w14:textId="04B143A6" w:rsidR="00A76894" w:rsidRPr="005A0CC0" w:rsidRDefault="00D96B48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Тело ответа «статус операций по 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Dynamic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QR кодам»</w:t>
            </w:r>
          </w:p>
        </w:tc>
      </w:tr>
      <w:tr w:rsidR="00BE3939" w:rsidRPr="000A7F2F" w14:paraId="53C604A6" w14:textId="77777777" w:rsidTr="000A7F2F">
        <w:tc>
          <w:tcPr>
            <w:tcW w:w="138" w:type="pct"/>
            <w:vAlign w:val="center"/>
          </w:tcPr>
          <w:p w14:paraId="53E26C76" w14:textId="77777777" w:rsidR="00BE3939" w:rsidRPr="00D96B48" w:rsidRDefault="00BE3939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7D711" w14:textId="587351E3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Создание заявки для генерации реестра платежей  </w:t>
            </w:r>
          </w:p>
        </w:tc>
        <w:tc>
          <w:tcPr>
            <w:tcW w:w="1041" w:type="pct"/>
            <w:vMerge w:val="restart"/>
            <w:shd w:val="clear" w:color="auto" w:fill="auto"/>
            <w:vAlign w:val="center"/>
          </w:tcPr>
          <w:p w14:paraId="1AB265BE" w14:textId="7DA6C57D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Получение реестра платежей на определенную дату</w:t>
            </w:r>
          </w:p>
        </w:tc>
        <w:tc>
          <w:tcPr>
            <w:tcW w:w="1090" w:type="pct"/>
          </w:tcPr>
          <w:p w14:paraId="48F5F733" w14:textId="3BC98AB6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POST /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reports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orders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040" w:type="pct"/>
          </w:tcPr>
          <w:p w14:paraId="1F193CD1" w14:textId="5F704C8A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 «запрос реестра платежей»</w:t>
            </w:r>
          </w:p>
        </w:tc>
        <w:tc>
          <w:tcPr>
            <w:tcW w:w="741" w:type="pct"/>
          </w:tcPr>
          <w:p w14:paraId="263ED6E0" w14:textId="45E934BD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«идентификатор заявки»</w:t>
            </w:r>
          </w:p>
        </w:tc>
      </w:tr>
      <w:tr w:rsidR="00BE3939" w:rsidRPr="000A7F2F" w14:paraId="622E9041" w14:textId="77777777" w:rsidTr="000A7F2F">
        <w:tc>
          <w:tcPr>
            <w:tcW w:w="138" w:type="pct"/>
            <w:vAlign w:val="center"/>
          </w:tcPr>
          <w:p w14:paraId="40CD59AE" w14:textId="77777777" w:rsidR="00BE3939" w:rsidRPr="00D96B48" w:rsidRDefault="00BE3939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63444" w14:textId="33E6A3D2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3" w:name="_Toc50212133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Запрос статуса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готовности реестра платежей  по идентификатору заявки</w:t>
            </w:r>
            <w:bookmarkEnd w:id="3"/>
          </w:p>
        </w:tc>
        <w:tc>
          <w:tcPr>
            <w:tcW w:w="1041" w:type="pct"/>
            <w:vMerge/>
            <w:shd w:val="clear" w:color="auto" w:fill="auto"/>
            <w:vAlign w:val="center"/>
          </w:tcPr>
          <w:p w14:paraId="203FD631" w14:textId="77777777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0" w:type="pct"/>
          </w:tcPr>
          <w:p w14:paraId="4C08E633" w14:textId="7E6140D5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GET /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reports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orders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/{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orderId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}</w:t>
            </w:r>
          </w:p>
        </w:tc>
        <w:tc>
          <w:tcPr>
            <w:tcW w:w="1040" w:type="pct"/>
          </w:tcPr>
          <w:p w14:paraId="0C74088C" w14:textId="1813FD2A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Атрибуты запроса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«Идентификатор заявки»</w:t>
            </w:r>
          </w:p>
        </w:tc>
        <w:tc>
          <w:tcPr>
            <w:tcW w:w="741" w:type="pct"/>
          </w:tcPr>
          <w:p w14:paraId="5A78AA6A" w14:textId="0E158655" w:rsidR="00BE3939" w:rsidRPr="005A0CC0" w:rsidRDefault="00BE3939" w:rsidP="00CD3E8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«Статус создания отчета»</w:t>
            </w:r>
          </w:p>
        </w:tc>
      </w:tr>
      <w:tr w:rsidR="00497ACC" w:rsidRPr="000A7F2F" w14:paraId="6FD42082" w14:textId="77777777" w:rsidTr="000A7F2F">
        <w:tc>
          <w:tcPr>
            <w:tcW w:w="138" w:type="pct"/>
            <w:vAlign w:val="center"/>
          </w:tcPr>
          <w:p w14:paraId="27EAD939" w14:textId="77777777" w:rsidR="00497ACC" w:rsidRPr="00D96B48" w:rsidRDefault="00497ACC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C35F2" w14:textId="3DEB39D6" w:rsidR="00497ACC" w:rsidRPr="005A0CC0" w:rsidRDefault="00497ACC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Запрос «привязка счета»</w:t>
            </w:r>
          </w:p>
        </w:tc>
        <w:tc>
          <w:tcPr>
            <w:tcW w:w="1041" w:type="pct"/>
            <w:shd w:val="clear" w:color="auto" w:fill="auto"/>
            <w:vAlign w:val="center"/>
          </w:tcPr>
          <w:p w14:paraId="3ECE87BD" w14:textId="4E5E6B44" w:rsidR="00497ACC" w:rsidRPr="005A0CC0" w:rsidRDefault="00254FCF" w:rsidP="00254F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По запросу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ТСП</w:t>
            </w: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регистрирует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ся</w:t>
            </w: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QR код в НСПК и возвращает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ТСП</w:t>
            </w: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данные необходимые для дальнейшего использования</w:t>
            </w:r>
          </w:p>
        </w:tc>
        <w:tc>
          <w:tcPr>
            <w:tcW w:w="1090" w:type="pct"/>
          </w:tcPr>
          <w:p w14:paraId="143A3D32" w14:textId="7BEAD05A" w:rsidR="00497ACC" w:rsidRPr="005A0CC0" w:rsidRDefault="00254FCF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POST  /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qrc-data</w:t>
            </w:r>
            <w:proofErr w:type="spellEnd"/>
          </w:p>
        </w:tc>
        <w:tc>
          <w:tcPr>
            <w:tcW w:w="1040" w:type="pct"/>
          </w:tcPr>
          <w:p w14:paraId="60ADD127" w14:textId="77777777" w:rsidR="00254FCF" w:rsidRPr="005A0CC0" w:rsidRDefault="00254FCF" w:rsidP="00254F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Атрибуты запроса «получение QR-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  <w:p w14:paraId="1BE6BC88" w14:textId="77777777" w:rsidR="00254FCF" w:rsidRDefault="00254FCF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94A7159" w14:textId="23E9F494" w:rsidR="00497ACC" w:rsidRPr="005A0CC0" w:rsidRDefault="00A16E93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Тело запроса </w:t>
            </w:r>
            <w:r w:rsidR="00254FCF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="00B72038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B72038" w:rsidRPr="00254FCF">
              <w:rPr>
                <w:rFonts w:ascii="Times New Roman" w:eastAsia="Calibri" w:hAnsi="Times New Roman" w:cs="Times New Roman"/>
                <w:sz w:val="20"/>
                <w:szCs w:val="20"/>
              </w:rPr>
              <w:t>формления привязки счета</w:t>
            </w:r>
            <w:r w:rsidR="00254FCF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41" w:type="pct"/>
          </w:tcPr>
          <w:p w14:paraId="57EB1010" w14:textId="7790202F" w:rsidR="00497ACC" w:rsidRDefault="00254FCF" w:rsidP="00CD3E8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«результат привязки счета»</w:t>
            </w:r>
          </w:p>
        </w:tc>
      </w:tr>
      <w:tr w:rsidR="00B72038" w:rsidRPr="000A7F2F" w14:paraId="622594CB" w14:textId="77777777" w:rsidTr="00A16E93">
        <w:trPr>
          <w:trHeight w:val="713"/>
        </w:trPr>
        <w:tc>
          <w:tcPr>
            <w:tcW w:w="138" w:type="pct"/>
            <w:vAlign w:val="center"/>
          </w:tcPr>
          <w:p w14:paraId="05EE5435" w14:textId="77777777" w:rsidR="00B72038" w:rsidRPr="00D96B48" w:rsidRDefault="00B72038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139D1" w14:textId="71BE12EB" w:rsidR="00B72038" w:rsidRDefault="00B72038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Запрос «исполнение платежа по привязанному счету»</w:t>
            </w:r>
          </w:p>
        </w:tc>
        <w:tc>
          <w:tcPr>
            <w:tcW w:w="1041" w:type="pct"/>
            <w:shd w:val="clear" w:color="auto" w:fill="auto"/>
            <w:vAlign w:val="center"/>
          </w:tcPr>
          <w:p w14:paraId="4CB3C21E" w14:textId="5029A5D1" w:rsidR="00B72038" w:rsidRPr="005A0CC0" w:rsidRDefault="00B72038" w:rsidP="00C9174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По запросу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ТСП</w:t>
            </w: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C91747">
              <w:rPr>
                <w:rFonts w:ascii="Times New Roman" w:eastAsia="Calibri" w:hAnsi="Times New Roman" w:cs="Times New Roman"/>
                <w:sz w:val="20"/>
                <w:szCs w:val="20"/>
              </w:rPr>
              <w:t>формируется запрос на исполнение платежа со счета клиента</w:t>
            </w:r>
            <w:r w:rsidR="00A16E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90" w:type="pct"/>
          </w:tcPr>
          <w:p w14:paraId="272AE5C5" w14:textId="12DA5086" w:rsidR="00B72038" w:rsidRPr="005A0CC0" w:rsidRDefault="00A16E93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6E93">
              <w:rPr>
                <w:rFonts w:ascii="Times New Roman" w:eastAsia="Calibri" w:hAnsi="Times New Roman" w:cs="Times New Roman"/>
                <w:sz w:val="20"/>
                <w:szCs w:val="20"/>
              </w:rPr>
              <w:t>POST /</w:t>
            </w:r>
            <w:proofErr w:type="spellStart"/>
            <w:r w:rsidRPr="00A16E93">
              <w:rPr>
                <w:rFonts w:ascii="Times New Roman" w:eastAsia="Calibri" w:hAnsi="Times New Roman" w:cs="Times New Roman"/>
                <w:sz w:val="20"/>
                <w:szCs w:val="20"/>
              </w:rPr>
              <w:t>petition</w:t>
            </w:r>
            <w:proofErr w:type="spellEnd"/>
            <w:r w:rsidRPr="00A16E93">
              <w:rPr>
                <w:rFonts w:ascii="Times New Roman" w:eastAsia="Calibri" w:hAnsi="Times New Roman" w:cs="Times New Roman"/>
                <w:sz w:val="20"/>
                <w:szCs w:val="20"/>
              </w:rPr>
              <w:t>/{</w:t>
            </w:r>
            <w:proofErr w:type="spellStart"/>
            <w:r w:rsidRPr="00A16E93">
              <w:rPr>
                <w:rFonts w:ascii="Times New Roman" w:eastAsia="Calibri" w:hAnsi="Times New Roman" w:cs="Times New Roman"/>
                <w:sz w:val="20"/>
                <w:szCs w:val="20"/>
              </w:rPr>
              <w:t>qrcId</w:t>
            </w:r>
            <w:proofErr w:type="spellEnd"/>
            <w:r w:rsidRPr="00A16E93">
              <w:rPr>
                <w:rFonts w:ascii="Times New Roman" w:eastAsia="Calibri" w:hAnsi="Times New Roman" w:cs="Times New Roman"/>
                <w:sz w:val="20"/>
                <w:szCs w:val="20"/>
              </w:rPr>
              <w:t>}</w:t>
            </w:r>
          </w:p>
        </w:tc>
        <w:tc>
          <w:tcPr>
            <w:tcW w:w="1040" w:type="pct"/>
          </w:tcPr>
          <w:p w14:paraId="0AEC4B38" w14:textId="422B99EA" w:rsidR="00B72038" w:rsidRDefault="00A16E93" w:rsidP="00254F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Атрибуты запроса</w:t>
            </w:r>
            <w:r w:rsidR="00C917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«исполнение платежа по привязанному счету»</w:t>
            </w:r>
          </w:p>
          <w:p w14:paraId="714FE790" w14:textId="7B1E704E" w:rsidR="00A16E93" w:rsidRDefault="00A16E93" w:rsidP="00254F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9C760B0" w14:textId="4B2E8113" w:rsidR="00A16E93" w:rsidRDefault="00A16E93" w:rsidP="00254F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</w:t>
            </w:r>
            <w:r w:rsidR="00C917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«исполнение платежа по привязанному счету»</w:t>
            </w:r>
          </w:p>
          <w:p w14:paraId="33BD8D7C" w14:textId="27FEB419" w:rsidR="00A16E93" w:rsidRPr="005A0CC0" w:rsidRDefault="00A16E93" w:rsidP="00254F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1" w:type="pct"/>
          </w:tcPr>
          <w:p w14:paraId="09E99C80" w14:textId="1618AC06" w:rsidR="00B72038" w:rsidRDefault="00A16E93" w:rsidP="00CD3E8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</w:t>
            </w:r>
            <w:r w:rsidR="00C917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«исполнение платежа по привязанному счету»</w:t>
            </w:r>
          </w:p>
        </w:tc>
      </w:tr>
    </w:tbl>
    <w:p w14:paraId="079B136F" w14:textId="0253A0F8" w:rsidR="00E22993" w:rsidRDefault="00E22993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52FC5F" w14:textId="77777777" w:rsidR="00E22993" w:rsidRDefault="00E229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9FFB872" w14:textId="77777777" w:rsidR="005C4D16" w:rsidRPr="000A7F2F" w:rsidRDefault="005C4D16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454FFB" w14:textId="4D5B7CA7" w:rsidR="002A0D27" w:rsidRPr="002A0D27" w:rsidRDefault="002A0D27" w:rsidP="002A0D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D0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9A3D0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A3D0D">
        <w:rPr>
          <w:rFonts w:ascii="Times New Roman" w:hAnsi="Times New Roman" w:cs="Times New Roman"/>
          <w:b/>
          <w:sz w:val="24"/>
          <w:szCs w:val="24"/>
        </w:rPr>
        <w:t xml:space="preserve">. Перечень </w:t>
      </w:r>
      <w:r>
        <w:rPr>
          <w:rFonts w:ascii="Times New Roman" w:hAnsi="Times New Roman" w:cs="Times New Roman"/>
          <w:b/>
          <w:sz w:val="24"/>
          <w:szCs w:val="24"/>
        </w:rPr>
        <w:t>методов</w:t>
      </w:r>
      <w:r w:rsidR="00852725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предоставляемых потребителем услуги </w:t>
      </w:r>
      <w:r>
        <w:rPr>
          <w:rFonts w:ascii="Times New Roman" w:eastAsia="Calibri" w:hAnsi="Times New Roman" w:cs="Times New Roman"/>
          <w:b/>
          <w:sz w:val="24"/>
          <w:szCs w:val="24"/>
        </w:rPr>
        <w:t>предоставления доступа к системе быстрых платежей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2718"/>
        <w:gridCol w:w="2978"/>
        <w:gridCol w:w="3118"/>
        <w:gridCol w:w="2975"/>
        <w:gridCol w:w="2120"/>
      </w:tblGrid>
      <w:tr w:rsidR="002A0D27" w14:paraId="2E2F30E8" w14:textId="77777777" w:rsidTr="00D407C4">
        <w:trPr>
          <w:tblHeader/>
        </w:trPr>
        <w:tc>
          <w:tcPr>
            <w:tcW w:w="138" w:type="pct"/>
            <w:shd w:val="clear" w:color="auto" w:fill="D9D9D9" w:themeFill="background1" w:themeFillShade="D9"/>
            <w:vAlign w:val="center"/>
          </w:tcPr>
          <w:p w14:paraId="751A3509" w14:textId="77777777" w:rsidR="002A0D27" w:rsidRPr="009A3D0D" w:rsidRDefault="002A0D27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№№ п/п</w:t>
            </w:r>
          </w:p>
        </w:tc>
        <w:tc>
          <w:tcPr>
            <w:tcW w:w="950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186D8" w14:textId="77777777" w:rsidR="002A0D27" w:rsidRPr="009A3D0D" w:rsidRDefault="002A0D27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041" w:type="pct"/>
            <w:shd w:val="clear" w:color="auto" w:fill="D9D9D9" w:themeFill="background1" w:themeFillShade="D9"/>
            <w:vAlign w:val="center"/>
          </w:tcPr>
          <w:p w14:paraId="634EC796" w14:textId="77777777" w:rsidR="002A0D27" w:rsidRPr="009A3D0D" w:rsidRDefault="002A0D27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Назначение 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метода </w:t>
            </w:r>
          </w:p>
        </w:tc>
        <w:tc>
          <w:tcPr>
            <w:tcW w:w="1090" w:type="pct"/>
            <w:shd w:val="clear" w:color="auto" w:fill="D9D9D9" w:themeFill="background1" w:themeFillShade="D9"/>
          </w:tcPr>
          <w:p w14:paraId="604BAB65" w14:textId="06305EB5" w:rsidR="002A0D27" w:rsidRPr="005C4D16" w:rsidRDefault="00C12E0A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Детали вызова метода </w:t>
            </w:r>
          </w:p>
        </w:tc>
        <w:tc>
          <w:tcPr>
            <w:tcW w:w="1040" w:type="pct"/>
            <w:shd w:val="clear" w:color="auto" w:fill="D9D9D9" w:themeFill="background1" w:themeFillShade="D9"/>
          </w:tcPr>
          <w:p w14:paraId="51FB1CBA" w14:textId="77777777" w:rsidR="002A0D27" w:rsidRPr="00A76894" w:rsidRDefault="002A0D27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Сообщения в запросе </w:t>
            </w:r>
          </w:p>
        </w:tc>
        <w:tc>
          <w:tcPr>
            <w:tcW w:w="741" w:type="pct"/>
            <w:shd w:val="clear" w:color="auto" w:fill="D9D9D9" w:themeFill="background1" w:themeFillShade="D9"/>
          </w:tcPr>
          <w:p w14:paraId="298A0003" w14:textId="77777777" w:rsidR="002A0D27" w:rsidRDefault="002A0D27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Сообщения в ответе</w:t>
            </w:r>
          </w:p>
        </w:tc>
      </w:tr>
      <w:tr w:rsidR="002A0D27" w:rsidRPr="005D66FD" w14:paraId="6C473CA8" w14:textId="77777777" w:rsidTr="002A0D27">
        <w:tc>
          <w:tcPr>
            <w:tcW w:w="138" w:type="pct"/>
            <w:vAlign w:val="center"/>
          </w:tcPr>
          <w:p w14:paraId="63740880" w14:textId="1679B49F" w:rsidR="002A0D27" w:rsidRPr="009A3D0D" w:rsidRDefault="00AC7CFC" w:rsidP="00AC7CFC">
            <w:pPr>
              <w:pStyle w:val="a3"/>
              <w:numPr>
                <w:ilvl w:val="0"/>
                <w:numId w:val="13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C7CF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6F6A1" w14:textId="64CE2F48" w:rsidR="002A0D27" w:rsidRPr="009A3D0D" w:rsidRDefault="005D66FD" w:rsidP="005D66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1A1DFD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апрос</w:t>
            </w:r>
            <w:r>
              <w:rPr>
                <w:rFonts w:ascii="Times New Roman" w:hAnsi="Times New Roman" w:cs="Times New Roman"/>
                <w:sz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QR</w:t>
            </w:r>
            <w:r w:rsidRPr="005D66FD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код обработан»</w:t>
            </w:r>
          </w:p>
        </w:tc>
        <w:tc>
          <w:tcPr>
            <w:tcW w:w="1041" w:type="pct"/>
            <w:shd w:val="clear" w:color="auto" w:fill="auto"/>
            <w:vAlign w:val="center"/>
          </w:tcPr>
          <w:p w14:paraId="6FE08069" w14:textId="448D4F3A" w:rsidR="002A0D27" w:rsidRPr="002A0D27" w:rsidRDefault="005D66FD" w:rsidP="002A0D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Передать </w:t>
            </w:r>
            <w:r w:rsidR="002A0D27">
              <w:rPr>
                <w:rFonts w:ascii="Times New Roman" w:eastAsia="Calibri" w:hAnsi="Times New Roman" w:cs="Times New Roman"/>
                <w:sz w:val="20"/>
                <w:szCs w:val="20"/>
              </w:rPr>
              <w:t>клиенту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сигнал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</w:t>
            </w:r>
            <w:r w:rsidR="002A0D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A0D2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QR</w:t>
            </w:r>
            <w:proofErr w:type="gramEnd"/>
            <w:r w:rsidR="00A034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коду, что он был обработан</w:t>
            </w:r>
          </w:p>
          <w:p w14:paraId="12AB3B27" w14:textId="77777777" w:rsidR="002A0D27" w:rsidRPr="002A0D27" w:rsidRDefault="002A0D27" w:rsidP="002A0D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 инициативе НСПК через НРД</w:t>
            </w:r>
          </w:p>
        </w:tc>
        <w:tc>
          <w:tcPr>
            <w:tcW w:w="1090" w:type="pct"/>
          </w:tcPr>
          <w:p w14:paraId="6C0E998E" w14:textId="77777777" w:rsidR="002A0D27" w:rsidRDefault="002A0D27" w:rsidP="002A0D27">
            <w:pPr>
              <w:pStyle w:val="CodeText"/>
            </w:pPr>
            <w:r>
              <w:t>Предоставляет клиент</w:t>
            </w:r>
          </w:p>
          <w:p w14:paraId="4E08F626" w14:textId="2DEAE015" w:rsidR="005D66FD" w:rsidRPr="00512B99" w:rsidRDefault="005D66FD" w:rsidP="002A0D27">
            <w:pPr>
              <w:pStyle w:val="CodeText"/>
            </w:pPr>
            <w:r w:rsidRPr="002F15A5">
              <w:rPr>
                <w:b/>
                <w:lang w:val="en-US"/>
              </w:rPr>
              <w:t>POST</w:t>
            </w:r>
            <w:r w:rsidRPr="00512B99">
              <w:rPr>
                <w:b/>
              </w:rPr>
              <w:t xml:space="preserve"> {</w:t>
            </w:r>
            <w:r w:rsidRPr="002F15A5">
              <w:rPr>
                <w:b/>
                <w:lang w:val="en-US"/>
              </w:rPr>
              <w:t>notification</w:t>
            </w:r>
            <w:r w:rsidRPr="00512B99">
              <w:rPr>
                <w:b/>
              </w:rPr>
              <w:t>_</w:t>
            </w:r>
            <w:r w:rsidRPr="002F15A5">
              <w:rPr>
                <w:b/>
                <w:lang w:val="en-US"/>
              </w:rPr>
              <w:t>base</w:t>
            </w:r>
            <w:r w:rsidRPr="00512B99">
              <w:rPr>
                <w:b/>
              </w:rPr>
              <w:t>_</w:t>
            </w:r>
            <w:proofErr w:type="spellStart"/>
            <w:r w:rsidRPr="002F15A5">
              <w:rPr>
                <w:b/>
                <w:lang w:val="en-US"/>
              </w:rPr>
              <w:t>url</w:t>
            </w:r>
            <w:proofErr w:type="spellEnd"/>
            <w:r w:rsidRPr="00512B99">
              <w:rPr>
                <w:b/>
              </w:rPr>
              <w:t>}</w:t>
            </w:r>
          </w:p>
        </w:tc>
        <w:tc>
          <w:tcPr>
            <w:tcW w:w="1040" w:type="pct"/>
          </w:tcPr>
          <w:p w14:paraId="48D7E55F" w14:textId="6F3EA07C" w:rsidR="002A0D27" w:rsidRPr="005D66FD" w:rsidRDefault="005D66FD" w:rsidP="005D66FD">
            <w:pPr>
              <w:pStyle w:val="CodeText"/>
            </w:pPr>
            <w:r>
              <w:rPr>
                <w:rFonts w:ascii="Times New Roman" w:hAnsi="Times New Roman" w:cs="Times New Roman"/>
                <w:sz w:val="20"/>
              </w:rPr>
              <w:t>Тело запроса «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QR</w:t>
            </w:r>
            <w:r w:rsidRPr="005D66FD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код обработан»</w:t>
            </w:r>
          </w:p>
        </w:tc>
        <w:tc>
          <w:tcPr>
            <w:tcW w:w="741" w:type="pct"/>
          </w:tcPr>
          <w:p w14:paraId="1D8757FD" w14:textId="1FC46060" w:rsidR="002A0D27" w:rsidRPr="005D66FD" w:rsidRDefault="00A0347D" w:rsidP="002A0D27">
            <w:pPr>
              <w:pStyle w:val="CodeText"/>
            </w:pPr>
            <w:r w:rsidRPr="00306FAC">
              <w:rPr>
                <w:rFonts w:ascii="Times New Roman" w:hAnsi="Times New Roman" w:cs="Times New Roman"/>
                <w:sz w:val="20"/>
              </w:rPr>
              <w:t>Не ожидается.</w:t>
            </w:r>
          </w:p>
        </w:tc>
      </w:tr>
    </w:tbl>
    <w:p w14:paraId="03EED845" w14:textId="77777777" w:rsidR="005C4D16" w:rsidRPr="005D66FD" w:rsidRDefault="005C4D16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EB7D72" w14:textId="77777777" w:rsidR="002A0D27" w:rsidRPr="005D66FD" w:rsidRDefault="002A0D27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3868F6" w14:textId="77777777" w:rsidR="00D036CB" w:rsidRPr="009A3D0D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D0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9A3D0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C4D1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A3D0D">
        <w:rPr>
          <w:rFonts w:ascii="Times New Roman" w:hAnsi="Times New Roman" w:cs="Times New Roman"/>
          <w:b/>
          <w:sz w:val="24"/>
          <w:szCs w:val="24"/>
        </w:rPr>
        <w:t xml:space="preserve">. Перечень </w:t>
      </w:r>
      <w:r w:rsidR="005C4D16">
        <w:rPr>
          <w:rFonts w:ascii="Times New Roman" w:hAnsi="Times New Roman" w:cs="Times New Roman"/>
          <w:b/>
          <w:sz w:val="24"/>
          <w:szCs w:val="24"/>
        </w:rPr>
        <w:t>сообщений</w:t>
      </w:r>
    </w:p>
    <w:p w14:paraId="1C1F8A99" w14:textId="77777777" w:rsidR="00EB3394" w:rsidRPr="009A3D0D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14D259" w14:textId="616851FB" w:rsidR="005C4D16" w:rsidRDefault="00EB55A8" w:rsidP="00D036CB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Сообщения </w:t>
      </w:r>
      <w:r w:rsidRPr="009A3D0D">
        <w:rPr>
          <w:rFonts w:ascii="Times New Roman" w:eastAsia="Times New Roman" w:hAnsi="Times New Roman" w:cs="Times New Roman"/>
        </w:rPr>
        <w:t>формируются</w:t>
      </w:r>
      <w:r w:rsidR="00EB3394" w:rsidRPr="009A3D0D">
        <w:rPr>
          <w:rFonts w:ascii="Times New Roman" w:eastAsia="Times New Roman" w:hAnsi="Times New Roman" w:cs="Times New Roman"/>
        </w:rPr>
        <w:t xml:space="preserve"> в </w:t>
      </w:r>
      <w:proofErr w:type="spellStart"/>
      <w:r w:rsidR="005C4D16">
        <w:rPr>
          <w:rFonts w:ascii="Times New Roman" w:eastAsia="Times New Roman" w:hAnsi="Times New Roman" w:cs="Times New Roman"/>
          <w:lang w:val="en-US"/>
        </w:rPr>
        <w:t>json</w:t>
      </w:r>
      <w:proofErr w:type="spellEnd"/>
      <w:r w:rsidR="00EB3394" w:rsidRPr="009A3D0D">
        <w:rPr>
          <w:rFonts w:ascii="Times New Roman" w:eastAsia="Times New Roman" w:hAnsi="Times New Roman" w:cs="Times New Roman"/>
        </w:rPr>
        <w:t>-формате</w:t>
      </w:r>
      <w:r w:rsidR="005C4D16">
        <w:rPr>
          <w:rFonts w:ascii="Times New Roman" w:eastAsia="Times New Roman" w:hAnsi="Times New Roman" w:cs="Times New Roman"/>
        </w:rPr>
        <w:t xml:space="preserve"> и направляются в НРД в виде </w:t>
      </w:r>
      <w:r w:rsidR="00E22993">
        <w:rPr>
          <w:rFonts w:ascii="Times New Roman" w:eastAsia="Times New Roman" w:hAnsi="Times New Roman" w:cs="Times New Roman"/>
          <w:lang w:val="en-US"/>
        </w:rPr>
        <w:t>http</w:t>
      </w:r>
      <w:r>
        <w:rPr>
          <w:rFonts w:ascii="Times New Roman" w:eastAsia="Times New Roman" w:hAnsi="Times New Roman" w:cs="Times New Roman"/>
        </w:rPr>
        <w:t xml:space="preserve"> запросов или сообщение формируется как набор атрибутов </w:t>
      </w:r>
      <w:r>
        <w:rPr>
          <w:rFonts w:ascii="Times New Roman" w:eastAsia="Times New Roman" w:hAnsi="Times New Roman" w:cs="Times New Roman"/>
          <w:lang w:val="en-US"/>
        </w:rPr>
        <w:t>h</w:t>
      </w:r>
    </w:p>
    <w:p w14:paraId="16D64DBE" w14:textId="497AA25E" w:rsidR="00EB3394" w:rsidRPr="009A3D0D" w:rsidRDefault="00E22993" w:rsidP="00D036C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</w:rPr>
        <w:t>Т</w:t>
      </w:r>
      <w:r w:rsidR="005C4D16" w:rsidRPr="005C4D16">
        <w:rPr>
          <w:rFonts w:ascii="Times New Roman" w:eastAsia="Times New Roman" w:hAnsi="Times New Roman" w:cs="Times New Roman"/>
        </w:rPr>
        <w:t xml:space="preserve">ехническое описание </w:t>
      </w:r>
      <w:r w:rsidR="00EB55A8" w:rsidRPr="005C4D16">
        <w:rPr>
          <w:rFonts w:ascii="Times New Roman" w:eastAsia="Times New Roman" w:hAnsi="Times New Roman" w:cs="Times New Roman"/>
        </w:rPr>
        <w:t>сервисов -</w:t>
      </w:r>
      <w:r w:rsidR="005C4D16" w:rsidRPr="005C4D16">
        <w:rPr>
          <w:rFonts w:ascii="Times New Roman" w:eastAsia="Times New Roman" w:hAnsi="Times New Roman" w:cs="Times New Roman"/>
        </w:rPr>
        <w:t xml:space="preserve"> </w:t>
      </w:r>
      <w:r w:rsidR="005C4D16">
        <w:rPr>
          <w:rFonts w:ascii="Times New Roman" w:eastAsia="Times New Roman" w:hAnsi="Times New Roman" w:cs="Times New Roman"/>
          <w:lang w:val="en-US"/>
        </w:rPr>
        <w:t>YAML</w:t>
      </w:r>
      <w:r w:rsidR="00EB3394" w:rsidRPr="009A3D0D">
        <w:rPr>
          <w:rFonts w:ascii="Times New Roman" w:eastAsia="Times New Roman" w:hAnsi="Times New Roman" w:cs="Times New Roman"/>
        </w:rPr>
        <w:t xml:space="preserve"> </w:t>
      </w:r>
      <w:r w:rsidR="005C4D16">
        <w:rPr>
          <w:rFonts w:ascii="Times New Roman" w:eastAsia="Times New Roman" w:hAnsi="Times New Roman" w:cs="Times New Roman"/>
        </w:rPr>
        <w:t xml:space="preserve">файл </w:t>
      </w:r>
      <w:r w:rsidR="00EB3394" w:rsidRPr="009A3D0D">
        <w:rPr>
          <w:rFonts w:ascii="Times New Roman" w:eastAsia="Times New Roman" w:hAnsi="Times New Roman" w:cs="Times New Roman"/>
        </w:rPr>
        <w:t xml:space="preserve">(Часть </w:t>
      </w:r>
      <w:r w:rsidR="00EB3394" w:rsidRPr="009A3D0D">
        <w:rPr>
          <w:rFonts w:ascii="Times New Roman" w:eastAsia="Times New Roman" w:hAnsi="Times New Roman" w:cs="Times New Roman"/>
          <w:lang w:val="en-US"/>
        </w:rPr>
        <w:t>II</w:t>
      </w:r>
      <w:r w:rsidR="00EB3394" w:rsidRPr="009A3D0D">
        <w:rPr>
          <w:rFonts w:ascii="Times New Roman" w:eastAsia="Times New Roman" w:hAnsi="Times New Roman" w:cs="Times New Roman"/>
        </w:rPr>
        <w:t>) включены в настоящие Спецификации.</w:t>
      </w:r>
      <w:r w:rsidR="00EB55A8">
        <w:rPr>
          <w:rFonts w:ascii="Times New Roman" w:eastAsia="Times New Roman" w:hAnsi="Times New Roman" w:cs="Times New Roman"/>
        </w:rPr>
        <w:t xml:space="preserve"> Коды </w:t>
      </w:r>
      <w:r w:rsidR="00EB55A8">
        <w:rPr>
          <w:rFonts w:ascii="Times New Roman" w:eastAsia="Times New Roman" w:hAnsi="Times New Roman" w:cs="Times New Roman"/>
          <w:lang w:val="en-US"/>
        </w:rPr>
        <w:t>HTTP</w:t>
      </w:r>
      <w:r w:rsidR="00EB55A8" w:rsidRPr="0074164C">
        <w:rPr>
          <w:rFonts w:ascii="Times New Roman" w:eastAsia="Times New Roman" w:hAnsi="Times New Roman" w:cs="Times New Roman"/>
        </w:rPr>
        <w:t xml:space="preserve"> </w:t>
      </w:r>
      <w:r w:rsidR="00EB55A8">
        <w:rPr>
          <w:rFonts w:ascii="Times New Roman" w:eastAsia="Times New Roman" w:hAnsi="Times New Roman" w:cs="Times New Roman"/>
        </w:rPr>
        <w:t xml:space="preserve">ответов сервисов приведены в части </w:t>
      </w:r>
      <w:r w:rsidR="00EB55A8">
        <w:rPr>
          <w:rFonts w:ascii="Times New Roman" w:eastAsia="Times New Roman" w:hAnsi="Times New Roman" w:cs="Times New Roman"/>
          <w:lang w:val="en-US"/>
        </w:rPr>
        <w:t>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"/>
        <w:gridCol w:w="3511"/>
        <w:gridCol w:w="5860"/>
        <w:gridCol w:w="4261"/>
      </w:tblGrid>
      <w:tr w:rsidR="00E22993" w:rsidRPr="009A3D0D" w14:paraId="4FA175DC" w14:textId="0C7560ED" w:rsidTr="00E22993">
        <w:trPr>
          <w:tblHeader/>
        </w:trPr>
        <w:tc>
          <w:tcPr>
            <w:tcW w:w="235" w:type="pct"/>
            <w:shd w:val="clear" w:color="auto" w:fill="D9D9D9" w:themeFill="background1" w:themeFillShade="D9"/>
            <w:vAlign w:val="center"/>
          </w:tcPr>
          <w:p w14:paraId="36712859" w14:textId="77777777" w:rsidR="00E22993" w:rsidRPr="009A3D0D" w:rsidRDefault="00E22993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№№ п/п</w:t>
            </w:r>
          </w:p>
        </w:tc>
        <w:tc>
          <w:tcPr>
            <w:tcW w:w="1227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5B7C3" w14:textId="77777777" w:rsidR="00E22993" w:rsidRPr="009A3D0D" w:rsidRDefault="00E22993" w:rsidP="00A53464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2048" w:type="pct"/>
            <w:shd w:val="clear" w:color="auto" w:fill="D9D9D9" w:themeFill="background1" w:themeFillShade="D9"/>
            <w:vAlign w:val="center"/>
          </w:tcPr>
          <w:p w14:paraId="78077254" w14:textId="77777777" w:rsidR="00E22993" w:rsidRPr="009A3D0D" w:rsidRDefault="00E22993" w:rsidP="00A76894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Назначение 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сообщения</w:t>
            </w:r>
          </w:p>
        </w:tc>
        <w:tc>
          <w:tcPr>
            <w:tcW w:w="1489" w:type="pct"/>
            <w:shd w:val="clear" w:color="auto" w:fill="D9D9D9" w:themeFill="background1" w:themeFillShade="D9"/>
          </w:tcPr>
          <w:p w14:paraId="07C9467A" w14:textId="77777777" w:rsidR="00E22993" w:rsidRPr="00BE0E09" w:rsidRDefault="00E22993" w:rsidP="00BE0E09">
            <w:pPr>
              <w:keepNext/>
              <w:spacing w:before="60" w:after="6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Техническое описание</w:t>
            </w:r>
          </w:p>
        </w:tc>
      </w:tr>
      <w:tr w:rsidR="00E22993" w:rsidRPr="009A3D0D" w14:paraId="3C64611E" w14:textId="21C5C162" w:rsidTr="00E22993">
        <w:tc>
          <w:tcPr>
            <w:tcW w:w="235" w:type="pct"/>
            <w:vAlign w:val="center"/>
          </w:tcPr>
          <w:p w14:paraId="003353F7" w14:textId="77777777" w:rsidR="00E22993" w:rsidRPr="009A3D0D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8D271" w14:textId="77777777" w:rsidR="00E22993" w:rsidRPr="009A3D0D" w:rsidRDefault="00E22993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 авторизации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551E1D3B" w14:textId="77777777" w:rsidR="00E22993" w:rsidRPr="009A3D0D" w:rsidRDefault="00E22993" w:rsidP="0025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Предназначен для идентификации клиента, потребителя  услуг СПБ</w:t>
            </w:r>
          </w:p>
        </w:tc>
        <w:tc>
          <w:tcPr>
            <w:tcW w:w="1489" w:type="pct"/>
          </w:tcPr>
          <w:p w14:paraId="5E9CB1F8" w14:textId="77777777" w:rsidR="00E22993" w:rsidRPr="00D407C4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Request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</w:p>
        </w:tc>
      </w:tr>
      <w:tr w:rsidR="00E22993" w:rsidRPr="009A3D0D" w14:paraId="705A9126" w14:textId="7C0C21AA" w:rsidTr="00E22993">
        <w:trPr>
          <w:trHeight w:val="58"/>
        </w:trPr>
        <w:tc>
          <w:tcPr>
            <w:tcW w:w="235" w:type="pct"/>
            <w:vAlign w:val="center"/>
          </w:tcPr>
          <w:p w14:paraId="71EE968F" w14:textId="77777777" w:rsidR="00E22993" w:rsidRPr="00254282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2E3E8" w14:textId="77777777" w:rsidR="00E22993" w:rsidRPr="009A3D0D" w:rsidRDefault="00E22993" w:rsidP="00C979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Токен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авторизации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14BE3425" w14:textId="77777777" w:rsidR="00E22993" w:rsidRPr="009A3D0D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Содержит необходимую информацию об авторизации клиента для вызова других методов, используемых при предоставлении услуг</w:t>
            </w:r>
          </w:p>
        </w:tc>
        <w:tc>
          <w:tcPr>
            <w:tcW w:w="1489" w:type="pct"/>
          </w:tcPr>
          <w:p w14:paraId="27AB43F3" w14:textId="77777777" w:rsidR="00E22993" w:rsidRPr="00D407C4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Response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, JSON</w:t>
            </w:r>
          </w:p>
        </w:tc>
      </w:tr>
      <w:tr w:rsidR="00E22993" w:rsidRPr="009A3D0D" w14:paraId="56239100" w14:textId="19F90EA8" w:rsidTr="00E22993">
        <w:tc>
          <w:tcPr>
            <w:tcW w:w="235" w:type="pct"/>
            <w:vAlign w:val="center"/>
          </w:tcPr>
          <w:p w14:paraId="5D7F50C5" w14:textId="77777777" w:rsidR="00E22993" w:rsidRPr="005C4D16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A7A0B" w14:textId="77777777" w:rsidR="00E22993" w:rsidRPr="00D407C4" w:rsidRDefault="00E22993" w:rsidP="002A0D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Атрибуты запроса «получение  QR-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5C38E816" w14:textId="77777777" w:rsidR="00E22993" w:rsidRPr="00D407C4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Описывает графические параметры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QRCODE</w:t>
            </w:r>
          </w:p>
        </w:tc>
        <w:tc>
          <w:tcPr>
            <w:tcW w:w="1489" w:type="pct"/>
          </w:tcPr>
          <w:p w14:paraId="5DB7256C" w14:textId="77777777" w:rsidR="00E22993" w:rsidRPr="00D407C4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Request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attribute</w:t>
            </w:r>
            <w:proofErr w:type="spellEnd"/>
          </w:p>
        </w:tc>
      </w:tr>
      <w:tr w:rsidR="00E22993" w:rsidRPr="009A3D0D" w14:paraId="73B2E725" w14:textId="32A49131" w:rsidTr="00E22993">
        <w:tc>
          <w:tcPr>
            <w:tcW w:w="235" w:type="pct"/>
            <w:vAlign w:val="center"/>
          </w:tcPr>
          <w:p w14:paraId="2D7E9500" w14:textId="77777777" w:rsidR="00E22993" w:rsidRPr="002A0D27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6FF55" w14:textId="77777777" w:rsidR="00E22993" w:rsidRPr="009A3D0D" w:rsidRDefault="00E22993" w:rsidP="00C979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</w:t>
            </w:r>
            <w:r w:rsidRPr="002A0D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«получение 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QR</w:t>
            </w:r>
            <w:r w:rsidRPr="002A0D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2F1E5405" w14:textId="77777777" w:rsidR="00E22993" w:rsidRPr="009A3D0D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Описывает счет выставляемый в систему быстрых платежей</w:t>
            </w:r>
          </w:p>
        </w:tc>
        <w:tc>
          <w:tcPr>
            <w:tcW w:w="1489" w:type="pct"/>
          </w:tcPr>
          <w:p w14:paraId="0005A5B6" w14:textId="77777777" w:rsidR="00E22993" w:rsidRPr="009A3D0D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Request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, JSON</w:t>
            </w:r>
          </w:p>
        </w:tc>
      </w:tr>
      <w:tr w:rsidR="00E22993" w:rsidRPr="009A3D0D" w14:paraId="0B01649F" w14:textId="5A675CB1" w:rsidTr="00E22993">
        <w:trPr>
          <w:trHeight w:val="58"/>
        </w:trPr>
        <w:tc>
          <w:tcPr>
            <w:tcW w:w="235" w:type="pct"/>
            <w:vAlign w:val="center"/>
          </w:tcPr>
          <w:p w14:paraId="315A60D8" w14:textId="77777777" w:rsidR="00E22993" w:rsidRPr="002A0D27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1FD2E" w14:textId="77777777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Тело ответа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«получение 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QR</w:t>
            </w:r>
            <w:r w:rsidRPr="002A0D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459ACF30" w14:textId="77777777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Сообщает пользователю услуги идентификатор счета и QR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</w:p>
        </w:tc>
        <w:tc>
          <w:tcPr>
            <w:tcW w:w="1489" w:type="pct"/>
          </w:tcPr>
          <w:p w14:paraId="4CA903BE" w14:textId="77777777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Response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, JSON</w:t>
            </w:r>
          </w:p>
        </w:tc>
      </w:tr>
      <w:tr w:rsidR="00E22993" w:rsidRPr="009A3D0D" w14:paraId="591E6404" w14:textId="326A8411" w:rsidTr="00E22993">
        <w:tc>
          <w:tcPr>
            <w:tcW w:w="235" w:type="pct"/>
            <w:vAlign w:val="center"/>
          </w:tcPr>
          <w:p w14:paraId="4F7DDE02" w14:textId="77777777" w:rsidR="00E22993" w:rsidRPr="002A0D27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AE00C" w14:textId="77777777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Атрибуты запроса «повторное получение 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QR</w:t>
            </w:r>
            <w:r w:rsidRPr="002A0D2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5E3206B9" w14:textId="77777777" w:rsidR="00E22993" w:rsidRPr="00D96B48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Уникально идентифицирует ранее зарегистрированный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QR</w:t>
            </w:r>
            <w:r w:rsidRPr="00D96B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</w:p>
        </w:tc>
        <w:tc>
          <w:tcPr>
            <w:tcW w:w="1489" w:type="pct"/>
          </w:tcPr>
          <w:p w14:paraId="5CA8F726" w14:textId="77777777" w:rsidR="00E22993" w:rsidRPr="009A3D0D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Request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attribute</w:t>
            </w:r>
            <w:proofErr w:type="spellEnd"/>
          </w:p>
        </w:tc>
      </w:tr>
      <w:tr w:rsidR="00E22993" w:rsidRPr="009A3D0D" w14:paraId="123FF501" w14:textId="259CD64E" w:rsidTr="00E22993">
        <w:tc>
          <w:tcPr>
            <w:tcW w:w="235" w:type="pct"/>
            <w:vAlign w:val="center"/>
          </w:tcPr>
          <w:p w14:paraId="7DEFC6EA" w14:textId="77777777" w:rsidR="00E22993" w:rsidRPr="005C4D16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EFA90" w14:textId="77777777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Тело запроса «запрос </w:t>
            </w:r>
            <w:r w:rsidRPr="000A7F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статуса операций по </w:t>
            </w:r>
            <w:proofErr w:type="spellStart"/>
            <w:r w:rsidRPr="000A7F2F">
              <w:rPr>
                <w:rFonts w:ascii="Times New Roman" w:eastAsia="Calibri" w:hAnsi="Times New Roman" w:cs="Times New Roman"/>
                <w:sz w:val="20"/>
                <w:szCs w:val="20"/>
              </w:rPr>
              <w:t>Dynamic</w:t>
            </w:r>
            <w:proofErr w:type="spellEnd"/>
            <w:r w:rsidRPr="000A7F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QR кодам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3DCF5462" w14:textId="77777777" w:rsidR="00E22993" w:rsidRPr="00D96B48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Содержит Перечисление идентификатор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QR</w:t>
            </w:r>
            <w:r w:rsidRPr="00D96B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кодов по которым клиент желает получить  статус </w:t>
            </w:r>
          </w:p>
        </w:tc>
        <w:tc>
          <w:tcPr>
            <w:tcW w:w="1489" w:type="pct"/>
          </w:tcPr>
          <w:p w14:paraId="4E4A44D8" w14:textId="77777777" w:rsidR="00E22993" w:rsidRPr="009A3D0D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Request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, JSON</w:t>
            </w:r>
          </w:p>
        </w:tc>
      </w:tr>
      <w:tr w:rsidR="00E22993" w:rsidRPr="009A3D0D" w14:paraId="62835DE0" w14:textId="45140E0B" w:rsidTr="00E22993">
        <w:tc>
          <w:tcPr>
            <w:tcW w:w="235" w:type="pct"/>
            <w:vAlign w:val="center"/>
          </w:tcPr>
          <w:p w14:paraId="3AA6D55F" w14:textId="77777777" w:rsidR="00E22993" w:rsidRPr="002A0D27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46538" w14:textId="77777777" w:rsidR="00E22993" w:rsidRPr="009A3D0D" w:rsidRDefault="00E22993" w:rsidP="002A0D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</w:t>
            </w:r>
            <w:r w:rsidRPr="000A7F2F">
              <w:rPr>
                <w:rFonts w:ascii="Times New Roman" w:eastAsia="Calibri" w:hAnsi="Times New Roman" w:cs="Times New Roman"/>
                <w:sz w:val="20"/>
                <w:szCs w:val="20"/>
              </w:rPr>
              <w:t>статус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0A7F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операций по </w:t>
            </w:r>
            <w:proofErr w:type="spellStart"/>
            <w:r w:rsidRPr="000A7F2F">
              <w:rPr>
                <w:rFonts w:ascii="Times New Roman" w:eastAsia="Calibri" w:hAnsi="Times New Roman" w:cs="Times New Roman"/>
                <w:sz w:val="20"/>
                <w:szCs w:val="20"/>
              </w:rPr>
              <w:t>Dynamic</w:t>
            </w:r>
            <w:proofErr w:type="spellEnd"/>
            <w:r w:rsidRPr="000A7F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QR кодам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19BBE8AB" w14:textId="77777777" w:rsidR="00E22993" w:rsidRPr="001109CE" w:rsidRDefault="00E22993" w:rsidP="002A0D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09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каждому запрошенному коду содержит статус операции в НСПК </w:t>
            </w:r>
          </w:p>
        </w:tc>
        <w:tc>
          <w:tcPr>
            <w:tcW w:w="1489" w:type="pct"/>
          </w:tcPr>
          <w:p w14:paraId="2F1C0F4A" w14:textId="77777777" w:rsidR="00E22993" w:rsidRPr="009A3D0D" w:rsidRDefault="00E22993" w:rsidP="002A0D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Response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, JSON</w:t>
            </w:r>
          </w:p>
        </w:tc>
      </w:tr>
      <w:tr w:rsidR="00E22993" w:rsidRPr="000431D6" w14:paraId="46788944" w14:textId="453F10A7" w:rsidTr="00E22993">
        <w:tc>
          <w:tcPr>
            <w:tcW w:w="235" w:type="pct"/>
            <w:vAlign w:val="center"/>
          </w:tcPr>
          <w:p w14:paraId="64B54BF7" w14:textId="77777777" w:rsidR="00E22993" w:rsidRPr="002A0D27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02AA9" w14:textId="202DB41C" w:rsidR="00E22993" w:rsidRPr="009A3D0D" w:rsidRDefault="00E22993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«QR код обработан»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44E14666" w14:textId="1DE4EB34" w:rsidR="00E22993" w:rsidRPr="009A3D0D" w:rsidRDefault="00E22993" w:rsidP="00F500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Содержит сведения о коде, который был обработан в НСПК и НРД</w:t>
            </w:r>
          </w:p>
        </w:tc>
        <w:tc>
          <w:tcPr>
            <w:tcW w:w="1489" w:type="pct"/>
          </w:tcPr>
          <w:p w14:paraId="3FD0C092" w14:textId="64787D76" w:rsidR="00E22993" w:rsidRPr="00C12E0A" w:rsidRDefault="00E22993" w:rsidP="00F500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Request body, JSON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подписью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E22993" w:rsidRPr="005A0CC0" w14:paraId="63E2F606" w14:textId="13B72044" w:rsidTr="00E22993">
        <w:tc>
          <w:tcPr>
            <w:tcW w:w="235" w:type="pct"/>
            <w:vAlign w:val="center"/>
          </w:tcPr>
          <w:p w14:paraId="1936C295" w14:textId="77777777" w:rsidR="00E22993" w:rsidRPr="00A0347D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38F8A" w14:textId="140A6D94" w:rsidR="00E22993" w:rsidRPr="005A0CC0" w:rsidRDefault="00E22993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 «запрос реестра платежей»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233690EE" w14:textId="6DFAAE09" w:rsidR="00E22993" w:rsidRPr="005A0CC0" w:rsidRDefault="00E22993" w:rsidP="00CD3E8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Содержит атрибута запроса на создание реестра</w:t>
            </w:r>
          </w:p>
        </w:tc>
        <w:tc>
          <w:tcPr>
            <w:tcW w:w="1489" w:type="pct"/>
          </w:tcPr>
          <w:p w14:paraId="07C32159" w14:textId="1875BAF9" w:rsidR="00E22993" w:rsidRPr="005A0CC0" w:rsidRDefault="00E22993" w:rsidP="00F500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Request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, JSON</w:t>
            </w:r>
          </w:p>
        </w:tc>
      </w:tr>
      <w:tr w:rsidR="00E22993" w:rsidRPr="005A0CC0" w14:paraId="2FA2FBF9" w14:textId="27DAFF23" w:rsidTr="00E22993">
        <w:trPr>
          <w:trHeight w:val="653"/>
        </w:trPr>
        <w:tc>
          <w:tcPr>
            <w:tcW w:w="235" w:type="pct"/>
            <w:vAlign w:val="center"/>
          </w:tcPr>
          <w:p w14:paraId="150521D8" w14:textId="77777777" w:rsidR="00E22993" w:rsidRPr="005A0CC0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010E6" w14:textId="13813A54" w:rsidR="00E22993" w:rsidRPr="005A0CC0" w:rsidRDefault="00E22993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«идентификатор заявки»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14C4E83A" w14:textId="09D7CD01" w:rsidR="00E22993" w:rsidRPr="005A0CC0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="00BA6723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дентификатор заявки</w:t>
            </w:r>
            <w:r w:rsidR="0074164C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запроса на создание реестра или другого отчета </w:t>
            </w:r>
          </w:p>
        </w:tc>
        <w:tc>
          <w:tcPr>
            <w:tcW w:w="1489" w:type="pct"/>
          </w:tcPr>
          <w:p w14:paraId="65C0C719" w14:textId="69490238" w:rsidR="00E22993" w:rsidRPr="005A0CC0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Request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, JSON</w:t>
            </w:r>
          </w:p>
        </w:tc>
      </w:tr>
      <w:tr w:rsidR="00E22993" w:rsidRPr="005A0CC0" w14:paraId="68D265C3" w14:textId="7D980F9E" w:rsidTr="00E22993">
        <w:tc>
          <w:tcPr>
            <w:tcW w:w="235" w:type="pct"/>
            <w:vAlign w:val="center"/>
          </w:tcPr>
          <w:p w14:paraId="1AA95CE5" w14:textId="77777777" w:rsidR="00E22993" w:rsidRPr="005A0CC0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D8412" w14:textId="199A8DC9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«Статус создания отчета»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14A0A04D" w14:textId="45862C30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Содержит текущий статус заяви и ссылку на отчет, если он готов</w:t>
            </w:r>
          </w:p>
        </w:tc>
        <w:tc>
          <w:tcPr>
            <w:tcW w:w="1489" w:type="pct"/>
          </w:tcPr>
          <w:p w14:paraId="352F0B54" w14:textId="33743D90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Response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, JSON</w:t>
            </w:r>
          </w:p>
        </w:tc>
      </w:tr>
      <w:tr w:rsidR="00497ACC" w:rsidRPr="005A0CC0" w14:paraId="6F211B76" w14:textId="77777777" w:rsidTr="00E22993">
        <w:tc>
          <w:tcPr>
            <w:tcW w:w="235" w:type="pct"/>
            <w:vAlign w:val="center"/>
          </w:tcPr>
          <w:p w14:paraId="4050291D" w14:textId="77777777" w:rsidR="00497ACC" w:rsidRPr="005A0CC0" w:rsidRDefault="00497ACC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62742" w14:textId="031308D9" w:rsidR="00497ACC" w:rsidRDefault="00254FCF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 «</w:t>
            </w:r>
            <w:r w:rsidR="00B72038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B72038" w:rsidRPr="00254FCF">
              <w:rPr>
                <w:rFonts w:ascii="Times New Roman" w:eastAsia="Calibri" w:hAnsi="Times New Roman" w:cs="Times New Roman"/>
                <w:sz w:val="20"/>
                <w:szCs w:val="20"/>
              </w:rPr>
              <w:t>формления привязки счета</w:t>
            </w:r>
            <w:r w:rsidR="00497ACC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445CF421" w14:textId="7171984B" w:rsidR="00497ACC" w:rsidRPr="00D407C4" w:rsidRDefault="00254FCF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Содержит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параметры привязки счета для последующей оплаты </w:t>
            </w:r>
          </w:p>
        </w:tc>
        <w:tc>
          <w:tcPr>
            <w:tcW w:w="1489" w:type="pct"/>
          </w:tcPr>
          <w:p w14:paraId="3D0E7812" w14:textId="7024549F" w:rsidR="00497ACC" w:rsidRPr="00D407C4" w:rsidRDefault="00254FCF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Request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, JSON</w:t>
            </w:r>
          </w:p>
        </w:tc>
      </w:tr>
      <w:tr w:rsidR="00254FCF" w:rsidRPr="005A0CC0" w14:paraId="7A6C60E6" w14:textId="77777777" w:rsidTr="00E22993">
        <w:tc>
          <w:tcPr>
            <w:tcW w:w="235" w:type="pct"/>
            <w:vAlign w:val="center"/>
          </w:tcPr>
          <w:p w14:paraId="4A693938" w14:textId="77777777" w:rsidR="00254FCF" w:rsidRPr="005A0CC0" w:rsidRDefault="00254FCF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4F821" w14:textId="537644C6" w:rsidR="00254FCF" w:rsidRDefault="00254FCF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«результат привязки счета»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3C6FDB36" w14:textId="5672731F" w:rsidR="00254FCF" w:rsidRPr="00254FCF" w:rsidRDefault="00254FCF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Сообщает пользователю услуги идентификатор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привязки 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QR</w:t>
            </w:r>
            <w:r w:rsidRPr="00254FC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89" w:type="pct"/>
          </w:tcPr>
          <w:p w14:paraId="2A397C90" w14:textId="75F28DED" w:rsidR="00254FCF" w:rsidRPr="00D407C4" w:rsidRDefault="00254FCF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Response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, JSON</w:t>
            </w:r>
          </w:p>
        </w:tc>
      </w:tr>
      <w:tr w:rsidR="00C91747" w:rsidRPr="005A0CC0" w14:paraId="0B70D899" w14:textId="77777777" w:rsidTr="00E22993">
        <w:tc>
          <w:tcPr>
            <w:tcW w:w="235" w:type="pct"/>
            <w:vAlign w:val="center"/>
          </w:tcPr>
          <w:p w14:paraId="495F62B8" w14:textId="17EC2FF4" w:rsidR="00C91747" w:rsidRPr="005A0CC0" w:rsidRDefault="00C91747" w:rsidP="00C91747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B19CA" w14:textId="19F3A277" w:rsidR="00C91747" w:rsidRDefault="00C91747" w:rsidP="00C9174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 «</w:t>
            </w:r>
            <w:r w:rsidR="003374D3">
              <w:rPr>
                <w:rFonts w:ascii="Times New Roman" w:eastAsia="Calibri" w:hAnsi="Times New Roman" w:cs="Times New Roman"/>
                <w:sz w:val="20"/>
                <w:szCs w:val="20"/>
              </w:rPr>
              <w:t>исполнение платежа по привязанному счету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20F93845" w14:textId="6541EA29" w:rsidR="00C91747" w:rsidRPr="00D407C4" w:rsidRDefault="00C91747" w:rsidP="003374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Содержит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параметры </w:t>
            </w:r>
            <w:proofErr w:type="spellStart"/>
            <w:r w:rsidR="003374D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qr</w:t>
            </w:r>
            <w:proofErr w:type="spellEnd"/>
            <w:r w:rsidR="003374D3"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374D3">
              <w:rPr>
                <w:rFonts w:ascii="Times New Roman" w:eastAsia="Calibri" w:hAnsi="Times New Roman" w:cs="Times New Roman"/>
                <w:sz w:val="20"/>
                <w:szCs w:val="20"/>
              </w:rPr>
              <w:t>по которому необходим платеж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489" w:type="pct"/>
          </w:tcPr>
          <w:p w14:paraId="13F07979" w14:textId="157A827A" w:rsidR="00C91747" w:rsidRPr="00D407C4" w:rsidRDefault="00C91747" w:rsidP="00C9174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Request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, JSON</w:t>
            </w:r>
          </w:p>
        </w:tc>
      </w:tr>
      <w:tr w:rsidR="00C91747" w:rsidRPr="005A0CC0" w14:paraId="2AA8ADE3" w14:textId="77777777" w:rsidTr="00E22993">
        <w:tc>
          <w:tcPr>
            <w:tcW w:w="235" w:type="pct"/>
            <w:vAlign w:val="center"/>
          </w:tcPr>
          <w:p w14:paraId="24F7DC4A" w14:textId="53FC69FA" w:rsidR="00C91747" w:rsidRPr="005A0CC0" w:rsidRDefault="00C91747" w:rsidP="00C91747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AC904" w14:textId="1A1D28DF" w:rsidR="00C91747" w:rsidRDefault="00C91747" w:rsidP="00C9174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</w:t>
            </w:r>
            <w:r w:rsidR="003374D3">
              <w:rPr>
                <w:rFonts w:ascii="Times New Roman" w:eastAsia="Calibri" w:hAnsi="Times New Roman" w:cs="Times New Roman"/>
                <w:sz w:val="20"/>
                <w:szCs w:val="20"/>
              </w:rPr>
              <w:t>исполнение платежа по привязанному счету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258E78E5" w14:textId="1AD1642C" w:rsidR="00C91747" w:rsidRPr="00D407C4" w:rsidRDefault="00C91747" w:rsidP="003374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4FC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374D3"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Содержит</w:t>
            </w:r>
            <w:r w:rsidR="003374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ответ на запрос </w:t>
            </w:r>
          </w:p>
        </w:tc>
        <w:tc>
          <w:tcPr>
            <w:tcW w:w="1489" w:type="pct"/>
          </w:tcPr>
          <w:p w14:paraId="65C0A5E2" w14:textId="4A55ADE1" w:rsidR="00C91747" w:rsidRPr="00D407C4" w:rsidRDefault="00C91747" w:rsidP="00C9174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Response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, JSON</w:t>
            </w:r>
          </w:p>
        </w:tc>
      </w:tr>
    </w:tbl>
    <w:p w14:paraId="37F43852" w14:textId="4D100A8E" w:rsidR="00E22993" w:rsidRDefault="00E229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F21666D" w14:textId="59595CEE" w:rsidR="00A76894" w:rsidRDefault="00A76894" w:rsidP="00A7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D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Часть </w:t>
      </w:r>
      <w:r w:rsidRPr="009A3D0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9A3D0D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Описание сообщений</w:t>
      </w:r>
    </w:p>
    <w:p w14:paraId="544F013C" w14:textId="3CCACED9" w:rsidR="003F0745" w:rsidRPr="003F0745" w:rsidRDefault="003F0745" w:rsidP="003F07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745">
        <w:rPr>
          <w:rFonts w:ascii="Times New Roman" w:hAnsi="Times New Roman" w:cs="Times New Roman"/>
          <w:sz w:val="24"/>
          <w:szCs w:val="24"/>
        </w:rPr>
        <w:t xml:space="preserve">Если заполнена ячейка в столбце «ожидаемые значения», то означает, что в запросе должны использоваться эти значения и другие не поддерживаются. Для ответных сообщений означает, </w:t>
      </w:r>
      <w:r w:rsidR="00570D97" w:rsidRPr="003F0745">
        <w:rPr>
          <w:rFonts w:ascii="Times New Roman" w:hAnsi="Times New Roman" w:cs="Times New Roman"/>
          <w:sz w:val="24"/>
          <w:szCs w:val="24"/>
        </w:rPr>
        <w:t xml:space="preserve">что </w:t>
      </w:r>
      <w:r w:rsidR="00570D97">
        <w:rPr>
          <w:rFonts w:ascii="Times New Roman" w:hAnsi="Times New Roman" w:cs="Times New Roman"/>
          <w:sz w:val="24"/>
          <w:szCs w:val="24"/>
        </w:rPr>
        <w:t>следует</w:t>
      </w:r>
      <w:r>
        <w:rPr>
          <w:rFonts w:ascii="Times New Roman" w:hAnsi="Times New Roman" w:cs="Times New Roman"/>
          <w:sz w:val="24"/>
          <w:szCs w:val="24"/>
        </w:rPr>
        <w:t xml:space="preserve"> ожидать </w:t>
      </w:r>
      <w:r w:rsidRPr="003F0745">
        <w:rPr>
          <w:rFonts w:ascii="Times New Roman" w:hAnsi="Times New Roman" w:cs="Times New Roman"/>
          <w:sz w:val="24"/>
          <w:szCs w:val="24"/>
        </w:rPr>
        <w:t>это значен</w:t>
      </w:r>
      <w:r>
        <w:rPr>
          <w:rFonts w:ascii="Times New Roman" w:hAnsi="Times New Roman" w:cs="Times New Roman"/>
          <w:sz w:val="24"/>
          <w:szCs w:val="24"/>
        </w:rPr>
        <w:t xml:space="preserve">ие. </w:t>
      </w:r>
      <w:r w:rsidRPr="003F07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6325C3" w14:textId="4806698E" w:rsidR="00A76894" w:rsidRPr="009A3D0D" w:rsidRDefault="00A76894" w:rsidP="00A7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6A46AE" w14:textId="695C8DC6" w:rsidR="00512B99" w:rsidRDefault="00512B99" w:rsidP="00512B99">
      <w:pPr>
        <w:pStyle w:val="af3"/>
        <w:keepNext/>
      </w:pPr>
      <w:r>
        <w:t xml:space="preserve">Таблица </w:t>
      </w:r>
      <w:fldSimple w:instr=" SEQ Таблица \* ARABIC ">
        <w:r w:rsidR="005F48F3">
          <w:rPr>
            <w:noProof/>
          </w:rPr>
          <w:t>1</w:t>
        </w:r>
      </w:fldSimple>
      <w:r w:rsidRPr="00512B99">
        <w:t xml:space="preserve"> </w:t>
      </w:r>
      <w:r>
        <w:t>Тело запроса авторизации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3651"/>
        <w:gridCol w:w="2595"/>
        <w:gridCol w:w="3264"/>
        <w:gridCol w:w="2769"/>
      </w:tblGrid>
      <w:tr w:rsidR="00A76894" w14:paraId="2C01D787" w14:textId="77777777" w:rsidTr="00D407C4">
        <w:tc>
          <w:tcPr>
            <w:tcW w:w="708" w:type="pct"/>
            <w:shd w:val="clear" w:color="auto" w:fill="D9D9D9" w:themeFill="background1" w:themeFillShade="D9"/>
          </w:tcPr>
          <w:p w14:paraId="09AC6C3B" w14:textId="77777777" w:rsidR="00A76894" w:rsidRPr="00512B99" w:rsidRDefault="00A76894" w:rsidP="00512B99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276" w:type="pct"/>
            <w:shd w:val="clear" w:color="auto" w:fill="D9D9D9" w:themeFill="background1" w:themeFillShade="D9"/>
          </w:tcPr>
          <w:p w14:paraId="36C0C45D" w14:textId="77777777" w:rsidR="00A76894" w:rsidRPr="00512B99" w:rsidRDefault="00A76894" w:rsidP="00512B99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907" w:type="pct"/>
            <w:shd w:val="clear" w:color="auto" w:fill="D9D9D9" w:themeFill="background1" w:themeFillShade="D9"/>
          </w:tcPr>
          <w:p w14:paraId="1C39EEB7" w14:textId="77777777" w:rsidR="00A76894" w:rsidRPr="00512B99" w:rsidRDefault="00A76894" w:rsidP="00512B99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7587AE88" w14:textId="77777777" w:rsidR="00A76894" w:rsidRPr="00512B99" w:rsidRDefault="00A76894" w:rsidP="00512B99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713F7F41" w14:textId="77777777" w:rsidR="00A76894" w:rsidRPr="00512B99" w:rsidRDefault="00A76894" w:rsidP="00512B99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A76894" w14:paraId="0199FC6A" w14:textId="77777777" w:rsidTr="00512B99">
        <w:tc>
          <w:tcPr>
            <w:tcW w:w="708" w:type="pct"/>
          </w:tcPr>
          <w:p w14:paraId="5DB613B5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grant_type</w:t>
            </w:r>
            <w:proofErr w:type="spellEnd"/>
          </w:p>
        </w:tc>
        <w:tc>
          <w:tcPr>
            <w:tcW w:w="1276" w:type="pct"/>
          </w:tcPr>
          <w:p w14:paraId="2D1EF367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Тип </w:t>
            </w:r>
            <w:r w:rsidR="00254282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прав</w:t>
            </w:r>
          </w:p>
        </w:tc>
        <w:tc>
          <w:tcPr>
            <w:tcW w:w="907" w:type="pct"/>
          </w:tcPr>
          <w:p w14:paraId="176C786F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3754EEC6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8" w:type="pct"/>
          </w:tcPr>
          <w:p w14:paraId="50590176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client_credentials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</w:tr>
      <w:tr w:rsidR="00A76894" w14:paraId="59569CE9" w14:textId="77777777" w:rsidTr="00512B99">
        <w:tc>
          <w:tcPr>
            <w:tcW w:w="708" w:type="pct"/>
          </w:tcPr>
          <w:p w14:paraId="0B751B3E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scope</w:t>
            </w:r>
            <w:proofErr w:type="spellEnd"/>
          </w:p>
        </w:tc>
        <w:tc>
          <w:tcPr>
            <w:tcW w:w="1276" w:type="pct"/>
          </w:tcPr>
          <w:p w14:paraId="26A2DDDC" w14:textId="77777777" w:rsidR="00A76894" w:rsidRPr="00512B99" w:rsidRDefault="00254282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Область </w:t>
            </w:r>
          </w:p>
        </w:tc>
        <w:tc>
          <w:tcPr>
            <w:tcW w:w="907" w:type="pct"/>
          </w:tcPr>
          <w:p w14:paraId="51261913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3D9CCF6C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8" w:type="pct"/>
          </w:tcPr>
          <w:p w14:paraId="43CE3867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read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</w:tr>
      <w:tr w:rsidR="00A76894" w14:paraId="48312EEF" w14:textId="77777777" w:rsidTr="00512B99">
        <w:tc>
          <w:tcPr>
            <w:tcW w:w="708" w:type="pct"/>
          </w:tcPr>
          <w:p w14:paraId="6ACE7A26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client_id</w:t>
            </w:r>
            <w:proofErr w:type="spellEnd"/>
          </w:p>
        </w:tc>
        <w:tc>
          <w:tcPr>
            <w:tcW w:w="1276" w:type="pct"/>
          </w:tcPr>
          <w:p w14:paraId="0E30E60A" w14:textId="77777777" w:rsidR="00A76894" w:rsidRPr="00512B99" w:rsidRDefault="00254282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Логин Клиента в НСПК. Предоставляется НРД</w:t>
            </w:r>
          </w:p>
        </w:tc>
        <w:tc>
          <w:tcPr>
            <w:tcW w:w="907" w:type="pct"/>
          </w:tcPr>
          <w:p w14:paraId="04F5C635" w14:textId="3A107DC2" w:rsidR="00A76894" w:rsidRPr="00512B99" w:rsidRDefault="00B67677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A7689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141" w:type="pct"/>
          </w:tcPr>
          <w:p w14:paraId="63C1980C" w14:textId="612338D5" w:rsidR="00A76894" w:rsidRPr="00512B99" w:rsidRDefault="00B67677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A7689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14F2F86D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76894" w14:paraId="4200B7BD" w14:textId="77777777" w:rsidTr="00512B99">
        <w:tc>
          <w:tcPr>
            <w:tcW w:w="708" w:type="pct"/>
          </w:tcPr>
          <w:p w14:paraId="21E26FA7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client_secret</w:t>
            </w:r>
            <w:proofErr w:type="spellEnd"/>
          </w:p>
        </w:tc>
        <w:tc>
          <w:tcPr>
            <w:tcW w:w="1276" w:type="pct"/>
          </w:tcPr>
          <w:p w14:paraId="06E21191" w14:textId="77777777" w:rsidR="00254282" w:rsidRPr="00512B99" w:rsidRDefault="00254282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Пароль клиента</w:t>
            </w:r>
          </w:p>
          <w:p w14:paraId="29C8AE7C" w14:textId="77777777" w:rsidR="00A76894" w:rsidRPr="00512B99" w:rsidRDefault="00254282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Предоставляется НРД</w:t>
            </w:r>
          </w:p>
        </w:tc>
        <w:tc>
          <w:tcPr>
            <w:tcW w:w="907" w:type="pct"/>
          </w:tcPr>
          <w:p w14:paraId="12DA977A" w14:textId="6C287486" w:rsidR="00A76894" w:rsidRPr="00512B99" w:rsidRDefault="00512B99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A7689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141" w:type="pct"/>
          </w:tcPr>
          <w:p w14:paraId="66F1E149" w14:textId="42742CE8" w:rsidR="00A76894" w:rsidRPr="00512B99" w:rsidRDefault="00512B99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A7689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685C8FAC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12B99" w14:paraId="554DA6F7" w14:textId="77777777" w:rsidTr="00512B99">
        <w:tc>
          <w:tcPr>
            <w:tcW w:w="5000" w:type="pct"/>
            <w:gridSpan w:val="5"/>
          </w:tcPr>
          <w:p w14:paraId="40E96828" w14:textId="1F7102BB" w:rsidR="00512B99" w:rsidRPr="00512B99" w:rsidRDefault="00512B99" w:rsidP="00512B9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Пример</w:t>
            </w:r>
          </w:p>
        </w:tc>
      </w:tr>
      <w:tr w:rsidR="00512B99" w:rsidRPr="000431D6" w14:paraId="2D9678DF" w14:textId="77777777" w:rsidTr="00512B99">
        <w:tc>
          <w:tcPr>
            <w:tcW w:w="5000" w:type="pct"/>
            <w:gridSpan w:val="5"/>
          </w:tcPr>
          <w:p w14:paraId="3FE77594" w14:textId="237469CF" w:rsidR="00512B99" w:rsidRPr="00C12E0A" w:rsidRDefault="00512B99" w:rsidP="00512B99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grant_type=client_credentials&amp;scope=read&amp;client_id=LA0000000012&amp;client_secret=qwe123</w:t>
            </w:r>
          </w:p>
        </w:tc>
      </w:tr>
    </w:tbl>
    <w:p w14:paraId="78A686E7" w14:textId="79CA9849" w:rsidR="00254282" w:rsidRPr="00512B99" w:rsidRDefault="00254282" w:rsidP="00254282">
      <w:pPr>
        <w:spacing w:after="0"/>
        <w:jc w:val="center"/>
        <w:rPr>
          <w:lang w:val="en-US"/>
        </w:rPr>
      </w:pPr>
    </w:p>
    <w:p w14:paraId="06680CAF" w14:textId="0CE346C7" w:rsidR="00512B99" w:rsidRDefault="00512B99" w:rsidP="00512B99">
      <w:pPr>
        <w:pStyle w:val="af3"/>
        <w:keepNext/>
      </w:pPr>
      <w:r>
        <w:t xml:space="preserve">Таблица </w:t>
      </w:r>
      <w:fldSimple w:instr=" SEQ Таблица \* ARABIC ">
        <w:r w:rsidR="005F48F3">
          <w:rPr>
            <w:noProof/>
          </w:rPr>
          <w:t>2</w:t>
        </w:r>
      </w:fldSimple>
      <w:r w:rsidRPr="00512B99">
        <w:t xml:space="preserve"> </w:t>
      </w:r>
      <w:proofErr w:type="spellStart"/>
      <w:r>
        <w:t>Токен</w:t>
      </w:r>
      <w:proofErr w:type="spellEnd"/>
      <w:r>
        <w:t xml:space="preserve"> авторизации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97"/>
        <w:gridCol w:w="3584"/>
        <w:gridCol w:w="2617"/>
        <w:gridCol w:w="3231"/>
        <w:gridCol w:w="2776"/>
      </w:tblGrid>
      <w:tr w:rsidR="00D407C4" w14:paraId="7F2E641A" w14:textId="77777777" w:rsidTr="00D407C4">
        <w:tc>
          <w:tcPr>
            <w:tcW w:w="721" w:type="pct"/>
            <w:shd w:val="clear" w:color="auto" w:fill="D9D9D9" w:themeFill="background1" w:themeFillShade="D9"/>
          </w:tcPr>
          <w:p w14:paraId="279236C4" w14:textId="37E68F7A" w:rsidR="00D407C4" w:rsidRPr="00512B99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264" w:type="pct"/>
            <w:shd w:val="clear" w:color="auto" w:fill="D9D9D9" w:themeFill="background1" w:themeFillShade="D9"/>
          </w:tcPr>
          <w:p w14:paraId="2F4BD7F1" w14:textId="607D9DC6" w:rsidR="00D407C4" w:rsidRPr="00512B99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911" w:type="pct"/>
            <w:shd w:val="clear" w:color="auto" w:fill="D9D9D9" w:themeFill="background1" w:themeFillShade="D9"/>
          </w:tcPr>
          <w:p w14:paraId="0BA8111F" w14:textId="6CB8A3AA" w:rsidR="00D407C4" w:rsidRPr="00512B99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35" w:type="pct"/>
            <w:shd w:val="clear" w:color="auto" w:fill="D9D9D9" w:themeFill="background1" w:themeFillShade="D9"/>
          </w:tcPr>
          <w:p w14:paraId="49A57A33" w14:textId="78AA1C86" w:rsidR="00D407C4" w:rsidRPr="00512B99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9" w:type="pct"/>
            <w:shd w:val="clear" w:color="auto" w:fill="D9D9D9" w:themeFill="background1" w:themeFillShade="D9"/>
          </w:tcPr>
          <w:p w14:paraId="6C4DC93F" w14:textId="1786A56E" w:rsidR="00D407C4" w:rsidRPr="00512B99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D407C4" w14:paraId="70D535B2" w14:textId="77777777" w:rsidTr="00D407C4">
        <w:tc>
          <w:tcPr>
            <w:tcW w:w="721" w:type="pct"/>
          </w:tcPr>
          <w:p w14:paraId="31C34124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access_token</w:t>
            </w:r>
            <w:proofErr w:type="spellEnd"/>
          </w:p>
        </w:tc>
        <w:tc>
          <w:tcPr>
            <w:tcW w:w="1264" w:type="pct"/>
          </w:tcPr>
          <w:p w14:paraId="2AA6DA1F" w14:textId="16D2E9B8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Токен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. Json сообщение с данными аутентификации и подписью сервера Аут</w:t>
            </w:r>
            <w:r w:rsidR="00B6767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нтификации и авторизации.  Описание дано в стандарте OAuth2 </w:t>
            </w:r>
            <w:hyperlink r:id="rId11" w:tgtFrame="_blank" w:history="1">
              <w:r w:rsidRPr="00512B99">
                <w:rPr>
                  <w:rFonts w:ascii="Times New Roman" w:eastAsia="Calibri" w:hAnsi="Times New Roman" w:cs="Times New Roman"/>
                  <w:b/>
                  <w:bCs/>
                  <w:sz w:val="20"/>
                  <w:szCs w:val="20"/>
                </w:rPr>
                <w:t>RFC 6749</w:t>
              </w:r>
            </w:hyperlink>
          </w:p>
        </w:tc>
        <w:tc>
          <w:tcPr>
            <w:tcW w:w="911" w:type="pct"/>
          </w:tcPr>
          <w:p w14:paraId="5E0A9B25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35" w:type="pct"/>
          </w:tcPr>
          <w:p w14:paraId="57EECA02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9" w:type="pct"/>
          </w:tcPr>
          <w:p w14:paraId="7EC89A52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3847C0D6" w14:textId="77777777" w:rsidTr="00D407C4">
        <w:tc>
          <w:tcPr>
            <w:tcW w:w="721" w:type="pct"/>
          </w:tcPr>
          <w:p w14:paraId="3E79DBE2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expires_in</w:t>
            </w:r>
            <w:proofErr w:type="spellEnd"/>
          </w:p>
        </w:tc>
        <w:tc>
          <w:tcPr>
            <w:tcW w:w="1264" w:type="pct"/>
          </w:tcPr>
          <w:p w14:paraId="63F54E6E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Период действия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токена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54CED04A" w14:textId="3A76F27B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После истечения периода действия </w:t>
            </w:r>
            <w:proofErr w:type="spellStart"/>
            <w:r w:rsidR="00B6767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окен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станет не действительным и необходимо будет повторить запрос авторизации для продолжения использования сервис</w:t>
            </w:r>
            <w:r w:rsidR="00B67677">
              <w:rPr>
                <w:rFonts w:ascii="Times New Roman" w:eastAsia="Calibri" w:hAnsi="Times New Roman" w:cs="Times New Roman"/>
                <w:sz w:val="20"/>
                <w:szCs w:val="20"/>
              </w:rPr>
              <w:t>ов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11" w:type="pct"/>
          </w:tcPr>
          <w:p w14:paraId="1D198A2A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1135" w:type="pct"/>
          </w:tcPr>
          <w:p w14:paraId="77D63A95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9" w:type="pct"/>
          </w:tcPr>
          <w:p w14:paraId="70925159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355CADF9" w14:textId="77777777" w:rsidTr="00D407C4">
        <w:tc>
          <w:tcPr>
            <w:tcW w:w="721" w:type="pct"/>
          </w:tcPr>
          <w:p w14:paraId="33BDB52C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token_type</w:t>
            </w:r>
            <w:proofErr w:type="spellEnd"/>
          </w:p>
        </w:tc>
        <w:tc>
          <w:tcPr>
            <w:tcW w:w="1264" w:type="pct"/>
          </w:tcPr>
          <w:p w14:paraId="0FDC3440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Тип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токена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11" w:type="pct"/>
          </w:tcPr>
          <w:p w14:paraId="0DCD37DF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35" w:type="pct"/>
          </w:tcPr>
          <w:p w14:paraId="14E51778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9" w:type="pct"/>
          </w:tcPr>
          <w:p w14:paraId="33C20593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Bearer</w:t>
            </w:r>
            <w:proofErr w:type="spellEnd"/>
          </w:p>
        </w:tc>
      </w:tr>
      <w:tr w:rsidR="00D407C4" w14:paraId="4640CC1F" w14:textId="77777777" w:rsidTr="0054416D">
        <w:tc>
          <w:tcPr>
            <w:tcW w:w="5000" w:type="pct"/>
            <w:gridSpan w:val="5"/>
          </w:tcPr>
          <w:p w14:paraId="1B988C08" w14:textId="0C7FF87F" w:rsidR="00D407C4" w:rsidRPr="00866665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</w:t>
            </w:r>
          </w:p>
        </w:tc>
      </w:tr>
      <w:tr w:rsidR="00D407C4" w14:paraId="297EAA0A" w14:textId="77777777" w:rsidTr="0054416D">
        <w:tc>
          <w:tcPr>
            <w:tcW w:w="5000" w:type="pct"/>
            <w:gridSpan w:val="5"/>
          </w:tcPr>
          <w:p w14:paraId="533FFD42" w14:textId="79644E8B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{"access_token":"eyJhbGciOiJSUzI1NiIsImtpZCI6IjE5RTY3Q0VCMjM3N0Y2MzMzMURDNTE3MjY0NDBCQkZFM0E1QzMxMzEiLCJ4NXQiOiJHZVo4NnlOMzlqTXgzRkZ5WkVDN19qcGNNVEUiLCJ0eXAiOiJKV1QifQ.eyJuYmYiOjE1OTQwNDc2NjIsImV4cCI6MTU5NDA1MTI2MiwiaXNzIjoiaHR0cHM6Ly9pcHMtbWVyY2hhbnQtZGV2LmVrYXNzaXIuY29tL2FtL2MyYmNsaWVudHMiLCJhdWQiOiJodHRwczovL2lwcy1tZXJjaGFudC1kZXYuZWthc3Npci5jb20vYW0vYzJiY2xpZW50cy9yZXNvdXJjZXMiLCJjbGllbnRfaWQiOiJMQTAwMDAwMDAwMTIiLCJzY29wZSI6InJlYWQifQ.EaMX2yFER7uNaeyTUqGcpsNAtcFRDfoKyq3pyp4gbkn0SRZYZHnqDGnX2SY7cKldr8L-1pReNKgFjL15JGMqqtgL4HJgjigDWJe-</w:t>
            </w: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_vvrh92iXy6AIP3Tet7vLgEoJxIA1Mp1OeGGmOBmdEj2_NKLEuSYkM7trU0Ss_qhEUTVEn8P2x0U9uhgdRBhwPeZ4PwuhPzOGM4zaY9_goH3yMw3pEi4zTSf9N2Ews0HcW92Pk3ZJE194B6bO4GW91FqAXDCRUqL0NCfHZLoA7FnWuwIk3Vjz1GMyhnUwpUvdqbpAzfS2oGZLJwG3r1klEJHXgLZdCxmyCBHS19cgSf1oc6l8O83j3bC5PaL8YZ9mUNuykqUY96amb8aW4cj87sPuFgIkTBoS6Kck5iRKMX66d_W8hwWOKkVT2nwT9efqMDAnQ0YanXrboQGGjcstE4-0ubNHrENBLT6hdor1LhzpEFwLlZYaK-KtIstX3BhkYQuKlDVUqX1xXAVy7ZDZtZr5cYLDobo8Xe3w4djxcEyEe0FC8Clo7Lwdh7htTuTKGyj2-b2tbmlfBA9vyLpaa47Ccc7hyUo-aroOnleP9X9X6OblWImAjGiFusjWFdqAxJ6DWYgxxRMAVzCZMFaNLqD1sXUKmNEGlD1n6VgqB2n9iiVPybXUTph-dPfLnt3KV7O0h8","expires_in":3600,"token_type":"Bearer"}</w:t>
            </w:r>
          </w:p>
          <w:p w14:paraId="4820B2F8" w14:textId="4392FF98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C719ABD" w14:textId="712C22EA" w:rsidR="00254282" w:rsidRDefault="00254282" w:rsidP="003406E2">
      <w:pPr>
        <w:spacing w:after="0"/>
      </w:pPr>
    </w:p>
    <w:p w14:paraId="71EDA09F" w14:textId="7F32B11A" w:rsidR="00512B99" w:rsidRDefault="00512B99" w:rsidP="00512B99">
      <w:pPr>
        <w:pStyle w:val="af3"/>
        <w:keepNext/>
      </w:pPr>
      <w:r>
        <w:t xml:space="preserve">Таблица </w:t>
      </w:r>
      <w:fldSimple w:instr=" SEQ Таблица \* ARABIC ">
        <w:r w:rsidR="005F48F3">
          <w:rPr>
            <w:noProof/>
          </w:rPr>
          <w:t>3</w:t>
        </w:r>
      </w:fldSimple>
      <w:r w:rsidR="0054416D" w:rsidRPr="0054416D">
        <w:t xml:space="preserve"> </w:t>
      </w:r>
      <w:r w:rsidR="0054416D">
        <w:t>Описание полей объекта «</w:t>
      </w:r>
      <w:proofErr w:type="spellStart"/>
      <w:r w:rsidR="0054416D">
        <w:t>Токен</w:t>
      </w:r>
      <w:proofErr w:type="spellEnd"/>
      <w:r w:rsidR="0054416D"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43"/>
        <w:gridCol w:w="3636"/>
        <w:gridCol w:w="2601"/>
        <w:gridCol w:w="3255"/>
        <w:gridCol w:w="2770"/>
      </w:tblGrid>
      <w:tr w:rsidR="00D407C4" w14:paraId="41BDF53A" w14:textId="77777777" w:rsidTr="00D407C4">
        <w:trPr>
          <w:trHeight w:val="491"/>
        </w:trPr>
        <w:tc>
          <w:tcPr>
            <w:tcW w:w="712" w:type="pct"/>
            <w:shd w:val="clear" w:color="auto" w:fill="D9D9D9" w:themeFill="background1" w:themeFillShade="D9"/>
          </w:tcPr>
          <w:p w14:paraId="4D4A077F" w14:textId="13C57445" w:rsidR="00D407C4" w:rsidRPr="00D407C4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273" w:type="pct"/>
            <w:shd w:val="clear" w:color="auto" w:fill="D9D9D9" w:themeFill="background1" w:themeFillShade="D9"/>
          </w:tcPr>
          <w:p w14:paraId="2C0E6DE0" w14:textId="3AC18CF7" w:rsidR="00D407C4" w:rsidRPr="00D407C4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908" w:type="pct"/>
            <w:shd w:val="clear" w:color="auto" w:fill="D9D9D9" w:themeFill="background1" w:themeFillShade="D9"/>
          </w:tcPr>
          <w:p w14:paraId="409A02F1" w14:textId="5C1C1653" w:rsidR="00D407C4" w:rsidRPr="00D407C4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39" w:type="pct"/>
            <w:shd w:val="clear" w:color="auto" w:fill="D9D9D9" w:themeFill="background1" w:themeFillShade="D9"/>
          </w:tcPr>
          <w:p w14:paraId="6F6FA5D9" w14:textId="2D3E848A" w:rsidR="00D407C4" w:rsidRPr="00D407C4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293A6EEB" w14:textId="19FC70BE" w:rsidR="00D407C4" w:rsidRPr="00D407C4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D407C4" w14:paraId="60DA5751" w14:textId="77777777" w:rsidTr="00D407C4">
        <w:tc>
          <w:tcPr>
            <w:tcW w:w="712" w:type="pct"/>
          </w:tcPr>
          <w:p w14:paraId="2F759354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alg</w:t>
            </w:r>
            <w:proofErr w:type="spellEnd"/>
          </w:p>
        </w:tc>
        <w:tc>
          <w:tcPr>
            <w:tcW w:w="1273" w:type="pct"/>
          </w:tcPr>
          <w:p w14:paraId="4CA1CE83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Тип алгоритма подписи</w:t>
            </w:r>
          </w:p>
        </w:tc>
        <w:tc>
          <w:tcPr>
            <w:tcW w:w="908" w:type="pct"/>
          </w:tcPr>
          <w:p w14:paraId="767C5EFD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39" w:type="pct"/>
          </w:tcPr>
          <w:p w14:paraId="1C55033A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8" w:type="pct"/>
          </w:tcPr>
          <w:p w14:paraId="04699088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RS256</w:t>
            </w:r>
          </w:p>
        </w:tc>
      </w:tr>
      <w:tr w:rsidR="00D407C4" w14:paraId="0EDCA65D" w14:textId="77777777" w:rsidTr="00D407C4">
        <w:tc>
          <w:tcPr>
            <w:tcW w:w="712" w:type="pct"/>
          </w:tcPr>
          <w:p w14:paraId="3354BB2F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kid</w:t>
            </w:r>
            <w:proofErr w:type="spellEnd"/>
          </w:p>
        </w:tc>
        <w:tc>
          <w:tcPr>
            <w:tcW w:w="1273" w:type="pct"/>
          </w:tcPr>
          <w:p w14:paraId="549DBE1C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</w:tcPr>
          <w:p w14:paraId="42930F50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9" w:type="pct"/>
          </w:tcPr>
          <w:p w14:paraId="1EBF536B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</w:tcPr>
          <w:p w14:paraId="2CF0042B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6B182706" w14:textId="77777777" w:rsidTr="00D407C4">
        <w:tc>
          <w:tcPr>
            <w:tcW w:w="712" w:type="pct"/>
          </w:tcPr>
          <w:p w14:paraId="41E6EEDD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x5t</w:t>
            </w:r>
          </w:p>
        </w:tc>
        <w:tc>
          <w:tcPr>
            <w:tcW w:w="1273" w:type="pct"/>
          </w:tcPr>
          <w:p w14:paraId="53666D26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</w:tcPr>
          <w:p w14:paraId="1B7634FB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9" w:type="pct"/>
          </w:tcPr>
          <w:p w14:paraId="20DB436C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</w:tcPr>
          <w:p w14:paraId="16B64F98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19ED6467" w14:textId="77777777" w:rsidTr="00D407C4">
        <w:tc>
          <w:tcPr>
            <w:tcW w:w="712" w:type="pct"/>
          </w:tcPr>
          <w:p w14:paraId="189E02D9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nbf</w:t>
            </w:r>
            <w:proofErr w:type="spellEnd"/>
          </w:p>
        </w:tc>
        <w:tc>
          <w:tcPr>
            <w:tcW w:w="1273" w:type="pct"/>
          </w:tcPr>
          <w:p w14:paraId="00E00771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</w:tcPr>
          <w:p w14:paraId="2D8A2DE7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9" w:type="pct"/>
          </w:tcPr>
          <w:p w14:paraId="290FC512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</w:tcPr>
          <w:p w14:paraId="5D0813D3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3810071F" w14:textId="77777777" w:rsidTr="00D407C4">
        <w:tc>
          <w:tcPr>
            <w:tcW w:w="712" w:type="pct"/>
          </w:tcPr>
          <w:p w14:paraId="43317E03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Exp</w:t>
            </w:r>
            <w:proofErr w:type="spellEnd"/>
          </w:p>
        </w:tc>
        <w:tc>
          <w:tcPr>
            <w:tcW w:w="1273" w:type="pct"/>
          </w:tcPr>
          <w:p w14:paraId="5CBC1493" w14:textId="1E4F79AD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Дата и время срока действия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токена</w:t>
            </w:r>
            <w:proofErr w:type="spellEnd"/>
          </w:p>
        </w:tc>
        <w:tc>
          <w:tcPr>
            <w:tcW w:w="908" w:type="pct"/>
          </w:tcPr>
          <w:p w14:paraId="366E434A" w14:textId="73E2AD65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исло</w:t>
            </w:r>
          </w:p>
        </w:tc>
        <w:tc>
          <w:tcPr>
            <w:tcW w:w="1139" w:type="pct"/>
          </w:tcPr>
          <w:p w14:paraId="3F183956" w14:textId="773FD165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1F5C6EB6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2851EF64" w14:textId="77777777" w:rsidTr="00D407C4">
        <w:tc>
          <w:tcPr>
            <w:tcW w:w="712" w:type="pct"/>
          </w:tcPr>
          <w:p w14:paraId="1368D6BB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iss</w:t>
            </w:r>
            <w:proofErr w:type="spellEnd"/>
          </w:p>
        </w:tc>
        <w:tc>
          <w:tcPr>
            <w:tcW w:w="1273" w:type="pct"/>
          </w:tcPr>
          <w:p w14:paraId="38028F89" w14:textId="74478463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фициальный URL  сервиса СБП в НРД</w:t>
            </w:r>
          </w:p>
        </w:tc>
        <w:tc>
          <w:tcPr>
            <w:tcW w:w="908" w:type="pct"/>
          </w:tcPr>
          <w:p w14:paraId="55495F2C" w14:textId="14E8326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Строка </w:t>
            </w:r>
          </w:p>
        </w:tc>
        <w:tc>
          <w:tcPr>
            <w:tcW w:w="1139" w:type="pct"/>
          </w:tcPr>
          <w:p w14:paraId="7AD5041B" w14:textId="635113DF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590B79F1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:rsidRPr="003406E2" w14:paraId="67166430" w14:textId="77777777" w:rsidTr="00D407C4">
        <w:tc>
          <w:tcPr>
            <w:tcW w:w="712" w:type="pct"/>
          </w:tcPr>
          <w:p w14:paraId="6A5984D3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aud</w:t>
            </w:r>
            <w:proofErr w:type="spellEnd"/>
          </w:p>
        </w:tc>
        <w:tc>
          <w:tcPr>
            <w:tcW w:w="1273" w:type="pct"/>
          </w:tcPr>
          <w:p w14:paraId="35304031" w14:textId="5C58692C" w:rsidR="00D407C4" w:rsidRPr="00C12E0A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Содержит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адрес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token endpoint Access Manager. </w:t>
            </w:r>
          </w:p>
          <w:p w14:paraId="07498705" w14:textId="77777777" w:rsidR="00D407C4" w:rsidRPr="00C12E0A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08" w:type="pct"/>
          </w:tcPr>
          <w:p w14:paraId="2ACD81AA" w14:textId="6B6B2D2C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139" w:type="pct"/>
          </w:tcPr>
          <w:p w14:paraId="28F42F1A" w14:textId="60C08698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3ABFB1D7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40FFF0FD" w14:textId="77777777" w:rsidTr="00D407C4">
        <w:tc>
          <w:tcPr>
            <w:tcW w:w="712" w:type="pct"/>
          </w:tcPr>
          <w:p w14:paraId="610E7288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client_id</w:t>
            </w:r>
            <w:proofErr w:type="spellEnd"/>
          </w:p>
        </w:tc>
        <w:tc>
          <w:tcPr>
            <w:tcW w:w="1273" w:type="pct"/>
          </w:tcPr>
          <w:p w14:paraId="024CB73B" w14:textId="16810FA2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Логин клиента, идентификатор в НСПК</w:t>
            </w:r>
          </w:p>
        </w:tc>
        <w:tc>
          <w:tcPr>
            <w:tcW w:w="908" w:type="pct"/>
          </w:tcPr>
          <w:p w14:paraId="541E1485" w14:textId="4734BD8F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139" w:type="pct"/>
          </w:tcPr>
          <w:p w14:paraId="2106141A" w14:textId="02234FEC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013DF580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6F6666FF" w14:textId="77777777" w:rsidTr="00D407C4">
        <w:tc>
          <w:tcPr>
            <w:tcW w:w="712" w:type="pct"/>
          </w:tcPr>
          <w:p w14:paraId="35CCEA4F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scope</w:t>
            </w:r>
            <w:proofErr w:type="spellEnd"/>
          </w:p>
        </w:tc>
        <w:tc>
          <w:tcPr>
            <w:tcW w:w="1273" w:type="pct"/>
          </w:tcPr>
          <w:p w14:paraId="1145BA2F" w14:textId="35B86BEF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908" w:type="pct"/>
          </w:tcPr>
          <w:p w14:paraId="3B045C9D" w14:textId="3D203FF8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Массив строк</w:t>
            </w:r>
          </w:p>
        </w:tc>
        <w:tc>
          <w:tcPr>
            <w:tcW w:w="1139" w:type="pct"/>
          </w:tcPr>
          <w:p w14:paraId="3161CE13" w14:textId="327E64D0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968" w:type="pct"/>
          </w:tcPr>
          <w:p w14:paraId="102B7CFB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6117FA10" w14:textId="77777777" w:rsidTr="00D407C4">
        <w:tc>
          <w:tcPr>
            <w:tcW w:w="712" w:type="pct"/>
          </w:tcPr>
          <w:p w14:paraId="468A3F38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1273" w:type="pct"/>
          </w:tcPr>
          <w:p w14:paraId="4731B0D2" w14:textId="0C40F07A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Подпись JWT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токена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использованием ключа длиной RSA 2048 байт и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хэш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-алгоритма SHA-256.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Для подписи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токена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используется приватный ключ НРД.</w:t>
            </w:r>
          </w:p>
          <w:p w14:paraId="40A8277A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</w:tcPr>
          <w:p w14:paraId="0DFF4EE3" w14:textId="38B7F1AE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Строка </w:t>
            </w:r>
          </w:p>
        </w:tc>
        <w:tc>
          <w:tcPr>
            <w:tcW w:w="1139" w:type="pct"/>
          </w:tcPr>
          <w:p w14:paraId="16820C98" w14:textId="5B5B44A6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1629EA8E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5CB2CE22" w14:textId="77777777" w:rsidTr="0054416D">
        <w:tc>
          <w:tcPr>
            <w:tcW w:w="5000" w:type="pct"/>
            <w:gridSpan w:val="5"/>
          </w:tcPr>
          <w:p w14:paraId="009E8722" w14:textId="55711633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Пример</w:t>
            </w:r>
          </w:p>
        </w:tc>
      </w:tr>
      <w:tr w:rsidR="00D407C4" w14:paraId="35CF83BA" w14:textId="77777777" w:rsidTr="0054416D">
        <w:tc>
          <w:tcPr>
            <w:tcW w:w="5000" w:type="pct"/>
            <w:gridSpan w:val="5"/>
          </w:tcPr>
          <w:p w14:paraId="751806F3" w14:textId="12749FD5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{"alg":"RS256","kid":"19E67CEB2377F63331DC51726440BBFE3A5C3131","x5t":"GeZ86yN39jMx3FFyZEC7_jpcMTE","typ":"JWT"}.{"nbf":1594047662,"exp":1594051262,"iss":"https://ips-merchant-dev.ekassir.com/am/c2bclients","aud":"https://ips-merchant-dev.ekassir.com/am/c2bclients/resources","client_id":"LA0000000012","scope":"read"}.(Подпись)</w:t>
            </w:r>
          </w:p>
        </w:tc>
      </w:tr>
    </w:tbl>
    <w:p w14:paraId="499D24E0" w14:textId="77777777" w:rsidR="002A0D27" w:rsidRPr="0054416D" w:rsidRDefault="002A0D27" w:rsidP="000A7F2F"/>
    <w:p w14:paraId="2C9C91DF" w14:textId="47008DFA" w:rsidR="002A0D27" w:rsidRPr="002A0D27" w:rsidRDefault="002A0D27" w:rsidP="002A0D2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18547AB3" w14:textId="4D3D7C91" w:rsidR="00512B99" w:rsidRDefault="00512B99" w:rsidP="00512B99">
      <w:pPr>
        <w:pStyle w:val="af3"/>
        <w:keepNext/>
      </w:pPr>
      <w:r>
        <w:lastRenderedPageBreak/>
        <w:t xml:space="preserve">Таблица </w:t>
      </w:r>
      <w:fldSimple w:instr=" SEQ Таблица \* ARABIC ">
        <w:r w:rsidR="005F48F3">
          <w:rPr>
            <w:noProof/>
          </w:rPr>
          <w:t>4</w:t>
        </w:r>
      </w:fldSimple>
      <w:r w:rsidR="0054416D" w:rsidRPr="0054416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 xml:space="preserve">Атрибуты запроса «получение  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QR</w:t>
      </w:r>
      <w:r w:rsidR="0054416D" w:rsidRPr="002A0D27">
        <w:rPr>
          <w:rFonts w:ascii="Times New Roman" w:eastAsia="Calibri" w:hAnsi="Times New Roman" w:cs="Times New Roman"/>
          <w:sz w:val="20"/>
          <w:szCs w:val="20"/>
        </w:rPr>
        <w:t>-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Code</w:t>
      </w:r>
      <w:r w:rsidR="0054416D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3651"/>
        <w:gridCol w:w="2595"/>
        <w:gridCol w:w="3264"/>
        <w:gridCol w:w="2769"/>
      </w:tblGrid>
      <w:tr w:rsidR="002A0D27" w14:paraId="513A0B13" w14:textId="77777777" w:rsidTr="00D407C4">
        <w:tc>
          <w:tcPr>
            <w:tcW w:w="708" w:type="pct"/>
            <w:shd w:val="clear" w:color="auto" w:fill="D9D9D9" w:themeFill="background1" w:themeFillShade="D9"/>
          </w:tcPr>
          <w:p w14:paraId="0D94F274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276" w:type="pct"/>
            <w:shd w:val="clear" w:color="auto" w:fill="D9D9D9" w:themeFill="background1" w:themeFillShade="D9"/>
          </w:tcPr>
          <w:p w14:paraId="262608D6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907" w:type="pct"/>
            <w:shd w:val="clear" w:color="auto" w:fill="D9D9D9" w:themeFill="background1" w:themeFillShade="D9"/>
          </w:tcPr>
          <w:p w14:paraId="1C2DB22A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2018C67B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718332A0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2A0D27" w:rsidRPr="000431D6" w14:paraId="32246636" w14:textId="77777777" w:rsidTr="00512B99">
        <w:tc>
          <w:tcPr>
            <w:tcW w:w="708" w:type="pct"/>
          </w:tcPr>
          <w:p w14:paraId="3AC7C7EC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mediaType</w:t>
            </w:r>
            <w:proofErr w:type="spellEnd"/>
          </w:p>
        </w:tc>
        <w:tc>
          <w:tcPr>
            <w:tcW w:w="1276" w:type="pct"/>
          </w:tcPr>
          <w:p w14:paraId="1D4D716B" w14:textId="6CBAA5DF" w:rsidR="002A0D27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</w:t>
            </w:r>
            <w:r w:rsidR="002A0D27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ормат изображения QR кода </w:t>
            </w:r>
          </w:p>
        </w:tc>
        <w:tc>
          <w:tcPr>
            <w:tcW w:w="907" w:type="pct"/>
          </w:tcPr>
          <w:p w14:paraId="3F04D0B1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Строка, перечисление</w:t>
            </w:r>
          </w:p>
        </w:tc>
        <w:tc>
          <w:tcPr>
            <w:tcW w:w="1141" w:type="pct"/>
          </w:tcPr>
          <w:p w14:paraId="36C6E055" w14:textId="1B9FFBE3" w:rsidR="002A0D27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2A0D27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0698E20B" w14:textId="77777777" w:rsidR="002A0D27" w:rsidRPr="00C12E0A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“image/</w:t>
            </w:r>
            <w:proofErr w:type="spellStart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png</w:t>
            </w:r>
            <w:proofErr w:type="spellEnd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», «image/</w:t>
            </w:r>
            <w:proofErr w:type="spellStart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svg+xml</w:t>
            </w:r>
            <w:proofErr w:type="spellEnd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»</w:t>
            </w:r>
          </w:p>
        </w:tc>
      </w:tr>
      <w:tr w:rsidR="002A0D27" w14:paraId="7FB8C3B8" w14:textId="77777777" w:rsidTr="00512B99">
        <w:tc>
          <w:tcPr>
            <w:tcW w:w="708" w:type="pct"/>
          </w:tcPr>
          <w:p w14:paraId="3971F185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width</w:t>
            </w:r>
            <w:proofErr w:type="spellEnd"/>
          </w:p>
        </w:tc>
        <w:tc>
          <w:tcPr>
            <w:tcW w:w="1276" w:type="pct"/>
          </w:tcPr>
          <w:p w14:paraId="634B553B" w14:textId="4C983DBD" w:rsidR="002A0D27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</w:t>
            </w:r>
            <w:r w:rsidR="002A0D27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ирина изображения в пикселях QR кода</w:t>
            </w:r>
          </w:p>
        </w:tc>
        <w:tc>
          <w:tcPr>
            <w:tcW w:w="907" w:type="pct"/>
          </w:tcPr>
          <w:p w14:paraId="5C119113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</w:p>
        </w:tc>
        <w:tc>
          <w:tcPr>
            <w:tcW w:w="1141" w:type="pct"/>
          </w:tcPr>
          <w:p w14:paraId="28F75B2C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Нет, (по умолчанию 300)</w:t>
            </w:r>
          </w:p>
        </w:tc>
        <w:tc>
          <w:tcPr>
            <w:tcW w:w="968" w:type="pct"/>
          </w:tcPr>
          <w:p w14:paraId="34717596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A0D27" w14:paraId="713EB0D1" w14:textId="77777777" w:rsidTr="00512B99">
        <w:tc>
          <w:tcPr>
            <w:tcW w:w="708" w:type="pct"/>
          </w:tcPr>
          <w:p w14:paraId="6E396DF1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height</w:t>
            </w:r>
            <w:proofErr w:type="spellEnd"/>
          </w:p>
        </w:tc>
        <w:tc>
          <w:tcPr>
            <w:tcW w:w="1276" w:type="pct"/>
          </w:tcPr>
          <w:p w14:paraId="2C3B9962" w14:textId="1E2687B5" w:rsidR="002A0D27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="002A0D27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ысота изображения в пикселях QR кода</w:t>
            </w:r>
          </w:p>
        </w:tc>
        <w:tc>
          <w:tcPr>
            <w:tcW w:w="907" w:type="pct"/>
          </w:tcPr>
          <w:p w14:paraId="05780E8F" w14:textId="77777777" w:rsidR="002A0D27" w:rsidRPr="00512B99" w:rsidRDefault="001109CE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1141" w:type="pct"/>
          </w:tcPr>
          <w:p w14:paraId="69D34223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Нет, (по умолчанию 300)</w:t>
            </w:r>
          </w:p>
        </w:tc>
        <w:tc>
          <w:tcPr>
            <w:tcW w:w="968" w:type="pct"/>
          </w:tcPr>
          <w:p w14:paraId="689D2FC6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416D" w14:paraId="5C25CFC0" w14:textId="77777777" w:rsidTr="0054416D">
        <w:tc>
          <w:tcPr>
            <w:tcW w:w="5000" w:type="pct"/>
            <w:gridSpan w:val="5"/>
          </w:tcPr>
          <w:p w14:paraId="7A63A7B5" w14:textId="54ECAE92" w:rsidR="0054416D" w:rsidRPr="00512B99" w:rsidRDefault="0054416D" w:rsidP="005441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Пример</w:t>
            </w:r>
          </w:p>
        </w:tc>
      </w:tr>
      <w:tr w:rsidR="0054416D" w14:paraId="758C7FE5" w14:textId="77777777" w:rsidTr="0054416D">
        <w:tc>
          <w:tcPr>
            <w:tcW w:w="5000" w:type="pct"/>
            <w:gridSpan w:val="5"/>
          </w:tcPr>
          <w:p w14:paraId="47324A02" w14:textId="77777777" w:rsidR="0054416D" w:rsidRPr="00512B99" w:rsidRDefault="0054416D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71B8364" w14:textId="537B95E5" w:rsidR="0054416D" w:rsidRPr="00512B99" w:rsidRDefault="0054416D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74FAC1DD" w14:textId="77777777" w:rsidR="002A0D27" w:rsidRDefault="002A0D27" w:rsidP="002A0D27">
      <w:pPr>
        <w:spacing w:after="0" w:line="240" w:lineRule="auto"/>
        <w:jc w:val="center"/>
      </w:pPr>
    </w:p>
    <w:p w14:paraId="31D87F68" w14:textId="7810F88E" w:rsidR="00512B99" w:rsidRDefault="00512B99" w:rsidP="00512B99">
      <w:pPr>
        <w:pStyle w:val="af3"/>
        <w:keepNext/>
      </w:pPr>
      <w:r>
        <w:t xml:space="preserve">Таблица </w:t>
      </w:r>
      <w:fldSimple w:instr=" SEQ Таблица \* ARABIC ">
        <w:r w:rsidR="005F48F3">
          <w:rPr>
            <w:noProof/>
          </w:rPr>
          <w:t>5</w:t>
        </w:r>
      </w:fldSimple>
      <w:r w:rsidR="0054416D" w:rsidRPr="0054416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>Тело запроса</w:t>
      </w:r>
      <w:r w:rsidR="0054416D" w:rsidRPr="002A0D2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 xml:space="preserve">«получение  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QR</w:t>
      </w:r>
      <w:r w:rsidR="0054416D" w:rsidRPr="002A0D2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Code</w:t>
      </w:r>
      <w:r w:rsidR="0054416D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3651"/>
        <w:gridCol w:w="2595"/>
        <w:gridCol w:w="3264"/>
        <w:gridCol w:w="2769"/>
      </w:tblGrid>
      <w:tr w:rsidR="002A0D27" w14:paraId="020A7369" w14:textId="77777777" w:rsidTr="00D407C4">
        <w:tc>
          <w:tcPr>
            <w:tcW w:w="708" w:type="pct"/>
            <w:shd w:val="clear" w:color="auto" w:fill="D9D9D9" w:themeFill="background1" w:themeFillShade="D9"/>
          </w:tcPr>
          <w:p w14:paraId="52EC448E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276" w:type="pct"/>
            <w:shd w:val="clear" w:color="auto" w:fill="D9D9D9" w:themeFill="background1" w:themeFillShade="D9"/>
          </w:tcPr>
          <w:p w14:paraId="4D0ECC6F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907" w:type="pct"/>
            <w:shd w:val="clear" w:color="auto" w:fill="D9D9D9" w:themeFill="background1" w:themeFillShade="D9"/>
          </w:tcPr>
          <w:p w14:paraId="4BC597CA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765CF593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6745F665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BE0E09" w:rsidRPr="000431D6" w14:paraId="4479C10E" w14:textId="77777777" w:rsidTr="00512B99">
        <w:tc>
          <w:tcPr>
            <w:tcW w:w="708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</w:tcPr>
          <w:p w14:paraId="65FA3A24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MerchantId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pct"/>
          </w:tcPr>
          <w:p w14:paraId="4B955D5B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ТСП</w:t>
            </w:r>
          </w:p>
        </w:tc>
        <w:tc>
          <w:tcPr>
            <w:tcW w:w="907" w:type="pct"/>
          </w:tcPr>
          <w:p w14:paraId="3C2B5A94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663EB688" w14:textId="04AEBCC5" w:rsidR="00BE0E09" w:rsidRPr="00512B99" w:rsidRDefault="00B67677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BE0E09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0EED6649" w14:textId="77777777" w:rsidR="00BE0E09" w:rsidRPr="00C12E0A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“image/</w:t>
            </w:r>
            <w:proofErr w:type="spellStart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png</w:t>
            </w:r>
            <w:proofErr w:type="spellEnd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», «image/</w:t>
            </w:r>
            <w:proofErr w:type="spellStart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svg+xml</w:t>
            </w:r>
            <w:proofErr w:type="spellEnd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»</w:t>
            </w:r>
          </w:p>
        </w:tc>
      </w:tr>
      <w:tr w:rsidR="00BE0E09" w:rsidRPr="00BE0E09" w14:paraId="0D1A7932" w14:textId="77777777" w:rsidTr="00512B99">
        <w:tc>
          <w:tcPr>
            <w:tcW w:w="708" w:type="pct"/>
          </w:tcPr>
          <w:p w14:paraId="0DF01B51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TemplateVersion</w:t>
            </w:r>
            <w:proofErr w:type="spellEnd"/>
          </w:p>
        </w:tc>
        <w:tc>
          <w:tcPr>
            <w:tcW w:w="1276" w:type="pct"/>
          </w:tcPr>
          <w:p w14:paraId="4F54B51D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Версия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payload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QR-кода (01 – Версия 1)</w:t>
            </w:r>
          </w:p>
        </w:tc>
        <w:tc>
          <w:tcPr>
            <w:tcW w:w="907" w:type="pct"/>
          </w:tcPr>
          <w:p w14:paraId="7FB4E655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59F5520C" w14:textId="01CEB0BC" w:rsidR="00BE0E09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BE0E09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33598A46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‘01’</w:t>
            </w:r>
          </w:p>
        </w:tc>
      </w:tr>
      <w:tr w:rsidR="00BE0E09" w:rsidRPr="00BE0E09" w14:paraId="77BAEF91" w14:textId="77777777" w:rsidTr="00512B99">
        <w:tc>
          <w:tcPr>
            <w:tcW w:w="708" w:type="pct"/>
          </w:tcPr>
          <w:p w14:paraId="4BA83DDE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QrcType</w:t>
            </w:r>
            <w:proofErr w:type="spellEnd"/>
          </w:p>
        </w:tc>
        <w:tc>
          <w:tcPr>
            <w:tcW w:w="1276" w:type="pct"/>
          </w:tcPr>
          <w:p w14:paraId="105A4B2A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Тип QR-кода (02 – QR-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dynamic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, на кассе)</w:t>
            </w:r>
          </w:p>
        </w:tc>
        <w:tc>
          <w:tcPr>
            <w:tcW w:w="907" w:type="pct"/>
          </w:tcPr>
          <w:p w14:paraId="730231BE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363B3BA9" w14:textId="5E1A6196" w:rsidR="00BE0E09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BE0E09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196CA321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‘02’</w:t>
            </w:r>
          </w:p>
        </w:tc>
      </w:tr>
      <w:tr w:rsidR="00BE0E09" w:rsidRPr="002A0D27" w14:paraId="2E527EA0" w14:textId="77777777" w:rsidTr="00512B99">
        <w:tc>
          <w:tcPr>
            <w:tcW w:w="708" w:type="pct"/>
          </w:tcPr>
          <w:p w14:paraId="598591EC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Amount</w:t>
            </w:r>
            <w:proofErr w:type="spellEnd"/>
          </w:p>
        </w:tc>
        <w:tc>
          <w:tcPr>
            <w:tcW w:w="1276" w:type="pct"/>
          </w:tcPr>
          <w:p w14:paraId="743BFB80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Сумма в копейках</w:t>
            </w:r>
          </w:p>
        </w:tc>
        <w:tc>
          <w:tcPr>
            <w:tcW w:w="907" w:type="pct"/>
          </w:tcPr>
          <w:p w14:paraId="3C2C4580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</w:p>
        </w:tc>
        <w:tc>
          <w:tcPr>
            <w:tcW w:w="1141" w:type="pct"/>
          </w:tcPr>
          <w:p w14:paraId="09731DD7" w14:textId="387D9BA0" w:rsidR="00BE0E09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BE0E09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204C6885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0E09" w:rsidRPr="002A0D27" w14:paraId="0AD6D7F5" w14:textId="77777777" w:rsidTr="00512B99">
        <w:tc>
          <w:tcPr>
            <w:tcW w:w="708" w:type="pct"/>
          </w:tcPr>
          <w:p w14:paraId="2DD07E77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Currency</w:t>
            </w:r>
            <w:proofErr w:type="spellEnd"/>
          </w:p>
        </w:tc>
        <w:tc>
          <w:tcPr>
            <w:tcW w:w="1276" w:type="pct"/>
          </w:tcPr>
          <w:p w14:paraId="329079DE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Валюта операции </w:t>
            </w:r>
          </w:p>
        </w:tc>
        <w:tc>
          <w:tcPr>
            <w:tcW w:w="907" w:type="pct"/>
          </w:tcPr>
          <w:p w14:paraId="6B9FFCEF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73B73B02" w14:textId="661DB0C8" w:rsidR="00BE0E09" w:rsidRPr="00512B99" w:rsidRDefault="00B67677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BE0E09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575FA201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‘</w:t>
            </w:r>
            <w:r w:rsidRPr="00512B99">
              <w:rPr>
                <w:rFonts w:ascii="Times New Roman" w:hAnsi="Times New Roman" w:cs="Times New Roman"/>
                <w:sz w:val="20"/>
                <w:szCs w:val="20"/>
              </w:rPr>
              <w:t>RUB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</w:p>
        </w:tc>
      </w:tr>
      <w:tr w:rsidR="009F41D9" w:rsidRPr="002A0D27" w14:paraId="41AE7297" w14:textId="77777777" w:rsidTr="00512B99">
        <w:tc>
          <w:tcPr>
            <w:tcW w:w="708" w:type="pct"/>
          </w:tcPr>
          <w:p w14:paraId="545F80B1" w14:textId="2EF1FB70" w:rsidR="009F41D9" w:rsidRPr="00512B99" w:rsidRDefault="00B67677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</w:t>
            </w:r>
            <w:proofErr w:type="spellStart"/>
            <w:r w:rsidR="009F41D9" w:rsidRPr="009F41D9">
              <w:rPr>
                <w:rFonts w:ascii="Times New Roman" w:eastAsia="Calibri" w:hAnsi="Times New Roman" w:cs="Times New Roman"/>
                <w:sz w:val="20"/>
                <w:szCs w:val="20"/>
              </w:rPr>
              <w:t>ccount</w:t>
            </w:r>
            <w:proofErr w:type="spellEnd"/>
          </w:p>
        </w:tc>
        <w:tc>
          <w:tcPr>
            <w:tcW w:w="1276" w:type="pct"/>
          </w:tcPr>
          <w:p w14:paraId="6ED8DCFE" w14:textId="68A89E70" w:rsidR="009F41D9" w:rsidRPr="00512B99" w:rsidRDefault="009F41D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41D9">
              <w:rPr>
                <w:rFonts w:ascii="Times New Roman" w:eastAsia="Calibri" w:hAnsi="Times New Roman" w:cs="Times New Roman"/>
                <w:sz w:val="20"/>
                <w:szCs w:val="20"/>
              </w:rPr>
              <w:t>Номер счета юридического лица</w:t>
            </w:r>
          </w:p>
        </w:tc>
        <w:tc>
          <w:tcPr>
            <w:tcW w:w="907" w:type="pct"/>
          </w:tcPr>
          <w:p w14:paraId="10A2DC2F" w14:textId="290C0640" w:rsidR="009F41D9" w:rsidRPr="00512B99" w:rsidRDefault="009F41D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52E5BDBB" w14:textId="63CC4249" w:rsidR="009F41D9" w:rsidRPr="00512B99" w:rsidRDefault="009F41D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8" w:type="pct"/>
          </w:tcPr>
          <w:p w14:paraId="52AC93C9" w14:textId="45E20F77" w:rsidR="009F41D9" w:rsidRPr="00512B99" w:rsidRDefault="009F41D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0E09" w:rsidRPr="00BE0E09" w14:paraId="2FFA62E5" w14:textId="77777777" w:rsidTr="00512B99">
        <w:tc>
          <w:tcPr>
            <w:tcW w:w="708" w:type="pct"/>
          </w:tcPr>
          <w:p w14:paraId="6F279271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PaymentPurpose</w:t>
            </w:r>
            <w:proofErr w:type="spellEnd"/>
          </w:p>
        </w:tc>
        <w:tc>
          <w:tcPr>
            <w:tcW w:w="1276" w:type="pct"/>
          </w:tcPr>
          <w:p w14:paraId="5C29DAFB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Дополнительная информация от ТСП, длят отображения плательщику</w:t>
            </w:r>
          </w:p>
        </w:tc>
        <w:tc>
          <w:tcPr>
            <w:tcW w:w="907" w:type="pct"/>
          </w:tcPr>
          <w:p w14:paraId="4CC2B89B" w14:textId="47B86D34" w:rsidR="00BE0E09" w:rsidRPr="00512B99" w:rsidRDefault="00BE0E09" w:rsidP="00ED28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  (</w:t>
            </w:r>
            <w:r w:rsidR="00ED28A1">
              <w:rPr>
                <w:rFonts w:ascii="Times New Roman" w:eastAsia="Calibri" w:hAnsi="Times New Roman" w:cs="Times New Roman"/>
                <w:sz w:val="20"/>
                <w:szCs w:val="20"/>
              </w:rPr>
              <w:t>140 символов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41" w:type="pct"/>
          </w:tcPr>
          <w:p w14:paraId="653101F3" w14:textId="455B6A85" w:rsidR="00BE0E09" w:rsidRPr="00512B99" w:rsidRDefault="00ED28A1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 </w:t>
            </w:r>
          </w:p>
        </w:tc>
        <w:tc>
          <w:tcPr>
            <w:tcW w:w="968" w:type="pct"/>
          </w:tcPr>
          <w:p w14:paraId="2424B9D8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416D" w:rsidRPr="00BE0E09" w14:paraId="16E99EE3" w14:textId="77777777" w:rsidTr="0054416D">
        <w:tc>
          <w:tcPr>
            <w:tcW w:w="5000" w:type="pct"/>
            <w:gridSpan w:val="5"/>
          </w:tcPr>
          <w:p w14:paraId="4945D42D" w14:textId="2662A881" w:rsidR="0054416D" w:rsidRPr="00866665" w:rsidRDefault="0054416D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54416D" w:rsidRPr="000431D6" w14:paraId="4F89C9B8" w14:textId="77777777" w:rsidTr="0054416D">
        <w:tc>
          <w:tcPr>
            <w:tcW w:w="5000" w:type="pct"/>
            <w:gridSpan w:val="5"/>
          </w:tcPr>
          <w:p w14:paraId="17B68144" w14:textId="2A688DB5" w:rsidR="0054416D" w:rsidRPr="00C12E0A" w:rsidRDefault="0054416D" w:rsidP="009F41D9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{"MerchantId":"MA0000000011","TemplateVersion":"01","QrcType":"02","Amount":1000,"Currency":"RUB","PaymentPurpose":"</w:t>
            </w: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покупка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 w:rsidR="009F41D9" w:rsidRPr="009F41D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9F41D9"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 w:rsidR="009F41D9" w:rsidRPr="009F41D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account</w:t>
            </w:r>
            <w:r w:rsidR="009F41D9"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 w:rsidR="009F41D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</w:t>
            </w:r>
            <w:r w:rsidR="009F41D9"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 w:rsidR="009F41D9" w:rsidRPr="009F41D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40702810100010000001</w:t>
            </w:r>
            <w:r w:rsidR="009F41D9"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}</w:t>
            </w:r>
          </w:p>
        </w:tc>
      </w:tr>
    </w:tbl>
    <w:p w14:paraId="1CDD341A" w14:textId="4952F475" w:rsidR="00BE0E09" w:rsidRPr="00512B99" w:rsidRDefault="00BE0E09" w:rsidP="00176108">
      <w:pPr>
        <w:rPr>
          <w:lang w:val="en-US"/>
        </w:rPr>
      </w:pPr>
    </w:p>
    <w:p w14:paraId="6D2489F5" w14:textId="77777777" w:rsidR="00BE0E09" w:rsidRPr="00512B99" w:rsidRDefault="00BE0E09" w:rsidP="000A7F2F">
      <w:pPr>
        <w:rPr>
          <w:lang w:val="en-US"/>
        </w:rPr>
      </w:pPr>
    </w:p>
    <w:p w14:paraId="2DCD64E8" w14:textId="06794F92" w:rsidR="00BE0E09" w:rsidRPr="00EB55A8" w:rsidRDefault="00BE0E09" w:rsidP="00BE0E09">
      <w:pPr>
        <w:jc w:val="center"/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14:paraId="6379784A" w14:textId="7DB24129" w:rsidR="00512B99" w:rsidRDefault="00512B99" w:rsidP="00512B99">
      <w:pPr>
        <w:pStyle w:val="af3"/>
        <w:keepNext/>
      </w:pPr>
      <w:r>
        <w:lastRenderedPageBreak/>
        <w:t xml:space="preserve">Таблица </w:t>
      </w:r>
      <w:fldSimple w:instr=" SEQ Таблица \* ARABIC ">
        <w:r w:rsidR="005F48F3">
          <w:rPr>
            <w:noProof/>
          </w:rPr>
          <w:t>6</w:t>
        </w:r>
      </w:fldSimple>
      <w:r w:rsidR="0054416D" w:rsidRPr="0054416D">
        <w:rPr>
          <w:rFonts w:ascii="Times New Roman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hAnsi="Times New Roman" w:cs="Times New Roman"/>
          <w:sz w:val="20"/>
          <w:szCs w:val="20"/>
        </w:rPr>
        <w:t xml:space="preserve">Тело </w:t>
      </w:r>
      <w:r w:rsidR="0054416D" w:rsidRPr="00BE0E09">
        <w:t>ответа</w:t>
      </w:r>
      <w:r w:rsidR="0054416D">
        <w:rPr>
          <w:rFonts w:ascii="Times New Roman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 xml:space="preserve">«получение  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QR</w:t>
      </w:r>
      <w:r w:rsidR="0054416D" w:rsidRPr="002A0D2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Code</w:t>
      </w:r>
      <w:r w:rsidR="0054416D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4692"/>
        <w:gridCol w:w="1554"/>
        <w:gridCol w:w="3264"/>
        <w:gridCol w:w="2769"/>
      </w:tblGrid>
      <w:tr w:rsidR="00BE0E09" w14:paraId="5722C962" w14:textId="77777777" w:rsidTr="00E22993">
        <w:trPr>
          <w:tblHeader/>
        </w:trPr>
        <w:tc>
          <w:tcPr>
            <w:tcW w:w="708" w:type="pct"/>
            <w:shd w:val="clear" w:color="auto" w:fill="D9D9D9" w:themeFill="background1" w:themeFillShade="D9"/>
          </w:tcPr>
          <w:p w14:paraId="3BA4D726" w14:textId="77777777" w:rsidR="00BE0E09" w:rsidRPr="00D407C4" w:rsidRDefault="00BE0E09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640" w:type="pct"/>
            <w:shd w:val="clear" w:color="auto" w:fill="D9D9D9" w:themeFill="background1" w:themeFillShade="D9"/>
          </w:tcPr>
          <w:p w14:paraId="3DDE8F7E" w14:textId="77777777" w:rsidR="00BE0E09" w:rsidRPr="00D407C4" w:rsidRDefault="00BE0E09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543" w:type="pct"/>
            <w:shd w:val="clear" w:color="auto" w:fill="D9D9D9" w:themeFill="background1" w:themeFillShade="D9"/>
          </w:tcPr>
          <w:p w14:paraId="1E33A194" w14:textId="77777777" w:rsidR="00BE0E09" w:rsidRPr="00D407C4" w:rsidRDefault="00BE0E09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3DCA6536" w14:textId="77777777" w:rsidR="00BE0E09" w:rsidRPr="00D407C4" w:rsidRDefault="00BE0E09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1899962C" w14:textId="77777777" w:rsidR="00BE0E09" w:rsidRPr="00D407C4" w:rsidRDefault="00BE0E09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BE0E09" w14:paraId="2921D49E" w14:textId="77777777" w:rsidTr="00512B99">
        <w:tc>
          <w:tcPr>
            <w:tcW w:w="708" w:type="pct"/>
          </w:tcPr>
          <w:p w14:paraId="6C94A5AA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qrcId</w:t>
            </w:r>
            <w:proofErr w:type="spellEnd"/>
          </w:p>
        </w:tc>
        <w:tc>
          <w:tcPr>
            <w:tcW w:w="1640" w:type="pct"/>
          </w:tcPr>
          <w:p w14:paraId="1DA46EA2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зарегистрированного QR кода в СБП</w:t>
            </w:r>
          </w:p>
        </w:tc>
        <w:tc>
          <w:tcPr>
            <w:tcW w:w="543" w:type="pct"/>
          </w:tcPr>
          <w:p w14:paraId="48350AB4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Стока</w:t>
            </w:r>
          </w:p>
        </w:tc>
        <w:tc>
          <w:tcPr>
            <w:tcW w:w="1141" w:type="pct"/>
          </w:tcPr>
          <w:p w14:paraId="35E86AAA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Да, при успешном ответе</w:t>
            </w:r>
          </w:p>
        </w:tc>
        <w:tc>
          <w:tcPr>
            <w:tcW w:w="968" w:type="pct"/>
          </w:tcPr>
          <w:p w14:paraId="3050DC57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F7F9B" w14:paraId="737EB51C" w14:textId="77777777" w:rsidTr="00512B99">
        <w:tc>
          <w:tcPr>
            <w:tcW w:w="708" w:type="pct"/>
          </w:tcPr>
          <w:p w14:paraId="11E6712A" w14:textId="77777777" w:rsidR="008F7F9B" w:rsidRPr="00512B99" w:rsidRDefault="008F7F9B" w:rsidP="008F7F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Payload</w:t>
            </w:r>
            <w:proofErr w:type="spellEnd"/>
          </w:p>
        </w:tc>
        <w:tc>
          <w:tcPr>
            <w:tcW w:w="1640" w:type="pct"/>
          </w:tcPr>
          <w:p w14:paraId="509021D6" w14:textId="77777777" w:rsidR="008F7F9B" w:rsidRPr="00512B99" w:rsidRDefault="008F7F9B" w:rsidP="008F7F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Payload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кода – URL с параметрами (qr.nspk.ru/идентификатор зарегистрированного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QR-кода?Тип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QR-кода&amp;Идентификатор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Банка Получателя (ТСП) (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Member_ID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&amp;)Сумма в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копейках&amp;Валюта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операции&amp;Значение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контрольной суммы)</w:t>
            </w:r>
          </w:p>
        </w:tc>
        <w:tc>
          <w:tcPr>
            <w:tcW w:w="543" w:type="pct"/>
          </w:tcPr>
          <w:p w14:paraId="446EF6D1" w14:textId="77777777" w:rsidR="008F7F9B" w:rsidRPr="00512B99" w:rsidRDefault="008F7F9B" w:rsidP="008F7F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Строка </w:t>
            </w:r>
          </w:p>
        </w:tc>
        <w:tc>
          <w:tcPr>
            <w:tcW w:w="1141" w:type="pct"/>
          </w:tcPr>
          <w:p w14:paraId="6FFF953A" w14:textId="53392262" w:rsidR="008F7F9B" w:rsidRPr="00512B99" w:rsidRDefault="00B67677" w:rsidP="008F7F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8F7F9B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3B0CC217" w14:textId="77777777" w:rsidR="008F7F9B" w:rsidRPr="00512B99" w:rsidRDefault="008F7F9B" w:rsidP="008F7F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416D" w:rsidRPr="0054416D" w14:paraId="0A6F78DB" w14:textId="77777777" w:rsidTr="00B83086">
        <w:tc>
          <w:tcPr>
            <w:tcW w:w="5000" w:type="pct"/>
            <w:gridSpan w:val="5"/>
          </w:tcPr>
          <w:p w14:paraId="1FC95931" w14:textId="77777777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54416D" w:rsidRPr="0054416D" w14:paraId="438C3BC2" w14:textId="77777777" w:rsidTr="00B83086">
        <w:tc>
          <w:tcPr>
            <w:tcW w:w="5000" w:type="pct"/>
            <w:gridSpan w:val="5"/>
          </w:tcPr>
          <w:p w14:paraId="717C2B0B" w14:textId="4F68E668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5EF6DB52" w14:textId="77777777" w:rsidR="00BE0E09" w:rsidRPr="0054416D" w:rsidRDefault="00BE0E09" w:rsidP="00BE0E09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3F48C536" w14:textId="7075BDBB" w:rsidR="00BE0E09" w:rsidRDefault="00BE0E09" w:rsidP="00D96B48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2FDA5B94" w14:textId="787F35BC" w:rsidR="00512B99" w:rsidRDefault="00512B99" w:rsidP="00512B99">
      <w:pPr>
        <w:pStyle w:val="af3"/>
        <w:keepNext/>
      </w:pPr>
      <w:r>
        <w:t xml:space="preserve">Таблица </w:t>
      </w:r>
      <w:fldSimple w:instr=" SEQ Таблица \* ARABIC ">
        <w:r w:rsidR="005F48F3">
          <w:rPr>
            <w:noProof/>
          </w:rPr>
          <w:t>7</w:t>
        </w:r>
      </w:fldSimple>
      <w:r w:rsidR="0054416D" w:rsidRPr="0054416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 xml:space="preserve">Атрибуты запроса «повторное получение  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QR</w:t>
      </w:r>
      <w:r w:rsidR="0054416D" w:rsidRPr="002A0D27">
        <w:rPr>
          <w:rFonts w:ascii="Times New Roman" w:eastAsia="Calibri" w:hAnsi="Times New Roman" w:cs="Times New Roman"/>
          <w:sz w:val="20"/>
          <w:szCs w:val="20"/>
        </w:rPr>
        <w:t>-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Code</w:t>
      </w:r>
      <w:r w:rsidR="0054416D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4692"/>
        <w:gridCol w:w="1554"/>
        <w:gridCol w:w="3264"/>
        <w:gridCol w:w="2769"/>
      </w:tblGrid>
      <w:tr w:rsidR="00D96B48" w:rsidRPr="00D407C4" w14:paraId="40CE7046" w14:textId="77777777" w:rsidTr="00D407C4">
        <w:tc>
          <w:tcPr>
            <w:tcW w:w="708" w:type="pct"/>
            <w:shd w:val="clear" w:color="auto" w:fill="D9D9D9" w:themeFill="background1" w:themeFillShade="D9"/>
          </w:tcPr>
          <w:p w14:paraId="65C27C16" w14:textId="77777777" w:rsidR="00D96B48" w:rsidRPr="00D407C4" w:rsidRDefault="00D96B48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640" w:type="pct"/>
            <w:shd w:val="clear" w:color="auto" w:fill="D9D9D9" w:themeFill="background1" w:themeFillShade="D9"/>
          </w:tcPr>
          <w:p w14:paraId="711F3F2A" w14:textId="77777777" w:rsidR="00D96B48" w:rsidRPr="00D407C4" w:rsidRDefault="00D96B48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543" w:type="pct"/>
            <w:shd w:val="clear" w:color="auto" w:fill="D9D9D9" w:themeFill="background1" w:themeFillShade="D9"/>
          </w:tcPr>
          <w:p w14:paraId="56C73308" w14:textId="77777777" w:rsidR="00D96B48" w:rsidRPr="00D407C4" w:rsidRDefault="00D96B48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32FD8EA7" w14:textId="77777777" w:rsidR="00D96B48" w:rsidRPr="00D407C4" w:rsidRDefault="00D96B48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445660DA" w14:textId="77777777" w:rsidR="00D96B48" w:rsidRPr="00D407C4" w:rsidRDefault="00D96B48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D96B48" w14:paraId="79EAAD3C" w14:textId="77777777" w:rsidTr="00512B99">
        <w:tc>
          <w:tcPr>
            <w:tcW w:w="708" w:type="pct"/>
          </w:tcPr>
          <w:p w14:paraId="4AB6088B" w14:textId="77777777" w:rsidR="00D96B48" w:rsidRPr="00512B99" w:rsidRDefault="00D96B48" w:rsidP="00D96B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{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qrcId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}</w:t>
            </w:r>
          </w:p>
        </w:tc>
        <w:tc>
          <w:tcPr>
            <w:tcW w:w="1640" w:type="pct"/>
          </w:tcPr>
          <w:p w14:paraId="4472918A" w14:textId="77777777" w:rsidR="00D96B48" w:rsidRPr="00512B99" w:rsidRDefault="00D96B48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В URL указывается идентификатор кода полученный при регистрации</w:t>
            </w:r>
          </w:p>
        </w:tc>
        <w:tc>
          <w:tcPr>
            <w:tcW w:w="543" w:type="pct"/>
          </w:tcPr>
          <w:p w14:paraId="7A463B30" w14:textId="77777777" w:rsidR="00D96B48" w:rsidRPr="00512B99" w:rsidRDefault="00D96B48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73599B64" w14:textId="77777777" w:rsidR="00D96B48" w:rsidRPr="00512B99" w:rsidRDefault="00D96B48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8" w:type="pct"/>
          </w:tcPr>
          <w:p w14:paraId="4FAB4E61" w14:textId="77777777" w:rsidR="00D96B48" w:rsidRPr="00512B99" w:rsidRDefault="00D96B48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416D" w:rsidRPr="0054416D" w14:paraId="5024AD5C" w14:textId="77777777" w:rsidTr="00B83086">
        <w:tc>
          <w:tcPr>
            <w:tcW w:w="5000" w:type="pct"/>
            <w:gridSpan w:val="5"/>
          </w:tcPr>
          <w:p w14:paraId="7A775C81" w14:textId="77777777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54416D" w:rsidRPr="0054416D" w14:paraId="7B91E6F9" w14:textId="77777777" w:rsidTr="00B83086">
        <w:tc>
          <w:tcPr>
            <w:tcW w:w="5000" w:type="pct"/>
            <w:gridSpan w:val="5"/>
          </w:tcPr>
          <w:p w14:paraId="2A1B7CDD" w14:textId="77777777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B04DA5F" w14:textId="77777777" w:rsidR="00D96B48" w:rsidRDefault="00D96B48" w:rsidP="00D96B48">
      <w:pPr>
        <w:jc w:val="center"/>
      </w:pPr>
    </w:p>
    <w:p w14:paraId="443A46DA" w14:textId="5EE39FC9" w:rsidR="001109CE" w:rsidRDefault="001109CE" w:rsidP="00D96B48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0083717B" w14:textId="2DCB1EDB" w:rsidR="00512B99" w:rsidRDefault="00512B99" w:rsidP="00512B99">
      <w:pPr>
        <w:pStyle w:val="af3"/>
        <w:keepNext/>
      </w:pPr>
      <w:r>
        <w:t xml:space="preserve">Таблица </w:t>
      </w:r>
      <w:fldSimple w:instr=" SEQ Таблица \* ARABIC ">
        <w:r w:rsidR="005F48F3">
          <w:rPr>
            <w:noProof/>
          </w:rPr>
          <w:t>8</w:t>
        </w:r>
      </w:fldSimple>
      <w:r w:rsidR="0054416D" w:rsidRPr="0054416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 xml:space="preserve">Тело запроса «запрос </w:t>
      </w:r>
      <w:r w:rsidR="0054416D" w:rsidRPr="000A7F2F">
        <w:rPr>
          <w:rFonts w:ascii="Times New Roman" w:eastAsia="Calibri" w:hAnsi="Times New Roman" w:cs="Times New Roman"/>
          <w:sz w:val="20"/>
          <w:szCs w:val="20"/>
        </w:rPr>
        <w:t xml:space="preserve">статуса операций по </w:t>
      </w:r>
      <w:proofErr w:type="spellStart"/>
      <w:r w:rsidR="0054416D" w:rsidRPr="000A7F2F">
        <w:rPr>
          <w:rFonts w:ascii="Times New Roman" w:eastAsia="Calibri" w:hAnsi="Times New Roman" w:cs="Times New Roman"/>
          <w:sz w:val="20"/>
          <w:szCs w:val="20"/>
        </w:rPr>
        <w:t>Dynamic</w:t>
      </w:r>
      <w:proofErr w:type="spellEnd"/>
      <w:r w:rsidR="0054416D" w:rsidRPr="000A7F2F">
        <w:rPr>
          <w:rFonts w:ascii="Times New Roman" w:eastAsia="Calibri" w:hAnsi="Times New Roman" w:cs="Times New Roman"/>
          <w:sz w:val="20"/>
          <w:szCs w:val="20"/>
        </w:rPr>
        <w:t xml:space="preserve"> QR кодам</w:t>
      </w:r>
      <w:r w:rsidR="0054416D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4692"/>
        <w:gridCol w:w="1554"/>
        <w:gridCol w:w="3264"/>
        <w:gridCol w:w="2769"/>
      </w:tblGrid>
      <w:tr w:rsidR="001109CE" w14:paraId="617035F2" w14:textId="77777777" w:rsidTr="00D407C4">
        <w:tc>
          <w:tcPr>
            <w:tcW w:w="708" w:type="pct"/>
            <w:shd w:val="clear" w:color="auto" w:fill="D9D9D9" w:themeFill="background1" w:themeFillShade="D9"/>
          </w:tcPr>
          <w:p w14:paraId="0ABCF8F5" w14:textId="77777777" w:rsidR="001109CE" w:rsidRPr="00D407C4" w:rsidRDefault="001109C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640" w:type="pct"/>
            <w:shd w:val="clear" w:color="auto" w:fill="D9D9D9" w:themeFill="background1" w:themeFillShade="D9"/>
          </w:tcPr>
          <w:p w14:paraId="0EA787BA" w14:textId="77777777" w:rsidR="001109CE" w:rsidRPr="00D407C4" w:rsidRDefault="001109C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543" w:type="pct"/>
            <w:shd w:val="clear" w:color="auto" w:fill="D9D9D9" w:themeFill="background1" w:themeFillShade="D9"/>
          </w:tcPr>
          <w:p w14:paraId="4C0EB14D" w14:textId="77777777" w:rsidR="001109CE" w:rsidRPr="00D407C4" w:rsidRDefault="001109C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6AB4C2CB" w14:textId="77777777" w:rsidR="001109CE" w:rsidRPr="00D407C4" w:rsidRDefault="001109C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33A1CE32" w14:textId="77777777" w:rsidR="001109CE" w:rsidRPr="00D407C4" w:rsidRDefault="001109C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1109CE" w14:paraId="7E44E6B6" w14:textId="77777777" w:rsidTr="00512B99">
        <w:tc>
          <w:tcPr>
            <w:tcW w:w="708" w:type="pct"/>
          </w:tcPr>
          <w:p w14:paraId="28D26054" w14:textId="77777777" w:rsidR="001109CE" w:rsidRPr="00512B99" w:rsidRDefault="001109CE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qrcIds</w:t>
            </w:r>
            <w:proofErr w:type="spellEnd"/>
          </w:p>
        </w:tc>
        <w:tc>
          <w:tcPr>
            <w:tcW w:w="1640" w:type="pct"/>
          </w:tcPr>
          <w:p w14:paraId="29C64112" w14:textId="3AFB000D" w:rsidR="001109CE" w:rsidRPr="00512B99" w:rsidRDefault="001109CE" w:rsidP="005106DB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Содержит перечисленные через </w:t>
            </w:r>
            <w:proofErr w:type="gramStart"/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разделитель  идентификаторы</w:t>
            </w:r>
            <w:proofErr w:type="gramEnd"/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QR </w:t>
            </w:r>
            <w:proofErr w:type="spellStart"/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 w:rsidR="006B4F00">
              <w:rPr>
                <w:rFonts w:ascii="Times New Roman" w:eastAsia="Calibri" w:hAnsi="Times New Roman" w:cs="Times New Roman"/>
                <w:sz w:val="20"/>
                <w:szCs w:val="20"/>
              </w:rPr>
              <w:t>. Разделитель Запятая.</w:t>
            </w:r>
          </w:p>
        </w:tc>
        <w:tc>
          <w:tcPr>
            <w:tcW w:w="543" w:type="pct"/>
          </w:tcPr>
          <w:p w14:paraId="35BB1F1D" w14:textId="77777777" w:rsidR="001109CE" w:rsidRPr="00512B99" w:rsidRDefault="001109CE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66A571A0" w14:textId="77777777" w:rsidR="001109CE" w:rsidRPr="00512B99" w:rsidRDefault="001109CE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8" w:type="pct"/>
          </w:tcPr>
          <w:p w14:paraId="7404FC03" w14:textId="77777777" w:rsidR="001109CE" w:rsidRPr="00512B99" w:rsidRDefault="001109CE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416D" w:rsidRPr="0054416D" w14:paraId="66F8E4EA" w14:textId="77777777" w:rsidTr="00B83086">
        <w:tc>
          <w:tcPr>
            <w:tcW w:w="5000" w:type="pct"/>
            <w:gridSpan w:val="5"/>
          </w:tcPr>
          <w:p w14:paraId="71B5CFFC" w14:textId="77777777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54416D" w:rsidRPr="0054416D" w14:paraId="51467784" w14:textId="77777777" w:rsidTr="00B83086">
        <w:tc>
          <w:tcPr>
            <w:tcW w:w="5000" w:type="pct"/>
            <w:gridSpan w:val="5"/>
          </w:tcPr>
          <w:p w14:paraId="7572D446" w14:textId="77777777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52D0EE0E" w14:textId="77777777" w:rsidR="00852725" w:rsidRDefault="00852725" w:rsidP="00D96B48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453DC6A" w14:textId="7E3EA5C5" w:rsidR="001109CE" w:rsidRDefault="001109CE" w:rsidP="00D96B48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43793763" w14:textId="50FB86BB" w:rsidR="00852725" w:rsidRDefault="00852725" w:rsidP="00852725">
      <w:pPr>
        <w:rPr>
          <w:rFonts w:ascii="Times New Roman" w:eastAsia="Calibri" w:hAnsi="Times New Roman" w:cs="Times New Roman"/>
          <w:sz w:val="20"/>
          <w:szCs w:val="20"/>
        </w:rPr>
      </w:pPr>
    </w:p>
    <w:p w14:paraId="1596FB91" w14:textId="64C9A2E7" w:rsidR="00512B99" w:rsidRDefault="00512B99" w:rsidP="00512B99">
      <w:pPr>
        <w:pStyle w:val="af3"/>
        <w:keepNext/>
      </w:pPr>
      <w:r>
        <w:t xml:space="preserve">Таблица </w:t>
      </w:r>
      <w:fldSimple w:instr=" SEQ Таблица \* ARABIC ">
        <w:r w:rsidR="005F48F3">
          <w:rPr>
            <w:noProof/>
          </w:rPr>
          <w:t>9</w:t>
        </w:r>
      </w:fldSimple>
      <w:r w:rsidR="0054416D" w:rsidRPr="0054416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>Тело ответа «</w:t>
      </w:r>
      <w:r w:rsidR="0054416D" w:rsidRPr="000A7F2F">
        <w:rPr>
          <w:rFonts w:ascii="Times New Roman" w:eastAsia="Calibri" w:hAnsi="Times New Roman" w:cs="Times New Roman"/>
          <w:sz w:val="20"/>
          <w:szCs w:val="20"/>
        </w:rPr>
        <w:t>статус</w:t>
      </w:r>
      <w:r w:rsidR="0054416D">
        <w:rPr>
          <w:rFonts w:ascii="Times New Roman" w:eastAsia="Calibri" w:hAnsi="Times New Roman" w:cs="Times New Roman"/>
          <w:sz w:val="20"/>
          <w:szCs w:val="20"/>
        </w:rPr>
        <w:t>ы</w:t>
      </w:r>
      <w:r w:rsidR="0054416D" w:rsidRPr="000A7F2F">
        <w:rPr>
          <w:rFonts w:ascii="Times New Roman" w:eastAsia="Calibri" w:hAnsi="Times New Roman" w:cs="Times New Roman"/>
          <w:sz w:val="20"/>
          <w:szCs w:val="20"/>
        </w:rPr>
        <w:t xml:space="preserve"> операций по </w:t>
      </w:r>
      <w:proofErr w:type="spellStart"/>
      <w:r w:rsidR="0054416D" w:rsidRPr="000A7F2F">
        <w:rPr>
          <w:rFonts w:ascii="Times New Roman" w:eastAsia="Calibri" w:hAnsi="Times New Roman" w:cs="Times New Roman"/>
          <w:sz w:val="20"/>
          <w:szCs w:val="20"/>
        </w:rPr>
        <w:t>Dynamic</w:t>
      </w:r>
      <w:proofErr w:type="spellEnd"/>
      <w:r w:rsidR="0054416D" w:rsidRPr="000A7F2F">
        <w:rPr>
          <w:rFonts w:ascii="Times New Roman" w:eastAsia="Calibri" w:hAnsi="Times New Roman" w:cs="Times New Roman"/>
          <w:sz w:val="20"/>
          <w:szCs w:val="20"/>
        </w:rPr>
        <w:t xml:space="preserve"> QR кодам</w:t>
      </w:r>
      <w:r w:rsidR="0054416D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188"/>
        <w:gridCol w:w="4509"/>
        <w:gridCol w:w="1808"/>
        <w:gridCol w:w="3139"/>
        <w:gridCol w:w="2661"/>
      </w:tblGrid>
      <w:tr w:rsidR="00852725" w14:paraId="518A0084" w14:textId="77777777" w:rsidTr="00D407C4">
        <w:tc>
          <w:tcPr>
            <w:tcW w:w="765" w:type="pct"/>
            <w:shd w:val="clear" w:color="auto" w:fill="D9D9D9" w:themeFill="background1" w:themeFillShade="D9"/>
          </w:tcPr>
          <w:p w14:paraId="4CB9432C" w14:textId="3779BD74" w:rsidR="00852725" w:rsidRPr="00D407C4" w:rsidRDefault="00852725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576" w:type="pct"/>
            <w:shd w:val="clear" w:color="auto" w:fill="D9D9D9" w:themeFill="background1" w:themeFillShade="D9"/>
          </w:tcPr>
          <w:p w14:paraId="7A52DB07" w14:textId="77777777" w:rsidR="00852725" w:rsidRPr="00D407C4" w:rsidRDefault="00852725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632" w:type="pct"/>
            <w:shd w:val="clear" w:color="auto" w:fill="D9D9D9" w:themeFill="background1" w:themeFillShade="D9"/>
          </w:tcPr>
          <w:p w14:paraId="57A998E6" w14:textId="77777777" w:rsidR="00852725" w:rsidRPr="00D407C4" w:rsidRDefault="00852725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097" w:type="pct"/>
            <w:shd w:val="clear" w:color="auto" w:fill="D9D9D9" w:themeFill="background1" w:themeFillShade="D9"/>
          </w:tcPr>
          <w:p w14:paraId="205B850D" w14:textId="77777777" w:rsidR="00852725" w:rsidRPr="00D407C4" w:rsidRDefault="00852725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30" w:type="pct"/>
            <w:shd w:val="clear" w:color="auto" w:fill="D9D9D9" w:themeFill="background1" w:themeFillShade="D9"/>
          </w:tcPr>
          <w:p w14:paraId="720C00DD" w14:textId="77777777" w:rsidR="00852725" w:rsidRPr="00D407C4" w:rsidRDefault="00852725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54416D" w:rsidRPr="00512B99" w14:paraId="6D6CAEE0" w14:textId="77777777" w:rsidTr="0054416D">
        <w:tc>
          <w:tcPr>
            <w:tcW w:w="5000" w:type="pct"/>
            <w:gridSpan w:val="5"/>
          </w:tcPr>
          <w:p w14:paraId="57442C84" w14:textId="1CCB2E6F" w:rsidR="0054416D" w:rsidRPr="00512B99" w:rsidRDefault="0054416D" w:rsidP="005441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содержит массив элементов с общей структурой ниже. Массив может быть пустым, если в НСПК не найдены запрошенный коды.</w:t>
            </w:r>
          </w:p>
        </w:tc>
      </w:tr>
      <w:tr w:rsidR="00852725" w:rsidRPr="00512B99" w14:paraId="0B92A5A6" w14:textId="77777777" w:rsidTr="00512B99">
        <w:tc>
          <w:tcPr>
            <w:tcW w:w="765" w:type="pct"/>
          </w:tcPr>
          <w:p w14:paraId="714300F2" w14:textId="5A9F7749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qrcId</w:t>
            </w:r>
            <w:proofErr w:type="spellEnd"/>
          </w:p>
        </w:tc>
        <w:tc>
          <w:tcPr>
            <w:tcW w:w="1576" w:type="pct"/>
          </w:tcPr>
          <w:p w14:paraId="32882E3D" w14:textId="57094893" w:rsidR="00852725" w:rsidRPr="00512B99" w:rsidRDefault="009C3DA8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зарегистрированного QR кода в СБП</w:t>
            </w:r>
          </w:p>
        </w:tc>
        <w:tc>
          <w:tcPr>
            <w:tcW w:w="632" w:type="pct"/>
          </w:tcPr>
          <w:p w14:paraId="2D62AA69" w14:textId="50129A45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097" w:type="pct"/>
          </w:tcPr>
          <w:p w14:paraId="3D30463A" w14:textId="279134C3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30" w:type="pct"/>
          </w:tcPr>
          <w:p w14:paraId="0002EEE0" w14:textId="77777777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3DA8" w:rsidRPr="00512B99" w14:paraId="78CDC6D8" w14:textId="77777777" w:rsidTr="00512B99">
        <w:tc>
          <w:tcPr>
            <w:tcW w:w="765" w:type="pct"/>
          </w:tcPr>
          <w:p w14:paraId="2DCF6D23" w14:textId="25135B78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</w:p>
        </w:tc>
        <w:tc>
          <w:tcPr>
            <w:tcW w:w="1576" w:type="pct"/>
          </w:tcPr>
          <w:p w14:paraId="099AABB7" w14:textId="70E47FCE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Код ответа на запрос статуса QR кода</w:t>
            </w:r>
          </w:p>
        </w:tc>
        <w:tc>
          <w:tcPr>
            <w:tcW w:w="632" w:type="pct"/>
          </w:tcPr>
          <w:p w14:paraId="0DBA3059" w14:textId="11DABE77" w:rsidR="009C3DA8" w:rsidRPr="00512B99" w:rsidRDefault="00B67677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9C3DA8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097" w:type="pct"/>
          </w:tcPr>
          <w:p w14:paraId="3ADD87E5" w14:textId="22C96B3B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30" w:type="pct"/>
          </w:tcPr>
          <w:p w14:paraId="5FB3338E" w14:textId="115E813B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RQ00000</w:t>
            </w:r>
          </w:p>
        </w:tc>
      </w:tr>
      <w:tr w:rsidR="00852725" w:rsidRPr="00512B99" w14:paraId="7B3B1B15" w14:textId="77777777" w:rsidTr="00512B99">
        <w:tc>
          <w:tcPr>
            <w:tcW w:w="765" w:type="pct"/>
          </w:tcPr>
          <w:p w14:paraId="7F3F6D41" w14:textId="13EB2996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Message</w:t>
            </w:r>
            <w:proofErr w:type="spellEnd"/>
          </w:p>
        </w:tc>
        <w:tc>
          <w:tcPr>
            <w:tcW w:w="1576" w:type="pct"/>
          </w:tcPr>
          <w:p w14:paraId="3F4F4DC0" w14:textId="253E398E" w:rsidR="00852725" w:rsidRPr="00512B99" w:rsidRDefault="009C3DA8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Описание кода ответа на запрос (Запрос обработан успешно)</w:t>
            </w:r>
          </w:p>
        </w:tc>
        <w:tc>
          <w:tcPr>
            <w:tcW w:w="632" w:type="pct"/>
          </w:tcPr>
          <w:p w14:paraId="60669165" w14:textId="08E8E070" w:rsidR="00852725" w:rsidRPr="00512B99" w:rsidRDefault="00B67677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852725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097" w:type="pct"/>
          </w:tcPr>
          <w:p w14:paraId="59E4B6F1" w14:textId="7ABD2891" w:rsidR="00852725" w:rsidRPr="00512B99" w:rsidRDefault="00B67677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9C3DA8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30" w:type="pct"/>
          </w:tcPr>
          <w:p w14:paraId="364B20EE" w14:textId="3C30B1E0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2725" w:rsidRPr="00512B99" w14:paraId="2D650A44" w14:textId="77777777" w:rsidTr="00512B99">
        <w:tc>
          <w:tcPr>
            <w:tcW w:w="765" w:type="pct"/>
          </w:tcPr>
          <w:p w14:paraId="53236CC9" w14:textId="0A854DB8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status</w:t>
            </w:r>
            <w:proofErr w:type="spellEnd"/>
          </w:p>
        </w:tc>
        <w:tc>
          <w:tcPr>
            <w:tcW w:w="1576" w:type="pct"/>
          </w:tcPr>
          <w:p w14:paraId="11112F2B" w14:textId="0D83468A" w:rsidR="00852725" w:rsidRPr="00512B99" w:rsidRDefault="009C3DA8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Статус операции, инициированной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Dynamic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QR кодом (NTST - NOT_STARTED операции по QR коду не существует)</w:t>
            </w:r>
          </w:p>
        </w:tc>
        <w:tc>
          <w:tcPr>
            <w:tcW w:w="632" w:type="pct"/>
          </w:tcPr>
          <w:p w14:paraId="5B4B376C" w14:textId="59C6A694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  <w:r w:rsidR="009C3DA8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перечисление </w:t>
            </w:r>
          </w:p>
        </w:tc>
        <w:tc>
          <w:tcPr>
            <w:tcW w:w="1097" w:type="pct"/>
          </w:tcPr>
          <w:p w14:paraId="6F9A09EA" w14:textId="1B67C16D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0" w:type="pct"/>
          </w:tcPr>
          <w:p w14:paraId="037B547E" w14:textId="77777777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2725" w:rsidRPr="00512B99" w14:paraId="60D8DCC0" w14:textId="77777777" w:rsidTr="00512B99">
        <w:tc>
          <w:tcPr>
            <w:tcW w:w="765" w:type="pct"/>
          </w:tcPr>
          <w:p w14:paraId="3C2A7661" w14:textId="3E8F9B32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trxId</w:t>
            </w:r>
            <w:proofErr w:type="spellEnd"/>
          </w:p>
        </w:tc>
        <w:tc>
          <w:tcPr>
            <w:tcW w:w="1576" w:type="pct"/>
          </w:tcPr>
          <w:p w14:paraId="440C31CB" w14:textId="26082430" w:rsidR="00852725" w:rsidRPr="00512B99" w:rsidRDefault="009C3DA8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Идентификатор операции, инициированной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Dynamic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QR кодом</w:t>
            </w:r>
          </w:p>
        </w:tc>
        <w:tc>
          <w:tcPr>
            <w:tcW w:w="632" w:type="pct"/>
          </w:tcPr>
          <w:p w14:paraId="22DF0852" w14:textId="07A288D4" w:rsidR="00852725" w:rsidRPr="00512B99" w:rsidRDefault="009C3DA8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Строка </w:t>
            </w:r>
          </w:p>
        </w:tc>
        <w:tc>
          <w:tcPr>
            <w:tcW w:w="1097" w:type="pct"/>
          </w:tcPr>
          <w:p w14:paraId="614F07E1" w14:textId="679A0169" w:rsidR="00852725" w:rsidRPr="00512B99" w:rsidRDefault="009C3DA8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30" w:type="pct"/>
          </w:tcPr>
          <w:p w14:paraId="2FEE37A1" w14:textId="77777777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3DA8" w:rsidRPr="00512B99" w14:paraId="0F152751" w14:textId="77777777" w:rsidTr="00512B99">
        <w:tc>
          <w:tcPr>
            <w:tcW w:w="765" w:type="pct"/>
          </w:tcPr>
          <w:p w14:paraId="084FC377" w14:textId="4E6A4A32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amount</w:t>
            </w:r>
            <w:proofErr w:type="spellEnd"/>
          </w:p>
        </w:tc>
        <w:tc>
          <w:tcPr>
            <w:tcW w:w="1576" w:type="pct"/>
          </w:tcPr>
          <w:p w14:paraId="770A5211" w14:textId="5EAD3236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Сумма операции в копейках </w:t>
            </w:r>
          </w:p>
        </w:tc>
        <w:tc>
          <w:tcPr>
            <w:tcW w:w="632" w:type="pct"/>
          </w:tcPr>
          <w:p w14:paraId="61FB4BF6" w14:textId="7323D4ED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</w:p>
        </w:tc>
        <w:tc>
          <w:tcPr>
            <w:tcW w:w="1097" w:type="pct"/>
          </w:tcPr>
          <w:p w14:paraId="009E0AE4" w14:textId="3D3F6B22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30" w:type="pct"/>
          </w:tcPr>
          <w:p w14:paraId="4A147D3B" w14:textId="77777777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3DA8" w:rsidRPr="00512B99" w14:paraId="3065ACE5" w14:textId="77777777" w:rsidTr="00512B99">
        <w:tc>
          <w:tcPr>
            <w:tcW w:w="765" w:type="pct"/>
          </w:tcPr>
          <w:p w14:paraId="02B8765E" w14:textId="356C177C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operationTimestamp</w:t>
            </w:r>
            <w:proofErr w:type="spellEnd"/>
          </w:p>
        </w:tc>
        <w:tc>
          <w:tcPr>
            <w:tcW w:w="1576" w:type="pct"/>
          </w:tcPr>
          <w:p w14:paraId="79A19E1B" w14:textId="0ECDD009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Дата и время операции в UTC, возвращается для успешной операции</w:t>
            </w:r>
          </w:p>
        </w:tc>
        <w:tc>
          <w:tcPr>
            <w:tcW w:w="632" w:type="pct"/>
          </w:tcPr>
          <w:p w14:paraId="483B6739" w14:textId="42E126F1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Дата и время </w:t>
            </w:r>
          </w:p>
        </w:tc>
        <w:tc>
          <w:tcPr>
            <w:tcW w:w="1097" w:type="pct"/>
          </w:tcPr>
          <w:p w14:paraId="29F3D864" w14:textId="2E428FC6" w:rsidR="009C3DA8" w:rsidRPr="00512B99" w:rsidRDefault="00B67677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9C3DA8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30" w:type="pct"/>
          </w:tcPr>
          <w:p w14:paraId="0AC13046" w14:textId="77777777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416D" w:rsidRPr="0054416D" w14:paraId="054BAB9F" w14:textId="77777777" w:rsidTr="00B83086">
        <w:tc>
          <w:tcPr>
            <w:tcW w:w="5000" w:type="pct"/>
            <w:gridSpan w:val="5"/>
          </w:tcPr>
          <w:p w14:paraId="7AC57CA4" w14:textId="77777777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54416D" w:rsidRPr="000431D6" w14:paraId="00DBE381" w14:textId="77777777" w:rsidTr="00B83086">
        <w:tc>
          <w:tcPr>
            <w:tcW w:w="5000" w:type="pct"/>
            <w:gridSpan w:val="5"/>
          </w:tcPr>
          <w:p w14:paraId="4303B8F8" w14:textId="29206DD3" w:rsidR="0054416D" w:rsidRPr="00C12E0A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{"data":[{"qrcId":"AD4E53BB8A3F4F2DA3C22929A168B730","code":"RQ00000","message":"</w:t>
            </w: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Запрос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обработан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успешно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","</w:t>
            </w:r>
            <w:proofErr w:type="spellStart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status":ACWP</w:t>
            </w:r>
            <w:proofErr w:type="spellEnd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operationId</w:t>
            </w:r>
            <w:proofErr w:type="spellEnd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100000123, "trxId":"E76FD3C8BD3D4D5AB79D9529425160EB","amount": 100000,"operationTimestamp": "2020-01-31T08:55:24.225Z"}]}</w:t>
            </w:r>
          </w:p>
        </w:tc>
      </w:tr>
    </w:tbl>
    <w:p w14:paraId="6A77D110" w14:textId="5391D16D" w:rsidR="00852725" w:rsidRPr="0054416D" w:rsidRDefault="00852725" w:rsidP="009C3DA8">
      <w:pPr>
        <w:rPr>
          <w:sz w:val="18"/>
          <w:szCs w:val="18"/>
          <w:lang w:val="en-US"/>
        </w:rPr>
      </w:pPr>
    </w:p>
    <w:p w14:paraId="1658A7D7" w14:textId="16911DFF" w:rsidR="00512B99" w:rsidRDefault="00512B99" w:rsidP="00512B99">
      <w:pPr>
        <w:pStyle w:val="af3"/>
        <w:keepNext/>
      </w:pPr>
      <w:r>
        <w:t xml:space="preserve">Таблица </w:t>
      </w:r>
      <w:fldSimple w:instr=" SEQ Таблица \* ARABIC ">
        <w:r w:rsidR="005F48F3">
          <w:rPr>
            <w:noProof/>
          </w:rPr>
          <w:t>10</w:t>
        </w:r>
      </w:fldSimple>
      <w:r w:rsidR="0054416D" w:rsidRPr="0054416D">
        <w:t xml:space="preserve"> </w:t>
      </w:r>
      <w:r w:rsidR="0054416D">
        <w:t xml:space="preserve">Список поддерживаемых значений </w:t>
      </w:r>
      <w:r w:rsidR="0054416D">
        <w:rPr>
          <w:lang w:val="en-US"/>
        </w:rPr>
        <w:t>status</w:t>
      </w:r>
      <w:r w:rsidR="0054416D">
        <w:t xml:space="preserve"> </w:t>
      </w:r>
      <w:r w:rsidR="0054416D">
        <w:rPr>
          <w:lang w:val="en-US"/>
        </w:rPr>
        <w:t>QR</w:t>
      </w:r>
      <w:r w:rsidR="0054416D" w:rsidRPr="009C3DA8">
        <w:t>-</w:t>
      </w:r>
      <w:r w:rsidR="0054416D">
        <w:rPr>
          <w:lang w:val="en-US"/>
        </w:rPr>
        <w:t>code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3024"/>
        <w:gridCol w:w="3871"/>
        <w:gridCol w:w="7410"/>
      </w:tblGrid>
      <w:tr w:rsidR="00586282" w14:paraId="54048497" w14:textId="77777777" w:rsidTr="00D407C4">
        <w:tc>
          <w:tcPr>
            <w:tcW w:w="1057" w:type="pct"/>
            <w:shd w:val="clear" w:color="auto" w:fill="D9D9D9" w:themeFill="background1" w:themeFillShade="D9"/>
          </w:tcPr>
          <w:p w14:paraId="4EED1550" w14:textId="6FF954A1" w:rsidR="00586282" w:rsidRPr="00D407C4" w:rsidRDefault="00586282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Код статуса в сообщении</w:t>
            </w:r>
          </w:p>
        </w:tc>
        <w:tc>
          <w:tcPr>
            <w:tcW w:w="1353" w:type="pct"/>
            <w:shd w:val="clear" w:color="auto" w:fill="D9D9D9" w:themeFill="background1" w:themeFillShade="D9"/>
          </w:tcPr>
          <w:p w14:paraId="1E9FAF8E" w14:textId="0883009B" w:rsidR="00586282" w:rsidRPr="00D407C4" w:rsidRDefault="00586282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Полное наименование статуса</w:t>
            </w:r>
          </w:p>
        </w:tc>
        <w:tc>
          <w:tcPr>
            <w:tcW w:w="2590" w:type="pct"/>
            <w:shd w:val="clear" w:color="auto" w:fill="D9D9D9" w:themeFill="background1" w:themeFillShade="D9"/>
          </w:tcPr>
          <w:p w14:paraId="6F1E916E" w14:textId="6CD4E4DB" w:rsidR="00586282" w:rsidRPr="00D407C4" w:rsidRDefault="00586282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Расшифровка</w:t>
            </w:r>
          </w:p>
        </w:tc>
      </w:tr>
      <w:tr w:rsidR="00586282" w:rsidRPr="00512B99" w14:paraId="4F438290" w14:textId="77777777" w:rsidTr="00512B99">
        <w:tc>
          <w:tcPr>
            <w:tcW w:w="1057" w:type="pct"/>
          </w:tcPr>
          <w:p w14:paraId="50D5F11D" w14:textId="087FBEA4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NTST</w:t>
            </w:r>
          </w:p>
        </w:tc>
        <w:tc>
          <w:tcPr>
            <w:tcW w:w="1353" w:type="pct"/>
          </w:tcPr>
          <w:p w14:paraId="4C5F7AE9" w14:textId="633E3351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NOT_STARTED</w:t>
            </w:r>
          </w:p>
        </w:tc>
        <w:tc>
          <w:tcPr>
            <w:tcW w:w="2590" w:type="pct"/>
          </w:tcPr>
          <w:p w14:paraId="05FB1643" w14:textId="7DF3D10D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по QR коду не существует</w:t>
            </w:r>
          </w:p>
        </w:tc>
      </w:tr>
      <w:tr w:rsidR="00586282" w:rsidRPr="00512B99" w14:paraId="50CAB9E4" w14:textId="77777777" w:rsidTr="00512B99">
        <w:tc>
          <w:tcPr>
            <w:tcW w:w="1057" w:type="pct"/>
          </w:tcPr>
          <w:p w14:paraId="36B0A2EE" w14:textId="48F79BA6" w:rsidR="00586282" w:rsidRPr="00512B99" w:rsidRDefault="00923F2E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F2E">
              <w:rPr>
                <w:rFonts w:ascii="Times New Roman" w:eastAsia="Calibri" w:hAnsi="Times New Roman" w:cs="Times New Roman"/>
                <w:sz w:val="20"/>
                <w:szCs w:val="20"/>
              </w:rPr>
              <w:t>RCVD</w:t>
            </w:r>
          </w:p>
        </w:tc>
        <w:tc>
          <w:tcPr>
            <w:tcW w:w="1353" w:type="pct"/>
          </w:tcPr>
          <w:p w14:paraId="6BF49B69" w14:textId="273D080C" w:rsidR="00586282" w:rsidRPr="00512B99" w:rsidRDefault="00923F2E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F2E">
              <w:rPr>
                <w:rFonts w:ascii="Times New Roman" w:eastAsia="Calibri" w:hAnsi="Times New Roman" w:cs="Times New Roman"/>
                <w:sz w:val="20"/>
                <w:szCs w:val="20"/>
              </w:rPr>
              <w:t>RECEIVED</w:t>
            </w:r>
          </w:p>
        </w:tc>
        <w:tc>
          <w:tcPr>
            <w:tcW w:w="2590" w:type="pct"/>
          </w:tcPr>
          <w:p w14:paraId="21FB07D4" w14:textId="34DEF84D" w:rsidR="00586282" w:rsidRPr="00512B99" w:rsidRDefault="00923F2E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23F2E">
              <w:rPr>
                <w:rFonts w:ascii="Times New Roman" w:eastAsia="Calibri" w:hAnsi="Times New Roman" w:cs="Times New Roman"/>
                <w:sz w:val="20"/>
                <w:szCs w:val="20"/>
              </w:rPr>
              <w:t>перация в обработке</w:t>
            </w:r>
          </w:p>
        </w:tc>
      </w:tr>
      <w:tr w:rsidR="00586282" w:rsidRPr="00512B99" w14:paraId="2EFD2CAE" w14:textId="77777777" w:rsidTr="00512B99">
        <w:tc>
          <w:tcPr>
            <w:tcW w:w="1057" w:type="pct"/>
          </w:tcPr>
          <w:p w14:paraId="626366A1" w14:textId="645269D9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ACWP</w:t>
            </w:r>
          </w:p>
        </w:tc>
        <w:tc>
          <w:tcPr>
            <w:tcW w:w="1353" w:type="pct"/>
          </w:tcPr>
          <w:p w14:paraId="0C4A42D0" w14:textId="2E2E9008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ACCEPTED</w:t>
            </w:r>
          </w:p>
        </w:tc>
        <w:tc>
          <w:tcPr>
            <w:tcW w:w="2590" w:type="pct"/>
          </w:tcPr>
          <w:p w14:paraId="17F1D705" w14:textId="41652420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завершена успешно</w:t>
            </w:r>
          </w:p>
        </w:tc>
      </w:tr>
      <w:tr w:rsidR="00586282" w:rsidRPr="00512B99" w14:paraId="28C341AE" w14:textId="77777777" w:rsidTr="00512B99">
        <w:tc>
          <w:tcPr>
            <w:tcW w:w="1057" w:type="pct"/>
          </w:tcPr>
          <w:p w14:paraId="2EC317FF" w14:textId="7CB546FD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RJCT</w:t>
            </w:r>
          </w:p>
        </w:tc>
        <w:tc>
          <w:tcPr>
            <w:tcW w:w="1353" w:type="pct"/>
          </w:tcPr>
          <w:p w14:paraId="0D7C675C" w14:textId="753B0AD4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REJECTED</w:t>
            </w:r>
          </w:p>
        </w:tc>
        <w:tc>
          <w:tcPr>
            <w:tcW w:w="2590" w:type="pct"/>
          </w:tcPr>
          <w:p w14:paraId="7895E01A" w14:textId="66956C34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отклонена</w:t>
            </w:r>
          </w:p>
        </w:tc>
      </w:tr>
    </w:tbl>
    <w:p w14:paraId="7B4C7462" w14:textId="77777777" w:rsidR="00627250" w:rsidRDefault="00627250" w:rsidP="00A0347D">
      <w:pPr>
        <w:jc w:val="center"/>
        <w:rPr>
          <w:rFonts w:ascii="Times New Roman" w:hAnsi="Times New Roman" w:cs="Times New Roman"/>
          <w:sz w:val="20"/>
        </w:rPr>
        <w:sectPr w:rsidR="00627250" w:rsidSect="00A16E93">
          <w:headerReference w:type="default" r:id="rId12"/>
          <w:footerReference w:type="default" r:id="rId13"/>
          <w:pgSz w:w="16838" w:h="11906" w:orient="landscape"/>
          <w:pgMar w:top="426" w:right="822" w:bottom="567" w:left="1134" w:header="709" w:footer="709" w:gutter="567"/>
          <w:cols w:space="708"/>
          <w:docGrid w:linePitch="360"/>
        </w:sectPr>
      </w:pPr>
    </w:p>
    <w:p w14:paraId="281ACF0F" w14:textId="237C86CF" w:rsidR="00A0347D" w:rsidRDefault="00A0347D" w:rsidP="00A0347D">
      <w:pPr>
        <w:jc w:val="center"/>
        <w:rPr>
          <w:rFonts w:ascii="Times New Roman" w:hAnsi="Times New Roman" w:cs="Times New Roman"/>
          <w:sz w:val="20"/>
        </w:rPr>
      </w:pPr>
    </w:p>
    <w:p w14:paraId="0BD9B106" w14:textId="7282F367" w:rsidR="00512B99" w:rsidRDefault="00512B99" w:rsidP="00512B99">
      <w:pPr>
        <w:pStyle w:val="af3"/>
        <w:keepNext/>
      </w:pPr>
      <w:r>
        <w:t xml:space="preserve">Таблица </w:t>
      </w:r>
      <w:fldSimple w:instr=" SEQ Таблица \* ARABIC ">
        <w:r w:rsidR="005F48F3">
          <w:rPr>
            <w:noProof/>
          </w:rPr>
          <w:t>11</w:t>
        </w:r>
      </w:fldSimple>
      <w:r w:rsidR="0054416D" w:rsidRPr="0054416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>Тело запроса</w:t>
      </w:r>
      <w:r w:rsidR="0054416D">
        <w:rPr>
          <w:rFonts w:ascii="Times New Roman" w:hAnsi="Times New Roman" w:cs="Times New Roman"/>
          <w:sz w:val="20"/>
        </w:rPr>
        <w:t xml:space="preserve"> «</w:t>
      </w:r>
      <w:r w:rsidR="0054416D">
        <w:rPr>
          <w:rFonts w:ascii="Times New Roman" w:hAnsi="Times New Roman" w:cs="Times New Roman"/>
          <w:sz w:val="20"/>
          <w:lang w:val="en-US"/>
        </w:rPr>
        <w:t>QR</w:t>
      </w:r>
      <w:r w:rsidR="0054416D" w:rsidRPr="005D66FD">
        <w:rPr>
          <w:rFonts w:ascii="Times New Roman" w:hAnsi="Times New Roman" w:cs="Times New Roman"/>
          <w:sz w:val="20"/>
        </w:rPr>
        <w:t xml:space="preserve"> </w:t>
      </w:r>
      <w:r w:rsidR="0054416D">
        <w:rPr>
          <w:rFonts w:ascii="Times New Roman" w:hAnsi="Times New Roman" w:cs="Times New Roman"/>
          <w:sz w:val="20"/>
        </w:rPr>
        <w:t>код обработан»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4580"/>
        <w:gridCol w:w="4137"/>
        <w:gridCol w:w="1299"/>
        <w:gridCol w:w="1923"/>
        <w:gridCol w:w="2366"/>
      </w:tblGrid>
      <w:tr w:rsidR="00D4197A" w14:paraId="3098EDEF" w14:textId="77777777" w:rsidTr="00D4197A">
        <w:trPr>
          <w:tblHeader/>
        </w:trPr>
        <w:tc>
          <w:tcPr>
            <w:tcW w:w="1237" w:type="pct"/>
            <w:shd w:val="clear" w:color="auto" w:fill="D9D9D9" w:themeFill="background1" w:themeFillShade="D9"/>
          </w:tcPr>
          <w:p w14:paraId="12BBAF06" w14:textId="77777777" w:rsidR="00A0347D" w:rsidRPr="00D407C4" w:rsidRDefault="00A0347D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537" w:type="pct"/>
            <w:shd w:val="clear" w:color="auto" w:fill="D9D9D9" w:themeFill="background1" w:themeFillShade="D9"/>
          </w:tcPr>
          <w:p w14:paraId="4536289C" w14:textId="77777777" w:rsidR="00A0347D" w:rsidRPr="00D407C4" w:rsidRDefault="00A0347D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545" w:type="pct"/>
            <w:shd w:val="clear" w:color="auto" w:fill="D9D9D9" w:themeFill="background1" w:themeFillShade="D9"/>
          </w:tcPr>
          <w:p w14:paraId="49C0C1B0" w14:textId="77777777" w:rsidR="00A0347D" w:rsidRPr="00D407C4" w:rsidRDefault="00A0347D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763" w:type="pct"/>
            <w:shd w:val="clear" w:color="auto" w:fill="D9D9D9" w:themeFill="background1" w:themeFillShade="D9"/>
          </w:tcPr>
          <w:p w14:paraId="02D34EB0" w14:textId="77777777" w:rsidR="00A0347D" w:rsidRPr="00D407C4" w:rsidRDefault="00A0347D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18" w:type="pct"/>
            <w:shd w:val="clear" w:color="auto" w:fill="D9D9D9" w:themeFill="background1" w:themeFillShade="D9"/>
          </w:tcPr>
          <w:p w14:paraId="7F7E6FEE" w14:textId="77777777" w:rsidR="00A0347D" w:rsidRPr="00D407C4" w:rsidRDefault="00A0347D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D4197A" w14:paraId="7C02DD2B" w14:textId="77777777" w:rsidTr="00D4197A">
        <w:tc>
          <w:tcPr>
            <w:tcW w:w="1237" w:type="pct"/>
          </w:tcPr>
          <w:p w14:paraId="64159CB3" w14:textId="5AE8D11E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qrcId</w:t>
            </w:r>
            <w:proofErr w:type="spellEnd"/>
          </w:p>
        </w:tc>
        <w:tc>
          <w:tcPr>
            <w:tcW w:w="1537" w:type="pct"/>
          </w:tcPr>
          <w:p w14:paraId="2C296275" w14:textId="64AC76B4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зарегистрированного QR кода в СБП</w:t>
            </w:r>
          </w:p>
        </w:tc>
        <w:tc>
          <w:tcPr>
            <w:tcW w:w="545" w:type="pct"/>
          </w:tcPr>
          <w:p w14:paraId="4AB2FDC4" w14:textId="769ED7F4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763" w:type="pct"/>
          </w:tcPr>
          <w:p w14:paraId="4FBE2B2F" w14:textId="0CBEA19C" w:rsidR="00A0347D" w:rsidRPr="00512B99" w:rsidRDefault="00B6767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A0347D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18" w:type="pct"/>
          </w:tcPr>
          <w:p w14:paraId="4D8B81E4" w14:textId="7777777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14:paraId="483D467F" w14:textId="77777777" w:rsidTr="00D4197A">
        <w:tc>
          <w:tcPr>
            <w:tcW w:w="1237" w:type="pct"/>
          </w:tcPr>
          <w:p w14:paraId="44E427CF" w14:textId="30AB5686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trxId</w:t>
            </w:r>
            <w:proofErr w:type="spellEnd"/>
          </w:p>
        </w:tc>
        <w:tc>
          <w:tcPr>
            <w:tcW w:w="1537" w:type="pct"/>
          </w:tcPr>
          <w:p w14:paraId="7FD811E7" w14:textId="4752C41D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Операции в ОПКЦ СБП</w:t>
            </w:r>
          </w:p>
        </w:tc>
        <w:tc>
          <w:tcPr>
            <w:tcW w:w="545" w:type="pct"/>
          </w:tcPr>
          <w:p w14:paraId="1F33C5BA" w14:textId="266C6B5B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763" w:type="pct"/>
          </w:tcPr>
          <w:p w14:paraId="20353F52" w14:textId="033F6D7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8" w:type="pct"/>
          </w:tcPr>
          <w:p w14:paraId="35CB02F5" w14:textId="7777777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14:paraId="7AEF10EF" w14:textId="77777777" w:rsidTr="00D4197A">
        <w:tc>
          <w:tcPr>
            <w:tcW w:w="1237" w:type="pct"/>
          </w:tcPr>
          <w:p w14:paraId="193B148B" w14:textId="3823185D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amount</w:t>
            </w:r>
            <w:proofErr w:type="spellEnd"/>
          </w:p>
        </w:tc>
        <w:tc>
          <w:tcPr>
            <w:tcW w:w="1537" w:type="pct"/>
          </w:tcPr>
          <w:p w14:paraId="0A8FDA96" w14:textId="4D3A5584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Сумма операции в копейках</w:t>
            </w:r>
          </w:p>
        </w:tc>
        <w:tc>
          <w:tcPr>
            <w:tcW w:w="545" w:type="pct"/>
          </w:tcPr>
          <w:p w14:paraId="4BC167E9" w14:textId="13878E31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763" w:type="pct"/>
          </w:tcPr>
          <w:p w14:paraId="55BC310E" w14:textId="6651AFB6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8" w:type="pct"/>
          </w:tcPr>
          <w:p w14:paraId="2FB2D701" w14:textId="7777777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14:paraId="63AF9C3B" w14:textId="77777777" w:rsidTr="00D4197A">
        <w:tc>
          <w:tcPr>
            <w:tcW w:w="1237" w:type="pct"/>
          </w:tcPr>
          <w:p w14:paraId="13F21567" w14:textId="356A7EC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operationId</w:t>
            </w:r>
            <w:proofErr w:type="spellEnd"/>
          </w:p>
        </w:tc>
        <w:tc>
          <w:tcPr>
            <w:tcW w:w="1537" w:type="pct"/>
          </w:tcPr>
          <w:p w14:paraId="492BBCB3" w14:textId="51EF7FA5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Номер операции в платежной системе банка, возвращается для успешной операции</w:t>
            </w:r>
          </w:p>
        </w:tc>
        <w:tc>
          <w:tcPr>
            <w:tcW w:w="545" w:type="pct"/>
          </w:tcPr>
          <w:p w14:paraId="2DF30648" w14:textId="5C4B82C8" w:rsidR="00A0347D" w:rsidRPr="00512B99" w:rsidRDefault="00B6767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D43A27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763" w:type="pct"/>
          </w:tcPr>
          <w:p w14:paraId="5F44B72B" w14:textId="1D9C0365" w:rsidR="00A0347D" w:rsidRPr="00512B99" w:rsidRDefault="00B6767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5A067F">
              <w:rPr>
                <w:rFonts w:ascii="Times New Roman" w:eastAsia="Calibri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918" w:type="pct"/>
          </w:tcPr>
          <w:p w14:paraId="6A33E39B" w14:textId="7777777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14:paraId="0E21EDC8" w14:textId="77777777" w:rsidTr="00D4197A">
        <w:tc>
          <w:tcPr>
            <w:tcW w:w="1237" w:type="pct"/>
          </w:tcPr>
          <w:p w14:paraId="7F9A0ADE" w14:textId="46ABBED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operationTimestamp</w:t>
            </w:r>
            <w:proofErr w:type="spellEnd"/>
          </w:p>
        </w:tc>
        <w:tc>
          <w:tcPr>
            <w:tcW w:w="1537" w:type="pct"/>
          </w:tcPr>
          <w:p w14:paraId="539FEE58" w14:textId="6C00BCD9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Дата и время операции в UTC, возвращается для успешной операции</w:t>
            </w:r>
          </w:p>
        </w:tc>
        <w:tc>
          <w:tcPr>
            <w:tcW w:w="545" w:type="pct"/>
          </w:tcPr>
          <w:p w14:paraId="39877E03" w14:textId="500F9F2F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Дата и время</w:t>
            </w:r>
          </w:p>
        </w:tc>
        <w:tc>
          <w:tcPr>
            <w:tcW w:w="763" w:type="pct"/>
          </w:tcPr>
          <w:p w14:paraId="1DF9FCFA" w14:textId="2D70E8FB" w:rsidR="00A0347D" w:rsidRPr="00512B99" w:rsidRDefault="00B6767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A0347D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18" w:type="pct"/>
          </w:tcPr>
          <w:p w14:paraId="1A6ACC07" w14:textId="7777777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14:paraId="4A5C9CD6" w14:textId="77777777" w:rsidTr="00D4197A">
        <w:tc>
          <w:tcPr>
            <w:tcW w:w="1237" w:type="pct"/>
          </w:tcPr>
          <w:p w14:paraId="4019FDF6" w14:textId="4B735560" w:rsidR="00D43A27" w:rsidRPr="00512B99" w:rsidRDefault="00D43A2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status</w:t>
            </w:r>
            <w:proofErr w:type="spellEnd"/>
          </w:p>
        </w:tc>
        <w:tc>
          <w:tcPr>
            <w:tcW w:w="1537" w:type="pct"/>
          </w:tcPr>
          <w:p w14:paraId="40308F1F" w14:textId="6C89B498" w:rsidR="00D43A27" w:rsidRPr="00512B99" w:rsidRDefault="00D43A27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Cтатус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сообщает, </w:t>
            </w:r>
            <w:r w:rsidR="005A06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 финальном состоянии </w:t>
            </w:r>
            <w:r w:rsidR="00D4197A" w:rsidRPr="00D419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4197A">
              <w:rPr>
                <w:rFonts w:ascii="Times New Roman" w:eastAsia="Calibri" w:hAnsi="Times New Roman" w:cs="Times New Roman"/>
                <w:sz w:val="20"/>
                <w:szCs w:val="20"/>
              </w:rPr>
              <w:t>операции</w:t>
            </w:r>
          </w:p>
        </w:tc>
        <w:tc>
          <w:tcPr>
            <w:tcW w:w="545" w:type="pct"/>
          </w:tcPr>
          <w:p w14:paraId="63EACD77" w14:textId="27697780" w:rsidR="005A067F" w:rsidRDefault="005A067F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D43A27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  <w:p w14:paraId="74DBD9F8" w14:textId="7BFA08D0" w:rsidR="005A067F" w:rsidRPr="005A067F" w:rsidRDefault="005A067F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‘</w:t>
            </w:r>
            <w:proofErr w:type="spellStart"/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Completed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’</w:t>
            </w:r>
          </w:p>
          <w:p w14:paraId="00C4EF87" w14:textId="77777777" w:rsidR="005A067F" w:rsidRDefault="005A067F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Или </w:t>
            </w:r>
          </w:p>
          <w:p w14:paraId="21EF806A" w14:textId="309CA2E2" w:rsidR="00D43A27" w:rsidRPr="00512B99" w:rsidRDefault="005A067F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‘Rejected’</w:t>
            </w:r>
          </w:p>
        </w:tc>
        <w:tc>
          <w:tcPr>
            <w:tcW w:w="763" w:type="pct"/>
          </w:tcPr>
          <w:p w14:paraId="7C1E286A" w14:textId="46753825" w:rsidR="00D43A27" w:rsidRPr="00512B99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8" w:type="pct"/>
          </w:tcPr>
          <w:p w14:paraId="2C015668" w14:textId="3F7AFAE0" w:rsidR="00D43A27" w:rsidRPr="00512B99" w:rsidRDefault="00D43A2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14:paraId="4E1F3639" w14:textId="77777777" w:rsidTr="00D4197A">
        <w:tc>
          <w:tcPr>
            <w:tcW w:w="1237" w:type="pct"/>
          </w:tcPr>
          <w:p w14:paraId="06AA3D6B" w14:textId="244A7BEF" w:rsidR="00C25A9A" w:rsidRPr="00512B99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paymentData</w:t>
            </w:r>
            <w:proofErr w:type="spellEnd"/>
          </w:p>
        </w:tc>
        <w:tc>
          <w:tcPr>
            <w:tcW w:w="1537" w:type="pct"/>
          </w:tcPr>
          <w:p w14:paraId="4C02DA8F" w14:textId="16668F9C" w:rsidR="00C25A9A" w:rsidRPr="00C25A9A" w:rsidRDefault="00C25A9A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Дополнительная информация от ТСП, длят отображения плательщику</w:t>
            </w:r>
          </w:p>
        </w:tc>
        <w:tc>
          <w:tcPr>
            <w:tcW w:w="545" w:type="pct"/>
          </w:tcPr>
          <w:p w14:paraId="24876BA1" w14:textId="69679009" w:rsidR="00C25A9A" w:rsidRPr="00C25A9A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763" w:type="pct"/>
          </w:tcPr>
          <w:p w14:paraId="7A38C47E" w14:textId="00C11D5A" w:rsidR="00C25A9A" w:rsidRPr="00512B99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8" w:type="pct"/>
          </w:tcPr>
          <w:p w14:paraId="6ED72123" w14:textId="77777777" w:rsidR="00C25A9A" w:rsidRPr="00512B99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14:paraId="16F5C368" w14:textId="77777777" w:rsidTr="00D4197A">
        <w:tc>
          <w:tcPr>
            <w:tcW w:w="1237" w:type="pct"/>
          </w:tcPr>
          <w:p w14:paraId="0E525D10" w14:textId="4235769B" w:rsidR="00C25A9A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parameters</w:t>
            </w:r>
            <w:proofErr w:type="spellEnd"/>
          </w:p>
        </w:tc>
        <w:tc>
          <w:tcPr>
            <w:tcW w:w="1537" w:type="pct"/>
          </w:tcPr>
          <w:p w14:paraId="08C8ECB5" w14:textId="32F6BF4E" w:rsidR="00C25A9A" w:rsidRPr="00512B99" w:rsidRDefault="00C25A9A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Массив</w:t>
            </w:r>
            <w:r w:rsidR="00D4197A" w:rsidRPr="00D419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419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типизированных пар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«ключ – значений» с   информацией  </w:t>
            </w:r>
            <w:r w:rsidR="00D419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 исходном </w:t>
            </w:r>
            <w:proofErr w:type="spellStart"/>
            <w:r w:rsidR="00D4197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qr</w:t>
            </w:r>
            <w:proofErr w:type="spellEnd"/>
            <w:r w:rsidR="00D4197A" w:rsidRPr="00D419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419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5" w:type="pct"/>
          </w:tcPr>
          <w:p w14:paraId="1F2D9095" w14:textId="77777777" w:rsidR="00C25A9A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3" w:type="pct"/>
          </w:tcPr>
          <w:p w14:paraId="321059C7" w14:textId="09072723" w:rsidR="00C25A9A" w:rsidRDefault="0042628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8" w:type="pct"/>
          </w:tcPr>
          <w:p w14:paraId="3851033B" w14:textId="77777777" w:rsidR="00C25A9A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14:paraId="31B2D170" w14:textId="77777777" w:rsidTr="00D4197A">
        <w:tc>
          <w:tcPr>
            <w:tcW w:w="1237" w:type="pct"/>
          </w:tcPr>
          <w:p w14:paraId="53CB801B" w14:textId="2E518844" w:rsidR="00C25A9A" w:rsidRDefault="00D4197A" w:rsidP="00D4197A">
            <w:pPr>
              <w:ind w:left="7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PaymentParameter</w:t>
            </w:r>
            <w:proofErr w:type="spellEnd"/>
          </w:p>
        </w:tc>
        <w:tc>
          <w:tcPr>
            <w:tcW w:w="1537" w:type="pct"/>
          </w:tcPr>
          <w:p w14:paraId="40FE772E" w14:textId="63E425AD" w:rsidR="00C25A9A" w:rsidRPr="00512B99" w:rsidRDefault="00D4197A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Тип пары ключ  значение </w:t>
            </w:r>
          </w:p>
        </w:tc>
        <w:tc>
          <w:tcPr>
            <w:tcW w:w="545" w:type="pct"/>
          </w:tcPr>
          <w:p w14:paraId="7D2F04B6" w14:textId="77777777" w:rsidR="00C25A9A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3" w:type="pct"/>
          </w:tcPr>
          <w:p w14:paraId="0FD4B4A1" w14:textId="77777777" w:rsidR="00C25A9A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18" w:type="pct"/>
          </w:tcPr>
          <w:p w14:paraId="6E22375D" w14:textId="77777777" w:rsidR="00C25A9A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:rsidRPr="00D4197A" w14:paraId="26DC1AF9" w14:textId="77777777" w:rsidTr="00D4197A">
        <w:tc>
          <w:tcPr>
            <w:tcW w:w="1237" w:type="pct"/>
          </w:tcPr>
          <w:p w14:paraId="72652F3E" w14:textId="4DB38872" w:rsidR="00C25A9A" w:rsidRDefault="00D4197A" w:rsidP="00D4197A">
            <w:pPr>
              <w:ind w:left="141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name</w:t>
            </w:r>
            <w:proofErr w:type="spellEnd"/>
          </w:p>
        </w:tc>
        <w:tc>
          <w:tcPr>
            <w:tcW w:w="1537" w:type="pct"/>
          </w:tcPr>
          <w:p w14:paraId="2ED256E9" w14:textId="1BCFCF57" w:rsidR="00C25A9A" w:rsidRPr="00D4197A" w:rsidRDefault="00D4197A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Ключ</w:t>
            </w:r>
            <w:r w:rsidRPr="00D419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Имя поля из платежа</w:t>
            </w:r>
          </w:p>
        </w:tc>
        <w:tc>
          <w:tcPr>
            <w:tcW w:w="545" w:type="pct"/>
          </w:tcPr>
          <w:p w14:paraId="565CE603" w14:textId="1AD00E72" w:rsidR="00C25A9A" w:rsidRPr="00D4197A" w:rsidRDefault="0042628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763" w:type="pct"/>
          </w:tcPr>
          <w:p w14:paraId="44F0D1DD" w14:textId="6C83D0B6" w:rsidR="00C25A9A" w:rsidRPr="00D4197A" w:rsidRDefault="0042628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8" w:type="pct"/>
          </w:tcPr>
          <w:p w14:paraId="65AFDDC7" w14:textId="77777777" w:rsidR="00C25A9A" w:rsidRPr="00D4197A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:rsidRPr="00D4197A" w14:paraId="23E28A05" w14:textId="77777777" w:rsidTr="00D4197A">
        <w:tc>
          <w:tcPr>
            <w:tcW w:w="1237" w:type="pct"/>
          </w:tcPr>
          <w:p w14:paraId="3CBD488A" w14:textId="3B040E5E" w:rsidR="00C25A9A" w:rsidRPr="00D4197A" w:rsidRDefault="00D4197A" w:rsidP="00D4197A">
            <w:pPr>
              <w:ind w:left="141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value</w:t>
            </w:r>
            <w:proofErr w:type="spellEnd"/>
          </w:p>
        </w:tc>
        <w:tc>
          <w:tcPr>
            <w:tcW w:w="1537" w:type="pct"/>
          </w:tcPr>
          <w:p w14:paraId="4494B84A" w14:textId="2179E0C7" w:rsidR="00C25A9A" w:rsidRPr="00B964E1" w:rsidRDefault="00D4197A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Значение</w:t>
            </w:r>
            <w:r w:rsidRPr="00B964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поля из платежа</w:t>
            </w:r>
            <w:r w:rsidRPr="00B964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5" w:type="pct"/>
          </w:tcPr>
          <w:p w14:paraId="186EC6C7" w14:textId="7A499594" w:rsidR="00C25A9A" w:rsidRPr="00D4197A" w:rsidRDefault="00426287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763" w:type="pct"/>
          </w:tcPr>
          <w:p w14:paraId="6CCC763D" w14:textId="63A3074B" w:rsidR="00C25A9A" w:rsidRPr="00426287" w:rsidRDefault="0042628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8" w:type="pct"/>
          </w:tcPr>
          <w:p w14:paraId="7AE0F9F8" w14:textId="77777777" w:rsidR="00C25A9A" w:rsidRPr="00D4197A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197A" w:rsidRPr="00D4197A" w14:paraId="03297D01" w14:textId="77777777" w:rsidTr="00D4197A">
        <w:tc>
          <w:tcPr>
            <w:tcW w:w="1237" w:type="pct"/>
          </w:tcPr>
          <w:p w14:paraId="7B17993C" w14:textId="48C290A1" w:rsidR="00D4197A" w:rsidRPr="00D4197A" w:rsidRDefault="00D4197A" w:rsidP="00D4197A">
            <w:pPr>
              <w:ind w:left="708"/>
              <w:rPr>
                <w:lang w:val="en-US"/>
              </w:rPr>
            </w:pPr>
            <w:r w:rsidRPr="00D4197A">
              <w:t>параметры платежа</w:t>
            </w:r>
            <w:r>
              <w:rPr>
                <w:lang w:val="en-US"/>
              </w:rPr>
              <w:t>\ name</w:t>
            </w:r>
          </w:p>
        </w:tc>
        <w:tc>
          <w:tcPr>
            <w:tcW w:w="1537" w:type="pct"/>
          </w:tcPr>
          <w:p w14:paraId="535E92A0" w14:textId="77777777" w:rsidR="00D4197A" w:rsidRDefault="00D4197A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</w:tcPr>
          <w:p w14:paraId="6E2BD977" w14:textId="77777777" w:rsidR="00D4197A" w:rsidRP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63" w:type="pct"/>
          </w:tcPr>
          <w:p w14:paraId="2342A62A" w14:textId="77777777" w:rsidR="00D4197A" w:rsidRP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18" w:type="pct"/>
          </w:tcPr>
          <w:p w14:paraId="4EED5D84" w14:textId="77777777" w:rsid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:rsidRPr="00D4197A" w14:paraId="5D305FDA" w14:textId="77777777" w:rsidTr="00D4197A">
        <w:tc>
          <w:tcPr>
            <w:tcW w:w="1237" w:type="pct"/>
          </w:tcPr>
          <w:p w14:paraId="34BE1E5A" w14:textId="09351201" w:rsidR="00D4197A" w:rsidRPr="00D4197A" w:rsidRDefault="00D4197A" w:rsidP="00D4197A">
            <w:pPr>
              <w:ind w:left="1416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color w:val="212121"/>
                <w:lang w:val="en-US" w:eastAsia="ru-RU"/>
              </w:rPr>
              <w:t>i</w:t>
            </w:r>
            <w:r>
              <w:rPr>
                <w:color w:val="000000"/>
                <w:sz w:val="21"/>
                <w:szCs w:val="21"/>
                <w:lang w:val="en-US" w:eastAsia="ru-RU"/>
              </w:rPr>
              <w:t>ps_96_sender_inn</w:t>
            </w:r>
          </w:p>
        </w:tc>
        <w:tc>
          <w:tcPr>
            <w:tcW w:w="1537" w:type="pct"/>
          </w:tcPr>
          <w:p w14:paraId="7C9F3C02" w14:textId="632947AF" w:rsidR="00D4197A" w:rsidRPr="00D4197A" w:rsidRDefault="00D4197A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ИНН плательщика</w:t>
            </w:r>
          </w:p>
        </w:tc>
        <w:tc>
          <w:tcPr>
            <w:tcW w:w="545" w:type="pct"/>
          </w:tcPr>
          <w:p w14:paraId="03CE065A" w14:textId="5366B48C" w:rsidR="00D4197A" w:rsidRPr="00D4197A" w:rsidRDefault="00426287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763" w:type="pct"/>
          </w:tcPr>
          <w:p w14:paraId="11D65449" w14:textId="77777777" w:rsidR="00D4197A" w:rsidRP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18" w:type="pct"/>
          </w:tcPr>
          <w:p w14:paraId="666C20BA" w14:textId="77777777" w:rsid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:rsidRPr="00D4197A" w14:paraId="0DB1E9B6" w14:textId="77777777" w:rsidTr="00D4197A">
        <w:tc>
          <w:tcPr>
            <w:tcW w:w="1237" w:type="pct"/>
          </w:tcPr>
          <w:p w14:paraId="3C346199" w14:textId="63BA26E7" w:rsidR="00D4197A" w:rsidRPr="00D4197A" w:rsidRDefault="00D4197A" w:rsidP="00413505">
            <w:pPr>
              <w:ind w:left="1416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D4197A">
              <w:rPr>
                <w:color w:val="212121"/>
                <w:lang w:val="en-US" w:eastAsia="ru-RU"/>
              </w:rPr>
              <w:t>ips_50_sender_first_name</w:t>
            </w:r>
          </w:p>
        </w:tc>
        <w:tc>
          <w:tcPr>
            <w:tcW w:w="1537" w:type="pct"/>
          </w:tcPr>
          <w:p w14:paraId="40911162" w14:textId="48E650EF" w:rsidR="00D4197A" w:rsidRPr="00D4197A" w:rsidRDefault="00D4197A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Имя отправителя</w:t>
            </w:r>
          </w:p>
        </w:tc>
        <w:tc>
          <w:tcPr>
            <w:tcW w:w="545" w:type="pct"/>
          </w:tcPr>
          <w:p w14:paraId="1854BE89" w14:textId="48DF3FC0" w:rsidR="00D4197A" w:rsidRPr="00D4197A" w:rsidRDefault="00426287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763" w:type="pct"/>
          </w:tcPr>
          <w:p w14:paraId="061E50C2" w14:textId="77777777" w:rsidR="00D4197A" w:rsidRP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18" w:type="pct"/>
          </w:tcPr>
          <w:p w14:paraId="540CE4CA" w14:textId="77777777" w:rsidR="00D4197A" w:rsidRP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197A" w:rsidRPr="00D4197A" w14:paraId="236F35B4" w14:textId="77777777" w:rsidTr="00D4197A">
        <w:tc>
          <w:tcPr>
            <w:tcW w:w="1237" w:type="pct"/>
          </w:tcPr>
          <w:p w14:paraId="494AF4BA" w14:textId="17AA91E3" w:rsidR="00D4197A" w:rsidRPr="00D4197A" w:rsidRDefault="00D4197A" w:rsidP="00413505">
            <w:pPr>
              <w:ind w:left="1416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D4197A">
              <w:rPr>
                <w:color w:val="212121"/>
                <w:lang w:val="en-US" w:eastAsia="ru-RU"/>
              </w:rPr>
              <w:t>ips_50_sender_last_name</w:t>
            </w:r>
          </w:p>
        </w:tc>
        <w:tc>
          <w:tcPr>
            <w:tcW w:w="1537" w:type="pct"/>
          </w:tcPr>
          <w:p w14:paraId="5B9B5624" w14:textId="3DC1A493" w:rsidR="00D4197A" w:rsidRPr="00D4197A" w:rsidRDefault="00426287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Фамилия отправителя</w:t>
            </w:r>
          </w:p>
        </w:tc>
        <w:tc>
          <w:tcPr>
            <w:tcW w:w="545" w:type="pct"/>
          </w:tcPr>
          <w:p w14:paraId="7144835C" w14:textId="64F29E3D" w:rsidR="00D4197A" w:rsidRPr="00D4197A" w:rsidRDefault="00426287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763" w:type="pct"/>
          </w:tcPr>
          <w:p w14:paraId="6C7049EB" w14:textId="77777777" w:rsidR="00D4197A" w:rsidRP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18" w:type="pct"/>
          </w:tcPr>
          <w:p w14:paraId="2AD0B2FC" w14:textId="77777777" w:rsidR="00D4197A" w:rsidRP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197A" w:rsidRPr="00D4197A" w14:paraId="2FDB46E4" w14:textId="77777777" w:rsidTr="00D4197A">
        <w:tc>
          <w:tcPr>
            <w:tcW w:w="1237" w:type="pct"/>
          </w:tcPr>
          <w:p w14:paraId="30AA4FF0" w14:textId="79E91269" w:rsidR="00D4197A" w:rsidRPr="00D4197A" w:rsidRDefault="00D4197A" w:rsidP="00413505">
            <w:pPr>
              <w:ind w:left="1416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D4197A">
              <w:rPr>
                <w:color w:val="212121"/>
                <w:sz w:val="21"/>
                <w:szCs w:val="21"/>
                <w:lang w:val="en-US" w:eastAsia="ru-RU"/>
              </w:rPr>
              <w:t>ips_50_sender_middle_name</w:t>
            </w:r>
          </w:p>
        </w:tc>
        <w:tc>
          <w:tcPr>
            <w:tcW w:w="1537" w:type="pct"/>
          </w:tcPr>
          <w:p w14:paraId="10C98454" w14:textId="1D902063" w:rsidR="00D4197A" w:rsidRPr="00426287" w:rsidRDefault="00426287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545" w:type="pct"/>
          </w:tcPr>
          <w:p w14:paraId="1DE651B3" w14:textId="28D06A90" w:rsidR="00D4197A" w:rsidRPr="00D4197A" w:rsidRDefault="00426287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763" w:type="pct"/>
          </w:tcPr>
          <w:p w14:paraId="27D908EF" w14:textId="77777777" w:rsidR="00D4197A" w:rsidRP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18" w:type="pct"/>
          </w:tcPr>
          <w:p w14:paraId="4C38888C" w14:textId="77777777" w:rsidR="00D4197A" w:rsidRP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197A" w:rsidRPr="00D4197A" w14:paraId="0D006E51" w14:textId="77777777" w:rsidTr="00D4197A">
        <w:tc>
          <w:tcPr>
            <w:tcW w:w="1237" w:type="pct"/>
          </w:tcPr>
          <w:p w14:paraId="3543F15D" w14:textId="7DF0BFAA" w:rsidR="00D4197A" w:rsidRPr="00D4197A" w:rsidRDefault="00D4197A" w:rsidP="00413505">
            <w:pPr>
              <w:ind w:left="1416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D4197A">
              <w:rPr>
                <w:color w:val="000000"/>
                <w:sz w:val="21"/>
                <w:szCs w:val="21"/>
                <w:lang w:val="en-US" w:eastAsia="ru-RU"/>
              </w:rPr>
              <w:t>ips_94_sender_bank_bic</w:t>
            </w:r>
          </w:p>
        </w:tc>
        <w:tc>
          <w:tcPr>
            <w:tcW w:w="1537" w:type="pct"/>
          </w:tcPr>
          <w:p w14:paraId="0A8F40E6" w14:textId="3C9EDA5C" w:rsidR="00D4197A" w:rsidRPr="00426287" w:rsidRDefault="00426287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БИК плательщика</w:t>
            </w:r>
          </w:p>
        </w:tc>
        <w:tc>
          <w:tcPr>
            <w:tcW w:w="545" w:type="pct"/>
          </w:tcPr>
          <w:p w14:paraId="34B96F4D" w14:textId="3281C785" w:rsidR="00D4197A" w:rsidRPr="00D4197A" w:rsidRDefault="00426287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763" w:type="pct"/>
          </w:tcPr>
          <w:p w14:paraId="48EFBC35" w14:textId="77777777" w:rsidR="00D4197A" w:rsidRPr="00D4197A" w:rsidRDefault="00D4197A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18" w:type="pct"/>
          </w:tcPr>
          <w:p w14:paraId="301411ED" w14:textId="0CA2C667" w:rsidR="00D4197A" w:rsidRPr="00D4197A" w:rsidRDefault="00D4197A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197A" w:rsidRPr="00D4197A" w14:paraId="08E3787F" w14:textId="77777777" w:rsidTr="00D4197A">
        <w:tc>
          <w:tcPr>
            <w:tcW w:w="1237" w:type="pct"/>
          </w:tcPr>
          <w:p w14:paraId="5BCBA7C4" w14:textId="7B7C2E43" w:rsidR="00D4197A" w:rsidRPr="00413505" w:rsidRDefault="00413505" w:rsidP="00413505">
            <w:pPr>
              <w:ind w:left="141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9FF">
              <w:rPr>
                <w:rFonts w:ascii="Calibri" w:hAnsi="Calibri" w:cs="Calibri"/>
                <w:lang w:val="en-US"/>
              </w:rPr>
              <w:t>ips_30_sender_account_number</w:t>
            </w:r>
          </w:p>
        </w:tc>
        <w:tc>
          <w:tcPr>
            <w:tcW w:w="1537" w:type="pct"/>
          </w:tcPr>
          <w:p w14:paraId="2EF00277" w14:textId="34A1D08B" w:rsidR="00D4197A" w:rsidRPr="00413505" w:rsidRDefault="00413505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Счет плательщика</w:t>
            </w:r>
          </w:p>
        </w:tc>
        <w:tc>
          <w:tcPr>
            <w:tcW w:w="545" w:type="pct"/>
          </w:tcPr>
          <w:p w14:paraId="489B5729" w14:textId="3CA67205" w:rsidR="00D4197A" w:rsidRPr="00413505" w:rsidRDefault="00413505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763" w:type="pct"/>
          </w:tcPr>
          <w:p w14:paraId="0A6BA820" w14:textId="77777777" w:rsidR="00D4197A" w:rsidRPr="00D4197A" w:rsidRDefault="00D4197A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18" w:type="pct"/>
          </w:tcPr>
          <w:p w14:paraId="5F1D7A23" w14:textId="44D4F254" w:rsidR="00D4197A" w:rsidRPr="00D4197A" w:rsidRDefault="00D4197A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197A" w:rsidRPr="00D4197A" w14:paraId="3FB30583" w14:textId="77777777" w:rsidTr="00B83086">
        <w:tc>
          <w:tcPr>
            <w:tcW w:w="5000" w:type="pct"/>
            <w:gridSpan w:val="5"/>
          </w:tcPr>
          <w:p w14:paraId="0B00FB3D" w14:textId="77777777" w:rsidR="00D4197A" w:rsidRPr="00D4197A" w:rsidRDefault="00D4197A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Пример</w:t>
            </w:r>
            <w:r w:rsidRPr="00D4197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 </w:t>
            </w:r>
          </w:p>
        </w:tc>
      </w:tr>
      <w:tr w:rsidR="00D4197A" w:rsidRPr="00C25A9A" w14:paraId="31C7E57F" w14:textId="77777777" w:rsidTr="00B83086">
        <w:tc>
          <w:tcPr>
            <w:tcW w:w="5000" w:type="pct"/>
            <w:gridSpan w:val="5"/>
          </w:tcPr>
          <w:p w14:paraId="756EF840" w14:textId="7EE5A28D" w:rsidR="00426287" w:rsidRDefault="00426287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72755353" w14:textId="77777777" w:rsidR="00426287" w:rsidRDefault="00426287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02E58F0D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{"qrcId":"649634e3a6974351a2d480ef21069e85",</w:t>
            </w:r>
          </w:p>
          <w:p w14:paraId="3BAD8CD6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 "trxId":"X1A2S3D5F6G7H8J9K0C4S5C6D7V5D1K2",</w:t>
            </w:r>
          </w:p>
          <w:p w14:paraId="0C00C08B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lastRenderedPageBreak/>
              <w:t>  "amount":1000,</w:t>
            </w:r>
          </w:p>
          <w:p w14:paraId="13E753F7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 "operationId":100000123,</w:t>
            </w:r>
          </w:p>
          <w:p w14:paraId="2C8CD870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 "operationTimestamp":"2018-12-10T13:49:51.141Z",</w:t>
            </w:r>
          </w:p>
          <w:p w14:paraId="325812E3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 "</w:t>
            </w:r>
            <w:proofErr w:type="spellStart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status":"completed</w:t>
            </w:r>
            <w:proofErr w:type="spellEnd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",</w:t>
            </w:r>
          </w:p>
          <w:p w14:paraId="77D94BE7" w14:textId="77777777" w:rsidR="00426287" w:rsidRDefault="00426287" w:rsidP="00426287">
            <w:pPr>
              <w:rPr>
                <w:color w:val="000000"/>
                <w:sz w:val="24"/>
                <w:szCs w:val="24"/>
                <w:lang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413505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paymentData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":"поле назначения платежа",</w:t>
            </w:r>
          </w:p>
          <w:p w14:paraId="6641DB05" w14:textId="77777777" w:rsidR="00426287" w:rsidRDefault="00426287" w:rsidP="00426287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 "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parameters</w:t>
            </w:r>
            <w:proofErr w:type="spellEnd"/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":[</w:t>
            </w:r>
            <w:proofErr w:type="gramEnd"/>
          </w:p>
          <w:p w14:paraId="077C43A2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6704E1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413505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704E1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413505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{"PaymentParameter":{"name":"</w:t>
            </w:r>
            <w:r>
              <w:rPr>
                <w:color w:val="212121"/>
                <w:lang w:val="en-US" w:eastAsia="ru-RU"/>
              </w:rPr>
              <w:t>i</w:t>
            </w:r>
            <w:r>
              <w:rPr>
                <w:color w:val="000000"/>
                <w:sz w:val="21"/>
                <w:szCs w:val="21"/>
                <w:lang w:val="en-US" w:eastAsia="ru-RU"/>
              </w:rPr>
              <w:t>ps_96_sender_inn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","value":"452354325435"}},</w:t>
            </w:r>
          </w:p>
          <w:p w14:paraId="453B5825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   {"</w:t>
            </w:r>
            <w:proofErr w:type="spellStart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PaymentParameter</w:t>
            </w:r>
            <w:proofErr w:type="spellEnd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":{"name":"</w:t>
            </w:r>
            <w:r w:rsidRPr="00426287">
              <w:rPr>
                <w:color w:val="212121"/>
                <w:lang w:val="en-US" w:eastAsia="ru-RU"/>
              </w:rPr>
              <w:t>ips_50_sender_first_name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",  "value":"</w:t>
            </w:r>
            <w:r>
              <w:rPr>
                <w:color w:val="000000"/>
                <w:sz w:val="24"/>
                <w:szCs w:val="24"/>
                <w:lang w:eastAsia="ru-RU"/>
              </w:rPr>
              <w:t>ПЕТР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"}},</w:t>
            </w:r>
          </w:p>
          <w:p w14:paraId="10B1696C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   {"</w:t>
            </w:r>
            <w:proofErr w:type="spellStart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PaymentParameter</w:t>
            </w:r>
            <w:proofErr w:type="spellEnd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":{"name":"</w:t>
            </w:r>
            <w:r w:rsidRPr="00426287">
              <w:rPr>
                <w:color w:val="212121"/>
                <w:lang w:val="en-US" w:eastAsia="ru-RU"/>
              </w:rPr>
              <w:t>ips_50_sender_last_name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",  "value":"</w:t>
            </w:r>
            <w:r>
              <w:rPr>
                <w:color w:val="000000"/>
                <w:sz w:val="24"/>
                <w:szCs w:val="24"/>
                <w:lang w:eastAsia="ru-RU"/>
              </w:rPr>
              <w:t>ИВАВНОВ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"}},</w:t>
            </w:r>
          </w:p>
          <w:p w14:paraId="01260FE2" w14:textId="350ADD5D" w:rsid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   {"</w:t>
            </w:r>
            <w:proofErr w:type="spellStart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PaymentParameter</w:t>
            </w:r>
            <w:proofErr w:type="spellEnd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":{"name":"</w:t>
            </w:r>
            <w:r w:rsidRPr="00426287">
              <w:rPr>
                <w:color w:val="212121"/>
                <w:sz w:val="21"/>
                <w:szCs w:val="21"/>
                <w:lang w:val="en-US" w:eastAsia="ru-RU"/>
              </w:rPr>
              <w:t>ips_50_sender_middle_name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",  "value":"</w:t>
            </w:r>
            <w:r>
              <w:rPr>
                <w:color w:val="000000"/>
                <w:sz w:val="24"/>
                <w:szCs w:val="24"/>
                <w:lang w:eastAsia="ru-RU"/>
              </w:rPr>
              <w:t>СЕРГЕЕВИЧ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"}},</w:t>
            </w:r>
          </w:p>
          <w:p w14:paraId="7CDB13AB" w14:textId="68A97658" w:rsidR="00413505" w:rsidRPr="00426287" w:rsidRDefault="00413505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   {"</w:t>
            </w:r>
            <w:proofErr w:type="spellStart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PaymentParameter</w:t>
            </w:r>
            <w:proofErr w:type="spellEnd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":{"name":"</w:t>
            </w:r>
            <w:r w:rsidRPr="009629FF">
              <w:rPr>
                <w:rFonts w:ascii="Calibri" w:hAnsi="Calibri" w:cs="Calibri"/>
                <w:lang w:val="en-US"/>
              </w:rPr>
              <w:t xml:space="preserve"> ips_30_sender_account_number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 xml:space="preserve"> ",  "value":"</w:t>
            </w:r>
            <w:r>
              <w:rPr>
                <w:color w:val="000000"/>
                <w:sz w:val="24"/>
                <w:szCs w:val="24"/>
                <w:lang w:val="en-US" w:eastAsia="ru-RU"/>
              </w:rPr>
              <w:t>40817810000000000001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"}},</w:t>
            </w:r>
          </w:p>
          <w:p w14:paraId="2C3BF4B2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   {"</w:t>
            </w:r>
            <w:proofErr w:type="spellStart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PaymentParameter</w:t>
            </w:r>
            <w:proofErr w:type="spellEnd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":{"name":"</w:t>
            </w:r>
            <w:r w:rsidRPr="00426287">
              <w:rPr>
                <w:color w:val="000000"/>
                <w:sz w:val="21"/>
                <w:szCs w:val="21"/>
                <w:lang w:val="en-US" w:eastAsia="ru-RU"/>
              </w:rPr>
              <w:t>ips_94_sender_bank_bic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", "value":"214023412"}}</w:t>
            </w:r>
          </w:p>
          <w:p w14:paraId="13270EDC" w14:textId="77777777" w:rsidR="00426287" w:rsidRDefault="00426287" w:rsidP="00426287">
            <w:pPr>
              <w:rPr>
                <w:color w:val="000000"/>
                <w:sz w:val="24"/>
                <w:szCs w:val="24"/>
                <w:lang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 xml:space="preserve">    </w:t>
            </w:r>
            <w:r>
              <w:rPr>
                <w:color w:val="000000"/>
                <w:sz w:val="24"/>
                <w:szCs w:val="24"/>
                <w:lang w:eastAsia="ru-RU"/>
              </w:rPr>
              <w:t>]</w:t>
            </w:r>
          </w:p>
          <w:p w14:paraId="51E74ED3" w14:textId="0FF0BC1C" w:rsidR="00426287" w:rsidRPr="00426287" w:rsidRDefault="00426287" w:rsidP="00D4197A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}</w:t>
            </w:r>
          </w:p>
        </w:tc>
      </w:tr>
    </w:tbl>
    <w:p w14:paraId="1A3141BF" w14:textId="5E50D887" w:rsidR="00A0347D" w:rsidRDefault="00A0347D" w:rsidP="005A067F">
      <w:pPr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14:paraId="1E3EEF74" w14:textId="30E0CC57" w:rsidR="005A067F" w:rsidRDefault="005A067F" w:rsidP="005A067F">
      <w:pPr>
        <w:pStyle w:val="af3"/>
        <w:keepNext/>
      </w:pPr>
      <w:r>
        <w:t xml:space="preserve">Таблица </w:t>
      </w:r>
      <w:fldSimple w:instr=" SEQ Таблица \* ARABIC ">
        <w:r w:rsidR="005F48F3">
          <w:rPr>
            <w:noProof/>
          </w:rPr>
          <w:t>12</w:t>
        </w:r>
      </w:fldSimple>
      <w:r>
        <w:t xml:space="preserve"> Финальные статусы операции 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3682"/>
        <w:gridCol w:w="10623"/>
      </w:tblGrid>
      <w:tr w:rsidR="005A067F" w:rsidRPr="00D407C4" w14:paraId="0FC787FA" w14:textId="77777777" w:rsidTr="005A067F">
        <w:tc>
          <w:tcPr>
            <w:tcW w:w="1287" w:type="pct"/>
            <w:shd w:val="clear" w:color="auto" w:fill="D9D9D9" w:themeFill="background1" w:themeFillShade="D9"/>
          </w:tcPr>
          <w:p w14:paraId="7A08AD28" w14:textId="77777777" w:rsidR="005A067F" w:rsidRPr="00D407C4" w:rsidRDefault="005A067F" w:rsidP="0074164C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Полное наименование статуса</w:t>
            </w:r>
          </w:p>
        </w:tc>
        <w:tc>
          <w:tcPr>
            <w:tcW w:w="3713" w:type="pct"/>
            <w:shd w:val="clear" w:color="auto" w:fill="D9D9D9" w:themeFill="background1" w:themeFillShade="D9"/>
          </w:tcPr>
          <w:p w14:paraId="39E7E1A0" w14:textId="77777777" w:rsidR="005A067F" w:rsidRPr="00D407C4" w:rsidRDefault="005A067F" w:rsidP="0074164C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Расшифровка</w:t>
            </w:r>
          </w:p>
        </w:tc>
      </w:tr>
      <w:tr w:rsidR="005A067F" w:rsidRPr="00512B99" w14:paraId="02D8FC98" w14:textId="77777777" w:rsidTr="005A067F">
        <w:tc>
          <w:tcPr>
            <w:tcW w:w="1287" w:type="pct"/>
          </w:tcPr>
          <w:p w14:paraId="1CD5F323" w14:textId="26C8C6BC" w:rsidR="005A067F" w:rsidRPr="00512B99" w:rsidRDefault="005A067F" w:rsidP="007416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Completed</w:t>
            </w:r>
            <w:proofErr w:type="spellEnd"/>
          </w:p>
        </w:tc>
        <w:tc>
          <w:tcPr>
            <w:tcW w:w="3713" w:type="pct"/>
          </w:tcPr>
          <w:p w14:paraId="56DD4CD2" w14:textId="0D1B3BA2" w:rsidR="005A067F" w:rsidRPr="00512B99" w:rsidRDefault="005A067F" w:rsidP="007416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завершена успешно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счет оплачен в указанном объеме</w:t>
            </w:r>
          </w:p>
        </w:tc>
      </w:tr>
      <w:tr w:rsidR="005A067F" w:rsidRPr="00512B99" w14:paraId="2C2F3862" w14:textId="77777777" w:rsidTr="005A067F">
        <w:tc>
          <w:tcPr>
            <w:tcW w:w="1287" w:type="pct"/>
          </w:tcPr>
          <w:p w14:paraId="595F00B3" w14:textId="66E3679E" w:rsidR="005A067F" w:rsidRPr="00512B99" w:rsidRDefault="005A067F" w:rsidP="007416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Rejected</w:t>
            </w:r>
          </w:p>
        </w:tc>
        <w:tc>
          <w:tcPr>
            <w:tcW w:w="3713" w:type="pct"/>
          </w:tcPr>
          <w:p w14:paraId="2CAAB6B0" w14:textId="77777777" w:rsidR="005A067F" w:rsidRPr="00512B99" w:rsidRDefault="005A067F" w:rsidP="007416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отклонена</w:t>
            </w:r>
          </w:p>
        </w:tc>
      </w:tr>
    </w:tbl>
    <w:p w14:paraId="5E8F8EAE" w14:textId="77777777" w:rsidR="005A067F" w:rsidRDefault="005A067F" w:rsidP="005A067F">
      <w:pPr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14:paraId="3DAB2D30" w14:textId="635E8BBA" w:rsidR="00512B99" w:rsidRDefault="00512B99" w:rsidP="00512B99">
      <w:pPr>
        <w:pStyle w:val="af3"/>
        <w:keepNext/>
      </w:pPr>
      <w:r>
        <w:t xml:space="preserve">Таблица </w:t>
      </w:r>
      <w:fldSimple w:instr=" SEQ Таблица \* ARABIC ">
        <w:r w:rsidR="005F48F3">
          <w:rPr>
            <w:noProof/>
          </w:rPr>
          <w:t>13</w:t>
        </w:r>
      </w:fldSimple>
      <w:r w:rsidR="00D407C4" w:rsidRPr="00D407C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D407C4">
        <w:rPr>
          <w:rFonts w:ascii="Times New Roman" w:eastAsia="Calibri" w:hAnsi="Times New Roman" w:cs="Times New Roman"/>
          <w:sz w:val="20"/>
          <w:szCs w:val="20"/>
        </w:rPr>
        <w:t>Тело запроса «запрос реестра платежей»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69"/>
        <w:gridCol w:w="4555"/>
        <w:gridCol w:w="1828"/>
        <w:gridCol w:w="3167"/>
        <w:gridCol w:w="2686"/>
      </w:tblGrid>
      <w:tr w:rsidR="00CD3E8E" w14:paraId="7AC165AF" w14:textId="77777777" w:rsidTr="00D407C4">
        <w:tc>
          <w:tcPr>
            <w:tcW w:w="723" w:type="pct"/>
            <w:shd w:val="clear" w:color="auto" w:fill="D9D9D9" w:themeFill="background1" w:themeFillShade="D9"/>
          </w:tcPr>
          <w:p w14:paraId="214CCB9A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592" w:type="pct"/>
            <w:shd w:val="clear" w:color="auto" w:fill="D9D9D9" w:themeFill="background1" w:themeFillShade="D9"/>
          </w:tcPr>
          <w:p w14:paraId="1A2B9E8D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639" w:type="pct"/>
            <w:shd w:val="clear" w:color="auto" w:fill="D9D9D9" w:themeFill="background1" w:themeFillShade="D9"/>
          </w:tcPr>
          <w:p w14:paraId="166E4544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07" w:type="pct"/>
            <w:shd w:val="clear" w:color="auto" w:fill="D9D9D9" w:themeFill="background1" w:themeFillShade="D9"/>
          </w:tcPr>
          <w:p w14:paraId="1F640477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39" w:type="pct"/>
            <w:shd w:val="clear" w:color="auto" w:fill="D9D9D9" w:themeFill="background1" w:themeFillShade="D9"/>
          </w:tcPr>
          <w:p w14:paraId="5B0C1D00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CD3E8E" w14:paraId="3BCBE51D" w14:textId="77777777" w:rsidTr="00512B99">
        <w:tc>
          <w:tcPr>
            <w:tcW w:w="723" w:type="pct"/>
          </w:tcPr>
          <w:p w14:paraId="6866DEDC" w14:textId="01DD600D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ReportType</w:t>
            </w:r>
            <w:proofErr w:type="spellEnd"/>
          </w:p>
        </w:tc>
        <w:tc>
          <w:tcPr>
            <w:tcW w:w="1592" w:type="pct"/>
          </w:tcPr>
          <w:p w14:paraId="4D809A87" w14:textId="60F88525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Тип отчета (TSCA - реестр успешных входящих платежей)  </w:t>
            </w:r>
          </w:p>
        </w:tc>
        <w:tc>
          <w:tcPr>
            <w:tcW w:w="639" w:type="pct"/>
          </w:tcPr>
          <w:p w14:paraId="59B50981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07" w:type="pct"/>
          </w:tcPr>
          <w:p w14:paraId="113A7940" w14:textId="5EB5B240" w:rsidR="00CD3E8E" w:rsidRPr="00512B99" w:rsidRDefault="002F1C32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CD3E8E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39" w:type="pct"/>
          </w:tcPr>
          <w:p w14:paraId="0B4A487F" w14:textId="283740EC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TSCA</w:t>
            </w:r>
          </w:p>
        </w:tc>
      </w:tr>
      <w:tr w:rsidR="00CD3E8E" w14:paraId="25DBD5D2" w14:textId="77777777" w:rsidTr="00512B99">
        <w:tc>
          <w:tcPr>
            <w:tcW w:w="723" w:type="pct"/>
          </w:tcPr>
          <w:p w14:paraId="18214D20" w14:textId="07AF2605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ReportDate</w:t>
            </w:r>
            <w:proofErr w:type="spellEnd"/>
          </w:p>
        </w:tc>
        <w:tc>
          <w:tcPr>
            <w:tcW w:w="1592" w:type="pct"/>
          </w:tcPr>
          <w:p w14:paraId="509871F5" w14:textId="3918C2DE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Дата платежей, входящих в реестр.  </w:t>
            </w:r>
          </w:p>
        </w:tc>
        <w:tc>
          <w:tcPr>
            <w:tcW w:w="639" w:type="pct"/>
          </w:tcPr>
          <w:p w14:paraId="035899BA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07" w:type="pct"/>
          </w:tcPr>
          <w:p w14:paraId="790E2040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39" w:type="pct"/>
          </w:tcPr>
          <w:p w14:paraId="2DF8337C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:rsidRPr="0054416D" w14:paraId="0620FE15" w14:textId="77777777" w:rsidTr="00B83086">
        <w:tc>
          <w:tcPr>
            <w:tcW w:w="5000" w:type="pct"/>
            <w:gridSpan w:val="5"/>
          </w:tcPr>
          <w:p w14:paraId="3C00CF64" w14:textId="0E30A435" w:rsidR="00D407C4" w:rsidRPr="00866665" w:rsidRDefault="00D407C4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D407C4" w:rsidRPr="00D407C4" w14:paraId="76E946D0" w14:textId="77777777" w:rsidTr="00B83086">
        <w:tc>
          <w:tcPr>
            <w:tcW w:w="5000" w:type="pct"/>
            <w:gridSpan w:val="5"/>
          </w:tcPr>
          <w:p w14:paraId="3AC01B6F" w14:textId="18C7270F" w:rsidR="00D407C4" w:rsidRPr="00866665" w:rsidRDefault="00D407C4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{"ReportType":"TSCA","ReportDate":"2020-06-23"}</w:t>
            </w:r>
          </w:p>
        </w:tc>
      </w:tr>
    </w:tbl>
    <w:p w14:paraId="4D405CF1" w14:textId="5401FCD8" w:rsidR="00CD3E8E" w:rsidRDefault="00D407C4" w:rsidP="00D407C4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</w:p>
    <w:p w14:paraId="33D8B229" w14:textId="32C1FFCA" w:rsidR="00512B99" w:rsidRDefault="00512B99" w:rsidP="00512B99">
      <w:pPr>
        <w:pStyle w:val="af3"/>
        <w:keepNext/>
      </w:pPr>
      <w:r>
        <w:lastRenderedPageBreak/>
        <w:t xml:space="preserve">Таблица </w:t>
      </w:r>
      <w:fldSimple w:instr=" SEQ Таблица \* ARABIC ">
        <w:r w:rsidR="005F48F3">
          <w:rPr>
            <w:noProof/>
          </w:rPr>
          <w:t>14</w:t>
        </w:r>
      </w:fldSimple>
      <w:r w:rsidR="00D407C4" w:rsidRPr="00D407C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D407C4">
        <w:rPr>
          <w:rFonts w:ascii="Times New Roman" w:eastAsia="Calibri" w:hAnsi="Times New Roman" w:cs="Times New Roman"/>
          <w:sz w:val="20"/>
          <w:szCs w:val="20"/>
        </w:rPr>
        <w:t>Тело ответа «идентификатор заявки»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69"/>
        <w:gridCol w:w="4555"/>
        <w:gridCol w:w="1828"/>
        <w:gridCol w:w="3167"/>
        <w:gridCol w:w="2686"/>
      </w:tblGrid>
      <w:tr w:rsidR="00CD3E8E" w14:paraId="6F60C3E9" w14:textId="77777777" w:rsidTr="00D407C4">
        <w:trPr>
          <w:cantSplit/>
          <w:tblHeader/>
        </w:trPr>
        <w:tc>
          <w:tcPr>
            <w:tcW w:w="723" w:type="pct"/>
            <w:shd w:val="clear" w:color="auto" w:fill="D9D9D9" w:themeFill="background1" w:themeFillShade="D9"/>
          </w:tcPr>
          <w:p w14:paraId="30A67822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592" w:type="pct"/>
            <w:shd w:val="clear" w:color="auto" w:fill="D9D9D9" w:themeFill="background1" w:themeFillShade="D9"/>
          </w:tcPr>
          <w:p w14:paraId="7D5B8B16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639" w:type="pct"/>
            <w:shd w:val="clear" w:color="auto" w:fill="D9D9D9" w:themeFill="background1" w:themeFillShade="D9"/>
          </w:tcPr>
          <w:p w14:paraId="3BF3C9EC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07" w:type="pct"/>
            <w:shd w:val="clear" w:color="auto" w:fill="D9D9D9" w:themeFill="background1" w:themeFillShade="D9"/>
          </w:tcPr>
          <w:p w14:paraId="12963130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39" w:type="pct"/>
            <w:shd w:val="clear" w:color="auto" w:fill="D9D9D9" w:themeFill="background1" w:themeFillShade="D9"/>
          </w:tcPr>
          <w:p w14:paraId="26E9B8BC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CD3E8E" w14:paraId="38282DB3" w14:textId="77777777" w:rsidTr="00D407C4">
        <w:trPr>
          <w:cantSplit/>
          <w:tblHeader/>
        </w:trPr>
        <w:tc>
          <w:tcPr>
            <w:tcW w:w="723" w:type="pct"/>
          </w:tcPr>
          <w:p w14:paraId="6E48A3A6" w14:textId="0CA366EC" w:rsidR="00CD3E8E" w:rsidRPr="00512B99" w:rsidRDefault="00CD3E8E" w:rsidP="00710C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orderId</w:t>
            </w:r>
            <w:proofErr w:type="spellEnd"/>
          </w:p>
        </w:tc>
        <w:tc>
          <w:tcPr>
            <w:tcW w:w="1592" w:type="pct"/>
          </w:tcPr>
          <w:p w14:paraId="73BB079F" w14:textId="290D040D" w:rsidR="00CD3E8E" w:rsidRPr="00512B99" w:rsidRDefault="00CD3E8E" w:rsidP="00710C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заявки для получения реестра платежей.</w:t>
            </w:r>
          </w:p>
        </w:tc>
        <w:tc>
          <w:tcPr>
            <w:tcW w:w="639" w:type="pct"/>
          </w:tcPr>
          <w:p w14:paraId="69204363" w14:textId="77777777" w:rsidR="00CD3E8E" w:rsidRPr="00512B99" w:rsidRDefault="00CD3E8E" w:rsidP="00710C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07" w:type="pct"/>
          </w:tcPr>
          <w:p w14:paraId="15C62B12" w14:textId="666EBF7B" w:rsidR="00CD3E8E" w:rsidRPr="00512B99" w:rsidRDefault="002F1C32" w:rsidP="00710C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CD3E8E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39" w:type="pct"/>
          </w:tcPr>
          <w:p w14:paraId="6E6F1FE9" w14:textId="05C6100B" w:rsidR="00CD3E8E" w:rsidRPr="00512B99" w:rsidRDefault="00CD3E8E" w:rsidP="00710C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:rsidRPr="0054416D" w14:paraId="018E0669" w14:textId="77777777" w:rsidTr="00B83086">
        <w:tc>
          <w:tcPr>
            <w:tcW w:w="5000" w:type="pct"/>
            <w:gridSpan w:val="5"/>
          </w:tcPr>
          <w:p w14:paraId="3FF6FE7E" w14:textId="77777777" w:rsidR="00D407C4" w:rsidRPr="00866665" w:rsidRDefault="00D407C4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D407C4" w:rsidRPr="00D407C4" w14:paraId="3C423326" w14:textId="77777777" w:rsidTr="00B83086">
        <w:tc>
          <w:tcPr>
            <w:tcW w:w="5000" w:type="pct"/>
            <w:gridSpan w:val="5"/>
          </w:tcPr>
          <w:p w14:paraId="4098AD6E" w14:textId="59D4DDFE" w:rsidR="00D407C4" w:rsidRPr="00866665" w:rsidRDefault="00D407C4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69FDD8A6" w14:textId="0D7600CE" w:rsidR="00CD3E8E" w:rsidRDefault="00CD3E8E" w:rsidP="00A0347D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E25A28E" w14:textId="2B5F23CD" w:rsidR="00512B99" w:rsidRDefault="00512B99" w:rsidP="00512B99">
      <w:pPr>
        <w:pStyle w:val="af3"/>
        <w:keepNext/>
      </w:pPr>
      <w:r>
        <w:t xml:space="preserve">Таблица </w:t>
      </w:r>
      <w:fldSimple w:instr=" SEQ Таблица \* ARABIC ">
        <w:r w:rsidR="005F48F3">
          <w:rPr>
            <w:noProof/>
          </w:rPr>
          <w:t>15</w:t>
        </w:r>
      </w:fldSimple>
      <w:r w:rsidRPr="00512B99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Тело ответа «Статус создания отчета»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69"/>
        <w:gridCol w:w="4555"/>
        <w:gridCol w:w="1828"/>
        <w:gridCol w:w="3167"/>
        <w:gridCol w:w="2686"/>
      </w:tblGrid>
      <w:tr w:rsidR="00CD3E8E" w14:paraId="3F662A98" w14:textId="77777777" w:rsidTr="00D407C4">
        <w:tc>
          <w:tcPr>
            <w:tcW w:w="723" w:type="pct"/>
            <w:shd w:val="clear" w:color="auto" w:fill="D9D9D9" w:themeFill="background1" w:themeFillShade="D9"/>
          </w:tcPr>
          <w:p w14:paraId="50C5DE4F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592" w:type="pct"/>
            <w:shd w:val="clear" w:color="auto" w:fill="D9D9D9" w:themeFill="background1" w:themeFillShade="D9"/>
          </w:tcPr>
          <w:p w14:paraId="51EE6021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639" w:type="pct"/>
            <w:shd w:val="clear" w:color="auto" w:fill="D9D9D9" w:themeFill="background1" w:themeFillShade="D9"/>
          </w:tcPr>
          <w:p w14:paraId="40EAAD40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07" w:type="pct"/>
            <w:shd w:val="clear" w:color="auto" w:fill="D9D9D9" w:themeFill="background1" w:themeFillShade="D9"/>
          </w:tcPr>
          <w:p w14:paraId="0605533C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39" w:type="pct"/>
            <w:shd w:val="clear" w:color="auto" w:fill="D9D9D9" w:themeFill="background1" w:themeFillShade="D9"/>
          </w:tcPr>
          <w:p w14:paraId="1556D641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CD3E8E" w14:paraId="10A528DA" w14:textId="77777777" w:rsidTr="00512B99">
        <w:tc>
          <w:tcPr>
            <w:tcW w:w="723" w:type="pct"/>
          </w:tcPr>
          <w:p w14:paraId="63CC565E" w14:textId="2AA97D04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status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92" w:type="pct"/>
          </w:tcPr>
          <w:p w14:paraId="45E1B513" w14:textId="4429614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Статус обработки заявки, если заявка найдена. Статусы </w:t>
            </w:r>
          </w:p>
          <w:p w14:paraId="0285CB32" w14:textId="57357DDC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Processing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-</w:t>
            </w:r>
            <w:proofErr w:type="gram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обработке </w:t>
            </w:r>
          </w:p>
          <w:p w14:paraId="3A2A5669" w14:textId="5553832D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Created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завершено</w:t>
            </w:r>
          </w:p>
          <w:p w14:paraId="311A4BF6" w14:textId="6581F6B0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9" w:type="pct"/>
          </w:tcPr>
          <w:p w14:paraId="58E0E0DA" w14:textId="1A0A67E2" w:rsidR="00CD3E8E" w:rsidRPr="00512B99" w:rsidRDefault="002F1C32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CD3E8E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107" w:type="pct"/>
          </w:tcPr>
          <w:p w14:paraId="461EE5C9" w14:textId="64870F43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39" w:type="pct"/>
          </w:tcPr>
          <w:p w14:paraId="2A621AA6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D3E8E" w14:paraId="6CCE7B30" w14:textId="77777777" w:rsidTr="00512B99">
        <w:tc>
          <w:tcPr>
            <w:tcW w:w="723" w:type="pct"/>
          </w:tcPr>
          <w:p w14:paraId="46E25111" w14:textId="432DBD6C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url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92" w:type="pct"/>
          </w:tcPr>
          <w:p w14:paraId="0DBE7CB4" w14:textId="77777777" w:rsidR="00B34CD9" w:rsidRPr="00512B99" w:rsidRDefault="00B34CD9" w:rsidP="00B34CD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URL-адрес для получения реестра платежей. Отсюда необходимо загрузить файл с реестром. </w:t>
            </w:r>
          </w:p>
          <w:p w14:paraId="71DBCCA1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34CE31F" w14:textId="222D44D0" w:rsidR="00B34CD9" w:rsidRPr="00512B99" w:rsidRDefault="00B34CD9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Для загрузки файла с реестром необходимо отправить авторизованный запрос на полученный URL. В запрос необходимо добавить заголовок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Authorization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токеном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доступа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access_token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, полученным при авторизации API</w:t>
            </w:r>
          </w:p>
        </w:tc>
        <w:tc>
          <w:tcPr>
            <w:tcW w:w="639" w:type="pct"/>
          </w:tcPr>
          <w:p w14:paraId="67B21651" w14:textId="0926BA5F" w:rsidR="00CD3E8E" w:rsidRPr="00512B99" w:rsidRDefault="002F1C32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CD3E8E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107" w:type="pct"/>
          </w:tcPr>
          <w:p w14:paraId="360F1D95" w14:textId="76D73990" w:rsidR="00CD3E8E" w:rsidRPr="00512B99" w:rsidRDefault="002F1C32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CD3E8E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939" w:type="pct"/>
          </w:tcPr>
          <w:p w14:paraId="7CEEB624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:rsidRPr="0054416D" w14:paraId="3E31321A" w14:textId="77777777" w:rsidTr="00B83086">
        <w:tc>
          <w:tcPr>
            <w:tcW w:w="5000" w:type="pct"/>
            <w:gridSpan w:val="5"/>
          </w:tcPr>
          <w:p w14:paraId="78144F40" w14:textId="77777777" w:rsidR="00D407C4" w:rsidRPr="00866665" w:rsidRDefault="00D407C4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D407C4" w:rsidRPr="00D407C4" w14:paraId="5FACF73A" w14:textId="77777777" w:rsidTr="00B83086">
        <w:tc>
          <w:tcPr>
            <w:tcW w:w="5000" w:type="pct"/>
            <w:gridSpan w:val="5"/>
          </w:tcPr>
          <w:p w14:paraId="005BDFFF" w14:textId="4834AB30" w:rsidR="00D407C4" w:rsidRPr="00866665" w:rsidRDefault="00D407C4" w:rsidP="008666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{"</w:t>
            </w:r>
            <w:proofErr w:type="spellStart"/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status</w:t>
            </w:r>
            <w:proofErr w:type="spellEnd"/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":"</w:t>
            </w:r>
            <w:proofErr w:type="spellStart"/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processing</w:t>
            </w:r>
            <w:proofErr w:type="spellEnd"/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"} </w:t>
            </w:r>
          </w:p>
        </w:tc>
      </w:tr>
      <w:tr w:rsidR="00D407C4" w:rsidRPr="00D407C4" w14:paraId="39CBB64F" w14:textId="77777777" w:rsidTr="00B83086">
        <w:tc>
          <w:tcPr>
            <w:tcW w:w="5000" w:type="pct"/>
            <w:gridSpan w:val="5"/>
          </w:tcPr>
          <w:p w14:paraId="6426A66E" w14:textId="0B93FDFF" w:rsidR="00D407C4" w:rsidRPr="00866665" w:rsidRDefault="00D407C4" w:rsidP="008666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{"status":"created","url":</w:t>
            </w:r>
            <w:hyperlink r:id="rId14" w:history="1">
              <w:r w:rsidRPr="00866665">
                <w:rPr>
                  <w:rFonts w:ascii="Times New Roman" w:eastAsia="Calibri" w:hAnsi="Times New Roman" w:cs="Times New Roman"/>
                  <w:sz w:val="20"/>
                  <w:szCs w:val="20"/>
                </w:rPr>
                <w:t>https://****************************/reports/0137227aa24649608e6c89fb7a3a7ff1.zip</w:t>
              </w:r>
            </w:hyperlink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}</w:t>
            </w:r>
          </w:p>
        </w:tc>
      </w:tr>
    </w:tbl>
    <w:p w14:paraId="20FA5CAA" w14:textId="10325597" w:rsidR="00254FCF" w:rsidRDefault="00254FCF" w:rsidP="00254FCF">
      <w:pPr>
        <w:pStyle w:val="af3"/>
        <w:keepNext/>
      </w:pPr>
    </w:p>
    <w:p w14:paraId="391FCD2F" w14:textId="6129B2D3" w:rsidR="00254FCF" w:rsidRDefault="00254FCF" w:rsidP="00254FCF">
      <w:pPr>
        <w:pStyle w:val="af3"/>
        <w:keepNext/>
      </w:pPr>
      <w:r>
        <w:t xml:space="preserve">Таблица </w:t>
      </w:r>
      <w:fldSimple w:instr=" SEQ Таблица \* ARABIC ">
        <w:r w:rsidR="005F48F3">
          <w:rPr>
            <w:noProof/>
          </w:rPr>
          <w:t>16</w:t>
        </w:r>
      </w:fldSimple>
      <w:r>
        <w:t xml:space="preserve"> Тело запроса «</w:t>
      </w:r>
      <w:r w:rsidR="00B72038">
        <w:rPr>
          <w:rFonts w:ascii="Times New Roman" w:eastAsia="Calibri" w:hAnsi="Times New Roman" w:cs="Times New Roman"/>
          <w:sz w:val="20"/>
          <w:szCs w:val="20"/>
        </w:rPr>
        <w:t>О</w:t>
      </w:r>
      <w:r w:rsidR="00B72038" w:rsidRPr="00254FCF">
        <w:rPr>
          <w:rFonts w:ascii="Times New Roman" w:eastAsia="Calibri" w:hAnsi="Times New Roman" w:cs="Times New Roman"/>
          <w:sz w:val="20"/>
          <w:szCs w:val="20"/>
        </w:rPr>
        <w:t>формления привязки счета</w:t>
      </w:r>
      <w: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3651"/>
        <w:gridCol w:w="2595"/>
        <w:gridCol w:w="3264"/>
        <w:gridCol w:w="2769"/>
      </w:tblGrid>
      <w:tr w:rsidR="00254FCF" w14:paraId="63CA48B5" w14:textId="77777777" w:rsidTr="00BB4438">
        <w:tc>
          <w:tcPr>
            <w:tcW w:w="708" w:type="pct"/>
            <w:shd w:val="clear" w:color="auto" w:fill="D9D9D9" w:themeFill="background1" w:themeFillShade="D9"/>
          </w:tcPr>
          <w:p w14:paraId="3FC1B6D5" w14:textId="77777777" w:rsidR="00254FCF" w:rsidRPr="00D407C4" w:rsidRDefault="00254FCF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276" w:type="pct"/>
            <w:shd w:val="clear" w:color="auto" w:fill="D9D9D9" w:themeFill="background1" w:themeFillShade="D9"/>
          </w:tcPr>
          <w:p w14:paraId="058FDCE4" w14:textId="77777777" w:rsidR="00254FCF" w:rsidRPr="00D407C4" w:rsidRDefault="00254FCF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907" w:type="pct"/>
            <w:shd w:val="clear" w:color="auto" w:fill="D9D9D9" w:themeFill="background1" w:themeFillShade="D9"/>
          </w:tcPr>
          <w:p w14:paraId="7B19C7FA" w14:textId="77777777" w:rsidR="00254FCF" w:rsidRPr="00D407C4" w:rsidRDefault="00254FCF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2719C805" w14:textId="77777777" w:rsidR="00254FCF" w:rsidRPr="00D407C4" w:rsidRDefault="00254FCF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231B2795" w14:textId="77777777" w:rsidR="00254FCF" w:rsidRPr="00D407C4" w:rsidRDefault="00254FCF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254FCF" w:rsidRPr="000431D6" w14:paraId="572056F2" w14:textId="77777777" w:rsidTr="00BB4438">
        <w:tc>
          <w:tcPr>
            <w:tcW w:w="708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</w:tcPr>
          <w:p w14:paraId="62542FD4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MerchantId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pct"/>
          </w:tcPr>
          <w:p w14:paraId="52BBBD51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ТСП</w:t>
            </w:r>
          </w:p>
        </w:tc>
        <w:tc>
          <w:tcPr>
            <w:tcW w:w="907" w:type="pct"/>
          </w:tcPr>
          <w:p w14:paraId="075ABC73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3EFC2A18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6AE7BBE6" w14:textId="77777777" w:rsidR="00254FCF" w:rsidRPr="00C12E0A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“image/</w:t>
            </w:r>
            <w:proofErr w:type="spellStart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png</w:t>
            </w:r>
            <w:proofErr w:type="spellEnd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», «image/</w:t>
            </w:r>
            <w:proofErr w:type="spellStart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svg+xml</w:t>
            </w:r>
            <w:proofErr w:type="spellEnd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»</w:t>
            </w:r>
          </w:p>
        </w:tc>
      </w:tr>
      <w:tr w:rsidR="00254FCF" w:rsidRPr="00BE0E09" w14:paraId="0A2A509B" w14:textId="77777777" w:rsidTr="00BB4438">
        <w:tc>
          <w:tcPr>
            <w:tcW w:w="708" w:type="pct"/>
          </w:tcPr>
          <w:p w14:paraId="0EB46D71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TemplateVersion</w:t>
            </w:r>
            <w:proofErr w:type="spellEnd"/>
          </w:p>
        </w:tc>
        <w:tc>
          <w:tcPr>
            <w:tcW w:w="1276" w:type="pct"/>
          </w:tcPr>
          <w:p w14:paraId="3AD72E44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Версия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payload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QR-кода (01 – Версия 1)</w:t>
            </w:r>
          </w:p>
        </w:tc>
        <w:tc>
          <w:tcPr>
            <w:tcW w:w="907" w:type="pct"/>
          </w:tcPr>
          <w:p w14:paraId="6C16B29A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3DCEBE39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3F646959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‘01’</w:t>
            </w:r>
          </w:p>
        </w:tc>
      </w:tr>
      <w:tr w:rsidR="00254FCF" w:rsidRPr="00BE0E09" w14:paraId="0B135020" w14:textId="77777777" w:rsidTr="00BB4438">
        <w:tc>
          <w:tcPr>
            <w:tcW w:w="708" w:type="pct"/>
          </w:tcPr>
          <w:p w14:paraId="1462F28C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QrcType</w:t>
            </w:r>
            <w:proofErr w:type="spellEnd"/>
          </w:p>
        </w:tc>
        <w:tc>
          <w:tcPr>
            <w:tcW w:w="1276" w:type="pct"/>
          </w:tcPr>
          <w:p w14:paraId="32FFAD17" w14:textId="2DA07112" w:rsidR="00254FCF" w:rsidRPr="00512B99" w:rsidRDefault="00254FCF" w:rsidP="00254FC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Тип QR-кода </w:t>
            </w:r>
            <w:r w:rsidRPr="00254FCF">
              <w:rPr>
                <w:rFonts w:ascii="Times New Roman" w:eastAsia="Calibri" w:hAnsi="Times New Roman" w:cs="Times New Roman"/>
                <w:sz w:val="20"/>
                <w:szCs w:val="20"/>
              </w:rPr>
              <w:t>QR-</w:t>
            </w:r>
            <w:proofErr w:type="spellStart"/>
            <w:r w:rsidRPr="00254FCF">
              <w:rPr>
                <w:rFonts w:ascii="Times New Roman" w:eastAsia="Calibri" w:hAnsi="Times New Roman" w:cs="Times New Roman"/>
                <w:sz w:val="20"/>
                <w:szCs w:val="20"/>
              </w:rPr>
              <w:t>Subscription</w:t>
            </w:r>
            <w:proofErr w:type="spellEnd"/>
            <w:r w:rsidRPr="00254FC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(QR для оформления привязки счета)</w:t>
            </w:r>
          </w:p>
        </w:tc>
        <w:tc>
          <w:tcPr>
            <w:tcW w:w="907" w:type="pct"/>
          </w:tcPr>
          <w:p w14:paraId="15A02918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3C553A1D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2CA32D73" w14:textId="1504FC74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‘03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  <w:r w:rsidR="00E723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для привязки </w:t>
            </w:r>
          </w:p>
        </w:tc>
      </w:tr>
      <w:tr w:rsidR="00254FCF" w:rsidRPr="002A0D27" w14:paraId="434A5738" w14:textId="77777777" w:rsidTr="00BB4438">
        <w:tc>
          <w:tcPr>
            <w:tcW w:w="708" w:type="pct"/>
          </w:tcPr>
          <w:p w14:paraId="7EF589B4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Amount</w:t>
            </w:r>
            <w:proofErr w:type="spellEnd"/>
          </w:p>
        </w:tc>
        <w:tc>
          <w:tcPr>
            <w:tcW w:w="1276" w:type="pct"/>
          </w:tcPr>
          <w:p w14:paraId="2CB0B36E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Сумма в копейках</w:t>
            </w:r>
          </w:p>
        </w:tc>
        <w:tc>
          <w:tcPr>
            <w:tcW w:w="907" w:type="pct"/>
          </w:tcPr>
          <w:p w14:paraId="11E05250" w14:textId="01B53D18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  <w:r w:rsidR="00B47D2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="00B47D26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Строка  </w:t>
            </w:r>
            <w:r w:rsidR="00B47D26">
              <w:rPr>
                <w:rFonts w:ascii="Times New Roman" w:eastAsia="Calibri" w:hAnsi="Times New Roman" w:cs="Times New Roman"/>
                <w:sz w:val="20"/>
                <w:szCs w:val="20"/>
              </w:rPr>
              <w:t>20)</w:t>
            </w:r>
          </w:p>
        </w:tc>
        <w:tc>
          <w:tcPr>
            <w:tcW w:w="1141" w:type="pct"/>
          </w:tcPr>
          <w:p w14:paraId="65C28840" w14:textId="3F16E4AC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8" w:type="pct"/>
          </w:tcPr>
          <w:p w14:paraId="72F1DA23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4FCF" w:rsidRPr="002A0D27" w14:paraId="3F208A37" w14:textId="77777777" w:rsidTr="00BB4438">
        <w:tc>
          <w:tcPr>
            <w:tcW w:w="708" w:type="pct"/>
          </w:tcPr>
          <w:p w14:paraId="1600C568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Currency</w:t>
            </w:r>
            <w:proofErr w:type="spellEnd"/>
          </w:p>
        </w:tc>
        <w:tc>
          <w:tcPr>
            <w:tcW w:w="1276" w:type="pct"/>
          </w:tcPr>
          <w:p w14:paraId="36A1D3E4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Валюта операции </w:t>
            </w:r>
          </w:p>
        </w:tc>
        <w:tc>
          <w:tcPr>
            <w:tcW w:w="907" w:type="pct"/>
          </w:tcPr>
          <w:p w14:paraId="794A92A3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3CE87BFD" w14:textId="1E2070AD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8" w:type="pct"/>
          </w:tcPr>
          <w:p w14:paraId="3DE96DA8" w14:textId="3F00E22D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4FCF" w:rsidRPr="002A0D27" w14:paraId="2855E863" w14:textId="77777777" w:rsidTr="00BB4438">
        <w:tc>
          <w:tcPr>
            <w:tcW w:w="708" w:type="pct"/>
          </w:tcPr>
          <w:p w14:paraId="5E63450F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</w:t>
            </w:r>
            <w:proofErr w:type="spellStart"/>
            <w:r w:rsidRPr="009F41D9">
              <w:rPr>
                <w:rFonts w:ascii="Times New Roman" w:eastAsia="Calibri" w:hAnsi="Times New Roman" w:cs="Times New Roman"/>
                <w:sz w:val="20"/>
                <w:szCs w:val="20"/>
              </w:rPr>
              <w:t>ccount</w:t>
            </w:r>
            <w:proofErr w:type="spellEnd"/>
          </w:p>
        </w:tc>
        <w:tc>
          <w:tcPr>
            <w:tcW w:w="1276" w:type="pct"/>
          </w:tcPr>
          <w:p w14:paraId="215D2B90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41D9">
              <w:rPr>
                <w:rFonts w:ascii="Times New Roman" w:eastAsia="Calibri" w:hAnsi="Times New Roman" w:cs="Times New Roman"/>
                <w:sz w:val="20"/>
                <w:szCs w:val="20"/>
              </w:rPr>
              <w:t>Номер счета юридического лица</w:t>
            </w:r>
          </w:p>
        </w:tc>
        <w:tc>
          <w:tcPr>
            <w:tcW w:w="907" w:type="pct"/>
          </w:tcPr>
          <w:p w14:paraId="0E5D085C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22166B1E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8" w:type="pct"/>
          </w:tcPr>
          <w:p w14:paraId="5118327E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4FCF" w:rsidRPr="002A0D27" w14:paraId="64862891" w14:textId="77777777" w:rsidTr="00BB4438">
        <w:tc>
          <w:tcPr>
            <w:tcW w:w="708" w:type="pct"/>
          </w:tcPr>
          <w:p w14:paraId="7351D9DF" w14:textId="0B45766E" w:rsidR="00254FCF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54FC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qrcTtl</w:t>
            </w:r>
            <w:proofErr w:type="spellEnd"/>
          </w:p>
        </w:tc>
        <w:tc>
          <w:tcPr>
            <w:tcW w:w="1276" w:type="pct"/>
          </w:tcPr>
          <w:p w14:paraId="480BAEE8" w14:textId="77777777" w:rsidR="00254FCF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4FCF">
              <w:rPr>
                <w:rFonts w:ascii="Times New Roman" w:eastAsia="Calibri" w:hAnsi="Times New Roman" w:cs="Times New Roman"/>
                <w:sz w:val="20"/>
                <w:szCs w:val="20"/>
              </w:rPr>
              <w:t>Срок жизни Функциональной ссылки СБП в минутах.</w:t>
            </w:r>
          </w:p>
          <w:p w14:paraId="1B255E28" w14:textId="498FC265" w:rsidR="00B24A14" w:rsidRPr="00B24A14" w:rsidRDefault="00B24A14" w:rsidP="00B24A1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4A14">
              <w:rPr>
                <w:rFonts w:ascii="Times New Roman" w:eastAsia="Calibri" w:hAnsi="Times New Roman" w:cs="Times New Roman"/>
                <w:sz w:val="20"/>
                <w:szCs w:val="20"/>
              </w:rPr>
              <w:t>Минимальное допустим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ое значение  </w:t>
            </w:r>
            <w:r w:rsidRPr="00B24A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"1".</w:t>
            </w:r>
          </w:p>
          <w:p w14:paraId="26203CEB" w14:textId="0399F036" w:rsidR="00B24A14" w:rsidRPr="009F41D9" w:rsidRDefault="00B24A14" w:rsidP="00B24A1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4A14">
              <w:rPr>
                <w:rFonts w:ascii="Times New Roman" w:eastAsia="Calibri" w:hAnsi="Times New Roman" w:cs="Times New Roman"/>
                <w:sz w:val="20"/>
                <w:szCs w:val="20"/>
              </w:rPr>
              <w:t>Максимальное допустимое значение - "129 600" (90 дней).</w:t>
            </w:r>
          </w:p>
        </w:tc>
        <w:tc>
          <w:tcPr>
            <w:tcW w:w="907" w:type="pct"/>
          </w:tcPr>
          <w:p w14:paraId="3DCDD56B" w14:textId="50D16F8E" w:rsidR="00254FCF" w:rsidRDefault="005F6E49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1141" w:type="pct"/>
          </w:tcPr>
          <w:p w14:paraId="1C813FBE" w14:textId="3432B74F" w:rsidR="00254FCF" w:rsidRDefault="005F6E49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8" w:type="pct"/>
          </w:tcPr>
          <w:p w14:paraId="257715A5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4FCF" w:rsidRPr="00BE0E09" w14:paraId="55C7C6BA" w14:textId="77777777" w:rsidTr="00BB4438">
        <w:tc>
          <w:tcPr>
            <w:tcW w:w="708" w:type="pct"/>
          </w:tcPr>
          <w:p w14:paraId="02C0E4ED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PaymentPurpose</w:t>
            </w:r>
            <w:proofErr w:type="spellEnd"/>
          </w:p>
        </w:tc>
        <w:tc>
          <w:tcPr>
            <w:tcW w:w="1276" w:type="pct"/>
          </w:tcPr>
          <w:p w14:paraId="3D1B0C19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Дополнительная информация от ТСП, длят отображения плательщику</w:t>
            </w:r>
          </w:p>
        </w:tc>
        <w:tc>
          <w:tcPr>
            <w:tcW w:w="907" w:type="pct"/>
          </w:tcPr>
          <w:p w14:paraId="51ABF72C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  (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140 символов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41" w:type="pct"/>
          </w:tcPr>
          <w:p w14:paraId="4D362687" w14:textId="7C1067B6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68" w:type="pct"/>
          </w:tcPr>
          <w:p w14:paraId="3170F730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4FCF" w:rsidRPr="00BE0E09" w14:paraId="4FBE5D62" w14:textId="77777777" w:rsidTr="00BB4438">
        <w:tc>
          <w:tcPr>
            <w:tcW w:w="708" w:type="pct"/>
          </w:tcPr>
          <w:p w14:paraId="5278D012" w14:textId="20821066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54FCF">
              <w:rPr>
                <w:rFonts w:ascii="Times New Roman" w:eastAsia="Calibri" w:hAnsi="Times New Roman" w:cs="Times New Roman"/>
                <w:sz w:val="20"/>
                <w:szCs w:val="20"/>
              </w:rPr>
              <w:t>subscriptionPurpose</w:t>
            </w:r>
            <w:proofErr w:type="spellEnd"/>
          </w:p>
        </w:tc>
        <w:tc>
          <w:tcPr>
            <w:tcW w:w="1276" w:type="pct"/>
          </w:tcPr>
          <w:p w14:paraId="7FD32DE8" w14:textId="22547C21" w:rsidR="00254FCF" w:rsidRPr="00512B99" w:rsidRDefault="00254FCF" w:rsidP="00254FC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4FCF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Информация от ТСП, детализирующая цель привязк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254FC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счета.</w:t>
            </w:r>
          </w:p>
        </w:tc>
        <w:tc>
          <w:tcPr>
            <w:tcW w:w="907" w:type="pct"/>
          </w:tcPr>
          <w:p w14:paraId="639528A5" w14:textId="110E7CF9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 (140 символов)</w:t>
            </w:r>
          </w:p>
        </w:tc>
        <w:tc>
          <w:tcPr>
            <w:tcW w:w="1141" w:type="pct"/>
          </w:tcPr>
          <w:p w14:paraId="6C453C72" w14:textId="3BCF5A2A" w:rsidR="00254FCF" w:rsidRDefault="000A2BB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254FCF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для привязки</w:t>
            </w:r>
          </w:p>
        </w:tc>
        <w:tc>
          <w:tcPr>
            <w:tcW w:w="968" w:type="pct"/>
          </w:tcPr>
          <w:p w14:paraId="372CE0F1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4FCF" w:rsidRPr="00BE0E09" w14:paraId="5EC543DB" w14:textId="77777777" w:rsidTr="00BB4438">
        <w:tc>
          <w:tcPr>
            <w:tcW w:w="708" w:type="pct"/>
          </w:tcPr>
          <w:p w14:paraId="73FE5E10" w14:textId="5960834F" w:rsidR="00254FCF" w:rsidRPr="00254FCF" w:rsidRDefault="00254FCF" w:rsidP="00254FC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54FCF">
              <w:rPr>
                <w:rFonts w:ascii="Times New Roman" w:eastAsia="Calibri" w:hAnsi="Times New Roman" w:cs="Times New Roman"/>
                <w:sz w:val="20"/>
                <w:szCs w:val="20"/>
              </w:rPr>
              <w:t>redirectUrl</w:t>
            </w:r>
            <w:proofErr w:type="spellEnd"/>
          </w:p>
        </w:tc>
        <w:tc>
          <w:tcPr>
            <w:tcW w:w="1276" w:type="pct"/>
          </w:tcPr>
          <w:p w14:paraId="006B7382" w14:textId="0F4D3B78" w:rsidR="00254FCF" w:rsidRPr="00254FCF" w:rsidRDefault="00254FCF" w:rsidP="00254FC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4FCF">
              <w:rPr>
                <w:rFonts w:ascii="Times New Roman" w:eastAsia="Calibri" w:hAnsi="Times New Roman" w:cs="Times New Roman"/>
                <w:sz w:val="20"/>
                <w:szCs w:val="20"/>
              </w:rPr>
              <w:t>Содержит ссылку для автоматического возврата Плательщика из приложения Банка в приложение или на сайт ТСП</w:t>
            </w:r>
          </w:p>
        </w:tc>
        <w:tc>
          <w:tcPr>
            <w:tcW w:w="907" w:type="pct"/>
          </w:tcPr>
          <w:p w14:paraId="353AF58E" w14:textId="75F84A6E" w:rsidR="00254FCF" w:rsidRDefault="00254FCF" w:rsidP="00254FC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 (</w:t>
            </w:r>
            <w:r w:rsidRPr="00254FCF">
              <w:rPr>
                <w:rFonts w:ascii="Times New Roman" w:eastAsia="Calibri" w:hAnsi="Times New Roman" w:cs="Times New Roman"/>
                <w:sz w:val="20"/>
                <w:szCs w:val="20"/>
              </w:rPr>
              <w:t>1024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символов)</w:t>
            </w:r>
          </w:p>
        </w:tc>
        <w:tc>
          <w:tcPr>
            <w:tcW w:w="1141" w:type="pct"/>
          </w:tcPr>
          <w:p w14:paraId="31EB0C53" w14:textId="373AD8F9" w:rsidR="00254FCF" w:rsidRDefault="00254FCF" w:rsidP="00254FC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8" w:type="pct"/>
          </w:tcPr>
          <w:p w14:paraId="214492ED" w14:textId="77777777" w:rsidR="00254FCF" w:rsidRPr="00512B99" w:rsidRDefault="00254FCF" w:rsidP="00254FC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4FCF" w:rsidRPr="00BE0E09" w14:paraId="14B120F8" w14:textId="77777777" w:rsidTr="00BB4438">
        <w:tc>
          <w:tcPr>
            <w:tcW w:w="5000" w:type="pct"/>
            <w:gridSpan w:val="5"/>
          </w:tcPr>
          <w:p w14:paraId="6C1FA2B0" w14:textId="77777777" w:rsidR="00254FCF" w:rsidRPr="00866665" w:rsidRDefault="00254FCF" w:rsidP="00254FC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254FCF" w:rsidRPr="000431D6" w14:paraId="455BABBF" w14:textId="77777777" w:rsidTr="00BB4438">
        <w:tc>
          <w:tcPr>
            <w:tcW w:w="5000" w:type="pct"/>
            <w:gridSpan w:val="5"/>
          </w:tcPr>
          <w:p w14:paraId="6A4A7447" w14:textId="432407B5" w:rsidR="00254FCF" w:rsidRPr="00C12E0A" w:rsidRDefault="00254FCF" w:rsidP="00CF77AC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{"MerchantId":"MA0000000011","TemplateVersion":"01","QrcType":"0</w:t>
            </w:r>
            <w:r w:rsidR="00AB1998" w:rsidRPr="00CF77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","</w:t>
            </w:r>
            <w:r w:rsidR="00CF77AC" w:rsidRPr="00CF77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subscriptionPurpose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":"</w:t>
            </w: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покупка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 w:rsidRPr="009F41D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 w:rsidRPr="009F41D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account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 w:rsidRPr="009F41D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40702810100010000001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"}</w:t>
            </w:r>
          </w:p>
        </w:tc>
      </w:tr>
    </w:tbl>
    <w:p w14:paraId="55023F23" w14:textId="391ADFEC" w:rsidR="00254FCF" w:rsidRPr="00EB55A8" w:rsidRDefault="00254FCF" w:rsidP="005F48F3">
      <w:pPr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14:paraId="523D04C5" w14:textId="2D851F79" w:rsidR="00254FCF" w:rsidRDefault="00254FCF" w:rsidP="00254FCF">
      <w:pPr>
        <w:pStyle w:val="af3"/>
        <w:keepNext/>
      </w:pPr>
      <w:r>
        <w:t xml:space="preserve">Таблица </w:t>
      </w:r>
      <w:fldSimple w:instr=" SEQ Таблица \* ARABIC ">
        <w:r w:rsidR="005F48F3">
          <w:rPr>
            <w:noProof/>
          </w:rPr>
          <w:t>17</w:t>
        </w:r>
      </w:fldSimple>
      <w:r w:rsidRPr="0054416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Тело </w:t>
      </w:r>
      <w:r w:rsidRPr="00BE0E09">
        <w:t>ответа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«</w:t>
      </w:r>
      <w:r w:rsidR="003374D3">
        <w:rPr>
          <w:rFonts w:ascii="Times New Roman" w:eastAsia="Calibri" w:hAnsi="Times New Roman" w:cs="Times New Roman"/>
          <w:sz w:val="20"/>
          <w:szCs w:val="20"/>
        </w:rPr>
        <w:t>результат привязки счета</w:t>
      </w:r>
      <w:r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1965"/>
        <w:gridCol w:w="4555"/>
        <w:gridCol w:w="1511"/>
        <w:gridCol w:w="6274"/>
      </w:tblGrid>
      <w:tr w:rsidR="00BE3CAA" w14:paraId="3BE94C1D" w14:textId="77777777" w:rsidTr="00BE3CAA">
        <w:trPr>
          <w:tblHeader/>
        </w:trPr>
        <w:tc>
          <w:tcPr>
            <w:tcW w:w="687" w:type="pct"/>
            <w:shd w:val="clear" w:color="auto" w:fill="D9D9D9" w:themeFill="background1" w:themeFillShade="D9"/>
          </w:tcPr>
          <w:p w14:paraId="09ECD85B" w14:textId="77777777" w:rsidR="00BE3CAA" w:rsidRPr="00D407C4" w:rsidRDefault="00BE3CAA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592" w:type="pct"/>
            <w:shd w:val="clear" w:color="auto" w:fill="D9D9D9" w:themeFill="background1" w:themeFillShade="D9"/>
          </w:tcPr>
          <w:p w14:paraId="5E34C5EB" w14:textId="77777777" w:rsidR="00BE3CAA" w:rsidRPr="00D407C4" w:rsidRDefault="00BE3CAA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528" w:type="pct"/>
            <w:shd w:val="clear" w:color="auto" w:fill="D9D9D9" w:themeFill="background1" w:themeFillShade="D9"/>
          </w:tcPr>
          <w:p w14:paraId="29999E51" w14:textId="77777777" w:rsidR="00BE3CAA" w:rsidRPr="00D407C4" w:rsidRDefault="00BE3CAA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2193" w:type="pct"/>
            <w:shd w:val="clear" w:color="auto" w:fill="D9D9D9" w:themeFill="background1" w:themeFillShade="D9"/>
          </w:tcPr>
          <w:p w14:paraId="055B4A05" w14:textId="77777777" w:rsidR="00BE3CAA" w:rsidRPr="00D407C4" w:rsidRDefault="00BE3CAA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</w:tr>
      <w:tr w:rsidR="00BE3CAA" w14:paraId="68F4C250" w14:textId="77777777" w:rsidTr="00BE3CAA">
        <w:tc>
          <w:tcPr>
            <w:tcW w:w="687" w:type="pct"/>
          </w:tcPr>
          <w:p w14:paraId="0019B79A" w14:textId="77777777" w:rsidR="00BE3CAA" w:rsidRPr="00512B99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qrcId</w:t>
            </w:r>
            <w:proofErr w:type="spellEnd"/>
          </w:p>
        </w:tc>
        <w:tc>
          <w:tcPr>
            <w:tcW w:w="1592" w:type="pct"/>
          </w:tcPr>
          <w:p w14:paraId="75A531DC" w14:textId="77777777" w:rsidR="00BE3CAA" w:rsidRPr="00512B99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зарегистрированного QR кода в СБП</w:t>
            </w:r>
          </w:p>
        </w:tc>
        <w:tc>
          <w:tcPr>
            <w:tcW w:w="528" w:type="pct"/>
          </w:tcPr>
          <w:p w14:paraId="5D76B77D" w14:textId="0A9C7CC5" w:rsidR="00BE3CAA" w:rsidRPr="00512B99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Стока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32</w:t>
            </w:r>
          </w:p>
        </w:tc>
        <w:tc>
          <w:tcPr>
            <w:tcW w:w="2193" w:type="pct"/>
          </w:tcPr>
          <w:p w14:paraId="2E6A138C" w14:textId="77777777" w:rsidR="00BE3CAA" w:rsidRPr="00512B99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Да, при успешном ответе</w:t>
            </w:r>
          </w:p>
        </w:tc>
      </w:tr>
      <w:tr w:rsidR="00BE3CAA" w14:paraId="0F3C2F82" w14:textId="77777777" w:rsidTr="00BE3CAA">
        <w:tc>
          <w:tcPr>
            <w:tcW w:w="687" w:type="pct"/>
          </w:tcPr>
          <w:p w14:paraId="10CF55C6" w14:textId="77777777" w:rsidR="00BE3CAA" w:rsidRPr="00512B99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Payload</w:t>
            </w:r>
            <w:proofErr w:type="spellEnd"/>
          </w:p>
        </w:tc>
        <w:tc>
          <w:tcPr>
            <w:tcW w:w="1592" w:type="pct"/>
          </w:tcPr>
          <w:p w14:paraId="7D1A572E" w14:textId="77777777" w:rsidR="00BE3CAA" w:rsidRPr="00512B99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Payload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кода – URL с параметрами (qr.nspk.ru/идентификатор зарегистрированного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QR-кода?Тип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QR-кода&amp;Идентификатор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Банка Получателя (ТСП) (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Member_ID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&amp;)Сумма в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копейках&amp;Валюта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операции&amp;Значение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контрольной суммы)</w:t>
            </w:r>
          </w:p>
        </w:tc>
        <w:tc>
          <w:tcPr>
            <w:tcW w:w="528" w:type="pct"/>
          </w:tcPr>
          <w:p w14:paraId="768F8023" w14:textId="16159DC0" w:rsidR="00BE3CAA" w:rsidRPr="00512B99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Строка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999</w:t>
            </w:r>
          </w:p>
        </w:tc>
        <w:tc>
          <w:tcPr>
            <w:tcW w:w="2193" w:type="pct"/>
          </w:tcPr>
          <w:p w14:paraId="7A33A570" w14:textId="77777777" w:rsidR="00BE3CAA" w:rsidRPr="00512B99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</w:tr>
      <w:tr w:rsidR="00BE3CAA" w14:paraId="793A6155" w14:textId="77777777" w:rsidTr="00BE3CAA">
        <w:tc>
          <w:tcPr>
            <w:tcW w:w="687" w:type="pct"/>
          </w:tcPr>
          <w:p w14:paraId="0B8DB59F" w14:textId="497389F5" w:rsidR="00BE3CAA" w:rsidRPr="00512B99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image</w:t>
            </w:r>
            <w:proofErr w:type="spellEnd"/>
          </w:p>
        </w:tc>
        <w:tc>
          <w:tcPr>
            <w:tcW w:w="1592" w:type="pct"/>
          </w:tcPr>
          <w:p w14:paraId="567D40E5" w14:textId="77777777" w:rsidR="00BE3CAA" w:rsidRPr="00512B99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</w:tcPr>
          <w:p w14:paraId="1E2F6A82" w14:textId="77777777" w:rsidR="00BE3CAA" w:rsidRPr="00512B99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93" w:type="pct"/>
          </w:tcPr>
          <w:p w14:paraId="1C15C47C" w14:textId="77777777" w:rsidR="00BE3CAA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3CAA" w14:paraId="6D85459B" w14:textId="77777777" w:rsidTr="00BE3CAA">
        <w:tc>
          <w:tcPr>
            <w:tcW w:w="687" w:type="pct"/>
          </w:tcPr>
          <w:p w14:paraId="48E3CC9F" w14:textId="44883C0F" w:rsidR="00BE3CAA" w:rsidRDefault="00BE3CAA" w:rsidP="003374D3">
            <w:pPr>
              <w:ind w:left="7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3B4151"/>
                <w:sz w:val="18"/>
                <w:szCs w:val="18"/>
              </w:rPr>
              <w:t>mediaType</w:t>
            </w:r>
            <w:proofErr w:type="spellEnd"/>
          </w:p>
        </w:tc>
        <w:tc>
          <w:tcPr>
            <w:tcW w:w="1592" w:type="pct"/>
          </w:tcPr>
          <w:p w14:paraId="662DD3CA" w14:textId="6F5651C3" w:rsidR="00BE3CAA" w:rsidRPr="00512B99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Формат получаемого файла: </w:t>
            </w: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image</w:t>
            </w:r>
            <w:proofErr w:type="spellEnd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png</w:t>
            </w:r>
            <w:proofErr w:type="spellEnd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png</w:t>
            </w:r>
            <w:proofErr w:type="spellEnd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image</w:t>
            </w:r>
            <w:proofErr w:type="spellEnd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svg+xml</w:t>
            </w:r>
            <w:proofErr w:type="spellEnd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xml</w:t>
            </w:r>
            <w:proofErr w:type="spellEnd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of</w:t>
            </w:r>
            <w:proofErr w:type="spellEnd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svg</w:t>
            </w:r>
            <w:proofErr w:type="spellEnd"/>
          </w:p>
        </w:tc>
        <w:tc>
          <w:tcPr>
            <w:tcW w:w="528" w:type="pct"/>
          </w:tcPr>
          <w:p w14:paraId="0722D908" w14:textId="0FC0EAE8" w:rsidR="00BE3CAA" w:rsidRPr="003374D3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2193" w:type="pct"/>
          </w:tcPr>
          <w:p w14:paraId="5EECC9EB" w14:textId="77777777" w:rsidR="00BE3CAA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3CAA" w14:paraId="1A39C0F3" w14:textId="77777777" w:rsidTr="00BE3CAA">
        <w:tc>
          <w:tcPr>
            <w:tcW w:w="687" w:type="pct"/>
          </w:tcPr>
          <w:p w14:paraId="7755E76E" w14:textId="2BD5BF89" w:rsidR="00BE3CAA" w:rsidRDefault="00BE3CAA" w:rsidP="003374D3">
            <w:pPr>
              <w:ind w:left="7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374D3">
              <w:rPr>
                <w:rFonts w:ascii="Courier New" w:hAnsi="Courier New" w:cs="Courier New"/>
                <w:color w:val="3B4151"/>
                <w:sz w:val="18"/>
                <w:szCs w:val="18"/>
              </w:rPr>
              <w:t>content</w:t>
            </w:r>
            <w:proofErr w:type="spellEnd"/>
          </w:p>
        </w:tc>
        <w:tc>
          <w:tcPr>
            <w:tcW w:w="1592" w:type="pct"/>
          </w:tcPr>
          <w:p w14:paraId="359C4E23" w14:textId="3BF60A6F" w:rsidR="00BE3CAA" w:rsidRPr="003374D3" w:rsidRDefault="00BE3CAA" w:rsidP="00337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изображение закодированное в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base</w:t>
            </w:r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528" w:type="pct"/>
          </w:tcPr>
          <w:p w14:paraId="486E7333" w14:textId="00131C22" w:rsidR="00BE3CAA" w:rsidRPr="00512B99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стрка</w:t>
            </w:r>
            <w:proofErr w:type="spellEnd"/>
          </w:p>
        </w:tc>
        <w:tc>
          <w:tcPr>
            <w:tcW w:w="2193" w:type="pct"/>
          </w:tcPr>
          <w:p w14:paraId="5046473D" w14:textId="77777777" w:rsidR="00BE3CAA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4FCF" w:rsidRPr="0054416D" w14:paraId="35386A30" w14:textId="77777777" w:rsidTr="00BE3CAA">
        <w:tc>
          <w:tcPr>
            <w:tcW w:w="5000" w:type="pct"/>
            <w:gridSpan w:val="4"/>
          </w:tcPr>
          <w:p w14:paraId="12F75304" w14:textId="77777777" w:rsidR="00254FCF" w:rsidRPr="00866665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254FCF" w:rsidRPr="0054416D" w14:paraId="718E82F4" w14:textId="77777777" w:rsidTr="00BE3CAA">
        <w:tc>
          <w:tcPr>
            <w:tcW w:w="5000" w:type="pct"/>
            <w:gridSpan w:val="4"/>
          </w:tcPr>
          <w:p w14:paraId="1D5F1ADF" w14:textId="77777777" w:rsidR="003374D3" w:rsidRPr="003374D3" w:rsidRDefault="003374D3" w:rsidP="003374D3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374D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{</w:t>
            </w:r>
          </w:p>
          <w:p w14:paraId="6496A551" w14:textId="77777777" w:rsidR="003374D3" w:rsidRPr="003374D3" w:rsidRDefault="003374D3" w:rsidP="003374D3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374D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 "</w:t>
            </w: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qrcId</w:t>
            </w:r>
            <w:proofErr w:type="spellEnd"/>
            <w:r w:rsidRPr="003374D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": "649634e3a6974351a2d480ef21069e85",</w:t>
            </w:r>
          </w:p>
          <w:p w14:paraId="0250F922" w14:textId="77777777" w:rsidR="003374D3" w:rsidRPr="003374D3" w:rsidRDefault="003374D3" w:rsidP="003374D3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374D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 "payload": "0002010103IPS0220550e8400e29b41d4a7164466554400000302010410000C12345678910163041234",</w:t>
            </w:r>
          </w:p>
          <w:p w14:paraId="7772459F" w14:textId="77777777" w:rsidR="003374D3" w:rsidRPr="003374D3" w:rsidRDefault="003374D3" w:rsidP="003374D3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374D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 "image": {</w:t>
            </w:r>
          </w:p>
          <w:p w14:paraId="75E5CE69" w14:textId="77777777" w:rsidR="003374D3" w:rsidRPr="003374D3" w:rsidRDefault="003374D3" w:rsidP="003374D3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374D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 xml:space="preserve">    "</w:t>
            </w: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mediaType</w:t>
            </w:r>
            <w:proofErr w:type="spellEnd"/>
            <w:r w:rsidRPr="003374D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": "image/</w:t>
            </w: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png</w:t>
            </w:r>
            <w:proofErr w:type="spellEnd"/>
            <w:r w:rsidRPr="003374D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",</w:t>
            </w:r>
          </w:p>
          <w:p w14:paraId="0C2C8769" w14:textId="77777777" w:rsidR="003374D3" w:rsidRPr="003374D3" w:rsidRDefault="003374D3" w:rsidP="003374D3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374D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   "content": "iVBORw0KGgoAAAANSUhEUgAABEoAAARKCAIAAADXJAK3AAAABmJLR0QA/wD...YII="</w:t>
            </w:r>
          </w:p>
          <w:p w14:paraId="235384F6" w14:textId="77777777" w:rsidR="003374D3" w:rsidRPr="003374D3" w:rsidRDefault="003374D3" w:rsidP="00337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74D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}</w:t>
            </w:r>
          </w:p>
          <w:p w14:paraId="504E93F2" w14:textId="5620A596" w:rsidR="00254FCF" w:rsidRPr="00866665" w:rsidRDefault="003374D3" w:rsidP="00337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}</w:t>
            </w:r>
          </w:p>
        </w:tc>
      </w:tr>
    </w:tbl>
    <w:p w14:paraId="0235EFA7" w14:textId="2FB67F0E" w:rsidR="00254FCF" w:rsidRDefault="00254FCF" w:rsidP="00CD3E8E"/>
    <w:p w14:paraId="1F79C535" w14:textId="77777777" w:rsidR="003374D3" w:rsidRDefault="003374D3" w:rsidP="003374D3"/>
    <w:p w14:paraId="1D8F4FA8" w14:textId="4EAFC631" w:rsidR="003374D3" w:rsidRDefault="003374D3" w:rsidP="003374D3">
      <w:pPr>
        <w:pStyle w:val="af3"/>
        <w:keepNext/>
      </w:pPr>
      <w:r>
        <w:t xml:space="preserve">Таблица </w:t>
      </w:r>
      <w:fldSimple w:instr=" SEQ Таблица \* ARABIC ">
        <w:r w:rsidR="005F48F3">
          <w:rPr>
            <w:noProof/>
          </w:rPr>
          <w:t>18</w:t>
        </w:r>
      </w:fldSimple>
      <w:r w:rsidRPr="0054416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Тело запроса «</w:t>
      </w:r>
      <w:r w:rsidR="00B9715C">
        <w:rPr>
          <w:rFonts w:ascii="Times New Roman" w:eastAsia="Calibri" w:hAnsi="Times New Roman" w:cs="Times New Roman"/>
          <w:sz w:val="20"/>
          <w:szCs w:val="20"/>
        </w:rPr>
        <w:t>исполнение платежа по привязанному счету</w:t>
      </w:r>
      <w:r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4692"/>
        <w:gridCol w:w="1554"/>
        <w:gridCol w:w="3264"/>
        <w:gridCol w:w="2769"/>
      </w:tblGrid>
      <w:tr w:rsidR="003374D3" w14:paraId="32A9ECF3" w14:textId="77777777" w:rsidTr="00BB4438">
        <w:trPr>
          <w:tblHeader/>
        </w:trPr>
        <w:tc>
          <w:tcPr>
            <w:tcW w:w="708" w:type="pct"/>
            <w:shd w:val="clear" w:color="auto" w:fill="D9D9D9" w:themeFill="background1" w:themeFillShade="D9"/>
          </w:tcPr>
          <w:p w14:paraId="1DEFABDC" w14:textId="77777777" w:rsidR="003374D3" w:rsidRPr="00D407C4" w:rsidRDefault="003374D3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640" w:type="pct"/>
            <w:shd w:val="clear" w:color="auto" w:fill="D9D9D9" w:themeFill="background1" w:themeFillShade="D9"/>
          </w:tcPr>
          <w:p w14:paraId="0EA0E9DF" w14:textId="77777777" w:rsidR="003374D3" w:rsidRPr="00D407C4" w:rsidRDefault="003374D3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543" w:type="pct"/>
            <w:shd w:val="clear" w:color="auto" w:fill="D9D9D9" w:themeFill="background1" w:themeFillShade="D9"/>
          </w:tcPr>
          <w:p w14:paraId="4E38C669" w14:textId="77777777" w:rsidR="003374D3" w:rsidRPr="00D407C4" w:rsidRDefault="003374D3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73207F09" w14:textId="77777777" w:rsidR="003374D3" w:rsidRPr="00D407C4" w:rsidRDefault="003374D3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40B674C1" w14:textId="77777777" w:rsidR="003374D3" w:rsidRPr="00D407C4" w:rsidRDefault="003374D3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3374D3" w14:paraId="63832766" w14:textId="77777777" w:rsidTr="00BB4438">
        <w:tc>
          <w:tcPr>
            <w:tcW w:w="708" w:type="pct"/>
          </w:tcPr>
          <w:p w14:paraId="3BF40224" w14:textId="700C9E39" w:rsidR="003374D3" w:rsidRPr="00512B99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subscriptionToken</w:t>
            </w:r>
            <w:proofErr w:type="spellEnd"/>
          </w:p>
        </w:tc>
        <w:tc>
          <w:tcPr>
            <w:tcW w:w="1640" w:type="pct"/>
          </w:tcPr>
          <w:p w14:paraId="1B02ED15" w14:textId="42DC4C3A" w:rsidR="003374D3" w:rsidRPr="00512B99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Токен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полученный при оформлении привязки счета</w:t>
            </w:r>
          </w:p>
        </w:tc>
        <w:tc>
          <w:tcPr>
            <w:tcW w:w="543" w:type="pct"/>
          </w:tcPr>
          <w:p w14:paraId="5A4DF57A" w14:textId="181B30E8" w:rsidR="003374D3" w:rsidRPr="00512B99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 32</w:t>
            </w:r>
          </w:p>
        </w:tc>
        <w:tc>
          <w:tcPr>
            <w:tcW w:w="1141" w:type="pct"/>
          </w:tcPr>
          <w:p w14:paraId="7BCF21A8" w14:textId="6CF1C2EB" w:rsidR="003374D3" w:rsidRPr="00512B99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8" w:type="pct"/>
          </w:tcPr>
          <w:p w14:paraId="544B3027" w14:textId="77777777" w:rsidR="003374D3" w:rsidRPr="00512B99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374D3" w14:paraId="502305B6" w14:textId="77777777" w:rsidTr="00BB4438">
        <w:tc>
          <w:tcPr>
            <w:tcW w:w="708" w:type="pct"/>
          </w:tcPr>
          <w:p w14:paraId="398B6F16" w14:textId="2D2B1C00" w:rsidR="003374D3" w:rsidRPr="00512B99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memberId</w:t>
            </w:r>
            <w:proofErr w:type="spellEnd"/>
          </w:p>
        </w:tc>
        <w:tc>
          <w:tcPr>
            <w:tcW w:w="1640" w:type="pct"/>
          </w:tcPr>
          <w:p w14:paraId="35318293" w14:textId="50A0D42D" w:rsidR="003374D3" w:rsidRPr="00512B99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Банка Плательщика</w:t>
            </w:r>
          </w:p>
        </w:tc>
        <w:tc>
          <w:tcPr>
            <w:tcW w:w="543" w:type="pct"/>
          </w:tcPr>
          <w:p w14:paraId="476B043D" w14:textId="224DFD59" w:rsidR="003374D3" w:rsidRPr="00512B99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 12</w:t>
            </w:r>
          </w:p>
        </w:tc>
        <w:tc>
          <w:tcPr>
            <w:tcW w:w="1141" w:type="pct"/>
          </w:tcPr>
          <w:p w14:paraId="6F8E72E5" w14:textId="48C6C70C" w:rsidR="003374D3" w:rsidRPr="00512B99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8" w:type="pct"/>
          </w:tcPr>
          <w:p w14:paraId="46DABA1F" w14:textId="77777777" w:rsidR="003374D3" w:rsidRPr="00512B99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374D3" w:rsidRPr="0054416D" w14:paraId="6F944CE8" w14:textId="77777777" w:rsidTr="00BB4438">
        <w:tc>
          <w:tcPr>
            <w:tcW w:w="5000" w:type="pct"/>
            <w:gridSpan w:val="5"/>
          </w:tcPr>
          <w:p w14:paraId="6A9EF7C6" w14:textId="77777777" w:rsidR="003374D3" w:rsidRPr="00866665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3374D3" w:rsidRPr="0054416D" w14:paraId="5996DAD6" w14:textId="77777777" w:rsidTr="00BB4438">
        <w:tc>
          <w:tcPr>
            <w:tcW w:w="5000" w:type="pct"/>
            <w:gridSpan w:val="5"/>
          </w:tcPr>
          <w:p w14:paraId="2757424A" w14:textId="6EDABA21" w:rsidR="003374D3" w:rsidRPr="00866665" w:rsidRDefault="003374D3" w:rsidP="00337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{  "</w:t>
            </w: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subscriptionToken</w:t>
            </w:r>
            <w:proofErr w:type="spellEnd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": "70LSS7DN18SJQRS10006DNPKLJL24B05",  "</w:t>
            </w: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memberId</w:t>
            </w:r>
            <w:proofErr w:type="spellEnd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": "100000000001"}</w:t>
            </w:r>
          </w:p>
        </w:tc>
      </w:tr>
    </w:tbl>
    <w:p w14:paraId="0B56284D" w14:textId="77777777" w:rsidR="003374D3" w:rsidRDefault="003374D3" w:rsidP="003374D3"/>
    <w:p w14:paraId="10047B33" w14:textId="503E4EE9" w:rsidR="003374D3" w:rsidRDefault="003374D3" w:rsidP="003374D3">
      <w:pPr>
        <w:pStyle w:val="af3"/>
        <w:keepNext/>
      </w:pPr>
      <w:r>
        <w:t xml:space="preserve">Таблица </w:t>
      </w:r>
      <w:fldSimple w:instr=" SEQ Таблица \* ARABIC ">
        <w:r w:rsidR="005F48F3">
          <w:rPr>
            <w:noProof/>
          </w:rPr>
          <w:t>19</w:t>
        </w:r>
      </w:fldSimple>
      <w:r w:rsidRPr="003374D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Тело </w:t>
      </w:r>
      <w:r w:rsidRPr="00BE0E09">
        <w:t>ответа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«</w:t>
      </w:r>
      <w:r w:rsidR="00B31512">
        <w:rPr>
          <w:rFonts w:ascii="Times New Roman" w:eastAsia="Calibri" w:hAnsi="Times New Roman" w:cs="Times New Roman"/>
          <w:sz w:val="20"/>
          <w:szCs w:val="20"/>
        </w:rPr>
        <w:t>исполнение платежа по привязанному счету</w:t>
      </w:r>
      <w:r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4692"/>
        <w:gridCol w:w="3625"/>
        <w:gridCol w:w="3962"/>
      </w:tblGrid>
      <w:tr w:rsidR="003374D3" w14:paraId="1ABF9A60" w14:textId="77777777" w:rsidTr="003374D3">
        <w:trPr>
          <w:tblHeader/>
        </w:trPr>
        <w:tc>
          <w:tcPr>
            <w:tcW w:w="708" w:type="pct"/>
            <w:shd w:val="clear" w:color="auto" w:fill="D9D9D9" w:themeFill="background1" w:themeFillShade="D9"/>
          </w:tcPr>
          <w:p w14:paraId="0B680483" w14:textId="77777777" w:rsidR="003374D3" w:rsidRPr="00D407C4" w:rsidRDefault="003374D3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640" w:type="pct"/>
            <w:shd w:val="clear" w:color="auto" w:fill="D9D9D9" w:themeFill="background1" w:themeFillShade="D9"/>
          </w:tcPr>
          <w:p w14:paraId="3081CD1D" w14:textId="77777777" w:rsidR="003374D3" w:rsidRPr="00D407C4" w:rsidRDefault="003374D3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1267" w:type="pct"/>
            <w:shd w:val="clear" w:color="auto" w:fill="D9D9D9" w:themeFill="background1" w:themeFillShade="D9"/>
          </w:tcPr>
          <w:p w14:paraId="7EA69BDC" w14:textId="77777777" w:rsidR="003374D3" w:rsidRPr="00D407C4" w:rsidRDefault="003374D3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385" w:type="pct"/>
            <w:shd w:val="clear" w:color="auto" w:fill="D9D9D9" w:themeFill="background1" w:themeFillShade="D9"/>
          </w:tcPr>
          <w:p w14:paraId="58B64E51" w14:textId="77777777" w:rsidR="003374D3" w:rsidRPr="00D407C4" w:rsidRDefault="003374D3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</w:tr>
      <w:tr w:rsidR="003374D3" w14:paraId="0CBC18CF" w14:textId="77777777" w:rsidTr="003374D3">
        <w:tc>
          <w:tcPr>
            <w:tcW w:w="708" w:type="pct"/>
          </w:tcPr>
          <w:p w14:paraId="43921C95" w14:textId="3B840313" w:rsidR="003374D3" w:rsidRPr="003374D3" w:rsidRDefault="003374D3" w:rsidP="003374D3">
            <w:proofErr w:type="spellStart"/>
            <w:r w:rsidRPr="003374D3">
              <w:t>code</w:t>
            </w:r>
            <w:proofErr w:type="spellEnd"/>
          </w:p>
        </w:tc>
        <w:tc>
          <w:tcPr>
            <w:tcW w:w="1640" w:type="pct"/>
          </w:tcPr>
          <w:p w14:paraId="575F5373" w14:textId="692254BD" w:rsidR="003374D3" w:rsidRPr="00512B99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Код ответа</w:t>
            </w:r>
          </w:p>
        </w:tc>
        <w:tc>
          <w:tcPr>
            <w:tcW w:w="1267" w:type="pct"/>
          </w:tcPr>
          <w:p w14:paraId="7F113C03" w14:textId="39047E5A" w:rsidR="003374D3" w:rsidRPr="00512B99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  7</w:t>
            </w:r>
          </w:p>
        </w:tc>
        <w:tc>
          <w:tcPr>
            <w:tcW w:w="1385" w:type="pct"/>
          </w:tcPr>
          <w:p w14:paraId="53384C1B" w14:textId="16CAD1C3" w:rsidR="003374D3" w:rsidRPr="00512B99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3374D3" w14:paraId="2C11B3F2" w14:textId="77777777" w:rsidTr="003374D3">
        <w:tc>
          <w:tcPr>
            <w:tcW w:w="708" w:type="pct"/>
          </w:tcPr>
          <w:p w14:paraId="27107685" w14:textId="791F7244" w:rsidR="003374D3" w:rsidRPr="003374D3" w:rsidRDefault="003374D3" w:rsidP="003374D3">
            <w:proofErr w:type="spellStart"/>
            <w:r w:rsidRPr="003374D3">
              <w:t>message</w:t>
            </w:r>
            <w:proofErr w:type="spellEnd"/>
          </w:p>
        </w:tc>
        <w:tc>
          <w:tcPr>
            <w:tcW w:w="1640" w:type="pct"/>
          </w:tcPr>
          <w:p w14:paraId="3D9FA46F" w14:textId="231D239B" w:rsidR="003374D3" w:rsidRPr="00512B99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Описание кода ответа</w:t>
            </w:r>
          </w:p>
        </w:tc>
        <w:tc>
          <w:tcPr>
            <w:tcW w:w="1267" w:type="pct"/>
          </w:tcPr>
          <w:p w14:paraId="3074012E" w14:textId="4526C60A" w:rsidR="003374D3" w:rsidRPr="00512B99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 255</w:t>
            </w:r>
          </w:p>
        </w:tc>
        <w:tc>
          <w:tcPr>
            <w:tcW w:w="1385" w:type="pct"/>
          </w:tcPr>
          <w:p w14:paraId="6D5E06CB" w14:textId="02853A12" w:rsidR="003374D3" w:rsidRPr="00512B99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3374D3" w:rsidRPr="0054416D" w14:paraId="799BE87D" w14:textId="77777777" w:rsidTr="003374D3">
        <w:tc>
          <w:tcPr>
            <w:tcW w:w="5000" w:type="pct"/>
            <w:gridSpan w:val="4"/>
          </w:tcPr>
          <w:p w14:paraId="3E31050F" w14:textId="77777777" w:rsidR="003374D3" w:rsidRPr="00866665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3374D3" w:rsidRPr="0054416D" w14:paraId="55D435C0" w14:textId="77777777" w:rsidTr="003374D3">
        <w:tc>
          <w:tcPr>
            <w:tcW w:w="5000" w:type="pct"/>
            <w:gridSpan w:val="4"/>
          </w:tcPr>
          <w:p w14:paraId="6D32EDA8" w14:textId="7DF84540" w:rsidR="003374D3" w:rsidRPr="00866665" w:rsidRDefault="003374D3" w:rsidP="00337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{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"</w:t>
            </w: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": "RQ00000",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"</w:t>
            </w: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messa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ge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": "Запрос обработан успешно"</w:t>
            </w:r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}</w:t>
            </w:r>
          </w:p>
        </w:tc>
      </w:tr>
    </w:tbl>
    <w:p w14:paraId="1D733605" w14:textId="6DF0DE9B" w:rsidR="00B24A14" w:rsidRDefault="00B24A14" w:rsidP="00B24A14"/>
    <w:p w14:paraId="0AF98AFE" w14:textId="02F4F275" w:rsidR="005F48F3" w:rsidRDefault="005F48F3" w:rsidP="005F48F3">
      <w:pPr>
        <w:pStyle w:val="af3"/>
        <w:keepNext/>
      </w:pPr>
      <w:r>
        <w:t xml:space="preserve">Таблица </w:t>
      </w:r>
      <w:fldSimple w:instr=" SEQ Таблица \* ARABIC ">
        <w:r>
          <w:rPr>
            <w:noProof/>
          </w:rPr>
          <w:t>20</w:t>
        </w:r>
      </w:fldSimple>
      <w:r>
        <w:t xml:space="preserve"> Коды</w:t>
      </w:r>
      <w:r w:rsidR="008B7900">
        <w:t xml:space="preserve"> и описание </w:t>
      </w:r>
      <w:r>
        <w:t xml:space="preserve"> ошибок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231"/>
        <w:gridCol w:w="13074"/>
      </w:tblGrid>
      <w:tr w:rsidR="00B24A14" w14:paraId="39D4456B" w14:textId="77777777" w:rsidTr="005F48F3">
        <w:tc>
          <w:tcPr>
            <w:tcW w:w="1231" w:type="dxa"/>
          </w:tcPr>
          <w:p w14:paraId="0AAA5CCE" w14:textId="0AAC6E8C" w:rsidR="00B24A14" w:rsidRDefault="00B24A14" w:rsidP="00B24A14">
            <w:r>
              <w:t>Код результата обработки</w:t>
            </w:r>
          </w:p>
        </w:tc>
        <w:tc>
          <w:tcPr>
            <w:tcW w:w="13074" w:type="dxa"/>
          </w:tcPr>
          <w:p w14:paraId="44B6F4A5" w14:textId="6014E60B" w:rsidR="00B24A14" w:rsidRDefault="00B24A14" w:rsidP="00B24A14">
            <w:r>
              <w:t>Описание ошибки</w:t>
            </w:r>
          </w:p>
        </w:tc>
      </w:tr>
      <w:tr w:rsidR="00B24A14" w14:paraId="1284FD2D" w14:textId="77777777" w:rsidTr="005F48F3">
        <w:tc>
          <w:tcPr>
            <w:tcW w:w="1231" w:type="dxa"/>
          </w:tcPr>
          <w:p w14:paraId="7B38D95D" w14:textId="749082C7" w:rsidR="00B24A14" w:rsidRDefault="00B24A14" w:rsidP="00B24A14">
            <w:r>
              <w:t>RQ07999</w:t>
            </w:r>
          </w:p>
        </w:tc>
        <w:tc>
          <w:tcPr>
            <w:tcW w:w="13074" w:type="dxa"/>
          </w:tcPr>
          <w:p w14:paraId="4EF7C673" w14:textId="66F6017B" w:rsidR="00B24A14" w:rsidRDefault="00B24A14" w:rsidP="00B24A14">
            <w:r>
              <w:t>Техническая ошибка</w:t>
            </w:r>
          </w:p>
        </w:tc>
      </w:tr>
      <w:tr w:rsidR="00B24A14" w14:paraId="74FF9768" w14:textId="77777777" w:rsidTr="005F48F3">
        <w:tc>
          <w:tcPr>
            <w:tcW w:w="1231" w:type="dxa"/>
          </w:tcPr>
          <w:p w14:paraId="1F77EDCB" w14:textId="46D3FC8A" w:rsidR="00B24A14" w:rsidRDefault="00B24A14" w:rsidP="00B24A14">
            <w:r>
              <w:t>RQ05035</w:t>
            </w:r>
          </w:p>
        </w:tc>
        <w:tc>
          <w:tcPr>
            <w:tcW w:w="13074" w:type="dxa"/>
          </w:tcPr>
          <w:p w14:paraId="56EA4901" w14:textId="666F0F66" w:rsidR="00B24A14" w:rsidRDefault="00B24A14" w:rsidP="00B24A14">
            <w:r>
              <w:t>Истекло время ожидания уведомления от Банка Плательщика</w:t>
            </w:r>
          </w:p>
        </w:tc>
      </w:tr>
      <w:tr w:rsidR="00B24A14" w14:paraId="1A8A76C3" w14:textId="77777777" w:rsidTr="005F48F3">
        <w:tc>
          <w:tcPr>
            <w:tcW w:w="1231" w:type="dxa"/>
          </w:tcPr>
          <w:p w14:paraId="0C606E24" w14:textId="196B3BCE" w:rsidR="00B24A14" w:rsidRDefault="00B24A14" w:rsidP="00B24A14">
            <w:r>
              <w:t>RQ05034</w:t>
            </w:r>
          </w:p>
        </w:tc>
        <w:tc>
          <w:tcPr>
            <w:tcW w:w="13074" w:type="dxa"/>
          </w:tcPr>
          <w:p w14:paraId="6A6E0A35" w14:textId="1103224A" w:rsidR="00B24A14" w:rsidRDefault="00B24A14" w:rsidP="00B24A14">
            <w:r>
              <w:t>Сценарий не поддерживается Банком Плательщика</w:t>
            </w:r>
          </w:p>
        </w:tc>
      </w:tr>
      <w:tr w:rsidR="00B24A14" w14:paraId="3458873A" w14:textId="77777777" w:rsidTr="005F48F3">
        <w:tc>
          <w:tcPr>
            <w:tcW w:w="1231" w:type="dxa"/>
          </w:tcPr>
          <w:p w14:paraId="4CFAD2B5" w14:textId="4FC39C6C" w:rsidR="00B24A14" w:rsidRDefault="00B24A14" w:rsidP="00B24A14">
            <w:r>
              <w:lastRenderedPageBreak/>
              <w:t>RQ05033</w:t>
            </w:r>
          </w:p>
        </w:tc>
        <w:tc>
          <w:tcPr>
            <w:tcW w:w="13074" w:type="dxa"/>
          </w:tcPr>
          <w:p w14:paraId="4D72489D" w14:textId="337EA689" w:rsidR="00B24A14" w:rsidRDefault="00B24A14" w:rsidP="00B24A14">
            <w:r>
              <w:t>Отказано в повторном платеже по данному QR-коду</w:t>
            </w:r>
          </w:p>
        </w:tc>
      </w:tr>
      <w:tr w:rsidR="00B24A14" w14:paraId="0EE80385" w14:textId="77777777" w:rsidTr="005F48F3">
        <w:tc>
          <w:tcPr>
            <w:tcW w:w="1231" w:type="dxa"/>
          </w:tcPr>
          <w:p w14:paraId="43488DE4" w14:textId="25425146" w:rsidR="00B24A14" w:rsidRDefault="00B24A14" w:rsidP="00B24A14">
            <w:r>
              <w:t>RQ05032</w:t>
            </w:r>
          </w:p>
        </w:tc>
        <w:tc>
          <w:tcPr>
            <w:tcW w:w="13074" w:type="dxa"/>
          </w:tcPr>
          <w:p w14:paraId="51784B27" w14:textId="0F31CE01" w:rsidR="00B24A14" w:rsidRDefault="00B24A14" w:rsidP="00B24A14">
            <w:r>
              <w:t>Отказ в проведении платежа</w:t>
            </w:r>
          </w:p>
        </w:tc>
      </w:tr>
      <w:tr w:rsidR="00B24A14" w14:paraId="4045E2B9" w14:textId="77777777" w:rsidTr="005F48F3">
        <w:tc>
          <w:tcPr>
            <w:tcW w:w="1231" w:type="dxa"/>
          </w:tcPr>
          <w:p w14:paraId="75DBAB74" w14:textId="2433CB16" w:rsidR="00B24A14" w:rsidRDefault="00B24A14" w:rsidP="00B24A14">
            <w:r>
              <w:t>RQ05031</w:t>
            </w:r>
          </w:p>
        </w:tc>
        <w:tc>
          <w:tcPr>
            <w:tcW w:w="13074" w:type="dxa"/>
          </w:tcPr>
          <w:p w14:paraId="074D6C71" w14:textId="64DC4918" w:rsidR="00B24A14" w:rsidRDefault="00B24A14" w:rsidP="00B24A14">
            <w:r>
              <w:t>Привязка счета не найдена</w:t>
            </w:r>
          </w:p>
        </w:tc>
      </w:tr>
      <w:tr w:rsidR="00B24A14" w14:paraId="1EA56E30" w14:textId="77777777" w:rsidTr="005F48F3">
        <w:tc>
          <w:tcPr>
            <w:tcW w:w="1231" w:type="dxa"/>
          </w:tcPr>
          <w:p w14:paraId="60C767E8" w14:textId="121C24AC" w:rsidR="00B24A14" w:rsidRDefault="00B24A14" w:rsidP="00B24A14">
            <w:r>
              <w:t>RQ05030</w:t>
            </w:r>
          </w:p>
        </w:tc>
        <w:tc>
          <w:tcPr>
            <w:tcW w:w="13074" w:type="dxa"/>
          </w:tcPr>
          <w:p w14:paraId="5CEA2BF6" w14:textId="38E890FE" w:rsidR="00B24A14" w:rsidRDefault="00B24A14" w:rsidP="00B24A14">
            <w:r>
              <w:t>Плательщик отказался от оформления привязки счета</w:t>
            </w:r>
          </w:p>
        </w:tc>
      </w:tr>
      <w:tr w:rsidR="00B24A14" w14:paraId="380D1C9D" w14:textId="77777777" w:rsidTr="005F48F3">
        <w:tc>
          <w:tcPr>
            <w:tcW w:w="1231" w:type="dxa"/>
          </w:tcPr>
          <w:p w14:paraId="4BF04E8C" w14:textId="4B8EA363" w:rsidR="00B24A14" w:rsidRDefault="00B24A14" w:rsidP="00B24A14">
            <w:r>
              <w:t>RQ05024</w:t>
            </w:r>
          </w:p>
        </w:tc>
        <w:tc>
          <w:tcPr>
            <w:tcW w:w="13074" w:type="dxa"/>
          </w:tcPr>
          <w:p w14:paraId="5D02308B" w14:textId="4888118F" w:rsidR="00B24A14" w:rsidRDefault="00B24A14" w:rsidP="00B24A14">
            <w:r>
              <w:t xml:space="preserve">Некорректный формат поля </w:t>
            </w:r>
            <w:proofErr w:type="spellStart"/>
            <w:r>
              <w:t>redirectUrl</w:t>
            </w:r>
            <w:proofErr w:type="spellEnd"/>
          </w:p>
        </w:tc>
      </w:tr>
      <w:tr w:rsidR="00B24A14" w14:paraId="285AC22F" w14:textId="77777777" w:rsidTr="005F48F3">
        <w:tc>
          <w:tcPr>
            <w:tcW w:w="1231" w:type="dxa"/>
          </w:tcPr>
          <w:p w14:paraId="681A5F4D" w14:textId="624F971E" w:rsidR="00B24A14" w:rsidRDefault="00B24A14" w:rsidP="00B24A14">
            <w:r>
              <w:t>RQ05023</w:t>
            </w:r>
          </w:p>
        </w:tc>
        <w:tc>
          <w:tcPr>
            <w:tcW w:w="13074" w:type="dxa"/>
          </w:tcPr>
          <w:p w14:paraId="56C6EC0E" w14:textId="3565AB1E" w:rsidR="00B24A14" w:rsidRDefault="00B24A14" w:rsidP="00B24A14">
            <w:r>
              <w:t xml:space="preserve">Период использования Кассовой ссылки в поле </w:t>
            </w:r>
            <w:proofErr w:type="spellStart"/>
            <w:r>
              <w:t>qrTtl</w:t>
            </w:r>
            <w:proofErr w:type="spellEnd"/>
            <w:r>
              <w:t xml:space="preserve"> выходит за допустимый диапазон от {</w:t>
            </w:r>
            <w:proofErr w:type="spellStart"/>
            <w:r>
              <w:t>min</w:t>
            </w:r>
            <w:proofErr w:type="spellEnd"/>
            <w:r>
              <w:t xml:space="preserve"> </w:t>
            </w:r>
            <w:proofErr w:type="spellStart"/>
            <w:r>
              <w:t>value</w:t>
            </w:r>
            <w:proofErr w:type="spellEnd"/>
            <w:r>
              <w:t>} до {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proofErr w:type="spellStart"/>
            <w:r>
              <w:t>value</w:t>
            </w:r>
            <w:proofErr w:type="spellEnd"/>
            <w:r>
              <w:t>} минут</w:t>
            </w:r>
          </w:p>
        </w:tc>
      </w:tr>
      <w:tr w:rsidR="00B24A14" w14:paraId="522D921A" w14:textId="77777777" w:rsidTr="005F48F3">
        <w:tc>
          <w:tcPr>
            <w:tcW w:w="1231" w:type="dxa"/>
          </w:tcPr>
          <w:p w14:paraId="2200DF22" w14:textId="55058C31" w:rsidR="00B24A14" w:rsidRDefault="00B24A14" w:rsidP="00B24A14">
            <w:r>
              <w:t>RQ05022</w:t>
            </w:r>
          </w:p>
        </w:tc>
        <w:tc>
          <w:tcPr>
            <w:tcW w:w="13074" w:type="dxa"/>
          </w:tcPr>
          <w:p w14:paraId="167CF0C6" w14:textId="62555B23" w:rsidR="00B24A14" w:rsidRDefault="00B24A14" w:rsidP="00B24A14">
            <w:r>
              <w:t>Невозможно деактивировать Кассовую ссылку</w:t>
            </w:r>
          </w:p>
        </w:tc>
      </w:tr>
      <w:tr w:rsidR="00B24A14" w14:paraId="3FB97E7C" w14:textId="77777777" w:rsidTr="005F48F3">
        <w:tc>
          <w:tcPr>
            <w:tcW w:w="1231" w:type="dxa"/>
          </w:tcPr>
          <w:p w14:paraId="3AD78D80" w14:textId="50C73B93" w:rsidR="00B24A14" w:rsidRDefault="00B24A14" w:rsidP="00B24A14">
            <w:r>
              <w:t>RQ05021</w:t>
            </w:r>
          </w:p>
        </w:tc>
        <w:tc>
          <w:tcPr>
            <w:tcW w:w="13074" w:type="dxa"/>
          </w:tcPr>
          <w:p w14:paraId="7A5C3DBD" w14:textId="2157ECEE" w:rsidR="00B24A14" w:rsidRDefault="00B24A14" w:rsidP="00B24A14">
            <w:r>
              <w:t xml:space="preserve">Некорректный формат поля </w:t>
            </w:r>
            <w:proofErr w:type="spellStart"/>
            <w:r>
              <w:t>subscriptionToken</w:t>
            </w:r>
            <w:proofErr w:type="spellEnd"/>
          </w:p>
        </w:tc>
      </w:tr>
      <w:tr w:rsidR="00B24A14" w14:paraId="5E96E9B5" w14:textId="77777777" w:rsidTr="005F48F3">
        <w:tc>
          <w:tcPr>
            <w:tcW w:w="1231" w:type="dxa"/>
          </w:tcPr>
          <w:p w14:paraId="47F703AF" w14:textId="3F3F52F7" w:rsidR="00B24A14" w:rsidRDefault="00B24A14" w:rsidP="00B24A14">
            <w:r>
              <w:t>RQ05020</w:t>
            </w:r>
          </w:p>
        </w:tc>
        <w:tc>
          <w:tcPr>
            <w:tcW w:w="13074" w:type="dxa"/>
          </w:tcPr>
          <w:p w14:paraId="6A551F19" w14:textId="785ABBCB" w:rsidR="00B24A14" w:rsidRDefault="00B24A14" w:rsidP="00B24A14">
            <w:r>
              <w:t xml:space="preserve">Период использования динамической платежной ссылки в поле </w:t>
            </w:r>
            <w:proofErr w:type="spellStart"/>
            <w:r>
              <w:t>qrTtl</w:t>
            </w:r>
            <w:proofErr w:type="spellEnd"/>
            <w:r>
              <w:t xml:space="preserve"> выходит за допустимый диапазон от {</w:t>
            </w:r>
            <w:proofErr w:type="spellStart"/>
            <w:r>
              <w:t>min</w:t>
            </w:r>
            <w:proofErr w:type="spellEnd"/>
            <w:r>
              <w:t xml:space="preserve"> </w:t>
            </w:r>
            <w:proofErr w:type="spellStart"/>
            <w:r>
              <w:t>value</w:t>
            </w:r>
            <w:proofErr w:type="spellEnd"/>
            <w:r>
              <w:t>} до {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proofErr w:type="spellStart"/>
            <w:r>
              <w:t>value</w:t>
            </w:r>
            <w:proofErr w:type="spellEnd"/>
            <w:r>
              <w:t>} минут</w:t>
            </w:r>
          </w:p>
        </w:tc>
      </w:tr>
      <w:tr w:rsidR="00B24A14" w14:paraId="267E1C8B" w14:textId="77777777" w:rsidTr="005F48F3">
        <w:tc>
          <w:tcPr>
            <w:tcW w:w="1231" w:type="dxa"/>
          </w:tcPr>
          <w:p w14:paraId="10E7457E" w14:textId="7CA12DE4" w:rsidR="00B24A14" w:rsidRDefault="00B24A14" w:rsidP="00B24A14">
            <w:r>
              <w:t>RQ05019</w:t>
            </w:r>
          </w:p>
        </w:tc>
        <w:tc>
          <w:tcPr>
            <w:tcW w:w="13074" w:type="dxa"/>
          </w:tcPr>
          <w:p w14:paraId="1361B58A" w14:textId="351AC735" w:rsidR="00B24A14" w:rsidRDefault="00B24A14" w:rsidP="00B24A14">
            <w:r>
              <w:t xml:space="preserve">Отсутствует поле </w:t>
            </w:r>
            <w:proofErr w:type="spellStart"/>
            <w:r>
              <w:t>amount</w:t>
            </w:r>
            <w:proofErr w:type="spellEnd"/>
            <w:r>
              <w:t xml:space="preserve"> при активации Кассовой ссылки</w:t>
            </w:r>
          </w:p>
        </w:tc>
      </w:tr>
      <w:tr w:rsidR="00B24A14" w14:paraId="50477604" w14:textId="77777777" w:rsidTr="005F48F3">
        <w:tc>
          <w:tcPr>
            <w:tcW w:w="1231" w:type="dxa"/>
          </w:tcPr>
          <w:p w14:paraId="5A367F1D" w14:textId="37BE7C28" w:rsidR="00B24A14" w:rsidRDefault="00B24A14" w:rsidP="00B24A14">
            <w:r>
              <w:t>RQ05018</w:t>
            </w:r>
          </w:p>
        </w:tc>
        <w:tc>
          <w:tcPr>
            <w:tcW w:w="13074" w:type="dxa"/>
          </w:tcPr>
          <w:p w14:paraId="77B75BBE" w14:textId="1341BD83" w:rsidR="00B24A14" w:rsidRDefault="00B24A14" w:rsidP="00B24A14">
            <w:r>
              <w:t xml:space="preserve">Некорректный формат поля </w:t>
            </w:r>
            <w:proofErr w:type="spellStart"/>
            <w:r>
              <w:t>subscriptionPurpose</w:t>
            </w:r>
            <w:proofErr w:type="spellEnd"/>
          </w:p>
        </w:tc>
      </w:tr>
      <w:tr w:rsidR="00B24A14" w14:paraId="1693FAA1" w14:textId="77777777" w:rsidTr="005F48F3">
        <w:tc>
          <w:tcPr>
            <w:tcW w:w="1231" w:type="dxa"/>
          </w:tcPr>
          <w:p w14:paraId="6F8BB72B" w14:textId="0243CD80" w:rsidR="00B24A14" w:rsidRDefault="00B24A14" w:rsidP="00B24A14">
            <w:r>
              <w:t>RQ05017</w:t>
            </w:r>
          </w:p>
        </w:tc>
        <w:tc>
          <w:tcPr>
            <w:tcW w:w="13074" w:type="dxa"/>
          </w:tcPr>
          <w:p w14:paraId="5DFEE494" w14:textId="4635D7DD" w:rsidR="00B24A14" w:rsidRDefault="00B24A14" w:rsidP="00B24A14">
            <w:r>
              <w:t xml:space="preserve">Некорректный формат поля </w:t>
            </w:r>
            <w:proofErr w:type="spellStart"/>
            <w:r>
              <w:t>payment</w:t>
            </w:r>
            <w:proofErr w:type="spellEnd"/>
            <w:r>
              <w:t xml:space="preserve"> </w:t>
            </w:r>
            <w:proofErr w:type="spellStart"/>
            <w:r>
              <w:t>purpose</w:t>
            </w:r>
            <w:proofErr w:type="spellEnd"/>
          </w:p>
        </w:tc>
      </w:tr>
      <w:tr w:rsidR="00B24A14" w14:paraId="38198508" w14:textId="77777777" w:rsidTr="005F48F3">
        <w:tc>
          <w:tcPr>
            <w:tcW w:w="1231" w:type="dxa"/>
          </w:tcPr>
          <w:p w14:paraId="27B5AC7B" w14:textId="09586AD1" w:rsidR="00B24A14" w:rsidRDefault="00B24A14" w:rsidP="00B24A14">
            <w:r>
              <w:t>RQ05016</w:t>
            </w:r>
          </w:p>
        </w:tc>
        <w:tc>
          <w:tcPr>
            <w:tcW w:w="13074" w:type="dxa"/>
          </w:tcPr>
          <w:p w14:paraId="7FA6ABCB" w14:textId="6A068B2E" w:rsidR="00B24A14" w:rsidRDefault="00B24A14" w:rsidP="00B24A14">
            <w:r>
              <w:t>Неверный формат идентификатора QRC</w:t>
            </w:r>
          </w:p>
        </w:tc>
      </w:tr>
      <w:tr w:rsidR="00B24A14" w14:paraId="5D15280F" w14:textId="77777777" w:rsidTr="005F48F3">
        <w:trPr>
          <w:trHeight w:val="208"/>
        </w:trPr>
        <w:tc>
          <w:tcPr>
            <w:tcW w:w="1231" w:type="dxa"/>
          </w:tcPr>
          <w:p w14:paraId="6924ED27" w14:textId="27BD5D7A" w:rsidR="00B24A14" w:rsidRDefault="00B24A14" w:rsidP="00B24A14">
            <w:r>
              <w:t>RQ05015</w:t>
            </w:r>
          </w:p>
        </w:tc>
        <w:tc>
          <w:tcPr>
            <w:tcW w:w="13074" w:type="dxa"/>
          </w:tcPr>
          <w:p w14:paraId="48AAD75F" w14:textId="6AB293B5" w:rsidR="00B24A14" w:rsidRDefault="00B24A14" w:rsidP="00B24A14">
            <w:r>
              <w:t>Превышено допустимое - %</w:t>
            </w:r>
            <w:proofErr w:type="spellStart"/>
            <w:r>
              <w:t>value</w:t>
            </w:r>
            <w:proofErr w:type="spellEnd"/>
            <w:r>
              <w:t>% значение элементов в запросе</w:t>
            </w:r>
          </w:p>
        </w:tc>
      </w:tr>
      <w:tr w:rsidR="00B24A14" w14:paraId="2DBF3AD3" w14:textId="77777777" w:rsidTr="005F48F3">
        <w:tc>
          <w:tcPr>
            <w:tcW w:w="1231" w:type="dxa"/>
          </w:tcPr>
          <w:p w14:paraId="0C5A88EE" w14:textId="5FD524F9" w:rsidR="00B24A14" w:rsidRDefault="00B24A14" w:rsidP="00B24A14">
            <w:r>
              <w:t>RQ05014</w:t>
            </w:r>
          </w:p>
        </w:tc>
        <w:tc>
          <w:tcPr>
            <w:tcW w:w="13074" w:type="dxa"/>
          </w:tcPr>
          <w:p w14:paraId="0843D7EC" w14:textId="197F4AB0" w:rsidR="00B24A14" w:rsidRDefault="00B24A14" w:rsidP="00B24A14">
            <w:r>
              <w:t>QR с указанным идентификатором не найден</w:t>
            </w:r>
          </w:p>
        </w:tc>
      </w:tr>
      <w:tr w:rsidR="00B24A14" w14:paraId="3E26791A" w14:textId="77777777" w:rsidTr="005F48F3">
        <w:tc>
          <w:tcPr>
            <w:tcW w:w="1231" w:type="dxa"/>
          </w:tcPr>
          <w:p w14:paraId="62D3B2D1" w14:textId="4332D686" w:rsidR="00B24A14" w:rsidRDefault="00B24A14" w:rsidP="00B24A14">
            <w:r>
              <w:t>RQ05013</w:t>
            </w:r>
          </w:p>
        </w:tc>
        <w:tc>
          <w:tcPr>
            <w:tcW w:w="13074" w:type="dxa"/>
          </w:tcPr>
          <w:p w14:paraId="6E7FF6A8" w14:textId="276D4DB1" w:rsidR="00B24A14" w:rsidRDefault="00B24A14" w:rsidP="00B24A14">
            <w:r>
              <w:t xml:space="preserve">Отсутствует сумма в запросе на QRC </w:t>
            </w:r>
            <w:proofErr w:type="spellStart"/>
            <w:r>
              <w:t>Dynamic</w:t>
            </w:r>
            <w:proofErr w:type="spellEnd"/>
          </w:p>
        </w:tc>
      </w:tr>
      <w:tr w:rsidR="00B24A14" w14:paraId="2BCB86A1" w14:textId="77777777" w:rsidTr="005F48F3">
        <w:tc>
          <w:tcPr>
            <w:tcW w:w="1231" w:type="dxa"/>
          </w:tcPr>
          <w:p w14:paraId="21943CA8" w14:textId="0B163A71" w:rsidR="00B24A14" w:rsidRDefault="00B24A14" w:rsidP="00B24A14">
            <w:r>
              <w:t>RQ05012</w:t>
            </w:r>
          </w:p>
        </w:tc>
        <w:tc>
          <w:tcPr>
            <w:tcW w:w="13074" w:type="dxa"/>
          </w:tcPr>
          <w:p w14:paraId="4EE7C05D" w14:textId="27C760D0" w:rsidR="00B24A14" w:rsidRDefault="00B24A14" w:rsidP="00B24A14">
            <w:r>
              <w:t xml:space="preserve">Отсутствует код валюты в запросе на QRC </w:t>
            </w:r>
            <w:proofErr w:type="spellStart"/>
            <w:r>
              <w:t>Dynamic</w:t>
            </w:r>
            <w:proofErr w:type="spellEnd"/>
          </w:p>
        </w:tc>
      </w:tr>
      <w:tr w:rsidR="00B24A14" w14:paraId="5536837F" w14:textId="77777777" w:rsidTr="005F48F3">
        <w:tc>
          <w:tcPr>
            <w:tcW w:w="1231" w:type="dxa"/>
          </w:tcPr>
          <w:p w14:paraId="24EA235B" w14:textId="67BDE040" w:rsidR="00B24A14" w:rsidRDefault="00B24A14" w:rsidP="00B24A14">
            <w:r>
              <w:t>RQ05011</w:t>
            </w:r>
          </w:p>
        </w:tc>
        <w:tc>
          <w:tcPr>
            <w:tcW w:w="13074" w:type="dxa"/>
          </w:tcPr>
          <w:p w14:paraId="455B28BC" w14:textId="56F0E43B" w:rsidR="00B24A14" w:rsidRDefault="00B24A14" w:rsidP="00B24A14">
            <w:r>
              <w:t xml:space="preserve">Сумма и код валюты должны одновременно присутствовать или одновременно отсутствовать в запросе на QRC </w:t>
            </w:r>
            <w:proofErr w:type="spellStart"/>
            <w:r>
              <w:t>Static</w:t>
            </w:r>
            <w:proofErr w:type="spellEnd"/>
          </w:p>
        </w:tc>
      </w:tr>
      <w:tr w:rsidR="00B24A14" w14:paraId="3EA0BB06" w14:textId="77777777" w:rsidTr="005F48F3">
        <w:tc>
          <w:tcPr>
            <w:tcW w:w="1231" w:type="dxa"/>
          </w:tcPr>
          <w:p w14:paraId="3592D544" w14:textId="7000E0E7" w:rsidR="00B24A14" w:rsidRDefault="00B24A14" w:rsidP="00B24A14">
            <w:r>
              <w:t>RQ05010</w:t>
            </w:r>
          </w:p>
        </w:tc>
        <w:tc>
          <w:tcPr>
            <w:tcW w:w="13074" w:type="dxa"/>
          </w:tcPr>
          <w:p w14:paraId="5D0C5EE1" w14:textId="2FD6E690" w:rsidR="00B24A14" w:rsidRDefault="00B24A14" w:rsidP="00B24A14">
            <w:r>
              <w:t>Сумма операции больше максимально допустимой</w:t>
            </w:r>
          </w:p>
        </w:tc>
      </w:tr>
      <w:tr w:rsidR="00B24A14" w14:paraId="3766F83D" w14:textId="77777777" w:rsidTr="005F48F3">
        <w:tc>
          <w:tcPr>
            <w:tcW w:w="1231" w:type="dxa"/>
          </w:tcPr>
          <w:p w14:paraId="77839414" w14:textId="7340A211" w:rsidR="00B24A14" w:rsidRDefault="00B24A14" w:rsidP="00B24A14">
            <w:r>
              <w:t>RQ05009</w:t>
            </w:r>
          </w:p>
        </w:tc>
        <w:tc>
          <w:tcPr>
            <w:tcW w:w="13074" w:type="dxa"/>
          </w:tcPr>
          <w:p w14:paraId="0DD4CA71" w14:textId="46EA3777" w:rsidR="00B24A14" w:rsidRDefault="00B24A14" w:rsidP="00B24A14">
            <w:r>
              <w:t>Сумма операции меньше минимально допустимой</w:t>
            </w:r>
          </w:p>
        </w:tc>
      </w:tr>
      <w:tr w:rsidR="00B24A14" w14:paraId="37C3DBC9" w14:textId="77777777" w:rsidTr="005F48F3">
        <w:tc>
          <w:tcPr>
            <w:tcW w:w="1231" w:type="dxa"/>
          </w:tcPr>
          <w:p w14:paraId="1CDA0919" w14:textId="0041BD9A" w:rsidR="00B24A14" w:rsidRDefault="00B24A14" w:rsidP="00B24A14">
            <w:r>
              <w:t>RQ05008</w:t>
            </w:r>
          </w:p>
        </w:tc>
        <w:tc>
          <w:tcPr>
            <w:tcW w:w="13074" w:type="dxa"/>
          </w:tcPr>
          <w:p w14:paraId="739BB6E1" w14:textId="67FDB3FF" w:rsidR="00B24A14" w:rsidRDefault="00B24A14" w:rsidP="00B24A14">
            <w:r>
              <w:t>Неверный тип QRC</w:t>
            </w:r>
          </w:p>
        </w:tc>
      </w:tr>
      <w:tr w:rsidR="00B24A14" w14:paraId="38AEDA21" w14:textId="77777777" w:rsidTr="005F48F3">
        <w:tc>
          <w:tcPr>
            <w:tcW w:w="1231" w:type="dxa"/>
          </w:tcPr>
          <w:p w14:paraId="50F292D6" w14:textId="3DADB1AE" w:rsidR="00B24A14" w:rsidRDefault="00B24A14" w:rsidP="00B24A14">
            <w:r>
              <w:t>RQ05007</w:t>
            </w:r>
          </w:p>
        </w:tc>
        <w:tc>
          <w:tcPr>
            <w:tcW w:w="13074" w:type="dxa"/>
          </w:tcPr>
          <w:p w14:paraId="04F7FCEE" w14:textId="4B45B389" w:rsidR="00B24A14" w:rsidRDefault="00B24A14" w:rsidP="00B24A14">
            <w:r>
              <w:t>Неверная версия шаблона QRC</w:t>
            </w:r>
          </w:p>
        </w:tc>
      </w:tr>
      <w:tr w:rsidR="00B24A14" w14:paraId="1E5CCE9D" w14:textId="77777777" w:rsidTr="005F48F3">
        <w:tc>
          <w:tcPr>
            <w:tcW w:w="1231" w:type="dxa"/>
          </w:tcPr>
          <w:p w14:paraId="036C25BA" w14:textId="2BBE7739" w:rsidR="00B24A14" w:rsidRDefault="00B24A14" w:rsidP="00B24A14">
            <w:r>
              <w:t>RQ05006</w:t>
            </w:r>
          </w:p>
        </w:tc>
        <w:tc>
          <w:tcPr>
            <w:tcW w:w="13074" w:type="dxa"/>
          </w:tcPr>
          <w:p w14:paraId="66EFF37C" w14:textId="35190675" w:rsidR="00B24A14" w:rsidRDefault="00B24A14" w:rsidP="00B24A14">
            <w:r>
              <w:t>Неверный код валюты</w:t>
            </w:r>
          </w:p>
        </w:tc>
      </w:tr>
      <w:tr w:rsidR="00B24A14" w14:paraId="3F656D86" w14:textId="77777777" w:rsidTr="005F48F3">
        <w:tc>
          <w:tcPr>
            <w:tcW w:w="1231" w:type="dxa"/>
          </w:tcPr>
          <w:p w14:paraId="30D2D19C" w14:textId="5326392A" w:rsidR="00B24A14" w:rsidRDefault="00B24A14" w:rsidP="00B24A14">
            <w:r>
              <w:t>RQ05005</w:t>
            </w:r>
          </w:p>
        </w:tc>
        <w:tc>
          <w:tcPr>
            <w:tcW w:w="13074" w:type="dxa"/>
          </w:tcPr>
          <w:p w14:paraId="22C01EAC" w14:textId="6C26071A" w:rsidR="00B24A14" w:rsidRDefault="00B24A14" w:rsidP="00B24A14">
            <w:r>
              <w:t>ТСП с указанным идентификатором не зарегистрировано в СБП</w:t>
            </w:r>
          </w:p>
        </w:tc>
      </w:tr>
      <w:tr w:rsidR="00B24A14" w14:paraId="33D7FA28" w14:textId="77777777" w:rsidTr="005F48F3">
        <w:tc>
          <w:tcPr>
            <w:tcW w:w="1231" w:type="dxa"/>
          </w:tcPr>
          <w:p w14:paraId="06D70B2F" w14:textId="3F062DFB" w:rsidR="00B24A14" w:rsidRDefault="00B24A14" w:rsidP="00B24A14">
            <w:r>
              <w:t>RQ05003</w:t>
            </w:r>
          </w:p>
        </w:tc>
        <w:tc>
          <w:tcPr>
            <w:tcW w:w="13074" w:type="dxa"/>
          </w:tcPr>
          <w:p w14:paraId="02D4AC05" w14:textId="779CC4F5" w:rsidR="00B24A14" w:rsidRDefault="00B24A14" w:rsidP="00B24A14">
            <w:r>
              <w:t>Юридическое лицо с указанным идентификатором не найдено</w:t>
            </w:r>
          </w:p>
        </w:tc>
      </w:tr>
      <w:tr w:rsidR="00B24A14" w14:paraId="70441182" w14:textId="77777777" w:rsidTr="005F48F3">
        <w:tc>
          <w:tcPr>
            <w:tcW w:w="1231" w:type="dxa"/>
          </w:tcPr>
          <w:p w14:paraId="6F43C179" w14:textId="4828AAFE" w:rsidR="00B24A14" w:rsidRDefault="00B24A14" w:rsidP="00B24A14">
            <w:r>
              <w:t>RQ05002</w:t>
            </w:r>
          </w:p>
        </w:tc>
        <w:tc>
          <w:tcPr>
            <w:tcW w:w="13074" w:type="dxa"/>
          </w:tcPr>
          <w:p w14:paraId="15621ECB" w14:textId="25BAF1B5" w:rsidR="00B24A14" w:rsidRDefault="00B24A14" w:rsidP="00B24A14">
            <w:r>
              <w:t>Участник с указанным идентификатором не найден</w:t>
            </w:r>
          </w:p>
        </w:tc>
      </w:tr>
      <w:tr w:rsidR="00B24A14" w14:paraId="3B49506B" w14:textId="77777777" w:rsidTr="005F48F3">
        <w:tc>
          <w:tcPr>
            <w:tcW w:w="1231" w:type="dxa"/>
          </w:tcPr>
          <w:p w14:paraId="70E9CB8D" w14:textId="0A1E7A7D" w:rsidR="00B24A14" w:rsidRDefault="00B24A14" w:rsidP="00B24A14">
            <w:r>
              <w:t>RQ05001</w:t>
            </w:r>
          </w:p>
        </w:tc>
        <w:tc>
          <w:tcPr>
            <w:tcW w:w="13074" w:type="dxa"/>
          </w:tcPr>
          <w:p w14:paraId="5432C8AC" w14:textId="74E35987" w:rsidR="00B24A14" w:rsidRDefault="00B24A14" w:rsidP="00B24A14">
            <w:r>
              <w:t>Агент с указанным идентификатором не найден</w:t>
            </w:r>
          </w:p>
        </w:tc>
      </w:tr>
      <w:tr w:rsidR="00B24A14" w14:paraId="373C02EB" w14:textId="77777777" w:rsidTr="005F48F3">
        <w:tc>
          <w:tcPr>
            <w:tcW w:w="1231" w:type="dxa"/>
          </w:tcPr>
          <w:p w14:paraId="07D6AAC5" w14:textId="3314A21A" w:rsidR="00B24A14" w:rsidRDefault="00B24A14" w:rsidP="00B24A14">
            <w:r>
              <w:t>RQ03001</w:t>
            </w:r>
          </w:p>
        </w:tc>
        <w:tc>
          <w:tcPr>
            <w:tcW w:w="13074" w:type="dxa"/>
          </w:tcPr>
          <w:p w14:paraId="5161FD37" w14:textId="2331B21F" w:rsidR="00B24A14" w:rsidRDefault="00B24A14" w:rsidP="00B24A14">
            <w:r>
              <w:t>Ошибка валидации. Не верный формат запроса</w:t>
            </w:r>
          </w:p>
        </w:tc>
      </w:tr>
      <w:tr w:rsidR="00B24A14" w14:paraId="5430E57F" w14:textId="77777777" w:rsidTr="005F48F3">
        <w:tc>
          <w:tcPr>
            <w:tcW w:w="1231" w:type="dxa"/>
          </w:tcPr>
          <w:p w14:paraId="4661076A" w14:textId="166663A1" w:rsidR="00B24A14" w:rsidRDefault="00B24A14" w:rsidP="00B24A14">
            <w:r>
              <w:t>RQ02034</w:t>
            </w:r>
          </w:p>
        </w:tc>
        <w:tc>
          <w:tcPr>
            <w:tcW w:w="13074" w:type="dxa"/>
          </w:tcPr>
          <w:p w14:paraId="13663CA3" w14:textId="29ED82DF" w:rsidR="00B24A14" w:rsidRDefault="00B24A14" w:rsidP="00B24A14">
            <w:r>
              <w:t xml:space="preserve">Некорректное значение поля </w:t>
            </w:r>
            <w:proofErr w:type="spellStart"/>
            <w:r>
              <w:t>code</w:t>
            </w:r>
            <w:proofErr w:type="spellEnd"/>
          </w:p>
        </w:tc>
      </w:tr>
      <w:tr w:rsidR="00B24A14" w14:paraId="7DDBBE2B" w14:textId="77777777" w:rsidTr="005F48F3">
        <w:tc>
          <w:tcPr>
            <w:tcW w:w="1231" w:type="dxa"/>
          </w:tcPr>
          <w:p w14:paraId="67816E4E" w14:textId="48A67B10" w:rsidR="00B24A14" w:rsidRDefault="00B24A14" w:rsidP="00B24A14">
            <w:r>
              <w:t>RQ00030</w:t>
            </w:r>
          </w:p>
        </w:tc>
        <w:tc>
          <w:tcPr>
            <w:tcW w:w="13074" w:type="dxa"/>
          </w:tcPr>
          <w:p w14:paraId="6B718A83" w14:textId="426FF760" w:rsidR="00B24A14" w:rsidRDefault="00B24A14" w:rsidP="00B24A14">
            <w:r>
              <w:t>Согласие Банка Плательщика на проведение платежа</w:t>
            </w:r>
          </w:p>
        </w:tc>
      </w:tr>
      <w:tr w:rsidR="00B24A14" w14:paraId="60950AE9" w14:textId="77777777" w:rsidTr="005F48F3">
        <w:tc>
          <w:tcPr>
            <w:tcW w:w="1231" w:type="dxa"/>
          </w:tcPr>
          <w:p w14:paraId="6386CD6B" w14:textId="683DB06B" w:rsidR="00B24A14" w:rsidRDefault="00B24A14" w:rsidP="00B24A14">
            <w:r>
              <w:t>RQ00000</w:t>
            </w:r>
          </w:p>
        </w:tc>
        <w:tc>
          <w:tcPr>
            <w:tcW w:w="13074" w:type="dxa"/>
          </w:tcPr>
          <w:p w14:paraId="45837E67" w14:textId="1768C0FD" w:rsidR="00B24A14" w:rsidRDefault="00B24A14" w:rsidP="00B24A14">
            <w:r>
              <w:t>Запрос обработан успешно</w:t>
            </w:r>
          </w:p>
        </w:tc>
      </w:tr>
      <w:tr w:rsidR="00B24A14" w14:paraId="6A62F56E" w14:textId="77777777" w:rsidTr="005F48F3">
        <w:tc>
          <w:tcPr>
            <w:tcW w:w="1231" w:type="dxa"/>
          </w:tcPr>
          <w:p w14:paraId="08810599" w14:textId="77777777" w:rsidR="00B24A14" w:rsidRDefault="00B24A14" w:rsidP="00B24A14"/>
        </w:tc>
        <w:tc>
          <w:tcPr>
            <w:tcW w:w="13074" w:type="dxa"/>
          </w:tcPr>
          <w:p w14:paraId="58C0755A" w14:textId="77777777" w:rsidR="00B24A14" w:rsidRDefault="00B24A14" w:rsidP="00B24A14"/>
        </w:tc>
      </w:tr>
    </w:tbl>
    <w:p w14:paraId="6AA8B5ED" w14:textId="155949DC" w:rsidR="003374D3" w:rsidRPr="00C12E0A" w:rsidRDefault="003374D3" w:rsidP="00B24A14"/>
    <w:sectPr w:rsidR="003374D3" w:rsidRPr="00C12E0A" w:rsidSect="00D407C4">
      <w:pgSz w:w="16838" w:h="11906" w:orient="landscape"/>
      <w:pgMar w:top="1134" w:right="822" w:bottom="851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A542E" w14:textId="77777777" w:rsidR="00E21CD9" w:rsidRDefault="00E21CD9" w:rsidP="00457169">
      <w:pPr>
        <w:spacing w:after="0" w:line="240" w:lineRule="auto"/>
      </w:pPr>
      <w:r>
        <w:separator/>
      </w:r>
    </w:p>
  </w:endnote>
  <w:endnote w:type="continuationSeparator" w:id="0">
    <w:p w14:paraId="56561677" w14:textId="77777777" w:rsidR="00E21CD9" w:rsidRDefault="00E21CD9" w:rsidP="00457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7885862"/>
      <w:docPartObj>
        <w:docPartGallery w:val="Page Numbers (Bottom of Page)"/>
        <w:docPartUnique/>
      </w:docPartObj>
    </w:sdtPr>
    <w:sdtEndPr/>
    <w:sdtContent>
      <w:p w14:paraId="2C95E28B" w14:textId="01332276" w:rsidR="00BB4438" w:rsidRDefault="00BB4438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31D6">
          <w:rPr>
            <w:noProof/>
          </w:rPr>
          <w:t>16</w:t>
        </w:r>
        <w:r>
          <w:fldChar w:fldCharType="end"/>
        </w:r>
      </w:p>
    </w:sdtContent>
  </w:sdt>
  <w:p w14:paraId="0D20C3B1" w14:textId="77777777" w:rsidR="00BB4438" w:rsidRPr="00670F0C" w:rsidRDefault="00BB4438" w:rsidP="00670F0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9CAF8" w14:textId="77777777" w:rsidR="00E21CD9" w:rsidRDefault="00E21CD9" w:rsidP="00457169">
      <w:pPr>
        <w:spacing w:after="0" w:line="240" w:lineRule="auto"/>
      </w:pPr>
      <w:r>
        <w:separator/>
      </w:r>
    </w:p>
  </w:footnote>
  <w:footnote w:type="continuationSeparator" w:id="0">
    <w:p w14:paraId="43C3E8D2" w14:textId="77777777" w:rsidR="00E21CD9" w:rsidRDefault="00E21CD9" w:rsidP="00457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alias w:val="Название"/>
      <w:tag w:val=""/>
      <w:id w:val="1116400235"/>
      <w:placeholder>
        <w:docPart w:val="B1F198FE742040B09932765CEA377C3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40D7762E" w14:textId="481FC50A" w:rsidR="006B6672" w:rsidRPr="006B6672" w:rsidRDefault="000431D6">
        <w:pPr>
          <w:pStyle w:val="ad"/>
          <w:tabs>
            <w:tab w:val="clear" w:pos="4677"/>
            <w:tab w:val="clear" w:pos="9355"/>
          </w:tabs>
          <w:jc w:val="right"/>
          <w:rPr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Версия 84.1 от 0</w:t>
        </w:r>
        <w:r>
          <w:rPr>
            <w:rFonts w:ascii="Times New Roman" w:hAnsi="Times New Roman" w:cs="Times New Roman"/>
            <w:sz w:val="24"/>
            <w:szCs w:val="24"/>
            <w:lang w:val="en-US"/>
          </w:rPr>
          <w:t>2</w:t>
        </w:r>
        <w:r w:rsidR="006B6672" w:rsidRPr="006B6672">
          <w:rPr>
            <w:rFonts w:ascii="Times New Roman" w:hAnsi="Times New Roman" w:cs="Times New Roman"/>
            <w:sz w:val="24"/>
            <w:szCs w:val="24"/>
          </w:rPr>
          <w:t>.04.2024</w:t>
        </w:r>
      </w:p>
    </w:sdtContent>
  </w:sdt>
  <w:p w14:paraId="081B3889" w14:textId="77777777" w:rsidR="006B6672" w:rsidRDefault="006B6672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248A6"/>
    <w:multiLevelType w:val="hybridMultilevel"/>
    <w:tmpl w:val="E03AB3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C579BC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35CF4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73AF3"/>
    <w:multiLevelType w:val="hybridMultilevel"/>
    <w:tmpl w:val="7818D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A472B"/>
    <w:multiLevelType w:val="multilevel"/>
    <w:tmpl w:val="C372A056"/>
    <w:lvl w:ilvl="0">
      <w:start w:val="1"/>
      <w:numFmt w:val="decimal"/>
      <w:pStyle w:val="2"/>
      <w:lvlText w:val="%1."/>
      <w:lvlJc w:val="left"/>
      <w:pPr>
        <w:tabs>
          <w:tab w:val="num" w:pos="2691"/>
        </w:tabs>
        <w:ind w:left="2691" w:hanging="567"/>
      </w:pPr>
      <w:rPr>
        <w:rFonts w:hint="default"/>
      </w:rPr>
    </w:lvl>
    <w:lvl w:ilvl="1">
      <w:start w:val="1"/>
      <w:numFmt w:val="decimal"/>
      <w:pStyle w:val="3"/>
      <w:lvlText w:val="%1.%2."/>
      <w:lvlJc w:val="left"/>
      <w:pPr>
        <w:tabs>
          <w:tab w:val="num" w:pos="5810"/>
        </w:tabs>
        <w:ind w:left="5810" w:hanging="567"/>
      </w:pPr>
      <w:rPr>
        <w:rFonts w:hint="default"/>
        <w:color w:val="auto"/>
      </w:rPr>
    </w:lvl>
    <w:lvl w:ilvl="2">
      <w:start w:val="1"/>
      <w:numFmt w:val="decimal"/>
      <w:pStyle w:val="4"/>
      <w:lvlText w:val="%1.%2.%3."/>
      <w:lvlJc w:val="left"/>
      <w:pPr>
        <w:tabs>
          <w:tab w:val="num" w:pos="4251"/>
        </w:tabs>
        <w:ind w:left="42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24"/>
        </w:tabs>
        <w:ind w:left="495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566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24"/>
        </w:tabs>
        <w:ind w:left="637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24"/>
        </w:tabs>
        <w:ind w:left="708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24"/>
        </w:tabs>
        <w:ind w:left="778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24"/>
        </w:tabs>
        <w:ind w:left="8496" w:hanging="708"/>
      </w:pPr>
      <w:rPr>
        <w:rFonts w:hint="default"/>
      </w:rPr>
    </w:lvl>
  </w:abstractNum>
  <w:abstractNum w:abstractNumId="5" w15:restartNumberingAfterBreak="0">
    <w:nsid w:val="355A0895"/>
    <w:multiLevelType w:val="hybridMultilevel"/>
    <w:tmpl w:val="DFE29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436BF"/>
    <w:multiLevelType w:val="hybridMultilevel"/>
    <w:tmpl w:val="CBDEB108"/>
    <w:lvl w:ilvl="0" w:tplc="10F848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820A0A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B764B"/>
    <w:multiLevelType w:val="hybridMultilevel"/>
    <w:tmpl w:val="B9F6C6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341686E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C2EB1"/>
    <w:multiLevelType w:val="hybridMultilevel"/>
    <w:tmpl w:val="CF8E1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61015B"/>
    <w:multiLevelType w:val="hybridMultilevel"/>
    <w:tmpl w:val="3D4E6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4B1DD7"/>
    <w:multiLevelType w:val="hybridMultilevel"/>
    <w:tmpl w:val="D6C61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692383"/>
    <w:multiLevelType w:val="hybridMultilevel"/>
    <w:tmpl w:val="08BEC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1"/>
  </w:num>
  <w:num w:numId="5">
    <w:abstractNumId w:val="13"/>
  </w:num>
  <w:num w:numId="6">
    <w:abstractNumId w:val="13"/>
  </w:num>
  <w:num w:numId="7">
    <w:abstractNumId w:val="10"/>
  </w:num>
  <w:num w:numId="8">
    <w:abstractNumId w:val="13"/>
  </w:num>
  <w:num w:numId="9">
    <w:abstractNumId w:val="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0"/>
  </w:num>
  <w:num w:numId="13">
    <w:abstractNumId w:val="7"/>
  </w:num>
  <w:num w:numId="14">
    <w:abstractNumId w:val="1"/>
  </w:num>
  <w:num w:numId="15">
    <w:abstractNumId w:val="6"/>
  </w:num>
  <w:num w:numId="16">
    <w:abstractNumId w:val="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096"/>
    <w:rsid w:val="00001B96"/>
    <w:rsid w:val="00007956"/>
    <w:rsid w:val="000146E6"/>
    <w:rsid w:val="000169C7"/>
    <w:rsid w:val="00017628"/>
    <w:rsid w:val="00034AF0"/>
    <w:rsid w:val="000431D6"/>
    <w:rsid w:val="00043AE1"/>
    <w:rsid w:val="000751A5"/>
    <w:rsid w:val="000819C0"/>
    <w:rsid w:val="000876D6"/>
    <w:rsid w:val="000A2BBF"/>
    <w:rsid w:val="000A513D"/>
    <w:rsid w:val="000A5CA5"/>
    <w:rsid w:val="000A69E8"/>
    <w:rsid w:val="000A7F2F"/>
    <w:rsid w:val="000D6820"/>
    <w:rsid w:val="000E4F3B"/>
    <w:rsid w:val="001109CE"/>
    <w:rsid w:val="00115066"/>
    <w:rsid w:val="00115DB7"/>
    <w:rsid w:val="00141D4E"/>
    <w:rsid w:val="00146EC2"/>
    <w:rsid w:val="00151AA9"/>
    <w:rsid w:val="0015263F"/>
    <w:rsid w:val="0015779F"/>
    <w:rsid w:val="001577BA"/>
    <w:rsid w:val="0016161C"/>
    <w:rsid w:val="0016574F"/>
    <w:rsid w:val="001676B5"/>
    <w:rsid w:val="00176108"/>
    <w:rsid w:val="00187A67"/>
    <w:rsid w:val="001A1DFD"/>
    <w:rsid w:val="001A4E73"/>
    <w:rsid w:val="001B774B"/>
    <w:rsid w:val="001C3043"/>
    <w:rsid w:val="001C3096"/>
    <w:rsid w:val="001C5318"/>
    <w:rsid w:val="001E4C15"/>
    <w:rsid w:val="001E626D"/>
    <w:rsid w:val="002219FE"/>
    <w:rsid w:val="00222C46"/>
    <w:rsid w:val="00235C3B"/>
    <w:rsid w:val="00240A2A"/>
    <w:rsid w:val="0024755E"/>
    <w:rsid w:val="00254282"/>
    <w:rsid w:val="00254FCF"/>
    <w:rsid w:val="00262FC9"/>
    <w:rsid w:val="00273282"/>
    <w:rsid w:val="00283BF4"/>
    <w:rsid w:val="002A0D27"/>
    <w:rsid w:val="002E13D2"/>
    <w:rsid w:val="002F1C32"/>
    <w:rsid w:val="002F584E"/>
    <w:rsid w:val="00300DB8"/>
    <w:rsid w:val="0030230B"/>
    <w:rsid w:val="00306FAC"/>
    <w:rsid w:val="00321F26"/>
    <w:rsid w:val="00322ACE"/>
    <w:rsid w:val="003241A6"/>
    <w:rsid w:val="003374D3"/>
    <w:rsid w:val="003406E2"/>
    <w:rsid w:val="00341BB5"/>
    <w:rsid w:val="0035532C"/>
    <w:rsid w:val="00382D32"/>
    <w:rsid w:val="00383EDA"/>
    <w:rsid w:val="003A6F9A"/>
    <w:rsid w:val="003B34C9"/>
    <w:rsid w:val="003C359E"/>
    <w:rsid w:val="003C7C3F"/>
    <w:rsid w:val="003D0D11"/>
    <w:rsid w:val="003D278F"/>
    <w:rsid w:val="003D6DB7"/>
    <w:rsid w:val="003E1BD4"/>
    <w:rsid w:val="003F0745"/>
    <w:rsid w:val="00413505"/>
    <w:rsid w:val="004219A9"/>
    <w:rsid w:val="00422373"/>
    <w:rsid w:val="004238A9"/>
    <w:rsid w:val="004251E0"/>
    <w:rsid w:val="00426287"/>
    <w:rsid w:val="00436D2E"/>
    <w:rsid w:val="00442181"/>
    <w:rsid w:val="004530B7"/>
    <w:rsid w:val="00457169"/>
    <w:rsid w:val="00480112"/>
    <w:rsid w:val="00493B98"/>
    <w:rsid w:val="00497ACC"/>
    <w:rsid w:val="004B0298"/>
    <w:rsid w:val="004B5BE8"/>
    <w:rsid w:val="004D73B5"/>
    <w:rsid w:val="004F0966"/>
    <w:rsid w:val="004F362B"/>
    <w:rsid w:val="00502CA2"/>
    <w:rsid w:val="005106DB"/>
    <w:rsid w:val="00512B99"/>
    <w:rsid w:val="00513BD4"/>
    <w:rsid w:val="0052043F"/>
    <w:rsid w:val="00521AEF"/>
    <w:rsid w:val="005256DE"/>
    <w:rsid w:val="005275D5"/>
    <w:rsid w:val="00530794"/>
    <w:rsid w:val="0053410B"/>
    <w:rsid w:val="00534C0D"/>
    <w:rsid w:val="0054416D"/>
    <w:rsid w:val="00570D97"/>
    <w:rsid w:val="00573BEE"/>
    <w:rsid w:val="00580AB3"/>
    <w:rsid w:val="00580E3A"/>
    <w:rsid w:val="00586282"/>
    <w:rsid w:val="005A067F"/>
    <w:rsid w:val="005A0CC0"/>
    <w:rsid w:val="005A4AE0"/>
    <w:rsid w:val="005B0AFC"/>
    <w:rsid w:val="005C1036"/>
    <w:rsid w:val="005C12B6"/>
    <w:rsid w:val="005C4A71"/>
    <w:rsid w:val="005C4D16"/>
    <w:rsid w:val="005D66FD"/>
    <w:rsid w:val="005E38B3"/>
    <w:rsid w:val="005F48F3"/>
    <w:rsid w:val="005F57CE"/>
    <w:rsid w:val="005F5A06"/>
    <w:rsid w:val="005F6432"/>
    <w:rsid w:val="005F6E49"/>
    <w:rsid w:val="006104E3"/>
    <w:rsid w:val="006242C7"/>
    <w:rsid w:val="00624D22"/>
    <w:rsid w:val="00624E2C"/>
    <w:rsid w:val="00627250"/>
    <w:rsid w:val="0063057B"/>
    <w:rsid w:val="00644F68"/>
    <w:rsid w:val="0065024D"/>
    <w:rsid w:val="006704E1"/>
    <w:rsid w:val="00670F0C"/>
    <w:rsid w:val="00680324"/>
    <w:rsid w:val="0068326B"/>
    <w:rsid w:val="00694115"/>
    <w:rsid w:val="006A290B"/>
    <w:rsid w:val="006A4476"/>
    <w:rsid w:val="006B28DA"/>
    <w:rsid w:val="006B4F00"/>
    <w:rsid w:val="006B6672"/>
    <w:rsid w:val="006B79E4"/>
    <w:rsid w:val="006C3078"/>
    <w:rsid w:val="006D0F4D"/>
    <w:rsid w:val="006D2E20"/>
    <w:rsid w:val="006D5B9A"/>
    <w:rsid w:val="006E12CA"/>
    <w:rsid w:val="006E17D4"/>
    <w:rsid w:val="006E5426"/>
    <w:rsid w:val="006E544E"/>
    <w:rsid w:val="00703860"/>
    <w:rsid w:val="00710C7E"/>
    <w:rsid w:val="007119F7"/>
    <w:rsid w:val="007147FF"/>
    <w:rsid w:val="00717670"/>
    <w:rsid w:val="007234AE"/>
    <w:rsid w:val="00726632"/>
    <w:rsid w:val="00734B17"/>
    <w:rsid w:val="0074164C"/>
    <w:rsid w:val="00750FC9"/>
    <w:rsid w:val="00756D8C"/>
    <w:rsid w:val="00762450"/>
    <w:rsid w:val="0076505A"/>
    <w:rsid w:val="007656C0"/>
    <w:rsid w:val="007839A8"/>
    <w:rsid w:val="00787399"/>
    <w:rsid w:val="00792990"/>
    <w:rsid w:val="007B2DC6"/>
    <w:rsid w:val="007C7F9A"/>
    <w:rsid w:val="007D728A"/>
    <w:rsid w:val="00852725"/>
    <w:rsid w:val="0085774C"/>
    <w:rsid w:val="00863499"/>
    <w:rsid w:val="00866665"/>
    <w:rsid w:val="00886835"/>
    <w:rsid w:val="008927F3"/>
    <w:rsid w:val="00895FD1"/>
    <w:rsid w:val="008B7900"/>
    <w:rsid w:val="008C10FA"/>
    <w:rsid w:val="008D21F4"/>
    <w:rsid w:val="008D63B7"/>
    <w:rsid w:val="008E19D4"/>
    <w:rsid w:val="008F448A"/>
    <w:rsid w:val="008F4E49"/>
    <w:rsid w:val="008F7F9B"/>
    <w:rsid w:val="009102F1"/>
    <w:rsid w:val="00921D26"/>
    <w:rsid w:val="00923F2E"/>
    <w:rsid w:val="0093421F"/>
    <w:rsid w:val="00936945"/>
    <w:rsid w:val="009522FA"/>
    <w:rsid w:val="0096371F"/>
    <w:rsid w:val="009652B2"/>
    <w:rsid w:val="00970D7C"/>
    <w:rsid w:val="00983741"/>
    <w:rsid w:val="009931DC"/>
    <w:rsid w:val="009A3D0D"/>
    <w:rsid w:val="009A71F0"/>
    <w:rsid w:val="009B1C1A"/>
    <w:rsid w:val="009C3DA8"/>
    <w:rsid w:val="009D0882"/>
    <w:rsid w:val="009D240E"/>
    <w:rsid w:val="009E3260"/>
    <w:rsid w:val="009F2A67"/>
    <w:rsid w:val="009F41D9"/>
    <w:rsid w:val="00A0183C"/>
    <w:rsid w:val="00A0347D"/>
    <w:rsid w:val="00A04C80"/>
    <w:rsid w:val="00A1632B"/>
    <w:rsid w:val="00A16E93"/>
    <w:rsid w:val="00A250FB"/>
    <w:rsid w:val="00A45499"/>
    <w:rsid w:val="00A46A9C"/>
    <w:rsid w:val="00A53464"/>
    <w:rsid w:val="00A76894"/>
    <w:rsid w:val="00A77DDB"/>
    <w:rsid w:val="00A8207F"/>
    <w:rsid w:val="00A831B8"/>
    <w:rsid w:val="00AB1998"/>
    <w:rsid w:val="00AB7026"/>
    <w:rsid w:val="00AC7CFC"/>
    <w:rsid w:val="00AD209C"/>
    <w:rsid w:val="00AE1B21"/>
    <w:rsid w:val="00AF0CD8"/>
    <w:rsid w:val="00AF35D7"/>
    <w:rsid w:val="00AF7913"/>
    <w:rsid w:val="00B16CAD"/>
    <w:rsid w:val="00B222AB"/>
    <w:rsid w:val="00B2495C"/>
    <w:rsid w:val="00B24A14"/>
    <w:rsid w:val="00B26C2A"/>
    <w:rsid w:val="00B31512"/>
    <w:rsid w:val="00B32044"/>
    <w:rsid w:val="00B34CD9"/>
    <w:rsid w:val="00B43012"/>
    <w:rsid w:val="00B43784"/>
    <w:rsid w:val="00B4547B"/>
    <w:rsid w:val="00B4685F"/>
    <w:rsid w:val="00B47D26"/>
    <w:rsid w:val="00B577CD"/>
    <w:rsid w:val="00B601FE"/>
    <w:rsid w:val="00B67677"/>
    <w:rsid w:val="00B72038"/>
    <w:rsid w:val="00B83086"/>
    <w:rsid w:val="00B94AD1"/>
    <w:rsid w:val="00B95783"/>
    <w:rsid w:val="00B964E1"/>
    <w:rsid w:val="00B9715C"/>
    <w:rsid w:val="00BA6723"/>
    <w:rsid w:val="00BB2FE8"/>
    <w:rsid w:val="00BB36E1"/>
    <w:rsid w:val="00BB4438"/>
    <w:rsid w:val="00BB754C"/>
    <w:rsid w:val="00BD615A"/>
    <w:rsid w:val="00BD7082"/>
    <w:rsid w:val="00BD77F6"/>
    <w:rsid w:val="00BE0E09"/>
    <w:rsid w:val="00BE3939"/>
    <w:rsid w:val="00BE3CAA"/>
    <w:rsid w:val="00BE7602"/>
    <w:rsid w:val="00BF001E"/>
    <w:rsid w:val="00BF53DD"/>
    <w:rsid w:val="00BF5654"/>
    <w:rsid w:val="00BF6AA3"/>
    <w:rsid w:val="00C06A13"/>
    <w:rsid w:val="00C12E0A"/>
    <w:rsid w:val="00C15F85"/>
    <w:rsid w:val="00C25A9A"/>
    <w:rsid w:val="00C3454B"/>
    <w:rsid w:val="00C34824"/>
    <w:rsid w:val="00C5208C"/>
    <w:rsid w:val="00C64DC2"/>
    <w:rsid w:val="00C86F70"/>
    <w:rsid w:val="00C91747"/>
    <w:rsid w:val="00C97978"/>
    <w:rsid w:val="00CA5807"/>
    <w:rsid w:val="00CC02D2"/>
    <w:rsid w:val="00CC603A"/>
    <w:rsid w:val="00CC6974"/>
    <w:rsid w:val="00CD3E8E"/>
    <w:rsid w:val="00CD3FDA"/>
    <w:rsid w:val="00CF2821"/>
    <w:rsid w:val="00CF741A"/>
    <w:rsid w:val="00CF77AC"/>
    <w:rsid w:val="00D012CA"/>
    <w:rsid w:val="00D036CB"/>
    <w:rsid w:val="00D0682E"/>
    <w:rsid w:val="00D407C4"/>
    <w:rsid w:val="00D4197A"/>
    <w:rsid w:val="00D43A27"/>
    <w:rsid w:val="00D461CA"/>
    <w:rsid w:val="00D57B4A"/>
    <w:rsid w:val="00D75857"/>
    <w:rsid w:val="00D86825"/>
    <w:rsid w:val="00D96B48"/>
    <w:rsid w:val="00DA05E8"/>
    <w:rsid w:val="00DA32F0"/>
    <w:rsid w:val="00DA5CB7"/>
    <w:rsid w:val="00DA642A"/>
    <w:rsid w:val="00DD259A"/>
    <w:rsid w:val="00DF77F7"/>
    <w:rsid w:val="00DF795A"/>
    <w:rsid w:val="00E019AB"/>
    <w:rsid w:val="00E033A3"/>
    <w:rsid w:val="00E07E03"/>
    <w:rsid w:val="00E21CD9"/>
    <w:rsid w:val="00E22993"/>
    <w:rsid w:val="00E237A8"/>
    <w:rsid w:val="00E308EE"/>
    <w:rsid w:val="00E550C6"/>
    <w:rsid w:val="00E57CF5"/>
    <w:rsid w:val="00E72379"/>
    <w:rsid w:val="00E74941"/>
    <w:rsid w:val="00E76C7D"/>
    <w:rsid w:val="00E930DB"/>
    <w:rsid w:val="00E94177"/>
    <w:rsid w:val="00EA2027"/>
    <w:rsid w:val="00EB3394"/>
    <w:rsid w:val="00EB55A8"/>
    <w:rsid w:val="00EC7816"/>
    <w:rsid w:val="00ED030D"/>
    <w:rsid w:val="00ED28A1"/>
    <w:rsid w:val="00ED2E94"/>
    <w:rsid w:val="00EE43EC"/>
    <w:rsid w:val="00F008C8"/>
    <w:rsid w:val="00F136EB"/>
    <w:rsid w:val="00F1598C"/>
    <w:rsid w:val="00F243A8"/>
    <w:rsid w:val="00F24D76"/>
    <w:rsid w:val="00F4781A"/>
    <w:rsid w:val="00F5001E"/>
    <w:rsid w:val="00F51773"/>
    <w:rsid w:val="00F54202"/>
    <w:rsid w:val="00F60B74"/>
    <w:rsid w:val="00F6779B"/>
    <w:rsid w:val="00F70623"/>
    <w:rsid w:val="00F8519F"/>
    <w:rsid w:val="00F925A3"/>
    <w:rsid w:val="00FA082C"/>
    <w:rsid w:val="00FA591A"/>
    <w:rsid w:val="00FD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7E4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4D3"/>
  </w:style>
  <w:style w:type="paragraph" w:styleId="2">
    <w:name w:val="heading 2"/>
    <w:basedOn w:val="a"/>
    <w:next w:val="a"/>
    <w:link w:val="20"/>
    <w:uiPriority w:val="9"/>
    <w:qFormat/>
    <w:rsid w:val="00BB4438"/>
    <w:pPr>
      <w:keepNext/>
      <w:numPr>
        <w:numId w:val="17"/>
      </w:numPr>
      <w:spacing w:before="240" w:after="60"/>
      <w:jc w:val="both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3">
    <w:name w:val="heading 3"/>
    <w:basedOn w:val="2"/>
    <w:next w:val="a"/>
    <w:link w:val="30"/>
    <w:qFormat/>
    <w:rsid w:val="00BB4438"/>
    <w:pPr>
      <w:numPr>
        <w:ilvl w:val="1"/>
      </w:numPr>
      <w:spacing w:before="360"/>
      <w:outlineLvl w:val="2"/>
    </w:pPr>
    <w:rPr>
      <w:bCs w:val="0"/>
      <w:sz w:val="24"/>
      <w:szCs w:val="24"/>
    </w:rPr>
  </w:style>
  <w:style w:type="paragraph" w:styleId="4">
    <w:name w:val="heading 4"/>
    <w:basedOn w:val="3"/>
    <w:next w:val="a"/>
    <w:link w:val="40"/>
    <w:qFormat/>
    <w:rsid w:val="00BB4438"/>
    <w:pPr>
      <w:numPr>
        <w:ilvl w:val="2"/>
      </w:numPr>
      <w:tabs>
        <w:tab w:val="num" w:pos="1701"/>
      </w:tabs>
      <w:ind w:left="1701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C3096"/>
    <w:pPr>
      <w:ind w:left="720"/>
      <w:contextualSpacing/>
    </w:pPr>
    <w:rPr>
      <w:lang w:eastAsia="ru-RU"/>
    </w:rPr>
  </w:style>
  <w:style w:type="character" w:styleId="a5">
    <w:name w:val="Hyperlink"/>
    <w:basedOn w:val="a0"/>
    <w:uiPriority w:val="99"/>
    <w:unhideWhenUsed/>
    <w:rsid w:val="003B34C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B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4C9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502CA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02CA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02CA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02CA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02CA2"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57169"/>
  </w:style>
  <w:style w:type="paragraph" w:styleId="af">
    <w:name w:val="footer"/>
    <w:basedOn w:val="a"/>
    <w:link w:val="af0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57169"/>
  </w:style>
  <w:style w:type="table" w:styleId="af1">
    <w:name w:val="Table Grid"/>
    <w:basedOn w:val="a1"/>
    <w:uiPriority w:val="59"/>
    <w:rsid w:val="00F24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Text">
    <w:name w:val="CodeText"/>
    <w:basedOn w:val="a"/>
    <w:link w:val="CodeText0"/>
    <w:qFormat/>
    <w:rsid w:val="005C4D16"/>
    <w:pPr>
      <w:shd w:val="clear" w:color="auto" w:fill="F2F2F2" w:themeFill="background1" w:themeFillShade="F2"/>
      <w:spacing w:after="0" w:line="240" w:lineRule="auto"/>
    </w:pPr>
    <w:rPr>
      <w:rFonts w:ascii="Consolas" w:eastAsia="Calibri" w:hAnsi="Consolas" w:cs="Consolas"/>
      <w:sz w:val="18"/>
      <w:szCs w:val="20"/>
      <w:shd w:val="clear" w:color="auto" w:fill="F2F2F2" w:themeFill="background1" w:themeFillShade="F2"/>
      <w:lang w:eastAsia="ru-RU"/>
    </w:rPr>
  </w:style>
  <w:style w:type="character" w:customStyle="1" w:styleId="CodeText0">
    <w:name w:val="CodeText Знак"/>
    <w:basedOn w:val="a0"/>
    <w:link w:val="CodeText"/>
    <w:rsid w:val="005C4D16"/>
    <w:rPr>
      <w:rFonts w:ascii="Consolas" w:eastAsia="Calibri" w:hAnsi="Consolas" w:cs="Consolas"/>
      <w:sz w:val="18"/>
      <w:szCs w:val="20"/>
      <w:shd w:val="clear" w:color="auto" w:fill="F2F2F2" w:themeFill="background1" w:themeFillShade="F2"/>
      <w:lang w:eastAsia="ru-RU"/>
    </w:rPr>
  </w:style>
  <w:style w:type="character" w:styleId="af2">
    <w:name w:val="Strong"/>
    <w:basedOn w:val="a0"/>
    <w:uiPriority w:val="22"/>
    <w:qFormat/>
    <w:rsid w:val="000A7F2F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2A0D27"/>
    <w:rPr>
      <w:lang w:eastAsia="ru-RU"/>
    </w:rPr>
  </w:style>
  <w:style w:type="paragraph" w:customStyle="1" w:styleId="body1">
    <w:name w:val="body1"/>
    <w:basedOn w:val="a"/>
    <w:next w:val="a"/>
    <w:link w:val="body10"/>
    <w:qFormat/>
    <w:rsid w:val="00BE0E09"/>
    <w:pPr>
      <w:spacing w:before="160" w:after="120" w:line="240" w:lineRule="auto"/>
      <w:jc w:val="both"/>
    </w:pPr>
    <w:rPr>
      <w:rFonts w:ascii="Segoe UI" w:eastAsiaTheme="minorEastAsia" w:hAnsi="Segoe UI"/>
      <w:lang w:eastAsia="ru-RU"/>
    </w:rPr>
  </w:style>
  <w:style w:type="character" w:customStyle="1" w:styleId="body10">
    <w:name w:val="body1 Знак"/>
    <w:basedOn w:val="a0"/>
    <w:link w:val="body1"/>
    <w:rsid w:val="00BE0E09"/>
    <w:rPr>
      <w:rFonts w:ascii="Segoe UI" w:eastAsiaTheme="minorEastAsia" w:hAnsi="Segoe UI"/>
      <w:lang w:eastAsia="ru-RU"/>
    </w:rPr>
  </w:style>
  <w:style w:type="paragraph" w:customStyle="1" w:styleId="code">
    <w:name w:val="code"/>
    <w:basedOn w:val="a"/>
    <w:link w:val="code0"/>
    <w:rsid w:val="00BE0E09"/>
    <w:pPr>
      <w:spacing w:after="0" w:line="240" w:lineRule="auto"/>
      <w:jc w:val="both"/>
    </w:pPr>
    <w:rPr>
      <w:rFonts w:ascii="Consolas" w:eastAsia="Calibri" w:hAnsi="Consolas" w:cstheme="minorHAnsi"/>
      <w:color w:val="000000"/>
      <w:sz w:val="18"/>
      <w:lang w:val="en-US" w:eastAsia="ru-RU"/>
      <w14:textFill>
        <w14:solidFill>
          <w14:srgbClr w14:val="000000">
            <w14:lumMod w14:val="95000"/>
          </w14:srgbClr>
        </w14:solidFill>
      </w14:textFill>
    </w:rPr>
  </w:style>
  <w:style w:type="paragraph" w:customStyle="1" w:styleId="Code1">
    <w:name w:val="Code"/>
    <w:basedOn w:val="a"/>
    <w:qFormat/>
    <w:rsid w:val="00BE0E09"/>
    <w:pPr>
      <w:spacing w:after="0" w:line="240" w:lineRule="auto"/>
    </w:pPr>
    <w:rPr>
      <w:rFonts w:ascii="Consolas" w:eastAsia="Times New Roman" w:hAnsi="Consolas" w:cs="Segoe UI"/>
      <w:color w:val="172B4D"/>
      <w:sz w:val="18"/>
      <w:szCs w:val="18"/>
      <w:shd w:val="clear" w:color="auto" w:fill="F2F2F2" w:themeFill="background1" w:themeFillShade="F2"/>
      <w:lang w:val="en-US" w:eastAsia="ru-RU"/>
    </w:rPr>
  </w:style>
  <w:style w:type="character" w:customStyle="1" w:styleId="code0">
    <w:name w:val="code Знак"/>
    <w:basedOn w:val="a0"/>
    <w:link w:val="code"/>
    <w:rsid w:val="00BE0E09"/>
    <w:rPr>
      <w:rFonts w:ascii="Consolas" w:eastAsia="Calibri" w:hAnsi="Consolas" w:cstheme="minorHAnsi"/>
      <w:color w:val="000000"/>
      <w:sz w:val="18"/>
      <w:lang w:val="en-US" w:eastAsia="ru-RU"/>
      <w14:textFill>
        <w14:solidFill>
          <w14:srgbClr w14:val="000000">
            <w14:lumMod w14:val="95000"/>
          </w14:srgbClr>
        </w14:solidFill>
      </w14:textFill>
    </w:rPr>
  </w:style>
  <w:style w:type="character" w:styleId="HTML">
    <w:name w:val="HTML Code"/>
    <w:basedOn w:val="a0"/>
    <w:uiPriority w:val="99"/>
    <w:semiHidden/>
    <w:unhideWhenUsed/>
    <w:rsid w:val="00A0347D"/>
    <w:rPr>
      <w:rFonts w:ascii="Courier New" w:eastAsia="Times New Roman" w:hAnsi="Courier New" w:cs="Courier New"/>
      <w:sz w:val="20"/>
      <w:szCs w:val="20"/>
    </w:rPr>
  </w:style>
  <w:style w:type="table" w:customStyle="1" w:styleId="ScrollTableNormal">
    <w:name w:val="Scroll Table Normal"/>
    <w:basedOn w:val="a1"/>
    <w:uiPriority w:val="99"/>
    <w:qFormat/>
    <w:rsid w:val="005106DB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US"/>
    </w:rPr>
    <w:tblPr>
      <w:tblStyleRowBandSize w:val="1"/>
      <w:tblStyleColBandSize w:val="1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</w:tblPr>
    <w:tblStylePr w:type="firstRow">
      <w:rPr>
        <w:rFonts w:ascii="Arial" w:hAnsi="Arial"/>
        <w:b w:val="0"/>
        <w:bCs w:val="0"/>
        <w:i w:val="0"/>
        <w:iCs w:val="0"/>
        <w:color w:val="262626" w:themeColor="text1" w:themeTint="D9"/>
        <w:sz w:val="20"/>
      </w:rPr>
      <w:tblPr/>
      <w:trPr>
        <w:tblHeader/>
      </w:trPr>
      <w:tcPr>
        <w:tc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  <w:tl2br w:val="nil"/>
          <w:tr2bl w:val="nil"/>
        </w:tcBorders>
        <w:shd w:val="clear" w:color="auto" w:fill="F0F0F0"/>
      </w:tcPr>
    </w:tblStylePr>
    <w:tblStylePr w:type="firstCol">
      <w:rPr>
        <w:b/>
        <w:color w:val="003263"/>
      </w:rPr>
      <w:tblPr/>
      <w:tcPr>
        <w:shd w:val="clear" w:color="auto" w:fill="F0F0F0"/>
      </w:tcPr>
    </w:tblStylePr>
  </w:style>
  <w:style w:type="paragraph" w:styleId="af3">
    <w:name w:val="caption"/>
    <w:basedOn w:val="a"/>
    <w:next w:val="a"/>
    <w:uiPriority w:val="35"/>
    <w:unhideWhenUsed/>
    <w:qFormat/>
    <w:rsid w:val="00512B99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f4">
    <w:name w:val="Revision"/>
    <w:hidden/>
    <w:uiPriority w:val="99"/>
    <w:semiHidden/>
    <w:rsid w:val="009A71F0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BB4438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B4438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B4438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paragraph" w:customStyle="1" w:styleId="af5">
    <w:name w:val="Поле в таблице"/>
    <w:basedOn w:val="a"/>
    <w:link w:val="af6"/>
    <w:qFormat/>
    <w:rsid w:val="00BB4438"/>
    <w:pPr>
      <w:spacing w:after="120"/>
      <w:ind w:firstLine="33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Поле в таблице Знак"/>
    <w:basedOn w:val="a0"/>
    <w:link w:val="af5"/>
    <w:rsid w:val="00BB44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ools.ietf.org/html/rfc6749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****************************/reports/0137227aa24649608e6c89fb7a3a7ff1.zip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1F198FE742040B09932765CEA377C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DA7CF3-7FA4-4A2B-807F-7D9D1D97A2C9}"/>
      </w:docPartPr>
      <w:docPartBody>
        <w:p w:rsidR="00D87FC4" w:rsidRDefault="008A2355" w:rsidP="008A2355">
          <w:pPr>
            <w:pStyle w:val="B1F198FE742040B09932765CEA377C3F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355"/>
    <w:rsid w:val="003F7221"/>
    <w:rsid w:val="008A2355"/>
    <w:rsid w:val="00A847C4"/>
    <w:rsid w:val="00D8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1F198FE742040B09932765CEA377C3F">
    <w:name w:val="B1F198FE742040B09932765CEA377C3F"/>
    <w:rsid w:val="008A23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56C2C-3B54-435A-B243-A02374B8A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66947C-BCEF-4FEB-A18F-05CA84B825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ABB09B-6EC5-4F3D-9BAF-75AE70E1A7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E02529-D615-4F4F-BD44-86B89BF66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3104</Words>
  <Characters>17696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Версия 84.1 от 02.04.2024</dc:title>
  <dc:subject/>
  <dc:creator/>
  <cp:keywords/>
  <dc:description/>
  <cp:lastModifiedBy/>
  <cp:revision>1</cp:revision>
  <dcterms:created xsi:type="dcterms:W3CDTF">2021-12-23T10:58:00Z</dcterms:created>
  <dcterms:modified xsi:type="dcterms:W3CDTF">2024-03-20T07:33:00Z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